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C9B8BD" w14:textId="20AD0CE2" w:rsidR="00E21451" w:rsidRPr="00C22FD0" w:rsidRDefault="00E21451" w:rsidP="00CA3234">
      <w:pPr>
        <w:jc w:val="center"/>
        <w:rPr>
          <w:b/>
          <w:sz w:val="24"/>
          <w:u w:val="single"/>
        </w:rPr>
      </w:pPr>
      <w:r w:rsidRPr="00C22FD0">
        <w:rPr>
          <w:rFonts w:ascii="Times New Roman" w:hAnsi="Times New Roman" w:cs="Times New Roman"/>
          <w:b/>
          <w:bCs/>
          <w:sz w:val="24"/>
          <w:szCs w:val="20"/>
          <w:u w:val="single"/>
        </w:rPr>
        <w:t>Annex</w:t>
      </w:r>
      <w:r w:rsidRPr="00C22FD0">
        <w:rPr>
          <w:rFonts w:ascii="Times New Roman" w:hAnsi="Times New Roman"/>
          <w:b/>
          <w:sz w:val="24"/>
          <w:u w:val="single"/>
        </w:rPr>
        <w:t xml:space="preserve"> III</w:t>
      </w:r>
    </w:p>
    <w:p w14:paraId="33C1204C" w14:textId="77777777" w:rsidR="007C3803" w:rsidRPr="00C22FD0" w:rsidRDefault="007C3803" w:rsidP="007C3803">
      <w:pPr>
        <w:jc w:val="center"/>
        <w:rPr>
          <w:rFonts w:ascii="Times New Roman" w:hAnsi="Times New Roman" w:cs="Times New Roman"/>
          <w:b/>
          <w:bCs/>
          <w:sz w:val="24"/>
          <w:szCs w:val="20"/>
          <w:u w:val="single"/>
        </w:rPr>
      </w:pPr>
      <w:r w:rsidRPr="00C22FD0">
        <w:rPr>
          <w:rFonts w:ascii="Times New Roman" w:hAnsi="Times New Roman" w:cs="Times New Roman"/>
          <w:b/>
          <w:bCs/>
          <w:sz w:val="24"/>
          <w:szCs w:val="20"/>
          <w:u w:val="single"/>
        </w:rPr>
        <w:t>Instructions regarding reporting templates for groups</w:t>
      </w:r>
    </w:p>
    <w:p w14:paraId="1300E432" w14:textId="3B3E8BA4" w:rsidR="00A47D53" w:rsidRPr="00C22FD0" w:rsidRDefault="00FC4845" w:rsidP="00A47D53">
      <w:pPr>
        <w:jc w:val="both"/>
        <w:rPr>
          <w:rFonts w:ascii="Times New Roman" w:hAnsi="Times New Roman" w:cs="Times New Roman"/>
          <w:sz w:val="20"/>
          <w:szCs w:val="20"/>
        </w:rPr>
      </w:pPr>
      <w:r w:rsidRPr="00C22FD0">
        <w:rPr>
          <w:rFonts w:ascii="Times New Roman" w:hAnsi="Times New Roman" w:cs="Times New Roman"/>
          <w:sz w:val="20"/>
          <w:szCs w:val="20"/>
        </w:rPr>
        <w:t xml:space="preserve">This Annex </w:t>
      </w:r>
      <w:r w:rsidR="0040755A" w:rsidRPr="00C22FD0">
        <w:rPr>
          <w:rFonts w:ascii="Times New Roman" w:hAnsi="Times New Roman" w:cs="Times New Roman"/>
          <w:sz w:val="20"/>
          <w:szCs w:val="20"/>
        </w:rPr>
        <w:t>contains additional instructions in relation to the templates included in Annex I of this Regulation.</w:t>
      </w:r>
      <w:r w:rsidR="00A47D53" w:rsidRPr="00C22FD0">
        <w:rPr>
          <w:rFonts w:ascii="Times New Roman" w:hAnsi="Times New Roman" w:cs="Times New Roman"/>
          <w:sz w:val="20"/>
          <w:szCs w:val="20"/>
        </w:rPr>
        <w:t xml:space="preserve"> The first column of the tables identifies the items to be reported by identifying the columns and </w:t>
      </w:r>
      <w:r w:rsidR="00473BE5" w:rsidRPr="00C22FD0">
        <w:rPr>
          <w:rFonts w:ascii="Times New Roman" w:hAnsi="Times New Roman" w:cs="Times New Roman"/>
          <w:sz w:val="20"/>
          <w:szCs w:val="20"/>
        </w:rPr>
        <w:t>rows</w:t>
      </w:r>
      <w:r w:rsidR="00A47D53" w:rsidRPr="00C22FD0">
        <w:rPr>
          <w:rFonts w:ascii="Times New Roman" w:hAnsi="Times New Roman" w:cs="Times New Roman"/>
          <w:sz w:val="20"/>
          <w:szCs w:val="20"/>
        </w:rPr>
        <w:t xml:space="preserve"> as showed in the template in Annex I.</w:t>
      </w:r>
    </w:p>
    <w:p w14:paraId="1D112415" w14:textId="77777777" w:rsidR="00D85AEE" w:rsidRPr="00C22FD0" w:rsidRDefault="00D85AEE" w:rsidP="00D85AEE">
      <w:pPr>
        <w:jc w:val="both"/>
        <w:rPr>
          <w:rFonts w:ascii="Times New Roman" w:hAnsi="Times New Roman" w:cs="Times New Roman"/>
          <w:sz w:val="20"/>
          <w:szCs w:val="20"/>
        </w:rPr>
      </w:pPr>
      <w:r w:rsidRPr="00C22FD0">
        <w:rPr>
          <w:rFonts w:ascii="Times New Roman" w:hAnsi="Times New Roman" w:cs="Times New Roman"/>
          <w:sz w:val="20"/>
          <w:szCs w:val="20"/>
        </w:rPr>
        <w:t>Templates which shall be filled in in accordance with the instructions of the different sections of this Annex are referred to as "this template" throughout the text of the Annex.</w:t>
      </w:r>
    </w:p>
    <w:p w14:paraId="243F0AD0" w14:textId="697FD483" w:rsidR="00E21451" w:rsidRPr="00C22FD0" w:rsidRDefault="0040755A" w:rsidP="00A47D53">
      <w:pPr>
        <w:jc w:val="both"/>
        <w:rPr>
          <w:rFonts w:ascii="Times New Roman" w:hAnsi="Times New Roman" w:cs="Times New Roman"/>
          <w:b/>
          <w:bCs/>
          <w:sz w:val="20"/>
          <w:szCs w:val="20"/>
        </w:rPr>
      </w:pPr>
      <w:r w:rsidRPr="00C22FD0">
        <w:rPr>
          <w:rFonts w:ascii="Times New Roman" w:hAnsi="Times New Roman" w:cs="Times New Roman"/>
          <w:sz w:val="20"/>
          <w:szCs w:val="20"/>
        </w:rPr>
        <w:t xml:space="preserve"> </w:t>
      </w:r>
      <w:r w:rsidR="00E21451" w:rsidRPr="00C22FD0">
        <w:rPr>
          <w:rFonts w:ascii="Times New Roman" w:hAnsi="Times New Roman" w:cs="Times New Roman"/>
          <w:b/>
          <w:bCs/>
          <w:sz w:val="20"/>
          <w:szCs w:val="20"/>
        </w:rPr>
        <w:t xml:space="preserve">S.01.01 </w:t>
      </w:r>
      <w:r w:rsidR="004508C9" w:rsidRPr="00C22FD0">
        <w:rPr>
          <w:rFonts w:ascii="Times New Roman" w:hAnsi="Times New Roman" w:cs="Times New Roman"/>
          <w:b/>
          <w:bCs/>
          <w:sz w:val="20"/>
          <w:szCs w:val="20"/>
        </w:rPr>
        <w:t>–</w:t>
      </w:r>
      <w:r w:rsidR="00E21451" w:rsidRPr="00C22FD0">
        <w:rPr>
          <w:rFonts w:ascii="Times New Roman" w:hAnsi="Times New Roman" w:cs="Times New Roman"/>
          <w:b/>
          <w:bCs/>
          <w:sz w:val="20"/>
          <w:szCs w:val="20"/>
        </w:rPr>
        <w:t xml:space="preserve"> Content of the submission</w:t>
      </w:r>
    </w:p>
    <w:p w14:paraId="218E8D54" w14:textId="77777777"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74D09918" w14:textId="68089FCC" w:rsidR="00E21451" w:rsidRPr="00C22FD0" w:rsidRDefault="00FC4845"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opening, quarterly and annual submission of information for </w:t>
      </w:r>
      <w:proofErr w:type="gramStart"/>
      <w:r w:rsidR="00E21451" w:rsidRPr="00C22FD0">
        <w:rPr>
          <w:rFonts w:ascii="Times New Roman" w:hAnsi="Times New Roman" w:cs="Times New Roman"/>
          <w:sz w:val="20"/>
          <w:szCs w:val="20"/>
        </w:rPr>
        <w:t>groups,</w:t>
      </w:r>
      <w:proofErr w:type="gramEnd"/>
      <w:r w:rsidR="00E21451" w:rsidRPr="00C22FD0">
        <w:rPr>
          <w:rFonts w:ascii="Times New Roman" w:hAnsi="Times New Roman" w:cs="Times New Roman"/>
          <w:sz w:val="20"/>
          <w:szCs w:val="20"/>
        </w:rPr>
        <w:t xml:space="preserve"> ring fenced funds, matching portfolios and remaining part at group level.</w:t>
      </w:r>
    </w:p>
    <w:p w14:paraId="018E15CC" w14:textId="7DA5518F"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When a special justification is needed the explanation is not to be submitted within the reporting template but shall be part of the dialogue </w:t>
      </w:r>
      <w:r w:rsidR="00966D13" w:rsidRPr="00C22FD0">
        <w:rPr>
          <w:rFonts w:ascii="Times New Roman" w:hAnsi="Times New Roman" w:cs="Times New Roman"/>
          <w:sz w:val="20"/>
          <w:szCs w:val="20"/>
        </w:rPr>
        <w:t>with the</w:t>
      </w:r>
      <w:r w:rsidRPr="00C22FD0">
        <w:rPr>
          <w:rFonts w:ascii="Times New Roman" w:hAnsi="Times New Roman" w:cs="Times New Roman"/>
          <w:sz w:val="20"/>
          <w:szCs w:val="20"/>
        </w:rPr>
        <w:t xml:space="preserve"> national competent authorities. </w:t>
      </w:r>
    </w:p>
    <w:tbl>
      <w:tblPr>
        <w:tblStyle w:val="TableGrid"/>
        <w:tblW w:w="0" w:type="auto"/>
        <w:tblLook w:val="04A0" w:firstRow="1" w:lastRow="0" w:firstColumn="1" w:lastColumn="0" w:noHBand="0" w:noVBand="1"/>
      </w:tblPr>
      <w:tblGrid>
        <w:gridCol w:w="1872"/>
        <w:gridCol w:w="2834"/>
        <w:gridCol w:w="4536"/>
      </w:tblGrid>
      <w:tr w:rsidR="00E21451" w:rsidRPr="00C22FD0" w14:paraId="1C16F7F9" w14:textId="77777777" w:rsidTr="0040755A">
        <w:trPr>
          <w:trHeight w:val="285"/>
        </w:trPr>
        <w:tc>
          <w:tcPr>
            <w:tcW w:w="1872" w:type="dxa"/>
            <w:noWrap/>
            <w:hideMark/>
          </w:tcPr>
          <w:p w14:paraId="42E6F220" w14:textId="77777777" w:rsidR="00E21451" w:rsidRPr="00C22FD0" w:rsidRDefault="00E21451" w:rsidP="0040755A">
            <w:pPr>
              <w:jc w:val="center"/>
              <w:rPr>
                <w:rFonts w:ascii="Times New Roman" w:hAnsi="Times New Roman" w:cs="Times New Roman"/>
                <w:sz w:val="20"/>
                <w:szCs w:val="20"/>
              </w:rPr>
            </w:pPr>
          </w:p>
        </w:tc>
        <w:tc>
          <w:tcPr>
            <w:tcW w:w="2834" w:type="dxa"/>
            <w:hideMark/>
          </w:tcPr>
          <w:p w14:paraId="30E38640"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4536" w:type="dxa"/>
            <w:hideMark/>
          </w:tcPr>
          <w:p w14:paraId="23A21547"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5595648E" w14:textId="77777777" w:rsidTr="0040755A">
        <w:trPr>
          <w:trHeight w:val="285"/>
        </w:trPr>
        <w:tc>
          <w:tcPr>
            <w:tcW w:w="1872" w:type="dxa"/>
          </w:tcPr>
          <w:p w14:paraId="3833C14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Z0010</w:t>
            </w:r>
          </w:p>
        </w:tc>
        <w:tc>
          <w:tcPr>
            <w:tcW w:w="2834" w:type="dxa"/>
            <w:noWrap/>
          </w:tcPr>
          <w:p w14:paraId="3489C47D" w14:textId="2DE738C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fund/matching portfolio/remaining part</w:t>
            </w:r>
          </w:p>
        </w:tc>
        <w:tc>
          <w:tcPr>
            <w:tcW w:w="4536" w:type="dxa"/>
          </w:tcPr>
          <w:p w14:paraId="2443BC24" w14:textId="22239D6D" w:rsidR="00E21451" w:rsidRPr="00C22FD0" w:rsidRDefault="00E21451" w:rsidP="00EB5B43">
            <w:pPr>
              <w:rPr>
                <w:rFonts w:ascii="Times New Roman" w:hAnsi="Times New Roman" w:cs="Times New Roman"/>
                <w:sz w:val="20"/>
                <w:szCs w:val="20"/>
              </w:rPr>
            </w:pPr>
            <w:r w:rsidRPr="00C22FD0">
              <w:rPr>
                <w:rFonts w:ascii="Times New Roman" w:hAnsi="Times New Roman" w:cs="Times New Roman"/>
                <w:sz w:val="20"/>
                <w:szCs w:val="20"/>
              </w:rPr>
              <w:t xml:space="preserve">Identifies whether the reported figures are with regard to a </w:t>
            </w:r>
            <w:r w:rsidR="00EB5B43" w:rsidRPr="00C22FD0">
              <w:rPr>
                <w:rFonts w:ascii="Times New Roman" w:hAnsi="Times New Roman" w:cs="Times New Roman"/>
                <w:sz w:val="20"/>
                <w:szCs w:val="20"/>
              </w:rPr>
              <w:t>ring–fenced fund ("</w:t>
            </w:r>
            <w:r w:rsidRPr="00C22FD0">
              <w:rPr>
                <w:rFonts w:ascii="Times New Roman" w:hAnsi="Times New Roman" w:cs="Times New Roman"/>
                <w:sz w:val="20"/>
                <w:szCs w:val="20"/>
              </w:rPr>
              <w:t>RFF</w:t>
            </w:r>
            <w:r w:rsidR="00EB5B43" w:rsidRPr="00C22FD0">
              <w:rPr>
                <w:rFonts w:ascii="Times New Roman" w:hAnsi="Times New Roman" w:cs="Times New Roman"/>
                <w:sz w:val="20"/>
                <w:szCs w:val="20"/>
              </w:rPr>
              <w:t>")</w:t>
            </w:r>
            <w:r w:rsidRPr="00C22FD0">
              <w:rPr>
                <w:rFonts w:ascii="Times New Roman" w:hAnsi="Times New Roman" w:cs="Times New Roman"/>
                <w:sz w:val="20"/>
                <w:szCs w:val="20"/>
              </w:rPr>
              <w:t xml:space="preserve">, matching </w:t>
            </w:r>
            <w:r w:rsidR="00805742" w:rsidRPr="00C22FD0">
              <w:rPr>
                <w:rFonts w:ascii="Times New Roman" w:hAnsi="Times New Roman" w:cs="Times New Roman"/>
                <w:sz w:val="20"/>
                <w:szCs w:val="20"/>
              </w:rPr>
              <w:t xml:space="preserve">adjustment </w:t>
            </w:r>
            <w:r w:rsidRPr="00C22FD0">
              <w:rPr>
                <w:rFonts w:ascii="Times New Roman" w:hAnsi="Times New Roman" w:cs="Times New Roman"/>
                <w:sz w:val="20"/>
                <w:szCs w:val="20"/>
              </w:rPr>
              <w:t xml:space="preserve">portfolio </w:t>
            </w:r>
            <w:r w:rsidR="00EB5B43" w:rsidRPr="00C22FD0">
              <w:rPr>
                <w:rFonts w:ascii="Times New Roman" w:hAnsi="Times New Roman" w:cs="Times New Roman"/>
                <w:sz w:val="20"/>
                <w:szCs w:val="20"/>
              </w:rPr>
              <w:t xml:space="preserve">("MAP") </w:t>
            </w:r>
            <w:r w:rsidRPr="00C22FD0">
              <w:rPr>
                <w:rFonts w:ascii="Times New Roman" w:hAnsi="Times New Roman" w:cs="Times New Roman"/>
                <w:sz w:val="20"/>
                <w:szCs w:val="20"/>
              </w:rPr>
              <w:t>or to the remaining part.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RFF/MAP</w:t>
            </w:r>
            <w:r w:rsidRPr="00C22FD0" w:rsidDel="00C11F0B">
              <w:rPr>
                <w:rFonts w:ascii="Times New Roman" w:hAnsi="Times New Roman" w:cs="Times New Roman"/>
                <w:sz w:val="20"/>
                <w:szCs w:val="20"/>
              </w:rPr>
              <w:t xml:space="preserve">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000A4CB6" w:rsidRPr="00C22FD0">
              <w:rPr>
                <w:rFonts w:ascii="Times New Roman" w:hAnsi="Times New Roman" w:cs="Times New Roman"/>
                <w:sz w:val="20"/>
                <w:szCs w:val="20"/>
              </w:rPr>
              <w:t>R</w:t>
            </w:r>
            <w:r w:rsidRPr="00C22FD0">
              <w:rPr>
                <w:rFonts w:ascii="Times New Roman" w:hAnsi="Times New Roman" w:cs="Times New Roman"/>
                <w:sz w:val="20"/>
                <w:szCs w:val="20"/>
              </w:rPr>
              <w:t>emaining part</w:t>
            </w:r>
          </w:p>
        </w:tc>
      </w:tr>
      <w:tr w:rsidR="00E21451" w:rsidRPr="00C22FD0" w14:paraId="35065477" w14:textId="77777777" w:rsidTr="0040755A">
        <w:trPr>
          <w:trHeight w:val="285"/>
        </w:trPr>
        <w:tc>
          <w:tcPr>
            <w:tcW w:w="1872" w:type="dxa"/>
          </w:tcPr>
          <w:p w14:paraId="5F3F6D4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Z0020</w:t>
            </w:r>
          </w:p>
        </w:tc>
        <w:tc>
          <w:tcPr>
            <w:tcW w:w="2834" w:type="dxa"/>
            <w:noWrap/>
          </w:tcPr>
          <w:p w14:paraId="1F4F565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Fund/Portfolio number</w:t>
            </w:r>
          </w:p>
        </w:tc>
        <w:tc>
          <w:tcPr>
            <w:tcW w:w="4536" w:type="dxa"/>
          </w:tcPr>
          <w:p w14:paraId="41B12260" w14:textId="4B5B1CB6" w:rsidR="00E21451" w:rsidRPr="00C22FD0" w:rsidRDefault="00E21451">
            <w:pPr>
              <w:rPr>
                <w:rFonts w:ascii="Times New Roman" w:hAnsi="Times New Roman" w:cs="Times New Roman"/>
                <w:sz w:val="20"/>
                <w:szCs w:val="20"/>
              </w:rPr>
            </w:pPr>
            <w:r w:rsidRPr="00C22FD0">
              <w:rPr>
                <w:rFonts w:ascii="Times New Roman" w:eastAsia="Times New Roman" w:hAnsi="Times New Roman" w:cs="Times New Roman"/>
                <w:sz w:val="20"/>
                <w:szCs w:val="20"/>
                <w:lang w:eastAsia="es-ES"/>
              </w:rPr>
              <w:t xml:space="preserve">When item Z0010 = 1, </w:t>
            </w:r>
            <w:r w:rsidRPr="00C22FD0">
              <w:rPr>
                <w:rFonts w:ascii="Times New Roman" w:hAnsi="Times New Roman" w:cs="Times New Roman"/>
                <w:sz w:val="20"/>
                <w:szCs w:val="20"/>
              </w:rPr>
              <w:t>identification number for a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 or matching portfolio. This number is attributed by the undertaking and must be consistent over time and with the fund/portfolio number reported in other templates.</w:t>
            </w:r>
          </w:p>
          <w:p w14:paraId="438088A1" w14:textId="71775344" w:rsidR="00E21451" w:rsidRPr="00C22FD0" w:rsidRDefault="00E21451">
            <w:pPr>
              <w:rPr>
                <w:rFonts w:ascii="Times New Roman" w:eastAsia="Times New Roman" w:hAnsi="Times New Roman" w:cs="Times New Roman"/>
                <w:sz w:val="20"/>
                <w:szCs w:val="20"/>
                <w:lang w:eastAsia="es-ES"/>
              </w:rPr>
            </w:pPr>
            <w:del w:id="0" w:author="Author">
              <w:r w:rsidRPr="00C22FD0" w:rsidDel="00D229EA">
                <w:rPr>
                  <w:rFonts w:ascii="Times New Roman" w:eastAsia="Times New Roman" w:hAnsi="Times New Roman" w:cs="Times New Roman"/>
                  <w:sz w:val="20"/>
                  <w:szCs w:val="20"/>
                  <w:lang w:eastAsia="es-ES"/>
                </w:rPr>
                <w:delText>When item Z0010 = 2, then report “0”</w:delText>
              </w:r>
            </w:del>
          </w:p>
        </w:tc>
      </w:tr>
      <w:tr w:rsidR="00E21451" w:rsidRPr="00C22FD0" w14:paraId="7BAF3305" w14:textId="77777777" w:rsidTr="0040755A">
        <w:trPr>
          <w:trHeight w:val="285"/>
        </w:trPr>
        <w:tc>
          <w:tcPr>
            <w:tcW w:w="1872" w:type="dxa"/>
            <w:hideMark/>
          </w:tcPr>
          <w:p w14:paraId="4EE33A1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C0010/R0010</w:t>
            </w:r>
          </w:p>
        </w:tc>
        <w:tc>
          <w:tcPr>
            <w:tcW w:w="2834" w:type="dxa"/>
            <w:noWrap/>
            <w:hideMark/>
          </w:tcPr>
          <w:p w14:paraId="7E393F0D" w14:textId="42E9814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S.01.02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Basic Information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General</w:t>
            </w:r>
          </w:p>
        </w:tc>
        <w:tc>
          <w:tcPr>
            <w:tcW w:w="4536" w:type="dxa"/>
            <w:hideMark/>
          </w:tcPr>
          <w:p w14:paraId="7534D1B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template shall always be reported. The only option possible is:</w:t>
            </w:r>
          </w:p>
          <w:p w14:paraId="065EBE17" w14:textId="1310EAC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p>
        </w:tc>
      </w:tr>
      <w:tr w:rsidR="00E21451" w:rsidRPr="00C22FD0" w14:paraId="3FEE08E4" w14:textId="77777777" w:rsidTr="0040755A">
        <w:trPr>
          <w:trHeight w:val="1260"/>
        </w:trPr>
        <w:tc>
          <w:tcPr>
            <w:tcW w:w="1872" w:type="dxa"/>
          </w:tcPr>
          <w:p w14:paraId="0B454FA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C0010/R0020</w:t>
            </w:r>
          </w:p>
        </w:tc>
        <w:tc>
          <w:tcPr>
            <w:tcW w:w="2834" w:type="dxa"/>
            <w:noWrap/>
          </w:tcPr>
          <w:p w14:paraId="7D0CED9D" w14:textId="484C8D8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S.01.03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Basic Information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RFF and matching adjustment portfolios</w:t>
            </w:r>
          </w:p>
          <w:p w14:paraId="74049239" w14:textId="77777777" w:rsidR="00E21451" w:rsidRPr="00C22FD0" w:rsidRDefault="00E21451" w:rsidP="0040755A">
            <w:pPr>
              <w:rPr>
                <w:rFonts w:ascii="Times New Roman" w:hAnsi="Times New Roman" w:cs="Times New Roman"/>
                <w:sz w:val="20"/>
                <w:szCs w:val="20"/>
              </w:rPr>
            </w:pPr>
          </w:p>
          <w:p w14:paraId="6E6A8E03" w14:textId="77777777" w:rsidR="00E21451" w:rsidRPr="00C22FD0" w:rsidRDefault="00E21451" w:rsidP="0040755A">
            <w:pPr>
              <w:rPr>
                <w:rFonts w:ascii="Times New Roman" w:hAnsi="Times New Roman" w:cs="Times New Roman"/>
                <w:sz w:val="20"/>
                <w:szCs w:val="20"/>
              </w:rPr>
            </w:pPr>
          </w:p>
          <w:p w14:paraId="08D70C4B" w14:textId="77777777" w:rsidR="00E21451" w:rsidRPr="00C22FD0" w:rsidRDefault="00E21451" w:rsidP="0040755A">
            <w:pPr>
              <w:jc w:val="center"/>
              <w:rPr>
                <w:rFonts w:ascii="Times New Roman" w:hAnsi="Times New Roman" w:cs="Times New Roman"/>
                <w:sz w:val="20"/>
                <w:szCs w:val="20"/>
              </w:rPr>
            </w:pPr>
          </w:p>
        </w:tc>
        <w:tc>
          <w:tcPr>
            <w:tcW w:w="4536" w:type="dxa"/>
          </w:tcPr>
          <w:p w14:paraId="3CFF4ED2" w14:textId="3BDE1B4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p>
          <w:p w14:paraId="297FA342" w14:textId="52CA601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RFF or MAP</w:t>
            </w:r>
          </w:p>
          <w:p w14:paraId="20A6F412" w14:textId="456BD82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4DA319E3" w14:textId="77777777" w:rsidTr="0040755A">
        <w:trPr>
          <w:trHeight w:val="1260"/>
        </w:trPr>
        <w:tc>
          <w:tcPr>
            <w:tcW w:w="1872" w:type="dxa"/>
            <w:hideMark/>
          </w:tcPr>
          <w:p w14:paraId="29D7EF1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C0010/R0030</w:t>
            </w:r>
          </w:p>
        </w:tc>
        <w:tc>
          <w:tcPr>
            <w:tcW w:w="2834" w:type="dxa"/>
            <w:noWrap/>
            <w:hideMark/>
          </w:tcPr>
          <w:p w14:paraId="5BFB29A7" w14:textId="77559D61" w:rsidR="00E21451" w:rsidRPr="00C22FD0" w:rsidRDefault="00E21451" w:rsidP="00F567D9">
            <w:pPr>
              <w:rPr>
                <w:rFonts w:ascii="Times New Roman" w:hAnsi="Times New Roman" w:cs="Times New Roman"/>
                <w:sz w:val="20"/>
                <w:szCs w:val="20"/>
              </w:rPr>
            </w:pPr>
            <w:r w:rsidRPr="00C22FD0">
              <w:rPr>
                <w:rFonts w:ascii="Times New Roman" w:hAnsi="Times New Roman" w:cs="Times New Roman"/>
                <w:sz w:val="20"/>
                <w:szCs w:val="20"/>
              </w:rPr>
              <w:t xml:space="preserve">S.02.01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Balance </w:t>
            </w:r>
            <w:r w:rsidR="00F567D9" w:rsidRPr="00C22FD0">
              <w:rPr>
                <w:rFonts w:ascii="Times New Roman" w:hAnsi="Times New Roman" w:cs="Times New Roman"/>
                <w:sz w:val="20"/>
                <w:szCs w:val="20"/>
              </w:rPr>
              <w:t>s</w:t>
            </w:r>
            <w:r w:rsidRPr="00C22FD0">
              <w:rPr>
                <w:rFonts w:ascii="Times New Roman" w:hAnsi="Times New Roman" w:cs="Times New Roman"/>
                <w:sz w:val="20"/>
                <w:szCs w:val="20"/>
              </w:rPr>
              <w:t>heet</w:t>
            </w:r>
          </w:p>
        </w:tc>
        <w:tc>
          <w:tcPr>
            <w:tcW w:w="4536" w:type="dxa"/>
            <w:hideMark/>
          </w:tcPr>
          <w:p w14:paraId="4D79DAA3"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r w:rsidRPr="00C22FD0">
              <w:rPr>
                <w:rFonts w:ascii="Times New Roman" w:hAnsi="Times New Roman" w:cs="Times New Roman"/>
                <w:sz w:val="20"/>
                <w:szCs w:val="20"/>
              </w:rPr>
              <w:br/>
              <w:t>1 – Reported</w:t>
            </w:r>
          </w:p>
          <w:p w14:paraId="56C5796D" w14:textId="2A839B0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Exempted under Article 254(2)</w:t>
            </w:r>
          </w:p>
          <w:p w14:paraId="70D03F1C" w14:textId="15E05BD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p>
          <w:p w14:paraId="00120053" w14:textId="5B30860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048E8996" w14:textId="77777777" w:rsidTr="0040755A">
        <w:trPr>
          <w:trHeight w:val="1260"/>
        </w:trPr>
        <w:tc>
          <w:tcPr>
            <w:tcW w:w="1872" w:type="dxa"/>
          </w:tcPr>
          <w:p w14:paraId="0524F9F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C0010/R0040</w:t>
            </w:r>
          </w:p>
        </w:tc>
        <w:tc>
          <w:tcPr>
            <w:tcW w:w="2834" w:type="dxa"/>
            <w:noWrap/>
          </w:tcPr>
          <w:p w14:paraId="7696AB22" w14:textId="6F92671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S.02.02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Assets and liabilities by currency</w:t>
            </w:r>
          </w:p>
        </w:tc>
        <w:tc>
          <w:tcPr>
            <w:tcW w:w="4536" w:type="dxa"/>
          </w:tcPr>
          <w:p w14:paraId="0D3023D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0ADC1646" w14:textId="5E8B136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p>
          <w:p w14:paraId="384F381F" w14:textId="7A76BDD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due in accordance with </w:t>
            </w:r>
            <w:r w:rsidR="000A4CB6" w:rsidRPr="00C22FD0">
              <w:rPr>
                <w:rFonts w:ascii="Times New Roman" w:hAnsi="Times New Roman" w:cs="Times New Roman"/>
                <w:sz w:val="20"/>
                <w:szCs w:val="20"/>
              </w:rPr>
              <w:t>instructions of the template</w:t>
            </w:r>
          </w:p>
          <w:p w14:paraId="5228DC0C" w14:textId="73A7C88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r w:rsidRPr="00C22FD0">
              <w:rPr>
                <w:rFonts w:ascii="Times New Roman" w:hAnsi="Times New Roman" w:cs="Times New Roman"/>
                <w:sz w:val="20"/>
                <w:szCs w:val="20"/>
              </w:rPr>
              <w:br/>
            </w:r>
            <w:r w:rsidRPr="00C22FD0">
              <w:rPr>
                <w:rFonts w:ascii="Times New Roman" w:hAnsi="Times New Roman" w:cs="Times New Roman"/>
                <w:sz w:val="20"/>
                <w:szCs w:val="20"/>
              </w:rPr>
              <w:lastRenderedPageBreak/>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1470B3FB" w14:textId="77777777" w:rsidTr="0040755A">
        <w:trPr>
          <w:trHeight w:val="1530"/>
        </w:trPr>
        <w:tc>
          <w:tcPr>
            <w:tcW w:w="1872" w:type="dxa"/>
            <w:hideMark/>
          </w:tcPr>
          <w:p w14:paraId="6B40EF1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C0010/R0060</w:t>
            </w:r>
          </w:p>
        </w:tc>
        <w:tc>
          <w:tcPr>
            <w:tcW w:w="2834" w:type="dxa"/>
            <w:noWrap/>
            <w:hideMark/>
          </w:tcPr>
          <w:p w14:paraId="35206C7E" w14:textId="11EA896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S.03.01.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Off</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balance sheet items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general</w:t>
            </w:r>
          </w:p>
        </w:tc>
        <w:tc>
          <w:tcPr>
            <w:tcW w:w="4536" w:type="dxa"/>
            <w:hideMark/>
          </w:tcPr>
          <w:p w14:paraId="37EEE74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632B6FE6" w14:textId="6110924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off</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balance sheet items</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371AAF0D" w14:textId="77777777" w:rsidTr="0040755A">
        <w:trPr>
          <w:trHeight w:val="1429"/>
        </w:trPr>
        <w:tc>
          <w:tcPr>
            <w:tcW w:w="1872" w:type="dxa"/>
            <w:hideMark/>
          </w:tcPr>
          <w:p w14:paraId="42B56D7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C0010/R0070</w:t>
            </w:r>
          </w:p>
        </w:tc>
        <w:tc>
          <w:tcPr>
            <w:tcW w:w="2834" w:type="dxa"/>
            <w:noWrap/>
            <w:hideMark/>
          </w:tcPr>
          <w:p w14:paraId="45353A6F" w14:textId="1AC4C309" w:rsidR="00E21451" w:rsidRPr="00C22FD0" w:rsidRDefault="00E21451" w:rsidP="00F567D9">
            <w:pPr>
              <w:rPr>
                <w:rFonts w:ascii="Times New Roman" w:hAnsi="Times New Roman" w:cs="Times New Roman"/>
                <w:sz w:val="20"/>
                <w:szCs w:val="20"/>
              </w:rPr>
            </w:pPr>
            <w:r w:rsidRPr="00C22FD0">
              <w:rPr>
                <w:rFonts w:ascii="Times New Roman" w:hAnsi="Times New Roman" w:cs="Times New Roman"/>
                <w:sz w:val="20"/>
                <w:szCs w:val="20"/>
              </w:rPr>
              <w:t xml:space="preserve">S.03.02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Off</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balance sheet items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List of unlimited guarantees received by the </w:t>
            </w:r>
            <w:r w:rsidR="00F567D9" w:rsidRPr="00C22FD0">
              <w:rPr>
                <w:rFonts w:ascii="Times New Roman" w:hAnsi="Times New Roman" w:cs="Times New Roman"/>
                <w:sz w:val="20"/>
                <w:szCs w:val="20"/>
              </w:rPr>
              <w:t>group</w:t>
            </w:r>
          </w:p>
        </w:tc>
        <w:tc>
          <w:tcPr>
            <w:tcW w:w="4536" w:type="dxa"/>
            <w:hideMark/>
          </w:tcPr>
          <w:p w14:paraId="260F83C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3C3E24E8" w14:textId="23AC244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unlimited guarantees received</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5392E88A" w14:textId="77777777" w:rsidTr="0040755A">
        <w:trPr>
          <w:trHeight w:val="1530"/>
        </w:trPr>
        <w:tc>
          <w:tcPr>
            <w:tcW w:w="1872" w:type="dxa"/>
            <w:hideMark/>
          </w:tcPr>
          <w:p w14:paraId="15BA463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C0010/R0080</w:t>
            </w:r>
          </w:p>
        </w:tc>
        <w:tc>
          <w:tcPr>
            <w:tcW w:w="2834" w:type="dxa"/>
            <w:noWrap/>
            <w:hideMark/>
          </w:tcPr>
          <w:p w14:paraId="262554B3" w14:textId="5B5692EF" w:rsidR="00E21451" w:rsidRPr="00C22FD0" w:rsidRDefault="00E21451" w:rsidP="00F567D9">
            <w:pPr>
              <w:rPr>
                <w:rFonts w:ascii="Times New Roman" w:hAnsi="Times New Roman" w:cs="Times New Roman"/>
                <w:sz w:val="20"/>
                <w:szCs w:val="20"/>
              </w:rPr>
            </w:pPr>
            <w:r w:rsidRPr="00C22FD0">
              <w:rPr>
                <w:rFonts w:ascii="Times New Roman" w:hAnsi="Times New Roman" w:cs="Times New Roman"/>
                <w:sz w:val="20"/>
                <w:szCs w:val="20"/>
              </w:rPr>
              <w:t xml:space="preserve">S.03.03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Off</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balance sheet items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List of unlimited guarantees provided by the </w:t>
            </w:r>
            <w:r w:rsidR="00F567D9" w:rsidRPr="00C22FD0">
              <w:rPr>
                <w:rFonts w:ascii="Times New Roman" w:hAnsi="Times New Roman" w:cs="Times New Roman"/>
                <w:sz w:val="20"/>
                <w:szCs w:val="20"/>
              </w:rPr>
              <w:t>group</w:t>
            </w:r>
          </w:p>
        </w:tc>
        <w:tc>
          <w:tcPr>
            <w:tcW w:w="4536" w:type="dxa"/>
            <w:hideMark/>
          </w:tcPr>
          <w:p w14:paraId="012F15E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0667B4E2" w14:textId="3B381A5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unlimited guarantees provided</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2CEFD08C" w14:textId="77777777" w:rsidTr="0040755A">
        <w:trPr>
          <w:trHeight w:val="1260"/>
        </w:trPr>
        <w:tc>
          <w:tcPr>
            <w:tcW w:w="1872" w:type="dxa"/>
          </w:tcPr>
          <w:p w14:paraId="45EFE27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C0010/R0110</w:t>
            </w:r>
          </w:p>
        </w:tc>
        <w:tc>
          <w:tcPr>
            <w:tcW w:w="2834" w:type="dxa"/>
            <w:noWrap/>
          </w:tcPr>
          <w:p w14:paraId="1ECEE54A" w14:textId="72565E5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S.05.01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Premiums, claims and expenses by line of business</w:t>
            </w:r>
          </w:p>
        </w:tc>
        <w:tc>
          <w:tcPr>
            <w:tcW w:w="4536" w:type="dxa"/>
          </w:tcPr>
          <w:p w14:paraId="023F125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r w:rsidRPr="00C22FD0">
              <w:rPr>
                <w:rFonts w:ascii="Times New Roman" w:hAnsi="Times New Roman" w:cs="Times New Roman"/>
                <w:sz w:val="20"/>
                <w:szCs w:val="20"/>
              </w:rPr>
              <w:br/>
              <w:t>1 – Reported</w:t>
            </w:r>
          </w:p>
          <w:p w14:paraId="48B04264" w14:textId="6969A1F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Exempted under Article 254(2)</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595AD5B3" w14:textId="77777777" w:rsidTr="0040755A">
        <w:trPr>
          <w:trHeight w:val="1260"/>
        </w:trPr>
        <w:tc>
          <w:tcPr>
            <w:tcW w:w="1872" w:type="dxa"/>
          </w:tcPr>
          <w:p w14:paraId="072049A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C0010/R0120</w:t>
            </w:r>
          </w:p>
        </w:tc>
        <w:tc>
          <w:tcPr>
            <w:tcW w:w="2834" w:type="dxa"/>
            <w:noWrap/>
          </w:tcPr>
          <w:p w14:paraId="7CB64762" w14:textId="1477BA2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S.05.02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Premiums, claims and expenses by country</w:t>
            </w:r>
          </w:p>
        </w:tc>
        <w:tc>
          <w:tcPr>
            <w:tcW w:w="4536" w:type="dxa"/>
          </w:tcPr>
          <w:p w14:paraId="77DD71E2" w14:textId="302778BC" w:rsidR="00E21451" w:rsidRPr="00C22FD0" w:rsidRDefault="00E21451" w:rsidP="0040755A">
            <w:pPr>
              <w:rPr>
                <w:rFonts w:ascii="Times New Roman" w:hAnsi="Times New Roman" w:cs="Times New Roman"/>
                <w:color w:val="FF0000"/>
                <w:sz w:val="20"/>
                <w:szCs w:val="20"/>
              </w:rPr>
            </w:pPr>
            <w:r w:rsidRPr="00C22FD0">
              <w:rPr>
                <w:rFonts w:ascii="Times New Roman" w:hAnsi="Times New Roman" w:cs="Times New Roman"/>
                <w:sz w:val="20"/>
                <w:szCs w:val="20"/>
              </w:rPr>
              <w:t>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due in accordance with </w:t>
            </w:r>
            <w:r w:rsidR="000A4CB6" w:rsidRPr="00C22FD0">
              <w:rPr>
                <w:rFonts w:ascii="Times New Roman" w:hAnsi="Times New Roman" w:cs="Times New Roman"/>
                <w:sz w:val="20"/>
                <w:szCs w:val="20"/>
              </w:rPr>
              <w:t>instructions of the template</w:t>
            </w:r>
          </w:p>
          <w:p w14:paraId="0566F1E7" w14:textId="754F82C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7EE9367C" w14:textId="77777777" w:rsidTr="0040755A">
        <w:trPr>
          <w:trHeight w:val="1260"/>
        </w:trPr>
        <w:tc>
          <w:tcPr>
            <w:tcW w:w="1872" w:type="dxa"/>
          </w:tcPr>
          <w:p w14:paraId="0CC5295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C0010/R0130</w:t>
            </w:r>
          </w:p>
        </w:tc>
        <w:tc>
          <w:tcPr>
            <w:tcW w:w="2834" w:type="dxa"/>
            <w:noWrap/>
          </w:tcPr>
          <w:p w14:paraId="02D0BFDD" w14:textId="0659459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S.06.01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Summary of Assets</w:t>
            </w:r>
          </w:p>
        </w:tc>
        <w:tc>
          <w:tcPr>
            <w:tcW w:w="4536" w:type="dxa"/>
          </w:tcPr>
          <w:p w14:paraId="1D5D240E" w14:textId="66A40EE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due as S.06.02 </w:t>
            </w:r>
            <w:ins w:id="1" w:author="Author">
              <w:r w:rsidR="008D547B" w:rsidRPr="00C22FD0">
                <w:rPr>
                  <w:rFonts w:ascii="Times New Roman" w:hAnsi="Times New Roman" w:cs="Times New Roman"/>
                  <w:sz w:val="20"/>
                  <w:szCs w:val="20"/>
                </w:rPr>
                <w:t xml:space="preserve">and S.08.01 </w:t>
              </w:r>
            </w:ins>
            <w:r w:rsidRPr="00C22FD0">
              <w:rPr>
                <w:rFonts w:ascii="Times New Roman" w:hAnsi="Times New Roman" w:cs="Times New Roman"/>
                <w:sz w:val="20"/>
                <w:szCs w:val="20"/>
              </w:rPr>
              <w:t>reported quarterly</w:t>
            </w:r>
          </w:p>
          <w:p w14:paraId="193CEB5B" w14:textId="60FBE0A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due as S.06.02 </w:t>
            </w:r>
            <w:ins w:id="2" w:author="Author">
              <w:r w:rsidR="008D547B" w:rsidRPr="00C22FD0">
                <w:rPr>
                  <w:rFonts w:ascii="Times New Roman" w:hAnsi="Times New Roman" w:cs="Times New Roman"/>
                  <w:sz w:val="20"/>
                  <w:szCs w:val="20"/>
                </w:rPr>
                <w:t xml:space="preserve">and S.08.01 </w:t>
              </w:r>
            </w:ins>
            <w:r w:rsidRPr="00C22FD0">
              <w:rPr>
                <w:rFonts w:ascii="Times New Roman" w:hAnsi="Times New Roman" w:cs="Times New Roman"/>
                <w:sz w:val="20"/>
                <w:szCs w:val="20"/>
              </w:rPr>
              <w:t xml:space="preserve">reported annually </w:t>
            </w:r>
          </w:p>
          <w:p w14:paraId="511DCA5D" w14:textId="187BFAC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6B8BF8A2" w14:textId="77777777" w:rsidTr="0040755A">
        <w:trPr>
          <w:trHeight w:val="1260"/>
        </w:trPr>
        <w:tc>
          <w:tcPr>
            <w:tcW w:w="1872" w:type="dxa"/>
            <w:hideMark/>
          </w:tcPr>
          <w:p w14:paraId="53DC380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C0010/R0140</w:t>
            </w:r>
          </w:p>
        </w:tc>
        <w:tc>
          <w:tcPr>
            <w:tcW w:w="2834" w:type="dxa"/>
            <w:noWrap/>
            <w:hideMark/>
          </w:tcPr>
          <w:p w14:paraId="425EE7B8" w14:textId="674FC8A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S.06.02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List of assets</w:t>
            </w:r>
          </w:p>
        </w:tc>
        <w:tc>
          <w:tcPr>
            <w:tcW w:w="4536" w:type="dxa"/>
            <w:hideMark/>
          </w:tcPr>
          <w:p w14:paraId="4DEC62FF" w14:textId="5856DC6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Exempted under Article 254(2)</w:t>
            </w:r>
          </w:p>
          <w:p w14:paraId="44D917F1" w14:textId="77777777" w:rsidR="009862CD" w:rsidRPr="00C22FD0" w:rsidRDefault="00E21451" w:rsidP="009862CD">
            <w:pPr>
              <w:rPr>
                <w:ins w:id="3" w:author="Author"/>
                <w:rFonts w:ascii="Times New Roman" w:hAnsi="Times New Roman" w:cs="Times New Roman"/>
                <w:sz w:val="20"/>
                <w:szCs w:val="20"/>
              </w:rPr>
            </w:pPr>
            <w:r w:rsidRPr="00C22FD0">
              <w:rPr>
                <w:rFonts w:ascii="Times New Roman" w:hAnsi="Times New Roman" w:cs="Times New Roman"/>
                <w:sz w:val="20"/>
                <w:szCs w:val="20"/>
              </w:rPr>
              <w:t xml:space="preserve">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due </w:t>
            </w:r>
            <w:ins w:id="4" w:author="Author">
              <w:r w:rsidR="00C31EC7" w:rsidRPr="00C22FD0">
                <w:rPr>
                  <w:rFonts w:ascii="Times New Roman" w:hAnsi="Times New Roman" w:cs="Times New Roman"/>
                  <w:sz w:val="20"/>
                  <w:szCs w:val="20"/>
                </w:rPr>
                <w:t>annually as reported for Quarter 4</w:t>
              </w:r>
              <w:r w:rsidR="009862CD" w:rsidRPr="00C22FD0">
                <w:rPr>
                  <w:rFonts w:ascii="Times New Roman" w:hAnsi="Times New Roman" w:cs="Times New Roman"/>
                  <w:sz w:val="20"/>
                  <w:szCs w:val="20"/>
                </w:rPr>
                <w:t xml:space="preserve"> (this option is only applicable on annual submissions)</w:t>
              </w:r>
            </w:ins>
          </w:p>
          <w:p w14:paraId="009EB2B9" w14:textId="5778577C" w:rsidR="00E21451" w:rsidRPr="00C22FD0" w:rsidDel="009862CD" w:rsidRDefault="00E21451">
            <w:pPr>
              <w:rPr>
                <w:del w:id="5" w:author="Author"/>
                <w:rFonts w:ascii="Times New Roman" w:hAnsi="Times New Roman" w:cs="Times New Roman"/>
                <w:sz w:val="20"/>
                <w:szCs w:val="20"/>
              </w:rPr>
            </w:pPr>
            <w:del w:id="6" w:author="Author">
              <w:r w:rsidRPr="00C22FD0" w:rsidDel="00C31EC7">
                <w:rPr>
                  <w:rFonts w:ascii="Times New Roman" w:hAnsi="Times New Roman" w:cs="Times New Roman"/>
                  <w:sz w:val="20"/>
                  <w:szCs w:val="20"/>
                </w:rPr>
                <w:delText>as no material changes since quarterly submission</w:delText>
              </w:r>
            </w:del>
          </w:p>
          <w:p w14:paraId="633B0DC4" w14:textId="2B583E9F" w:rsidR="00E21451" w:rsidRPr="00C22FD0" w:rsidRDefault="00E21451" w:rsidP="009862CD">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506DD073" w14:textId="77777777" w:rsidTr="0040755A">
        <w:trPr>
          <w:trHeight w:val="1530"/>
        </w:trPr>
        <w:tc>
          <w:tcPr>
            <w:tcW w:w="1872" w:type="dxa"/>
          </w:tcPr>
          <w:p w14:paraId="73CE61C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C0010/R0150</w:t>
            </w:r>
          </w:p>
        </w:tc>
        <w:tc>
          <w:tcPr>
            <w:tcW w:w="2834" w:type="dxa"/>
            <w:noWrap/>
          </w:tcPr>
          <w:p w14:paraId="4F88E92D" w14:textId="0DC9D7D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S.06.03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Collective investment undertakings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through approach</w:t>
            </w:r>
          </w:p>
        </w:tc>
        <w:tc>
          <w:tcPr>
            <w:tcW w:w="4536" w:type="dxa"/>
          </w:tcPr>
          <w:p w14:paraId="526648E0" w14:textId="64EEDA9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Collective investment undertakings</w:t>
            </w:r>
          </w:p>
          <w:p w14:paraId="00D1F2BC" w14:textId="773D1CB6" w:rsidR="002E0CDA" w:rsidRPr="00C22FD0" w:rsidRDefault="002E0CDA" w:rsidP="0040755A">
            <w:pPr>
              <w:rPr>
                <w:rFonts w:ascii="Times New Roman" w:hAnsi="Times New Roman" w:cs="Times New Roman"/>
                <w:sz w:val="20"/>
                <w:szCs w:val="20"/>
              </w:rPr>
            </w:pPr>
            <w:r w:rsidRPr="00C22FD0">
              <w:rPr>
                <w:rFonts w:ascii="Times New Roman" w:hAnsi="Times New Roman" w:cs="Times New Roman"/>
                <w:sz w:val="20"/>
                <w:szCs w:val="20"/>
              </w:rPr>
              <w:t>3 – Not due in accordance with instructions of the template</w:t>
            </w:r>
          </w:p>
          <w:p w14:paraId="390697EF" w14:textId="46C91A5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Exempted under Article </w:t>
            </w:r>
            <w:del w:id="7" w:author="Author">
              <w:r w:rsidR="00CD7FD5" w:rsidRPr="00C22FD0" w:rsidDel="00F91519">
                <w:rPr>
                  <w:rFonts w:ascii="Times New Roman" w:hAnsi="Times New Roman" w:cs="Times New Roman"/>
                  <w:sz w:val="20"/>
                  <w:szCs w:val="20"/>
                </w:rPr>
                <w:delText>3</w:delText>
              </w:r>
            </w:del>
            <w:ins w:id="8" w:author="Author">
              <w:r w:rsidR="00F91519" w:rsidRPr="00C22FD0">
                <w:rPr>
                  <w:rFonts w:ascii="Times New Roman" w:hAnsi="Times New Roman" w:cs="Times New Roman"/>
                  <w:sz w:val="20"/>
                  <w:szCs w:val="20"/>
                </w:rPr>
                <w:t>2</w:t>
              </w:r>
            </w:ins>
            <w:r w:rsidR="00CD7FD5" w:rsidRPr="00C22FD0">
              <w:rPr>
                <w:rFonts w:ascii="Times New Roman" w:hAnsi="Times New Roman" w:cs="Times New Roman"/>
                <w:sz w:val="20"/>
                <w:szCs w:val="20"/>
              </w:rPr>
              <w:t>5</w:t>
            </w:r>
            <w:del w:id="9" w:author="Author">
              <w:r w:rsidR="00CD7FD5" w:rsidRPr="00C22FD0" w:rsidDel="00F91519">
                <w:rPr>
                  <w:rFonts w:ascii="Times New Roman" w:hAnsi="Times New Roman" w:cs="Times New Roman"/>
                  <w:sz w:val="20"/>
                  <w:szCs w:val="20"/>
                </w:rPr>
                <w:delText xml:space="preserve"> </w:delText>
              </w:r>
            </w:del>
            <w:ins w:id="10" w:author="Author">
              <w:r w:rsidR="00F91519" w:rsidRPr="00C22FD0">
                <w:rPr>
                  <w:rFonts w:ascii="Times New Roman" w:hAnsi="Times New Roman" w:cs="Times New Roman"/>
                  <w:sz w:val="20"/>
                  <w:szCs w:val="20"/>
                </w:rPr>
                <w:t xml:space="preserve">4 </w:t>
              </w:r>
            </w:ins>
            <w:r w:rsidR="00CD7FD5" w:rsidRPr="00C22FD0">
              <w:rPr>
                <w:rFonts w:ascii="Times New Roman" w:hAnsi="Times New Roman" w:cs="Times New Roman"/>
                <w:sz w:val="20"/>
                <w:szCs w:val="20"/>
              </w:rPr>
              <w:t>(</w:t>
            </w:r>
            <w:ins w:id="11" w:author="Author">
              <w:r w:rsidR="00F91519" w:rsidRPr="00C22FD0">
                <w:rPr>
                  <w:rFonts w:ascii="Times New Roman" w:hAnsi="Times New Roman" w:cs="Times New Roman"/>
                  <w:sz w:val="20"/>
                  <w:szCs w:val="20"/>
                </w:rPr>
                <w:t>2</w:t>
              </w:r>
            </w:ins>
            <w:del w:id="12" w:author="Author">
              <w:r w:rsidR="00CD7FD5" w:rsidRPr="00C22FD0" w:rsidDel="00F91519">
                <w:rPr>
                  <w:rFonts w:ascii="Times New Roman" w:hAnsi="Times New Roman" w:cs="Times New Roman"/>
                  <w:sz w:val="20"/>
                  <w:szCs w:val="20"/>
                </w:rPr>
                <w:delText>6) to 8</w:delText>
              </w:r>
            </w:del>
            <w:r w:rsidR="00CD7FD5" w:rsidRPr="00C22FD0">
              <w:rPr>
                <w:rFonts w:ascii="Times New Roman" w:hAnsi="Times New Roman" w:cs="Times New Roman"/>
                <w:sz w:val="20"/>
                <w:szCs w:val="20"/>
              </w:rPr>
              <w:t>)</w:t>
            </w:r>
          </w:p>
          <w:p w14:paraId="0F7131F5" w14:textId="77777777" w:rsidR="009862CD" w:rsidRPr="00C22FD0" w:rsidRDefault="00E21451" w:rsidP="009862CD">
            <w:pPr>
              <w:rPr>
                <w:ins w:id="13" w:author="Author"/>
                <w:rFonts w:ascii="Times New Roman" w:hAnsi="Times New Roman" w:cs="Times New Roman"/>
                <w:sz w:val="20"/>
                <w:szCs w:val="20"/>
              </w:rPr>
            </w:pPr>
            <w:r w:rsidRPr="00C22FD0">
              <w:rPr>
                <w:rFonts w:ascii="Times New Roman" w:hAnsi="Times New Roman" w:cs="Times New Roman"/>
                <w:sz w:val="20"/>
                <w:szCs w:val="20"/>
              </w:rPr>
              <w:t xml:space="preserve">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due </w:t>
            </w:r>
            <w:ins w:id="14" w:author="Author">
              <w:r w:rsidR="00C31EC7" w:rsidRPr="00C22FD0">
                <w:rPr>
                  <w:rFonts w:ascii="Times New Roman" w:hAnsi="Times New Roman" w:cs="Times New Roman"/>
                  <w:sz w:val="20"/>
                  <w:szCs w:val="20"/>
                  <w:rPrChange w:id="15" w:author="Author">
                    <w:rPr>
                      <w:rFonts w:ascii="Times New Roman" w:hAnsi="Times New Roman" w:cs="Times New Roman"/>
                      <w:sz w:val="20"/>
                      <w:szCs w:val="20"/>
                      <w:highlight w:val="yellow"/>
                    </w:rPr>
                  </w:rPrChange>
                </w:rPr>
                <w:t>annually as reported for Quarter 4</w:t>
              </w:r>
              <w:r w:rsidR="009862CD" w:rsidRPr="00C22FD0">
                <w:rPr>
                  <w:rFonts w:ascii="Times New Roman" w:hAnsi="Times New Roman" w:cs="Times New Roman"/>
                  <w:sz w:val="20"/>
                  <w:szCs w:val="20"/>
                </w:rPr>
                <w:t xml:space="preserve"> (this option is only applicable on annual submissions)</w:t>
              </w:r>
            </w:ins>
          </w:p>
          <w:p w14:paraId="4CFF8E81" w14:textId="04964558" w:rsidR="00E21451" w:rsidRPr="00C22FD0" w:rsidDel="009862CD" w:rsidRDefault="00E21451">
            <w:pPr>
              <w:rPr>
                <w:del w:id="16" w:author="Author"/>
                <w:rFonts w:ascii="Times New Roman" w:hAnsi="Times New Roman" w:cs="Times New Roman"/>
                <w:sz w:val="20"/>
                <w:szCs w:val="20"/>
              </w:rPr>
            </w:pPr>
            <w:del w:id="17" w:author="Author">
              <w:r w:rsidRPr="00C22FD0" w:rsidDel="00C31EC7">
                <w:rPr>
                  <w:rFonts w:ascii="Times New Roman" w:hAnsi="Times New Roman" w:cs="Times New Roman"/>
                  <w:sz w:val="20"/>
                  <w:szCs w:val="20"/>
                </w:rPr>
                <w:delText>as no material changes since quarterly submission</w:delText>
              </w:r>
            </w:del>
          </w:p>
          <w:p w14:paraId="030ACD2C" w14:textId="14D5F044" w:rsidR="00E21451" w:rsidRPr="00C22FD0" w:rsidRDefault="00E21451" w:rsidP="009862CD">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2F5376C4" w14:textId="77777777" w:rsidTr="0040755A">
        <w:trPr>
          <w:trHeight w:val="1530"/>
        </w:trPr>
        <w:tc>
          <w:tcPr>
            <w:tcW w:w="1872" w:type="dxa"/>
            <w:hideMark/>
          </w:tcPr>
          <w:p w14:paraId="1FE29FD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C0010/R0160</w:t>
            </w:r>
          </w:p>
        </w:tc>
        <w:tc>
          <w:tcPr>
            <w:tcW w:w="2834" w:type="dxa"/>
            <w:noWrap/>
            <w:hideMark/>
          </w:tcPr>
          <w:p w14:paraId="541B3108" w14:textId="6E6F115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S.07.01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Structured products</w:t>
            </w:r>
          </w:p>
        </w:tc>
        <w:tc>
          <w:tcPr>
            <w:tcW w:w="4536" w:type="dxa"/>
            <w:hideMark/>
          </w:tcPr>
          <w:p w14:paraId="3234DAA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004591AC" w14:textId="77777777" w:rsidR="002E0CDA"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structured products</w:t>
            </w:r>
          </w:p>
          <w:p w14:paraId="2B464B24" w14:textId="35B3CA5E" w:rsidR="00CD7FD5" w:rsidRPr="00C22FD0" w:rsidRDefault="002E0CDA" w:rsidP="00CD7FD5">
            <w:pPr>
              <w:rPr>
                <w:rFonts w:ascii="Times New Roman" w:hAnsi="Times New Roman" w:cs="Times New Roman"/>
                <w:sz w:val="20"/>
                <w:szCs w:val="20"/>
              </w:rPr>
            </w:pPr>
            <w:r w:rsidRPr="00C22FD0">
              <w:rPr>
                <w:rFonts w:ascii="Times New Roman" w:hAnsi="Times New Roman" w:cs="Times New Roman"/>
                <w:sz w:val="20"/>
                <w:szCs w:val="20"/>
              </w:rPr>
              <w:t>3 – Not due in accordance with instructions of the template</w:t>
            </w:r>
            <w:r w:rsidR="00E21451"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 Exempted under Article </w:t>
            </w:r>
            <w:ins w:id="18" w:author="Author">
              <w:r w:rsidR="00F91519" w:rsidRPr="00C22FD0">
                <w:rPr>
                  <w:rFonts w:ascii="Times New Roman" w:hAnsi="Times New Roman" w:cs="Times New Roman"/>
                  <w:sz w:val="20"/>
                  <w:szCs w:val="20"/>
                </w:rPr>
                <w:t>254 (2)</w:t>
              </w:r>
            </w:ins>
            <w:del w:id="19" w:author="Author">
              <w:r w:rsidR="00CD7FD5" w:rsidRPr="00C22FD0" w:rsidDel="00F91519">
                <w:rPr>
                  <w:rFonts w:ascii="Times New Roman" w:hAnsi="Times New Roman" w:cs="Times New Roman"/>
                  <w:sz w:val="20"/>
                  <w:szCs w:val="20"/>
                </w:rPr>
                <w:delText>35 (6) to (8)</w:delText>
              </w:r>
            </w:del>
          </w:p>
          <w:p w14:paraId="21E37D87" w14:textId="6B02523A" w:rsidR="00E21451" w:rsidRPr="00C22FD0" w:rsidRDefault="00E21451" w:rsidP="00CD7FD5">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47D11340" w14:textId="77777777" w:rsidTr="0040755A">
        <w:trPr>
          <w:trHeight w:val="1530"/>
        </w:trPr>
        <w:tc>
          <w:tcPr>
            <w:tcW w:w="1872" w:type="dxa"/>
            <w:hideMark/>
          </w:tcPr>
          <w:p w14:paraId="3000051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C0010/R0170</w:t>
            </w:r>
          </w:p>
        </w:tc>
        <w:tc>
          <w:tcPr>
            <w:tcW w:w="2834" w:type="dxa"/>
            <w:noWrap/>
            <w:hideMark/>
          </w:tcPr>
          <w:p w14:paraId="0BCEF1B6" w14:textId="53197D2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S.08.01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Open derivatives</w:t>
            </w:r>
          </w:p>
        </w:tc>
        <w:tc>
          <w:tcPr>
            <w:tcW w:w="4536" w:type="dxa"/>
            <w:hideMark/>
          </w:tcPr>
          <w:p w14:paraId="1D1B7DC1"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42B41627" w14:textId="1321290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derivative transactions</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Exempted under Article 254(2)</w:t>
            </w:r>
          </w:p>
          <w:p w14:paraId="13EF036F" w14:textId="74783FD4" w:rsidR="009862CD" w:rsidRPr="00C22FD0" w:rsidRDefault="00E21451" w:rsidP="009862CD">
            <w:pPr>
              <w:rPr>
                <w:ins w:id="20" w:author="Author"/>
                <w:rFonts w:ascii="Times New Roman" w:hAnsi="Times New Roman" w:cs="Times New Roman"/>
                <w:sz w:val="20"/>
                <w:szCs w:val="20"/>
              </w:rPr>
            </w:pPr>
            <w:r w:rsidRPr="00C22FD0">
              <w:rPr>
                <w:rFonts w:ascii="Times New Roman" w:hAnsi="Times New Roman" w:cs="Times New Roman"/>
                <w:sz w:val="20"/>
                <w:szCs w:val="20"/>
              </w:rPr>
              <w:t xml:space="preserve">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due </w:t>
            </w:r>
            <w:ins w:id="21" w:author="Author">
              <w:r w:rsidR="00C31EC7" w:rsidRPr="00C22FD0">
                <w:rPr>
                  <w:rFonts w:ascii="Times New Roman" w:hAnsi="Times New Roman" w:cs="Times New Roman"/>
                  <w:sz w:val="20"/>
                  <w:szCs w:val="20"/>
                  <w:rPrChange w:id="22" w:author="Author">
                    <w:rPr>
                      <w:rFonts w:ascii="Times New Roman" w:hAnsi="Times New Roman" w:cs="Times New Roman"/>
                      <w:sz w:val="20"/>
                      <w:szCs w:val="20"/>
                      <w:highlight w:val="yellow"/>
                    </w:rPr>
                  </w:rPrChange>
                </w:rPr>
                <w:t>annually as reported for Quarter 4</w:t>
              </w:r>
              <w:r w:rsidR="00C31EC7" w:rsidRPr="00C22FD0" w:rsidDel="00094E49">
                <w:rPr>
                  <w:rFonts w:ascii="Times New Roman" w:hAnsi="Times New Roman" w:cs="Times New Roman"/>
                  <w:sz w:val="20"/>
                  <w:szCs w:val="20"/>
                </w:rPr>
                <w:t xml:space="preserve"> </w:t>
              </w:r>
            </w:ins>
            <w:del w:id="23" w:author="Author">
              <w:r w:rsidRPr="00C22FD0" w:rsidDel="00C31EC7">
                <w:rPr>
                  <w:rFonts w:ascii="Times New Roman" w:hAnsi="Times New Roman" w:cs="Times New Roman"/>
                  <w:sz w:val="20"/>
                  <w:szCs w:val="20"/>
                </w:rPr>
                <w:delText>as no material changes since quarterly submission</w:delText>
              </w:r>
              <w:r w:rsidRPr="00C22FD0" w:rsidDel="009862CD">
                <w:rPr>
                  <w:rFonts w:ascii="Times New Roman" w:hAnsi="Times New Roman" w:cs="Times New Roman"/>
                  <w:sz w:val="20"/>
                  <w:szCs w:val="20"/>
                </w:rPr>
                <w:delText xml:space="preserve"> </w:delText>
              </w:r>
            </w:del>
            <w:ins w:id="24" w:author="Author">
              <w:r w:rsidR="009862CD" w:rsidRPr="00C22FD0">
                <w:rPr>
                  <w:rFonts w:ascii="Times New Roman" w:hAnsi="Times New Roman" w:cs="Times New Roman"/>
                  <w:sz w:val="20"/>
                  <w:szCs w:val="20"/>
                </w:rPr>
                <w:t>(this option is only applicable on annual submissions)</w:t>
              </w:r>
            </w:ins>
          </w:p>
          <w:p w14:paraId="11C2A31F" w14:textId="53637138" w:rsidR="00E21451" w:rsidRPr="00C22FD0" w:rsidDel="009862CD" w:rsidRDefault="00E21451" w:rsidP="0040755A">
            <w:pPr>
              <w:rPr>
                <w:del w:id="25" w:author="Author"/>
                <w:rFonts w:ascii="Times New Roman" w:hAnsi="Times New Roman" w:cs="Times New Roman"/>
                <w:sz w:val="20"/>
                <w:szCs w:val="20"/>
              </w:rPr>
            </w:pPr>
          </w:p>
          <w:p w14:paraId="72F8A4A4" w14:textId="240B10F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59AFB3E8" w14:textId="77777777" w:rsidTr="0040755A">
        <w:trPr>
          <w:trHeight w:val="1530"/>
        </w:trPr>
        <w:tc>
          <w:tcPr>
            <w:tcW w:w="1872" w:type="dxa"/>
            <w:hideMark/>
          </w:tcPr>
          <w:p w14:paraId="3ADC58D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C0010/R0180</w:t>
            </w:r>
          </w:p>
        </w:tc>
        <w:tc>
          <w:tcPr>
            <w:tcW w:w="2834" w:type="dxa"/>
            <w:noWrap/>
            <w:hideMark/>
          </w:tcPr>
          <w:p w14:paraId="3248FABC" w14:textId="5796F20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S.08.02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Derivatives Transactions</w:t>
            </w:r>
          </w:p>
        </w:tc>
        <w:tc>
          <w:tcPr>
            <w:tcW w:w="4536" w:type="dxa"/>
            <w:hideMark/>
          </w:tcPr>
          <w:p w14:paraId="34C7D4D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713D0E13" w14:textId="718508C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derivative transactions</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Exempted under Article 254(2)</w:t>
            </w:r>
          </w:p>
          <w:p w14:paraId="28FB5E84" w14:textId="77777777" w:rsidR="009862CD" w:rsidRPr="00C22FD0" w:rsidRDefault="00E21451" w:rsidP="009862CD">
            <w:pPr>
              <w:rPr>
                <w:ins w:id="26" w:author="Author"/>
                <w:rFonts w:ascii="Times New Roman" w:hAnsi="Times New Roman" w:cs="Times New Roman"/>
                <w:sz w:val="20"/>
                <w:szCs w:val="20"/>
              </w:rPr>
            </w:pPr>
            <w:r w:rsidRPr="00C22FD0">
              <w:rPr>
                <w:rFonts w:ascii="Times New Roman" w:hAnsi="Times New Roman" w:cs="Times New Roman"/>
                <w:sz w:val="20"/>
                <w:szCs w:val="20"/>
              </w:rPr>
              <w:t xml:space="preserve">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due </w:t>
            </w:r>
            <w:ins w:id="27" w:author="Author">
              <w:r w:rsidR="00C31EC7" w:rsidRPr="00C22FD0">
                <w:rPr>
                  <w:rFonts w:ascii="Times New Roman" w:hAnsi="Times New Roman" w:cs="Times New Roman"/>
                  <w:sz w:val="20"/>
                  <w:szCs w:val="20"/>
                  <w:rPrChange w:id="28" w:author="Author">
                    <w:rPr>
                      <w:rFonts w:ascii="Times New Roman" w:hAnsi="Times New Roman" w:cs="Times New Roman"/>
                      <w:sz w:val="20"/>
                      <w:szCs w:val="20"/>
                      <w:highlight w:val="yellow"/>
                    </w:rPr>
                  </w:rPrChange>
                </w:rPr>
                <w:t>annually as reported for Quarter 4</w:t>
              </w:r>
              <w:r w:rsidR="00C31EC7" w:rsidRPr="00C22FD0" w:rsidDel="00094E49">
                <w:rPr>
                  <w:rFonts w:ascii="Times New Roman" w:hAnsi="Times New Roman" w:cs="Times New Roman"/>
                  <w:sz w:val="20"/>
                  <w:szCs w:val="20"/>
                </w:rPr>
                <w:t xml:space="preserve"> </w:t>
              </w:r>
              <w:r w:rsidR="009862CD" w:rsidRPr="00C22FD0">
                <w:rPr>
                  <w:rFonts w:ascii="Times New Roman" w:hAnsi="Times New Roman" w:cs="Times New Roman"/>
                  <w:sz w:val="20"/>
                  <w:szCs w:val="20"/>
                </w:rPr>
                <w:t>(this option is only applicable on annual submissions)</w:t>
              </w:r>
            </w:ins>
          </w:p>
          <w:p w14:paraId="4E51E42A" w14:textId="2FABFF92" w:rsidR="00E21451" w:rsidRPr="00C22FD0" w:rsidDel="009862CD" w:rsidRDefault="00E21451">
            <w:pPr>
              <w:rPr>
                <w:del w:id="29" w:author="Author"/>
                <w:rFonts w:ascii="Times New Roman" w:hAnsi="Times New Roman" w:cs="Times New Roman"/>
                <w:sz w:val="20"/>
                <w:szCs w:val="20"/>
              </w:rPr>
            </w:pPr>
            <w:del w:id="30" w:author="Author">
              <w:r w:rsidRPr="00C22FD0" w:rsidDel="00C31EC7">
                <w:rPr>
                  <w:rFonts w:ascii="Times New Roman" w:hAnsi="Times New Roman" w:cs="Times New Roman"/>
                  <w:sz w:val="20"/>
                  <w:szCs w:val="20"/>
                </w:rPr>
                <w:delText>as no material changes since quarterly submission</w:delText>
              </w:r>
              <w:r w:rsidRPr="00C22FD0" w:rsidDel="009862CD">
                <w:rPr>
                  <w:rFonts w:ascii="Times New Roman" w:hAnsi="Times New Roman" w:cs="Times New Roman"/>
                  <w:sz w:val="20"/>
                  <w:szCs w:val="20"/>
                </w:rPr>
                <w:delText xml:space="preserve"> </w:delText>
              </w:r>
            </w:del>
          </w:p>
          <w:p w14:paraId="36AB0370" w14:textId="23A8BDBC" w:rsidR="00E21451" w:rsidRPr="00C22FD0" w:rsidRDefault="00E21451" w:rsidP="009862CD">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1C164101" w14:textId="77777777" w:rsidTr="0040755A">
        <w:trPr>
          <w:trHeight w:val="1291"/>
        </w:trPr>
        <w:tc>
          <w:tcPr>
            <w:tcW w:w="1872" w:type="dxa"/>
            <w:hideMark/>
          </w:tcPr>
          <w:p w14:paraId="4495AB6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C0010/R0190</w:t>
            </w:r>
          </w:p>
        </w:tc>
        <w:tc>
          <w:tcPr>
            <w:tcW w:w="2834" w:type="dxa"/>
            <w:noWrap/>
            <w:hideMark/>
          </w:tcPr>
          <w:p w14:paraId="3CDDDD12" w14:textId="1B83888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S.09.01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Income/gains and losses in the period</w:t>
            </w:r>
          </w:p>
        </w:tc>
        <w:tc>
          <w:tcPr>
            <w:tcW w:w="4536" w:type="dxa"/>
            <w:hideMark/>
          </w:tcPr>
          <w:p w14:paraId="2676D40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37B0FE3D" w14:textId="2AFBE0A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4C4CBC7B" w14:textId="77777777" w:rsidTr="0040755A">
        <w:trPr>
          <w:trHeight w:val="1800"/>
        </w:trPr>
        <w:tc>
          <w:tcPr>
            <w:tcW w:w="1872" w:type="dxa"/>
            <w:hideMark/>
          </w:tcPr>
          <w:p w14:paraId="1CC88AD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C0010/R0200</w:t>
            </w:r>
          </w:p>
        </w:tc>
        <w:tc>
          <w:tcPr>
            <w:tcW w:w="2834" w:type="dxa"/>
            <w:noWrap/>
            <w:hideMark/>
          </w:tcPr>
          <w:p w14:paraId="5483653F" w14:textId="1BE6A6D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S.10.01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Securities lending and repos</w:t>
            </w:r>
          </w:p>
        </w:tc>
        <w:tc>
          <w:tcPr>
            <w:tcW w:w="4536" w:type="dxa"/>
            <w:hideMark/>
          </w:tcPr>
          <w:p w14:paraId="4FD0077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260C5C22" w14:textId="77777777" w:rsidR="002E0CDA"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Securities lending and repos</w:t>
            </w:r>
          </w:p>
          <w:p w14:paraId="7ABC2BEF" w14:textId="046FAB87" w:rsidR="00E21451" w:rsidRPr="00C22FD0" w:rsidRDefault="002E0CDA" w:rsidP="0040755A">
            <w:pPr>
              <w:rPr>
                <w:rFonts w:ascii="Times New Roman" w:hAnsi="Times New Roman" w:cs="Times New Roman"/>
                <w:sz w:val="20"/>
                <w:szCs w:val="20"/>
              </w:rPr>
            </w:pPr>
            <w:r w:rsidRPr="00C22FD0">
              <w:rPr>
                <w:rFonts w:ascii="Times New Roman" w:hAnsi="Times New Roman" w:cs="Times New Roman"/>
                <w:sz w:val="20"/>
                <w:szCs w:val="20"/>
              </w:rPr>
              <w:t xml:space="preserve">3 – Not due in accordance with instructions of the template </w:t>
            </w:r>
            <w:r w:rsidR="00E21451" w:rsidRPr="00C22FD0" w:rsidDel="00404AA3">
              <w:rPr>
                <w:rFonts w:ascii="Times New Roman" w:hAnsi="Times New Roman" w:cs="Times New Roman"/>
                <w:sz w:val="20"/>
                <w:szCs w:val="20"/>
              </w:rPr>
              <w:t xml:space="preserve"> </w:t>
            </w:r>
          </w:p>
          <w:p w14:paraId="1FEE74C0" w14:textId="0C2951F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Exempted under Article </w:t>
            </w:r>
            <w:ins w:id="31" w:author="Author">
              <w:r w:rsidR="00F91519" w:rsidRPr="00C22FD0">
                <w:rPr>
                  <w:rFonts w:ascii="Times New Roman" w:hAnsi="Times New Roman" w:cs="Times New Roman"/>
                  <w:sz w:val="20"/>
                  <w:szCs w:val="20"/>
                </w:rPr>
                <w:t>254 (2)</w:t>
              </w:r>
            </w:ins>
            <w:del w:id="32" w:author="Author">
              <w:r w:rsidR="00CD7FD5" w:rsidRPr="00C22FD0" w:rsidDel="00F91519">
                <w:rPr>
                  <w:rFonts w:ascii="Times New Roman" w:hAnsi="Times New Roman" w:cs="Times New Roman"/>
                  <w:sz w:val="20"/>
                  <w:szCs w:val="20"/>
                </w:rPr>
                <w:delText>35 (6) to (8)</w:delText>
              </w:r>
            </w:del>
          </w:p>
          <w:p w14:paraId="1A01A612" w14:textId="6AC358B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6A1717FA" w14:textId="77777777" w:rsidTr="0040755A">
        <w:trPr>
          <w:trHeight w:val="1530"/>
        </w:trPr>
        <w:tc>
          <w:tcPr>
            <w:tcW w:w="1872" w:type="dxa"/>
            <w:hideMark/>
          </w:tcPr>
          <w:p w14:paraId="36E7A08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C0010/R0210</w:t>
            </w:r>
          </w:p>
        </w:tc>
        <w:tc>
          <w:tcPr>
            <w:tcW w:w="2834" w:type="dxa"/>
            <w:noWrap/>
            <w:hideMark/>
          </w:tcPr>
          <w:p w14:paraId="6F0595A8" w14:textId="6330917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S.11.01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Assets held as collateral</w:t>
            </w:r>
          </w:p>
        </w:tc>
        <w:tc>
          <w:tcPr>
            <w:tcW w:w="4536" w:type="dxa"/>
            <w:hideMark/>
          </w:tcPr>
          <w:p w14:paraId="444B469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16DFF2BD" w14:textId="339178E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Assets held as collateral</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Exempted under Article 254(2)</w:t>
            </w:r>
          </w:p>
          <w:p w14:paraId="286FF502" w14:textId="6ED8D5B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71B49547" w14:textId="77777777" w:rsidTr="0040755A">
        <w:trPr>
          <w:trHeight w:val="1528"/>
        </w:trPr>
        <w:tc>
          <w:tcPr>
            <w:tcW w:w="1872" w:type="dxa"/>
          </w:tcPr>
          <w:p w14:paraId="12FFD24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C0010/R0260</w:t>
            </w:r>
          </w:p>
        </w:tc>
        <w:tc>
          <w:tcPr>
            <w:tcW w:w="2834" w:type="dxa"/>
            <w:noWrap/>
          </w:tcPr>
          <w:p w14:paraId="7B31A176" w14:textId="0F8BC17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S.15.01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Description of the guarantees of variable annuities</w:t>
            </w:r>
          </w:p>
        </w:tc>
        <w:tc>
          <w:tcPr>
            <w:tcW w:w="4536" w:type="dxa"/>
          </w:tcPr>
          <w:p w14:paraId="3A0C1F4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7E17F652" w14:textId="6B2ED21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variable annuities</w:t>
            </w:r>
          </w:p>
          <w:p w14:paraId="7C64056A" w14:textId="77777777" w:rsidR="00C31EC7" w:rsidRPr="00C22FD0" w:rsidRDefault="00C31EC7" w:rsidP="00C31EC7">
            <w:pPr>
              <w:rPr>
                <w:ins w:id="33" w:author="Author"/>
                <w:rFonts w:ascii="Times New Roman" w:hAnsi="Times New Roman" w:cs="Times New Roman"/>
                <w:sz w:val="20"/>
                <w:szCs w:val="20"/>
              </w:rPr>
            </w:pPr>
            <w:ins w:id="34" w:author="Author">
              <w:r w:rsidRPr="00C22FD0">
                <w:rPr>
                  <w:rFonts w:ascii="Times New Roman" w:hAnsi="Times New Roman" w:cs="Times New Roman"/>
                  <w:sz w:val="20"/>
                  <w:szCs w:val="20"/>
                  <w:rPrChange w:id="35" w:author="Author">
                    <w:rPr>
                      <w:rFonts w:ascii="Times New Roman" w:hAnsi="Times New Roman" w:cs="Times New Roman"/>
                      <w:sz w:val="20"/>
                      <w:szCs w:val="20"/>
                      <w:highlight w:val="yellow"/>
                    </w:rPr>
                  </w:rPrChange>
                </w:rPr>
                <w:t>18 – Not reported as no direct insurance business</w:t>
              </w:r>
            </w:ins>
          </w:p>
          <w:p w14:paraId="7851B5B3" w14:textId="7E3EE6F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0FB60E73" w14:textId="77777777" w:rsidTr="0040755A">
        <w:trPr>
          <w:trHeight w:val="1550"/>
        </w:trPr>
        <w:tc>
          <w:tcPr>
            <w:tcW w:w="1872" w:type="dxa"/>
          </w:tcPr>
          <w:p w14:paraId="37CFAB5F"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C0010/R0270</w:t>
            </w:r>
          </w:p>
        </w:tc>
        <w:tc>
          <w:tcPr>
            <w:tcW w:w="2834" w:type="dxa"/>
            <w:noWrap/>
          </w:tcPr>
          <w:p w14:paraId="34EE289D" w14:textId="4E2F827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S.15.02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Hedging of guarantees of variable annuities</w:t>
            </w:r>
          </w:p>
        </w:tc>
        <w:tc>
          <w:tcPr>
            <w:tcW w:w="4536" w:type="dxa"/>
          </w:tcPr>
          <w:p w14:paraId="2F98E55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17A39121" w14:textId="27963EE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variable annuities</w:t>
            </w:r>
          </w:p>
          <w:p w14:paraId="0AFA1E59" w14:textId="77777777" w:rsidR="00C31EC7" w:rsidRPr="00C22FD0" w:rsidRDefault="00C31EC7" w:rsidP="00C31EC7">
            <w:pPr>
              <w:rPr>
                <w:ins w:id="36" w:author="Author"/>
                <w:rFonts w:ascii="Times New Roman" w:hAnsi="Times New Roman" w:cs="Times New Roman"/>
                <w:sz w:val="20"/>
                <w:szCs w:val="20"/>
              </w:rPr>
            </w:pPr>
            <w:ins w:id="37" w:author="Author">
              <w:r w:rsidRPr="00C22FD0">
                <w:rPr>
                  <w:rFonts w:ascii="Times New Roman" w:hAnsi="Times New Roman" w:cs="Times New Roman"/>
                  <w:sz w:val="20"/>
                  <w:szCs w:val="20"/>
                  <w:rPrChange w:id="38" w:author="Author">
                    <w:rPr>
                      <w:rFonts w:ascii="Times New Roman" w:hAnsi="Times New Roman" w:cs="Times New Roman"/>
                      <w:sz w:val="20"/>
                      <w:szCs w:val="20"/>
                      <w:highlight w:val="yellow"/>
                    </w:rPr>
                  </w:rPrChange>
                </w:rPr>
                <w:t>18 – Not reported as no direct insurance business</w:t>
              </w:r>
            </w:ins>
          </w:p>
          <w:p w14:paraId="790353E2" w14:textId="49F8AD6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0524E02D" w14:textId="77777777" w:rsidTr="0040755A">
        <w:trPr>
          <w:trHeight w:val="1785"/>
        </w:trPr>
        <w:tc>
          <w:tcPr>
            <w:tcW w:w="1872" w:type="dxa"/>
            <w:hideMark/>
          </w:tcPr>
          <w:p w14:paraId="5655034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C0010/R0370</w:t>
            </w:r>
          </w:p>
        </w:tc>
        <w:tc>
          <w:tcPr>
            <w:tcW w:w="2834" w:type="dxa"/>
            <w:noWrap/>
            <w:hideMark/>
          </w:tcPr>
          <w:p w14:paraId="166CA3A7" w14:textId="64209E0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S.22.01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Impact of long term guarantees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w:t>
            </w:r>
          </w:p>
        </w:tc>
        <w:tc>
          <w:tcPr>
            <w:tcW w:w="4536" w:type="dxa"/>
            <w:hideMark/>
          </w:tcPr>
          <w:p w14:paraId="60CEE8C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7CC3F898" w14:textId="44D7810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w:t>
            </w:r>
            <w:r w:rsidR="00B6553C" w:rsidRPr="00C22FD0">
              <w:rPr>
                <w:rFonts w:ascii="Times New Roman" w:hAnsi="Times New Roman" w:cs="Times New Roman"/>
                <w:sz w:val="20"/>
                <w:szCs w:val="20"/>
              </w:rPr>
              <w:t>long term guarantees ("</w:t>
            </w:r>
            <w:r w:rsidRPr="00C22FD0">
              <w:rPr>
                <w:rFonts w:ascii="Times New Roman" w:hAnsi="Times New Roman" w:cs="Times New Roman"/>
                <w:sz w:val="20"/>
                <w:szCs w:val="20"/>
              </w:rPr>
              <w:t>LTG</w:t>
            </w:r>
            <w:r w:rsidR="00B6553C" w:rsidRPr="00C22FD0">
              <w:rPr>
                <w:rFonts w:ascii="Times New Roman" w:hAnsi="Times New Roman" w:cs="Times New Roman"/>
                <w:sz w:val="20"/>
                <w:szCs w:val="20"/>
              </w:rPr>
              <w:t xml:space="preserve">") </w:t>
            </w:r>
            <w:r w:rsidRPr="00C22FD0">
              <w:rPr>
                <w:rFonts w:ascii="Times New Roman" w:hAnsi="Times New Roman" w:cs="Times New Roman"/>
                <w:sz w:val="20"/>
                <w:szCs w:val="20"/>
              </w:rPr>
              <w:t xml:space="preserve"> or transitional measures are applied </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5C465E3E" w14:textId="77777777" w:rsidTr="0040755A">
        <w:trPr>
          <w:trHeight w:val="1245"/>
        </w:trPr>
        <w:tc>
          <w:tcPr>
            <w:tcW w:w="1872" w:type="dxa"/>
            <w:hideMark/>
          </w:tcPr>
          <w:p w14:paraId="72B8C2A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C0010/R0410</w:t>
            </w:r>
          </w:p>
        </w:tc>
        <w:tc>
          <w:tcPr>
            <w:tcW w:w="2834" w:type="dxa"/>
            <w:noWrap/>
            <w:hideMark/>
          </w:tcPr>
          <w:p w14:paraId="3511B773" w14:textId="1A7CF66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S.23.01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Own funds</w:t>
            </w:r>
          </w:p>
        </w:tc>
        <w:tc>
          <w:tcPr>
            <w:tcW w:w="4536" w:type="dxa"/>
            <w:hideMark/>
          </w:tcPr>
          <w:p w14:paraId="03B784A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3267E3C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1 – Reported</w:t>
            </w:r>
          </w:p>
          <w:p w14:paraId="5699906C" w14:textId="1B6499F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Exempted under Article 254(2)</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6E87F5C2" w14:textId="77777777" w:rsidTr="0040755A">
        <w:trPr>
          <w:trHeight w:val="1515"/>
        </w:trPr>
        <w:tc>
          <w:tcPr>
            <w:tcW w:w="1872" w:type="dxa"/>
          </w:tcPr>
          <w:p w14:paraId="129A56A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C0010/R0420</w:t>
            </w:r>
          </w:p>
        </w:tc>
        <w:tc>
          <w:tcPr>
            <w:tcW w:w="2834" w:type="dxa"/>
            <w:noWrap/>
          </w:tcPr>
          <w:p w14:paraId="45FB0E3F" w14:textId="7D7371B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S.23.02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Detailed information by tiers on own funds</w:t>
            </w:r>
          </w:p>
        </w:tc>
        <w:tc>
          <w:tcPr>
            <w:tcW w:w="4536" w:type="dxa"/>
          </w:tcPr>
          <w:p w14:paraId="4B5E6EF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00D3B8AD" w14:textId="50DF7E2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p>
          <w:p w14:paraId="55606823" w14:textId="1D01F61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07AC0ECA" w14:textId="77777777" w:rsidTr="0040755A">
        <w:trPr>
          <w:trHeight w:val="1515"/>
        </w:trPr>
        <w:tc>
          <w:tcPr>
            <w:tcW w:w="1872" w:type="dxa"/>
          </w:tcPr>
          <w:p w14:paraId="70EC001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C0010/R0430</w:t>
            </w:r>
          </w:p>
        </w:tc>
        <w:tc>
          <w:tcPr>
            <w:tcW w:w="2834" w:type="dxa"/>
            <w:noWrap/>
          </w:tcPr>
          <w:p w14:paraId="28CD8DA3" w14:textId="6F4ABEB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S.23.03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Annual movements on own funds</w:t>
            </w:r>
          </w:p>
        </w:tc>
        <w:tc>
          <w:tcPr>
            <w:tcW w:w="4536" w:type="dxa"/>
          </w:tcPr>
          <w:p w14:paraId="70BF811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7DC8A8F2" w14:textId="2183AE6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p>
          <w:p w14:paraId="16063857" w14:textId="7E7D762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2D255B32" w14:textId="77777777" w:rsidTr="0040755A">
        <w:trPr>
          <w:trHeight w:val="1267"/>
        </w:trPr>
        <w:tc>
          <w:tcPr>
            <w:tcW w:w="1872" w:type="dxa"/>
          </w:tcPr>
          <w:p w14:paraId="6EC0232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C0010/R0440</w:t>
            </w:r>
          </w:p>
        </w:tc>
        <w:tc>
          <w:tcPr>
            <w:tcW w:w="2834" w:type="dxa"/>
            <w:noWrap/>
          </w:tcPr>
          <w:p w14:paraId="5C11DC8C" w14:textId="2E29E2A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S.23.04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List of items on own funds</w:t>
            </w:r>
          </w:p>
        </w:tc>
        <w:tc>
          <w:tcPr>
            <w:tcW w:w="4536" w:type="dxa"/>
          </w:tcPr>
          <w:p w14:paraId="3446BC0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18A92CB8" w14:textId="3498D15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30CA2E9B" w14:textId="77777777" w:rsidTr="0040755A">
        <w:trPr>
          <w:trHeight w:val="1966"/>
        </w:trPr>
        <w:tc>
          <w:tcPr>
            <w:tcW w:w="1872" w:type="dxa"/>
          </w:tcPr>
          <w:p w14:paraId="0D286A8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C0010/R0460</w:t>
            </w:r>
          </w:p>
        </w:tc>
        <w:tc>
          <w:tcPr>
            <w:tcW w:w="2834" w:type="dxa"/>
            <w:noWrap/>
          </w:tcPr>
          <w:p w14:paraId="628B7CF4" w14:textId="4A36DA67" w:rsidR="00E21451" w:rsidRPr="00C22FD0" w:rsidRDefault="00E21451" w:rsidP="00C328F7">
            <w:pPr>
              <w:rPr>
                <w:rFonts w:ascii="Times New Roman" w:hAnsi="Times New Roman" w:cs="Times New Roman"/>
                <w:sz w:val="20"/>
                <w:szCs w:val="20"/>
              </w:rPr>
            </w:pPr>
            <w:r w:rsidRPr="00C22FD0">
              <w:rPr>
                <w:rFonts w:ascii="Times New Roman" w:hAnsi="Times New Roman" w:cs="Times New Roman"/>
                <w:sz w:val="20"/>
                <w:szCs w:val="20"/>
              </w:rPr>
              <w:t xml:space="preserve">S.25.01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00F567D9" w:rsidRPr="00C22FD0">
              <w:rPr>
                <w:rFonts w:ascii="Times New Roman" w:hAnsi="Times New Roman" w:cs="Times New Roman"/>
                <w:sz w:val="20"/>
                <w:szCs w:val="20"/>
              </w:rPr>
              <w:t xml:space="preserve">for </w:t>
            </w:r>
            <w:r w:rsidR="00C328F7" w:rsidRPr="00C22FD0">
              <w:rPr>
                <w:rFonts w:ascii="Times New Roman" w:hAnsi="Times New Roman" w:cs="Times New Roman"/>
                <w:sz w:val="20"/>
                <w:szCs w:val="20"/>
              </w:rPr>
              <w:t xml:space="preserve">groups </w:t>
            </w:r>
            <w:r w:rsidR="00F567D9" w:rsidRPr="00C22FD0">
              <w:rPr>
                <w:rFonts w:ascii="Times New Roman" w:hAnsi="Times New Roman" w:cs="Times New Roman"/>
                <w:sz w:val="20"/>
                <w:szCs w:val="20"/>
              </w:rPr>
              <w:t>on Standard Formula</w:t>
            </w:r>
          </w:p>
        </w:tc>
        <w:tc>
          <w:tcPr>
            <w:tcW w:w="4536" w:type="dxa"/>
          </w:tcPr>
          <w:p w14:paraId="1C459A8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3545C027" w14:textId="6ADC15E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as standard formula </w:t>
            </w:r>
            <w:r w:rsidR="007778C3" w:rsidRPr="00C22FD0">
              <w:rPr>
                <w:rFonts w:ascii="Times New Roman" w:hAnsi="Times New Roman" w:cs="Times New Roman"/>
                <w:sz w:val="20"/>
                <w:szCs w:val="20"/>
              </w:rPr>
              <w:t xml:space="preserve">("SF") </w:t>
            </w:r>
            <w:r w:rsidRPr="00C22FD0">
              <w:rPr>
                <w:rFonts w:ascii="Times New Roman" w:hAnsi="Times New Roman" w:cs="Times New Roman"/>
                <w:sz w:val="20"/>
                <w:szCs w:val="20"/>
              </w:rPr>
              <w:t>is used</w:t>
            </w:r>
          </w:p>
          <w:p w14:paraId="3ECF22A4" w14:textId="075F5F67" w:rsidR="008A702D" w:rsidRPr="00C22FD0" w:rsidRDefault="00E21451" w:rsidP="0040755A">
            <w:pPr>
              <w:rPr>
                <w:ins w:id="39" w:author="Author"/>
                <w:rFonts w:ascii="Times New Roman" w:hAnsi="Times New Roman" w:cs="Times New Roman"/>
                <w:sz w:val="20"/>
                <w:szCs w:val="20"/>
              </w:rPr>
            </w:pPr>
            <w:del w:id="40" w:author="Author">
              <w:r w:rsidRPr="00C22FD0" w:rsidDel="008A702D">
                <w:rPr>
                  <w:rFonts w:ascii="Times New Roman" w:hAnsi="Times New Roman" w:cs="Times New Roman"/>
                  <w:sz w:val="20"/>
                  <w:szCs w:val="20"/>
                </w:rPr>
                <w:delText xml:space="preserve">2 </w:delText>
              </w:r>
              <w:r w:rsidR="004508C9" w:rsidRPr="00C22FD0" w:rsidDel="008A702D">
                <w:rPr>
                  <w:rFonts w:ascii="Times New Roman" w:hAnsi="Times New Roman" w:cs="Times New Roman"/>
                  <w:sz w:val="20"/>
                  <w:szCs w:val="20"/>
                </w:rPr>
                <w:delText>–</w:delText>
              </w:r>
              <w:r w:rsidRPr="00C22FD0" w:rsidDel="008A702D">
                <w:rPr>
                  <w:rFonts w:ascii="Times New Roman" w:hAnsi="Times New Roman" w:cs="Times New Roman"/>
                  <w:sz w:val="20"/>
                  <w:szCs w:val="20"/>
                </w:rPr>
                <w:delText xml:space="preserve"> Reported due to </w:delText>
              </w:r>
              <w:r w:rsidR="00473BE5" w:rsidRPr="00C22FD0" w:rsidDel="008A702D">
                <w:rPr>
                  <w:rFonts w:ascii="Times New Roman" w:hAnsi="Times New Roman" w:cs="Times New Roman"/>
                  <w:sz w:val="20"/>
                  <w:szCs w:val="20"/>
                </w:rPr>
                <w:delText>Article</w:delText>
              </w:r>
              <w:r w:rsidRPr="00C22FD0" w:rsidDel="008A702D">
                <w:rPr>
                  <w:rFonts w:ascii="Times New Roman" w:hAnsi="Times New Roman" w:cs="Times New Roman"/>
                  <w:sz w:val="20"/>
                  <w:szCs w:val="20"/>
                </w:rPr>
                <w:delText xml:space="preserve"> 112 request</w:delText>
              </w:r>
              <w:r w:rsidRPr="00C22FD0" w:rsidDel="00CD7FD5">
                <w:rPr>
                  <w:rFonts w:ascii="Times New Roman" w:hAnsi="Times New Roman" w:cs="Times New Roman"/>
                  <w:sz w:val="20"/>
                  <w:szCs w:val="20"/>
                </w:rPr>
                <w:br/>
              </w:r>
            </w:del>
            <w:r w:rsidRPr="00C22FD0">
              <w:rPr>
                <w:rFonts w:ascii="Times New Roman" w:hAnsi="Times New Roman" w:cs="Times New Roman"/>
                <w:sz w:val="20"/>
                <w:szCs w:val="20"/>
              </w:rP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003C5363" w:rsidRPr="00C22FD0">
              <w:rPr>
                <w:rFonts w:ascii="Times New Roman" w:hAnsi="Times New Roman" w:cs="Times New Roman"/>
                <w:sz w:val="20"/>
                <w:szCs w:val="20"/>
              </w:rPr>
              <w:t xml:space="preserve"> ("PIM")</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r w:rsidR="003C5363" w:rsidRPr="00C22FD0">
              <w:rPr>
                <w:rFonts w:ascii="Times New Roman" w:hAnsi="Times New Roman" w:cs="Times New Roman"/>
                <w:sz w:val="20"/>
                <w:szCs w:val="20"/>
              </w:rPr>
              <w:t xml:space="preserve"> ("IM")</w:t>
            </w:r>
          </w:p>
          <w:p w14:paraId="4FE957DB" w14:textId="24DFDCCD" w:rsidR="00E21451" w:rsidRPr="00C22FD0" w:rsidRDefault="00DA7F24" w:rsidP="0040755A">
            <w:pPr>
              <w:rPr>
                <w:rFonts w:ascii="Times New Roman" w:hAnsi="Times New Roman" w:cs="Times New Roman"/>
                <w:sz w:val="20"/>
                <w:szCs w:val="20"/>
              </w:rPr>
            </w:pPr>
            <w:ins w:id="41" w:author="Author">
              <w:r w:rsidRPr="00C22FD0">
                <w:rPr>
                  <w:rFonts w:ascii="Times New Roman" w:hAnsi="Times New Roman" w:cs="Times New Roman"/>
                  <w:sz w:val="20"/>
                  <w:szCs w:val="20"/>
                </w:rPr>
                <w:t>1</w:t>
              </w:r>
              <w:del w:id="42" w:author="Author">
                <w:r w:rsidRPr="00C22FD0" w:rsidDel="00CA7552">
                  <w:rPr>
                    <w:rFonts w:ascii="Times New Roman" w:hAnsi="Times New Roman" w:cs="Times New Roman"/>
                    <w:sz w:val="20"/>
                    <w:szCs w:val="20"/>
                  </w:rPr>
                  <w:delText>2</w:delText>
                </w:r>
              </w:del>
              <w:r w:rsidR="00CA7552" w:rsidRPr="00C22FD0">
                <w:rPr>
                  <w:rFonts w:ascii="Times New Roman" w:hAnsi="Times New Roman" w:cs="Times New Roman"/>
                  <w:sz w:val="20"/>
                  <w:szCs w:val="20"/>
                </w:rPr>
                <w:t>6</w:t>
              </w:r>
              <w:r w:rsidRPr="00C22FD0">
                <w:rPr>
                  <w:rFonts w:ascii="Times New Roman" w:hAnsi="Times New Roman" w:cs="Times New Roman"/>
                  <w:sz w:val="20"/>
                  <w:szCs w:val="20"/>
                </w:rPr>
                <w:t xml:space="preserve"> – Reported due to request of Article 112 of Directive 2009/138/EC </w:t>
              </w:r>
            </w:ins>
            <w:r w:rsidR="00E21451" w:rsidRPr="00C22FD0">
              <w:rPr>
                <w:rFonts w:ascii="Times New Roman" w:hAnsi="Times New Roman" w:cs="Times New Roman"/>
                <w:sz w:val="20"/>
                <w:szCs w:val="20"/>
              </w:rPr>
              <w:br/>
              <w:t xml:space="preserve">13 </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 Not reported as method 2 is used exclusively</w:t>
            </w:r>
          </w:p>
          <w:p w14:paraId="45DC5588" w14:textId="2079B0C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68CA9C83" w14:textId="77777777" w:rsidTr="0040755A">
        <w:trPr>
          <w:trHeight w:val="1980"/>
        </w:trPr>
        <w:tc>
          <w:tcPr>
            <w:tcW w:w="1872" w:type="dxa"/>
          </w:tcPr>
          <w:p w14:paraId="576AAED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C0010/R0470</w:t>
            </w:r>
          </w:p>
        </w:tc>
        <w:tc>
          <w:tcPr>
            <w:tcW w:w="2834" w:type="dxa"/>
            <w:noWrap/>
          </w:tcPr>
          <w:p w14:paraId="32C3948D" w14:textId="35657A35" w:rsidR="00E21451" w:rsidRPr="00C22FD0" w:rsidRDefault="00E21451" w:rsidP="00C328F7">
            <w:pPr>
              <w:rPr>
                <w:rFonts w:ascii="Times New Roman" w:hAnsi="Times New Roman" w:cs="Times New Roman"/>
                <w:sz w:val="20"/>
                <w:szCs w:val="20"/>
              </w:rPr>
            </w:pPr>
            <w:r w:rsidRPr="00C22FD0">
              <w:rPr>
                <w:rFonts w:ascii="Times New Roman" w:hAnsi="Times New Roman" w:cs="Times New Roman"/>
                <w:sz w:val="20"/>
                <w:szCs w:val="20"/>
              </w:rPr>
              <w:t xml:space="preserve">S.25.02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00F567D9" w:rsidRPr="00C22FD0">
              <w:rPr>
                <w:rFonts w:ascii="Times New Roman" w:hAnsi="Times New Roman" w:cs="Times New Roman"/>
                <w:sz w:val="20"/>
                <w:szCs w:val="20"/>
              </w:rPr>
              <w:t xml:space="preserve">for </w:t>
            </w:r>
            <w:r w:rsidR="00C328F7" w:rsidRPr="00C22FD0">
              <w:rPr>
                <w:rFonts w:ascii="Times New Roman" w:hAnsi="Times New Roman" w:cs="Times New Roman"/>
                <w:sz w:val="20"/>
                <w:szCs w:val="20"/>
              </w:rPr>
              <w:t xml:space="preserve">groups </w:t>
            </w:r>
            <w:r w:rsidR="00F567D9" w:rsidRPr="00C22FD0">
              <w:rPr>
                <w:rFonts w:ascii="Times New Roman" w:hAnsi="Times New Roman" w:cs="Times New Roman"/>
                <w:sz w:val="20"/>
                <w:szCs w:val="20"/>
              </w:rPr>
              <w:t>using the standard formula and partial internal model</w:t>
            </w:r>
          </w:p>
        </w:tc>
        <w:tc>
          <w:tcPr>
            <w:tcW w:w="4536" w:type="dxa"/>
          </w:tcPr>
          <w:p w14:paraId="1426C28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2E00D489" w14:textId="4AA66A2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p>
          <w:p w14:paraId="70E66767" w14:textId="6D42579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standard formula</w:t>
            </w:r>
          </w:p>
          <w:p w14:paraId="5219E03D" w14:textId="25263EE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p>
          <w:p w14:paraId="45BC6DBC" w14:textId="4746F21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630663F7" w14:textId="77777777" w:rsidTr="0040755A">
        <w:trPr>
          <w:trHeight w:val="1515"/>
        </w:trPr>
        <w:tc>
          <w:tcPr>
            <w:tcW w:w="1872" w:type="dxa"/>
          </w:tcPr>
          <w:p w14:paraId="3FE337E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C0010/R0480</w:t>
            </w:r>
          </w:p>
        </w:tc>
        <w:tc>
          <w:tcPr>
            <w:tcW w:w="2834" w:type="dxa"/>
            <w:noWrap/>
          </w:tcPr>
          <w:p w14:paraId="0AE4DC2F" w14:textId="110E2676" w:rsidR="00E21451" w:rsidRPr="00C22FD0" w:rsidRDefault="00E21451" w:rsidP="00C328F7">
            <w:pPr>
              <w:rPr>
                <w:rFonts w:ascii="Times New Roman" w:hAnsi="Times New Roman" w:cs="Times New Roman"/>
                <w:sz w:val="20"/>
                <w:szCs w:val="20"/>
              </w:rPr>
            </w:pPr>
            <w:r w:rsidRPr="00C22FD0">
              <w:rPr>
                <w:rFonts w:ascii="Times New Roman" w:hAnsi="Times New Roman" w:cs="Times New Roman"/>
                <w:sz w:val="20"/>
                <w:szCs w:val="20"/>
              </w:rPr>
              <w:t xml:space="preserve">S.25.03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00F567D9" w:rsidRPr="00C22FD0">
              <w:rPr>
                <w:rFonts w:ascii="Times New Roman" w:hAnsi="Times New Roman" w:cs="Times New Roman"/>
                <w:sz w:val="20"/>
                <w:szCs w:val="20"/>
              </w:rPr>
              <w:t xml:space="preserve">for </w:t>
            </w:r>
            <w:r w:rsidR="00C328F7" w:rsidRPr="00C22FD0">
              <w:rPr>
                <w:rFonts w:ascii="Times New Roman" w:hAnsi="Times New Roman" w:cs="Times New Roman"/>
                <w:sz w:val="20"/>
                <w:szCs w:val="20"/>
              </w:rPr>
              <w:t xml:space="preserve">groups </w:t>
            </w:r>
            <w:r w:rsidR="00F567D9" w:rsidRPr="00C22FD0">
              <w:rPr>
                <w:rFonts w:ascii="Times New Roman" w:hAnsi="Times New Roman" w:cs="Times New Roman"/>
                <w:sz w:val="20"/>
                <w:szCs w:val="20"/>
              </w:rPr>
              <w:t>on Full Internal Models</w:t>
            </w:r>
          </w:p>
        </w:tc>
        <w:tc>
          <w:tcPr>
            <w:tcW w:w="4536" w:type="dxa"/>
          </w:tcPr>
          <w:p w14:paraId="08DFB83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09A9DD5C" w14:textId="3049487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10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standard formula</w:t>
            </w:r>
          </w:p>
          <w:p w14:paraId="549DD6AE" w14:textId="066E0B0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p>
          <w:p w14:paraId="4641BD42" w14:textId="46A8A59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305D708C" w14:textId="77777777" w:rsidTr="0040755A">
        <w:trPr>
          <w:trHeight w:val="2400"/>
        </w:trPr>
        <w:tc>
          <w:tcPr>
            <w:tcW w:w="1872" w:type="dxa"/>
          </w:tcPr>
          <w:p w14:paraId="0735F68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C0010/R0500</w:t>
            </w:r>
          </w:p>
        </w:tc>
        <w:tc>
          <w:tcPr>
            <w:tcW w:w="2834" w:type="dxa"/>
            <w:noWrap/>
          </w:tcPr>
          <w:p w14:paraId="3C3EDC20" w14:textId="4FC39B7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S.26.01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Market risk</w:t>
            </w:r>
          </w:p>
        </w:tc>
        <w:tc>
          <w:tcPr>
            <w:tcW w:w="4536" w:type="dxa"/>
          </w:tcPr>
          <w:p w14:paraId="528F9DF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6AAC5E4D" w14:textId="0D5248A5" w:rsidR="00E21451" w:rsidRPr="00C22FD0" w:rsidRDefault="00E21451" w:rsidP="0040755A">
            <w:pPr>
              <w:rPr>
                <w:ins w:id="43" w:author="Autho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risk not existent</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r w:rsidRPr="00C22FD0">
              <w:rPr>
                <w:rFonts w:ascii="Times New Roman" w:hAnsi="Times New Roman" w:cs="Times New Roman"/>
                <w:sz w:val="20"/>
                <w:szCs w:val="20"/>
              </w:rPr>
              <w:b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p>
          <w:p w14:paraId="0AEBBCC3" w14:textId="3AA1E912" w:rsidR="008A702D" w:rsidRPr="00C22FD0" w:rsidDel="00CA7552" w:rsidRDefault="008A702D" w:rsidP="004D289D">
            <w:pPr>
              <w:rPr>
                <w:del w:id="44" w:author="Author"/>
                <w:rFonts w:ascii="Times New Roman" w:hAnsi="Times New Roman" w:cs="Times New Roman"/>
                <w:sz w:val="20"/>
                <w:szCs w:val="20"/>
              </w:rPr>
            </w:pPr>
            <w:ins w:id="45" w:author="Author">
              <w:del w:id="46" w:author="Author">
                <w:r w:rsidRPr="00C22FD0" w:rsidDel="004D289D">
                  <w:rPr>
                    <w:rFonts w:ascii="Times New Roman" w:hAnsi="Times New Roman" w:cs="Times New Roman"/>
                    <w:sz w:val="20"/>
                    <w:szCs w:val="20"/>
                  </w:rPr>
                  <w:delText>12 – Reported due to</w:delText>
                </w:r>
                <w:r w:rsidR="00F47567" w:rsidRPr="00C22FD0" w:rsidDel="004D289D">
                  <w:rPr>
                    <w:rFonts w:ascii="Times New Roman" w:hAnsi="Times New Roman" w:cs="Times New Roman"/>
                    <w:sz w:val="20"/>
                    <w:szCs w:val="20"/>
                  </w:rPr>
                  <w:delText xml:space="preserve"> request of</w:delText>
                </w:r>
                <w:r w:rsidRPr="00C22FD0" w:rsidDel="004D289D">
                  <w:rPr>
                    <w:rFonts w:ascii="Times New Roman" w:hAnsi="Times New Roman" w:cs="Times New Roman"/>
                    <w:sz w:val="20"/>
                    <w:szCs w:val="20"/>
                  </w:rPr>
                  <w:delText xml:space="preserve"> Article 112 </w:delText>
                </w:r>
                <w:r w:rsidR="00F47567" w:rsidRPr="00C22FD0" w:rsidDel="004D289D">
                  <w:rPr>
                    <w:rFonts w:ascii="Times New Roman" w:hAnsi="Times New Roman" w:cs="Times New Roman"/>
                    <w:sz w:val="20"/>
                    <w:szCs w:val="20"/>
                  </w:rPr>
                  <w:delText>of Directive 2009/138/EC</w:delText>
                </w:r>
              </w:del>
            </w:ins>
          </w:p>
          <w:p w14:paraId="71AAB20C" w14:textId="28B98DE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p>
          <w:p w14:paraId="70773BF1" w14:textId="77777777" w:rsidR="00CA7552" w:rsidRPr="00C22FD0" w:rsidRDefault="00CA7552" w:rsidP="00CA7552">
            <w:pPr>
              <w:rPr>
                <w:ins w:id="47" w:author="Author"/>
                <w:rFonts w:ascii="Times New Roman" w:hAnsi="Times New Roman" w:cs="Times New Roman"/>
                <w:sz w:val="20"/>
                <w:szCs w:val="20"/>
              </w:rPr>
            </w:pPr>
            <w:ins w:id="48" w:author="Author">
              <w:r w:rsidRPr="00C22FD0">
                <w:rPr>
                  <w:rFonts w:ascii="Times New Roman" w:hAnsi="Times New Roman" w:cs="Times New Roman"/>
                  <w:sz w:val="20"/>
                  <w:szCs w:val="20"/>
                  <w:rPrChange w:id="49" w:author="Author">
                    <w:rPr>
                      <w:rFonts w:ascii="Times New Roman" w:hAnsi="Times New Roman" w:cs="Times New Roman"/>
                      <w:sz w:val="20"/>
                      <w:szCs w:val="20"/>
                      <w:highlight w:val="yellow"/>
                    </w:rPr>
                  </w:rPrChange>
                </w:rPr>
                <w:t>16</w:t>
              </w:r>
              <w:r w:rsidRPr="00C22FD0">
                <w:rPr>
                  <w:rFonts w:ascii="Times New Roman" w:hAnsi="Times New Roman" w:cs="Times New Roman"/>
                  <w:sz w:val="20"/>
                  <w:szCs w:val="20"/>
                </w:rPr>
                <w:t xml:space="preserve"> – Reported due to request of Article 112 of Directive 2009/138/EC </w:t>
              </w:r>
            </w:ins>
          </w:p>
          <w:p w14:paraId="294375AD" w14:textId="77777777" w:rsidR="00CA7552" w:rsidRPr="00C22FD0" w:rsidRDefault="00CA7552" w:rsidP="00CA7552">
            <w:pPr>
              <w:rPr>
                <w:ins w:id="50" w:author="Author"/>
                <w:rFonts w:ascii="Times New Roman" w:hAnsi="Times New Roman" w:cs="Times New Roman"/>
                <w:sz w:val="20"/>
                <w:szCs w:val="20"/>
              </w:rPr>
            </w:pPr>
            <w:ins w:id="51" w:author="Author">
              <w:r w:rsidRPr="00C22FD0">
                <w:rPr>
                  <w:rFonts w:ascii="Times New Roman" w:hAnsi="Times New Roman" w:cs="Times New Roman"/>
                  <w:sz w:val="20"/>
                  <w:szCs w:val="20"/>
                  <w:rPrChange w:id="52" w:author="Author">
                    <w:rPr>
                      <w:rFonts w:ascii="Times New Roman" w:hAnsi="Times New Roman" w:cs="Times New Roman"/>
                      <w:sz w:val="20"/>
                      <w:szCs w:val="20"/>
                      <w:highlight w:val="yellow"/>
                    </w:rPr>
                  </w:rPrChange>
                </w:rPr>
                <w:t>17 – Reported twice due to use of PIM</w:t>
              </w:r>
            </w:ins>
          </w:p>
          <w:p w14:paraId="3C7D5CC9" w14:textId="7186887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49B7B3E4" w14:textId="77777777" w:rsidTr="0040755A">
        <w:trPr>
          <w:trHeight w:val="2391"/>
        </w:trPr>
        <w:tc>
          <w:tcPr>
            <w:tcW w:w="1872" w:type="dxa"/>
          </w:tcPr>
          <w:p w14:paraId="0BB3896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C0010/R0510</w:t>
            </w:r>
          </w:p>
        </w:tc>
        <w:tc>
          <w:tcPr>
            <w:tcW w:w="2834" w:type="dxa"/>
            <w:noWrap/>
          </w:tcPr>
          <w:p w14:paraId="01ABB08E" w14:textId="7FEA6A7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S.26.02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Counterparty default risk</w:t>
            </w:r>
          </w:p>
        </w:tc>
        <w:tc>
          <w:tcPr>
            <w:tcW w:w="4536" w:type="dxa"/>
          </w:tcPr>
          <w:p w14:paraId="32A0F38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63AB67DF" w14:textId="4C2383D7" w:rsidR="00E21451" w:rsidRPr="00C22FD0" w:rsidRDefault="00E21451" w:rsidP="0040755A">
            <w:pPr>
              <w:rPr>
                <w:ins w:id="53" w:author="Autho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risk not existent</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r w:rsidRPr="00C22FD0">
              <w:rPr>
                <w:rFonts w:ascii="Times New Roman" w:hAnsi="Times New Roman" w:cs="Times New Roman"/>
                <w:sz w:val="20"/>
                <w:szCs w:val="20"/>
              </w:rPr>
              <w:b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p>
          <w:p w14:paraId="245E3EC8" w14:textId="5786577A" w:rsidR="008A702D" w:rsidRPr="00C22FD0" w:rsidDel="00D10BB8" w:rsidRDefault="005D2563" w:rsidP="004D289D">
            <w:pPr>
              <w:rPr>
                <w:del w:id="54" w:author="Author"/>
                <w:rFonts w:ascii="Times New Roman" w:hAnsi="Times New Roman" w:cs="Times New Roman"/>
                <w:sz w:val="20"/>
                <w:szCs w:val="20"/>
              </w:rPr>
            </w:pPr>
            <w:ins w:id="55" w:author="Author">
              <w:del w:id="56" w:author="Author">
                <w:r w:rsidRPr="00C22FD0" w:rsidDel="004D289D">
                  <w:rPr>
                    <w:rFonts w:ascii="Times New Roman" w:hAnsi="Times New Roman" w:cs="Times New Roman"/>
                    <w:sz w:val="20"/>
                    <w:szCs w:val="20"/>
                  </w:rPr>
                  <w:delText>12 – Reported due to request of Article 112 of Directive 2009/138/EC</w:delText>
                </w:r>
                <w:r w:rsidRPr="00C22FD0" w:rsidDel="00D10BB8">
                  <w:rPr>
                    <w:rFonts w:ascii="Times New Roman" w:hAnsi="Times New Roman" w:cs="Times New Roman"/>
                    <w:sz w:val="20"/>
                    <w:szCs w:val="20"/>
                  </w:rPr>
                  <w:delText xml:space="preserve"> </w:delText>
                </w:r>
              </w:del>
            </w:ins>
          </w:p>
          <w:p w14:paraId="41BCC116" w14:textId="0985B28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 </w:t>
            </w:r>
          </w:p>
          <w:p w14:paraId="57D6CF4A" w14:textId="77777777" w:rsidR="00D10BB8" w:rsidRPr="00C22FD0" w:rsidRDefault="00D10BB8" w:rsidP="00D10BB8">
            <w:pPr>
              <w:rPr>
                <w:ins w:id="57" w:author="Author"/>
                <w:rFonts w:ascii="Times New Roman" w:hAnsi="Times New Roman" w:cs="Times New Roman"/>
                <w:sz w:val="20"/>
                <w:szCs w:val="20"/>
              </w:rPr>
            </w:pPr>
            <w:ins w:id="58" w:author="Author">
              <w:r w:rsidRPr="00C22FD0">
                <w:rPr>
                  <w:rFonts w:ascii="Times New Roman" w:hAnsi="Times New Roman" w:cs="Times New Roman"/>
                  <w:sz w:val="20"/>
                  <w:szCs w:val="20"/>
                  <w:rPrChange w:id="59" w:author="Author">
                    <w:rPr>
                      <w:rFonts w:ascii="Times New Roman" w:hAnsi="Times New Roman" w:cs="Times New Roman"/>
                      <w:sz w:val="20"/>
                      <w:szCs w:val="20"/>
                      <w:highlight w:val="yellow"/>
                    </w:rPr>
                  </w:rPrChange>
                </w:rPr>
                <w:t>16</w:t>
              </w:r>
              <w:r w:rsidRPr="00C22FD0">
                <w:rPr>
                  <w:rFonts w:ascii="Times New Roman" w:hAnsi="Times New Roman" w:cs="Times New Roman"/>
                  <w:sz w:val="20"/>
                  <w:szCs w:val="20"/>
                </w:rPr>
                <w:t xml:space="preserve"> – Reported due to request of Article 112 of Directive 2009/138/EC </w:t>
              </w:r>
            </w:ins>
          </w:p>
          <w:p w14:paraId="66DB4044" w14:textId="77777777" w:rsidR="00D10BB8" w:rsidRPr="00C22FD0" w:rsidRDefault="00D10BB8" w:rsidP="00D10BB8">
            <w:pPr>
              <w:rPr>
                <w:ins w:id="60" w:author="Author"/>
                <w:rFonts w:ascii="Times New Roman" w:hAnsi="Times New Roman" w:cs="Times New Roman"/>
                <w:sz w:val="20"/>
                <w:szCs w:val="20"/>
              </w:rPr>
            </w:pPr>
            <w:ins w:id="61" w:author="Author">
              <w:r w:rsidRPr="00C22FD0">
                <w:rPr>
                  <w:rFonts w:ascii="Times New Roman" w:hAnsi="Times New Roman" w:cs="Times New Roman"/>
                  <w:sz w:val="20"/>
                  <w:szCs w:val="20"/>
                  <w:rPrChange w:id="62" w:author="Author">
                    <w:rPr>
                      <w:rFonts w:ascii="Times New Roman" w:hAnsi="Times New Roman" w:cs="Times New Roman"/>
                      <w:sz w:val="20"/>
                      <w:szCs w:val="20"/>
                      <w:highlight w:val="yellow"/>
                    </w:rPr>
                  </w:rPrChange>
                </w:rPr>
                <w:t>17 – Reported twice due to use of PIM</w:t>
              </w:r>
              <w:r w:rsidRPr="00C22FD0">
                <w:rPr>
                  <w:rFonts w:ascii="Times New Roman" w:hAnsi="Times New Roman" w:cs="Times New Roman"/>
                  <w:sz w:val="20"/>
                  <w:szCs w:val="20"/>
                </w:rPr>
                <w:t xml:space="preserve"> </w:t>
              </w:r>
              <w:r w:rsidRPr="00C22FD0" w:rsidDel="005D2563">
                <w:rPr>
                  <w:rFonts w:ascii="Times New Roman" w:hAnsi="Times New Roman" w:cs="Times New Roman"/>
                  <w:sz w:val="20"/>
                  <w:szCs w:val="20"/>
                </w:rPr>
                <w:t xml:space="preserve"> </w:t>
              </w:r>
            </w:ins>
          </w:p>
          <w:p w14:paraId="01483220" w14:textId="691F240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06905097" w14:textId="77777777" w:rsidTr="0040755A">
        <w:trPr>
          <w:trHeight w:val="2411"/>
        </w:trPr>
        <w:tc>
          <w:tcPr>
            <w:tcW w:w="1872" w:type="dxa"/>
          </w:tcPr>
          <w:p w14:paraId="277D097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C0010/R0520</w:t>
            </w:r>
          </w:p>
        </w:tc>
        <w:tc>
          <w:tcPr>
            <w:tcW w:w="2834" w:type="dxa"/>
            <w:noWrap/>
          </w:tcPr>
          <w:p w14:paraId="02E22003" w14:textId="6DD5AEB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S.26.03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Life underwriting risk</w:t>
            </w:r>
          </w:p>
        </w:tc>
        <w:tc>
          <w:tcPr>
            <w:tcW w:w="4536" w:type="dxa"/>
          </w:tcPr>
          <w:p w14:paraId="37F2C28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51FAB905" w14:textId="1A98C657" w:rsidR="008A702D" w:rsidRPr="00C22FD0" w:rsidRDefault="00E21451" w:rsidP="0040755A">
            <w:pPr>
              <w:rPr>
                <w:ins w:id="63" w:author="Autho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risk not existent</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r w:rsidRPr="00C22FD0">
              <w:rPr>
                <w:rFonts w:ascii="Times New Roman" w:hAnsi="Times New Roman" w:cs="Times New Roman"/>
                <w:sz w:val="20"/>
                <w:szCs w:val="20"/>
              </w:rPr>
              <w:b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p>
          <w:p w14:paraId="71FDC30E" w14:textId="0D706610" w:rsidR="008A702D" w:rsidRPr="00C22FD0" w:rsidDel="004D289D" w:rsidRDefault="005D2563" w:rsidP="004D289D">
            <w:pPr>
              <w:rPr>
                <w:del w:id="64" w:author="Author"/>
                <w:rFonts w:ascii="Times New Roman" w:hAnsi="Times New Roman" w:cs="Times New Roman"/>
                <w:sz w:val="20"/>
                <w:szCs w:val="20"/>
              </w:rPr>
            </w:pPr>
            <w:ins w:id="65" w:author="Author">
              <w:del w:id="66" w:author="Author">
                <w:r w:rsidRPr="00C22FD0" w:rsidDel="004D289D">
                  <w:rPr>
                    <w:rFonts w:ascii="Times New Roman" w:hAnsi="Times New Roman" w:cs="Times New Roman"/>
                    <w:sz w:val="20"/>
                    <w:szCs w:val="20"/>
                  </w:rPr>
                  <w:delText xml:space="preserve">12 – Reported due to request of Article 112 of Directive 2009/138/EC </w:delText>
                </w:r>
              </w:del>
            </w:ins>
          </w:p>
          <w:p w14:paraId="386042A1" w14:textId="2FE553A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 </w:t>
            </w:r>
          </w:p>
          <w:p w14:paraId="2C0818FA" w14:textId="77777777" w:rsidR="00CA7552" w:rsidRPr="00C22FD0" w:rsidRDefault="00CA7552" w:rsidP="00CA7552">
            <w:pPr>
              <w:rPr>
                <w:ins w:id="67" w:author="Author"/>
                <w:rFonts w:ascii="Times New Roman" w:hAnsi="Times New Roman" w:cs="Times New Roman"/>
                <w:sz w:val="20"/>
                <w:szCs w:val="20"/>
              </w:rPr>
            </w:pPr>
            <w:ins w:id="68" w:author="Author">
              <w:r w:rsidRPr="00C22FD0">
                <w:rPr>
                  <w:rFonts w:ascii="Times New Roman" w:hAnsi="Times New Roman" w:cs="Times New Roman"/>
                  <w:sz w:val="20"/>
                  <w:szCs w:val="20"/>
                  <w:rPrChange w:id="69" w:author="Author">
                    <w:rPr>
                      <w:rFonts w:ascii="Times New Roman" w:hAnsi="Times New Roman" w:cs="Times New Roman"/>
                      <w:sz w:val="20"/>
                      <w:szCs w:val="20"/>
                      <w:highlight w:val="yellow"/>
                    </w:rPr>
                  </w:rPrChange>
                </w:rPr>
                <w:t>16</w:t>
              </w:r>
              <w:r w:rsidRPr="00C22FD0">
                <w:rPr>
                  <w:rFonts w:ascii="Times New Roman" w:hAnsi="Times New Roman" w:cs="Times New Roman"/>
                  <w:sz w:val="20"/>
                  <w:szCs w:val="20"/>
                </w:rPr>
                <w:t xml:space="preserve"> – Reported due to request of Article 112 of Directive 2009/138/EC </w:t>
              </w:r>
            </w:ins>
          </w:p>
          <w:p w14:paraId="4DB30C41" w14:textId="77777777" w:rsidR="00CA7552" w:rsidRPr="00C22FD0" w:rsidRDefault="00CA7552" w:rsidP="00CA7552">
            <w:pPr>
              <w:rPr>
                <w:ins w:id="70" w:author="Author"/>
                <w:rFonts w:ascii="Times New Roman" w:hAnsi="Times New Roman" w:cs="Times New Roman"/>
                <w:sz w:val="20"/>
                <w:szCs w:val="20"/>
              </w:rPr>
            </w:pPr>
            <w:ins w:id="71" w:author="Author">
              <w:r w:rsidRPr="00C22FD0">
                <w:rPr>
                  <w:rFonts w:ascii="Times New Roman" w:hAnsi="Times New Roman" w:cs="Times New Roman"/>
                  <w:sz w:val="20"/>
                  <w:szCs w:val="20"/>
                  <w:rPrChange w:id="72" w:author="Author">
                    <w:rPr>
                      <w:rFonts w:ascii="Times New Roman" w:hAnsi="Times New Roman" w:cs="Times New Roman"/>
                      <w:sz w:val="20"/>
                      <w:szCs w:val="20"/>
                      <w:highlight w:val="yellow"/>
                    </w:rPr>
                  </w:rPrChange>
                </w:rPr>
                <w:t>17 – Reported twice due to use of PIM</w:t>
              </w:r>
              <w:r w:rsidRPr="00C22FD0">
                <w:rPr>
                  <w:rFonts w:ascii="Times New Roman" w:hAnsi="Times New Roman" w:cs="Times New Roman"/>
                  <w:sz w:val="20"/>
                  <w:szCs w:val="20"/>
                </w:rPr>
                <w:t xml:space="preserve"> </w:t>
              </w:r>
            </w:ins>
          </w:p>
          <w:p w14:paraId="5FE8F1C7" w14:textId="0BC602E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2E90DF21" w14:textId="77777777" w:rsidTr="00CD7FD5">
        <w:trPr>
          <w:trHeight w:val="346"/>
        </w:trPr>
        <w:tc>
          <w:tcPr>
            <w:tcW w:w="1872" w:type="dxa"/>
          </w:tcPr>
          <w:p w14:paraId="6970568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C0010/R0530</w:t>
            </w:r>
          </w:p>
        </w:tc>
        <w:tc>
          <w:tcPr>
            <w:tcW w:w="2834" w:type="dxa"/>
            <w:noWrap/>
          </w:tcPr>
          <w:p w14:paraId="15B4FA5A" w14:textId="78FFCC3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S.26.04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Health underwriting risk</w:t>
            </w:r>
          </w:p>
        </w:tc>
        <w:tc>
          <w:tcPr>
            <w:tcW w:w="4536" w:type="dxa"/>
          </w:tcPr>
          <w:p w14:paraId="5AF4F8B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02F6F3F5" w14:textId="089D969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risk not existent</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r w:rsidRPr="00C22FD0">
              <w:rPr>
                <w:rFonts w:ascii="Times New Roman" w:hAnsi="Times New Roman" w:cs="Times New Roman"/>
                <w:sz w:val="20"/>
                <w:szCs w:val="20"/>
              </w:rPr>
              <w:b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p>
          <w:p w14:paraId="56F99F32" w14:textId="2FBB7EF6" w:rsidR="00E21451" w:rsidRPr="00C22FD0" w:rsidRDefault="005D2563" w:rsidP="004D289D">
            <w:pPr>
              <w:rPr>
                <w:rFonts w:ascii="Times New Roman" w:hAnsi="Times New Roman" w:cs="Times New Roman"/>
                <w:sz w:val="20"/>
                <w:szCs w:val="20"/>
              </w:rPr>
            </w:pPr>
            <w:ins w:id="73" w:author="Author">
              <w:del w:id="74" w:author="Author">
                <w:r w:rsidRPr="00C22FD0" w:rsidDel="004D289D">
                  <w:rPr>
                    <w:rFonts w:ascii="Times New Roman" w:hAnsi="Times New Roman" w:cs="Times New Roman"/>
                    <w:sz w:val="20"/>
                    <w:szCs w:val="20"/>
                  </w:rPr>
                  <w:delText>12 – Reported due to request of Article 112 of Directive 2009/138/EC</w:delText>
                </w:r>
                <w:r w:rsidR="008A702D" w:rsidRPr="00C22FD0" w:rsidDel="00D10BB8">
                  <w:rPr>
                    <w:rFonts w:ascii="Times New Roman" w:hAnsi="Times New Roman" w:cs="Times New Roman"/>
                    <w:sz w:val="20"/>
                    <w:szCs w:val="20"/>
                  </w:rPr>
                  <w:br/>
                </w:r>
              </w:del>
            </w:ins>
            <w:r w:rsidR="00E21451"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 Not reported as method 2 is used exclusively </w:t>
            </w:r>
          </w:p>
          <w:p w14:paraId="255A9FF6" w14:textId="77777777" w:rsidR="00D10BB8" w:rsidRPr="00C22FD0" w:rsidRDefault="00D10BB8" w:rsidP="00D10BB8">
            <w:pPr>
              <w:rPr>
                <w:ins w:id="75" w:author="Author"/>
                <w:rFonts w:ascii="Times New Roman" w:hAnsi="Times New Roman" w:cs="Times New Roman"/>
                <w:sz w:val="20"/>
                <w:szCs w:val="20"/>
              </w:rPr>
            </w:pPr>
            <w:ins w:id="76" w:author="Author">
              <w:r w:rsidRPr="00C22FD0">
                <w:rPr>
                  <w:rFonts w:ascii="Times New Roman" w:hAnsi="Times New Roman" w:cs="Times New Roman"/>
                  <w:sz w:val="20"/>
                  <w:szCs w:val="20"/>
                  <w:rPrChange w:id="77" w:author="Author">
                    <w:rPr>
                      <w:rFonts w:ascii="Times New Roman" w:hAnsi="Times New Roman" w:cs="Times New Roman"/>
                      <w:sz w:val="20"/>
                      <w:szCs w:val="20"/>
                      <w:highlight w:val="yellow"/>
                    </w:rPr>
                  </w:rPrChange>
                </w:rPr>
                <w:t>16</w:t>
              </w:r>
              <w:r w:rsidRPr="00C22FD0">
                <w:rPr>
                  <w:rFonts w:ascii="Times New Roman" w:hAnsi="Times New Roman" w:cs="Times New Roman"/>
                  <w:sz w:val="20"/>
                  <w:szCs w:val="20"/>
                </w:rPr>
                <w:t xml:space="preserve"> – Reported due to request of Article 112 of Directive 2009/138/EC </w:t>
              </w:r>
            </w:ins>
          </w:p>
          <w:p w14:paraId="2581A0F9" w14:textId="77777777" w:rsidR="00CA7552" w:rsidRPr="00C22FD0" w:rsidRDefault="00D10BB8" w:rsidP="00D10BB8">
            <w:pPr>
              <w:rPr>
                <w:ins w:id="78" w:author="Author"/>
                <w:rFonts w:ascii="Times New Roman" w:hAnsi="Times New Roman" w:cs="Times New Roman"/>
                <w:sz w:val="20"/>
                <w:szCs w:val="20"/>
              </w:rPr>
            </w:pPr>
            <w:ins w:id="79" w:author="Author">
              <w:r w:rsidRPr="00C22FD0">
                <w:rPr>
                  <w:rFonts w:ascii="Times New Roman" w:hAnsi="Times New Roman" w:cs="Times New Roman"/>
                  <w:sz w:val="20"/>
                  <w:szCs w:val="20"/>
                  <w:rPrChange w:id="80" w:author="Author">
                    <w:rPr>
                      <w:rFonts w:ascii="Times New Roman" w:hAnsi="Times New Roman" w:cs="Times New Roman"/>
                      <w:sz w:val="20"/>
                      <w:szCs w:val="20"/>
                      <w:highlight w:val="yellow"/>
                    </w:rPr>
                  </w:rPrChange>
                </w:rPr>
                <w:t>17 – Reported twice due to use of PIM</w:t>
              </w:r>
            </w:ins>
          </w:p>
          <w:p w14:paraId="415D2CEA" w14:textId="79093829" w:rsidR="00E21451" w:rsidRPr="00C22FD0" w:rsidRDefault="00E21451" w:rsidP="00D10BB8">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608DD154" w14:textId="77777777" w:rsidTr="0040755A">
        <w:trPr>
          <w:trHeight w:val="1515"/>
        </w:trPr>
        <w:tc>
          <w:tcPr>
            <w:tcW w:w="1872" w:type="dxa"/>
          </w:tcPr>
          <w:p w14:paraId="06CCD1D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C0010/R0540</w:t>
            </w:r>
          </w:p>
        </w:tc>
        <w:tc>
          <w:tcPr>
            <w:tcW w:w="2834" w:type="dxa"/>
            <w:noWrap/>
          </w:tcPr>
          <w:p w14:paraId="7A9A6783" w14:textId="72031B7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S.26.05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underwriting risk</w:t>
            </w:r>
          </w:p>
        </w:tc>
        <w:tc>
          <w:tcPr>
            <w:tcW w:w="4536" w:type="dxa"/>
          </w:tcPr>
          <w:p w14:paraId="108200F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666B6DED" w14:textId="4FDC76C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risk not existent</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r w:rsidRPr="00C22FD0">
              <w:rPr>
                <w:rFonts w:ascii="Times New Roman" w:hAnsi="Times New Roman" w:cs="Times New Roman"/>
                <w:sz w:val="20"/>
                <w:szCs w:val="20"/>
              </w:rPr>
              <w:b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p>
          <w:p w14:paraId="4264FC68" w14:textId="2AF1302E" w:rsidR="00E21451" w:rsidRPr="00C22FD0" w:rsidRDefault="005D2563" w:rsidP="004D289D">
            <w:pPr>
              <w:rPr>
                <w:rFonts w:ascii="Times New Roman" w:hAnsi="Times New Roman" w:cs="Times New Roman"/>
                <w:sz w:val="20"/>
                <w:szCs w:val="20"/>
              </w:rPr>
            </w:pPr>
            <w:ins w:id="81" w:author="Author">
              <w:del w:id="82" w:author="Author">
                <w:r w:rsidRPr="00C22FD0" w:rsidDel="004D289D">
                  <w:rPr>
                    <w:rFonts w:ascii="Times New Roman" w:hAnsi="Times New Roman" w:cs="Times New Roman"/>
                    <w:sz w:val="20"/>
                    <w:szCs w:val="20"/>
                  </w:rPr>
                  <w:delText>12 – Reported due to request of Article 112 of Directive 2009/138/EC</w:delText>
                </w:r>
                <w:r w:rsidR="008A702D" w:rsidRPr="00C22FD0" w:rsidDel="00D10BB8">
                  <w:rPr>
                    <w:rFonts w:ascii="Times New Roman" w:hAnsi="Times New Roman" w:cs="Times New Roman"/>
                    <w:sz w:val="20"/>
                    <w:szCs w:val="20"/>
                  </w:rPr>
                  <w:br/>
                </w:r>
              </w:del>
            </w:ins>
            <w:r w:rsidR="00E21451"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 Not reported as method 2 is used exclusively </w:t>
            </w:r>
          </w:p>
          <w:p w14:paraId="01D21142" w14:textId="77777777" w:rsidR="00D10BB8" w:rsidRPr="00C22FD0" w:rsidRDefault="00D10BB8" w:rsidP="00D10BB8">
            <w:pPr>
              <w:rPr>
                <w:ins w:id="83" w:author="Author"/>
                <w:rFonts w:ascii="Times New Roman" w:hAnsi="Times New Roman" w:cs="Times New Roman"/>
                <w:sz w:val="20"/>
                <w:szCs w:val="20"/>
              </w:rPr>
            </w:pPr>
            <w:ins w:id="84" w:author="Author">
              <w:r w:rsidRPr="00C22FD0">
                <w:rPr>
                  <w:rFonts w:ascii="Times New Roman" w:hAnsi="Times New Roman" w:cs="Times New Roman"/>
                  <w:sz w:val="20"/>
                  <w:szCs w:val="20"/>
                  <w:rPrChange w:id="85" w:author="Author">
                    <w:rPr>
                      <w:rFonts w:ascii="Times New Roman" w:hAnsi="Times New Roman" w:cs="Times New Roman"/>
                      <w:sz w:val="20"/>
                      <w:szCs w:val="20"/>
                      <w:highlight w:val="yellow"/>
                    </w:rPr>
                  </w:rPrChange>
                </w:rPr>
                <w:t>16</w:t>
              </w:r>
              <w:r w:rsidRPr="00C22FD0">
                <w:rPr>
                  <w:rFonts w:ascii="Times New Roman" w:hAnsi="Times New Roman" w:cs="Times New Roman"/>
                  <w:sz w:val="20"/>
                  <w:szCs w:val="20"/>
                </w:rPr>
                <w:t xml:space="preserve"> – Reported due to request of Article 112 of Directive 2009/138/EC </w:t>
              </w:r>
            </w:ins>
          </w:p>
          <w:p w14:paraId="3733FD6B" w14:textId="72ECBB75" w:rsidR="00E21451" w:rsidRPr="00C22FD0" w:rsidRDefault="00D10BB8" w:rsidP="00D10BB8">
            <w:pPr>
              <w:rPr>
                <w:rFonts w:ascii="Times New Roman" w:hAnsi="Times New Roman" w:cs="Times New Roman"/>
                <w:sz w:val="20"/>
                <w:szCs w:val="20"/>
              </w:rPr>
            </w:pPr>
            <w:ins w:id="86" w:author="Author">
              <w:r w:rsidRPr="00C22FD0">
                <w:rPr>
                  <w:rFonts w:ascii="Times New Roman" w:hAnsi="Times New Roman" w:cs="Times New Roman"/>
                  <w:sz w:val="20"/>
                  <w:szCs w:val="20"/>
                  <w:rPrChange w:id="87" w:author="Author">
                    <w:rPr>
                      <w:rFonts w:ascii="Times New Roman" w:hAnsi="Times New Roman" w:cs="Times New Roman"/>
                      <w:sz w:val="20"/>
                      <w:szCs w:val="20"/>
                      <w:highlight w:val="yellow"/>
                    </w:rPr>
                  </w:rPrChange>
                </w:rPr>
                <w:t>17 – Reported twice due to use of PIM</w:t>
              </w:r>
              <w:r w:rsidRPr="00C22FD0">
                <w:rPr>
                  <w:rFonts w:ascii="Times New Roman" w:hAnsi="Times New Roman" w:cs="Times New Roman"/>
                  <w:sz w:val="20"/>
                  <w:szCs w:val="20"/>
                </w:rPr>
                <w:br/>
              </w:r>
            </w:ins>
            <w:r w:rsidR="00E21451"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 Not reported other reason (in this case special justification is needed)</w:t>
            </w:r>
          </w:p>
        </w:tc>
      </w:tr>
      <w:tr w:rsidR="00E21451" w:rsidRPr="00C22FD0" w14:paraId="0606B692" w14:textId="77777777" w:rsidTr="0040755A">
        <w:trPr>
          <w:trHeight w:val="416"/>
        </w:trPr>
        <w:tc>
          <w:tcPr>
            <w:tcW w:w="1872" w:type="dxa"/>
          </w:tcPr>
          <w:p w14:paraId="3BA46D1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C0010/R0550</w:t>
            </w:r>
          </w:p>
        </w:tc>
        <w:tc>
          <w:tcPr>
            <w:tcW w:w="2834" w:type="dxa"/>
            <w:noWrap/>
          </w:tcPr>
          <w:p w14:paraId="2DF9E293" w14:textId="6531B6C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S.26.06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Operational risk</w:t>
            </w:r>
          </w:p>
        </w:tc>
        <w:tc>
          <w:tcPr>
            <w:tcW w:w="4536" w:type="dxa"/>
          </w:tcPr>
          <w:p w14:paraId="6675E55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53ECF0F5" w14:textId="2FF3F5CD" w:rsidR="00E21451" w:rsidRPr="00C22FD0" w:rsidRDefault="00E21451" w:rsidP="0040755A">
            <w:pPr>
              <w:rPr>
                <w:rFonts w:ascii="Times New Roman" w:hAnsi="Times New Roman" w:cs="Times New Roman"/>
                <w:b/>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r w:rsidRPr="00C22FD0">
              <w:rPr>
                <w:rFonts w:ascii="Times New Roman" w:hAnsi="Times New Roman" w:cs="Times New Roman"/>
                <w:sz w:val="20"/>
                <w:szCs w:val="20"/>
              </w:rPr>
              <w:b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p>
          <w:p w14:paraId="43E4CE7B" w14:textId="5AEC2C5E" w:rsidR="00E21451" w:rsidRPr="00C22FD0" w:rsidRDefault="005D2563" w:rsidP="004D289D">
            <w:pPr>
              <w:rPr>
                <w:rFonts w:ascii="Times New Roman" w:hAnsi="Times New Roman" w:cs="Times New Roman"/>
                <w:sz w:val="20"/>
                <w:szCs w:val="20"/>
              </w:rPr>
            </w:pPr>
            <w:ins w:id="88" w:author="Author">
              <w:del w:id="89" w:author="Author">
                <w:r w:rsidRPr="00C22FD0" w:rsidDel="004D289D">
                  <w:rPr>
                    <w:rFonts w:ascii="Times New Roman" w:hAnsi="Times New Roman" w:cs="Times New Roman"/>
                    <w:sz w:val="20"/>
                    <w:szCs w:val="20"/>
                  </w:rPr>
                  <w:delText>12 – Reported due to request of Article 112 of Directive 2009/138/EC</w:delText>
                </w:r>
                <w:r w:rsidR="008A702D" w:rsidRPr="00C22FD0" w:rsidDel="00D10BB8">
                  <w:rPr>
                    <w:rFonts w:ascii="Times New Roman" w:hAnsi="Times New Roman" w:cs="Times New Roman"/>
                    <w:sz w:val="20"/>
                    <w:szCs w:val="20"/>
                  </w:rPr>
                  <w:br/>
                </w:r>
              </w:del>
            </w:ins>
            <w:r w:rsidR="00E21451"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 Not reported as method 2 is used exclusively </w:t>
            </w:r>
          </w:p>
          <w:p w14:paraId="51F140F1" w14:textId="77777777" w:rsidR="00D10BB8" w:rsidRPr="00C22FD0" w:rsidRDefault="00D10BB8" w:rsidP="00D10BB8">
            <w:pPr>
              <w:rPr>
                <w:ins w:id="90" w:author="Author"/>
                <w:rFonts w:ascii="Times New Roman" w:hAnsi="Times New Roman" w:cs="Times New Roman"/>
                <w:sz w:val="20"/>
                <w:szCs w:val="20"/>
              </w:rPr>
            </w:pPr>
            <w:ins w:id="91" w:author="Author">
              <w:r w:rsidRPr="00C22FD0">
                <w:rPr>
                  <w:rFonts w:ascii="Times New Roman" w:hAnsi="Times New Roman" w:cs="Times New Roman"/>
                  <w:sz w:val="20"/>
                  <w:szCs w:val="20"/>
                  <w:rPrChange w:id="92" w:author="Author">
                    <w:rPr>
                      <w:rFonts w:ascii="Times New Roman" w:hAnsi="Times New Roman" w:cs="Times New Roman"/>
                      <w:sz w:val="20"/>
                      <w:szCs w:val="20"/>
                      <w:highlight w:val="yellow"/>
                    </w:rPr>
                  </w:rPrChange>
                </w:rPr>
                <w:t>16</w:t>
              </w:r>
              <w:r w:rsidRPr="00C22FD0">
                <w:rPr>
                  <w:rFonts w:ascii="Times New Roman" w:hAnsi="Times New Roman" w:cs="Times New Roman"/>
                  <w:sz w:val="20"/>
                  <w:szCs w:val="20"/>
                </w:rPr>
                <w:t xml:space="preserve"> – Reported due to request of Article 112 of Directive 2009/138/EC </w:t>
              </w:r>
            </w:ins>
          </w:p>
          <w:p w14:paraId="4261BAAB" w14:textId="77777777" w:rsidR="00795A26" w:rsidRPr="00C22FD0" w:rsidRDefault="00D10BB8" w:rsidP="00D10BB8">
            <w:pPr>
              <w:rPr>
                <w:ins w:id="93" w:author="Author"/>
                <w:rFonts w:ascii="Times New Roman" w:hAnsi="Times New Roman" w:cs="Times New Roman"/>
                <w:sz w:val="20"/>
                <w:szCs w:val="20"/>
              </w:rPr>
            </w:pPr>
            <w:ins w:id="94" w:author="Author">
              <w:r w:rsidRPr="00C22FD0">
                <w:rPr>
                  <w:rFonts w:ascii="Times New Roman" w:hAnsi="Times New Roman" w:cs="Times New Roman"/>
                  <w:sz w:val="20"/>
                  <w:szCs w:val="20"/>
                  <w:rPrChange w:id="95" w:author="Author">
                    <w:rPr>
                      <w:rFonts w:ascii="Times New Roman" w:hAnsi="Times New Roman" w:cs="Times New Roman"/>
                      <w:sz w:val="20"/>
                      <w:szCs w:val="20"/>
                      <w:highlight w:val="yellow"/>
                    </w:rPr>
                  </w:rPrChange>
                </w:rPr>
                <w:t>17 – Reported twice due to use of PIM</w:t>
              </w:r>
            </w:ins>
          </w:p>
          <w:p w14:paraId="3BD2189B" w14:textId="3A42F7F4" w:rsidR="00E21451" w:rsidRPr="00C22FD0" w:rsidRDefault="00E21451" w:rsidP="00D10BB8">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1F44B28D" w14:textId="77777777" w:rsidTr="0040755A">
        <w:trPr>
          <w:trHeight w:val="2392"/>
        </w:trPr>
        <w:tc>
          <w:tcPr>
            <w:tcW w:w="1872" w:type="dxa"/>
          </w:tcPr>
          <w:p w14:paraId="4A96C4B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C0010/R0560</w:t>
            </w:r>
          </w:p>
        </w:tc>
        <w:tc>
          <w:tcPr>
            <w:tcW w:w="2834" w:type="dxa"/>
            <w:noWrap/>
          </w:tcPr>
          <w:p w14:paraId="1505C434" w14:textId="490655B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S.26.07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Simplifications</w:t>
            </w:r>
          </w:p>
        </w:tc>
        <w:tc>
          <w:tcPr>
            <w:tcW w:w="4536" w:type="dxa"/>
          </w:tcPr>
          <w:p w14:paraId="1944ADF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7AD1F972" w14:textId="402E5EA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simplified calculations used</w:t>
            </w:r>
          </w:p>
          <w:p w14:paraId="645B9721" w14:textId="595A1A3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r w:rsidRPr="00C22FD0">
              <w:rPr>
                <w:rFonts w:ascii="Times New Roman" w:hAnsi="Times New Roman" w:cs="Times New Roman"/>
                <w:sz w:val="20"/>
                <w:szCs w:val="20"/>
              </w:rPr>
              <w:b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r w:rsidRPr="00C22FD0" w:rsidDel="002F0892">
              <w:rPr>
                <w:rFonts w:ascii="Times New Roman" w:hAnsi="Times New Roman" w:cs="Times New Roman"/>
                <w:sz w:val="20"/>
                <w:szCs w:val="20"/>
              </w:rPr>
              <w:t xml:space="preserve"> </w:t>
            </w:r>
          </w:p>
          <w:p w14:paraId="0028E1BB" w14:textId="2CECEFE6" w:rsidR="005D2563" w:rsidRPr="00C22FD0" w:rsidDel="004D289D" w:rsidRDefault="005D2563" w:rsidP="004D289D">
            <w:pPr>
              <w:rPr>
                <w:ins w:id="96" w:author="Author"/>
                <w:del w:id="97" w:author="Author"/>
                <w:rFonts w:ascii="Times New Roman" w:hAnsi="Times New Roman" w:cs="Times New Roman"/>
                <w:sz w:val="20"/>
                <w:szCs w:val="20"/>
              </w:rPr>
            </w:pPr>
            <w:ins w:id="98" w:author="Author">
              <w:del w:id="99" w:author="Author">
                <w:r w:rsidRPr="00C22FD0" w:rsidDel="004D289D">
                  <w:rPr>
                    <w:rFonts w:ascii="Times New Roman" w:hAnsi="Times New Roman" w:cs="Times New Roman"/>
                    <w:sz w:val="20"/>
                    <w:szCs w:val="20"/>
                  </w:rPr>
                  <w:delText xml:space="preserve">12 – Reported due to request of Article 112 of Directive 2009/138/EC </w:delText>
                </w:r>
              </w:del>
            </w:ins>
          </w:p>
          <w:p w14:paraId="28C1AB79" w14:textId="3B686C5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 </w:t>
            </w:r>
          </w:p>
          <w:p w14:paraId="18BC12A3" w14:textId="77777777" w:rsidR="00D10BB8" w:rsidRPr="00C22FD0" w:rsidRDefault="00D10BB8" w:rsidP="00D10BB8">
            <w:pPr>
              <w:rPr>
                <w:ins w:id="100" w:author="Author"/>
                <w:rFonts w:ascii="Times New Roman" w:hAnsi="Times New Roman" w:cs="Times New Roman"/>
                <w:sz w:val="20"/>
                <w:szCs w:val="20"/>
              </w:rPr>
            </w:pPr>
            <w:ins w:id="101" w:author="Author">
              <w:r w:rsidRPr="00C22FD0">
                <w:rPr>
                  <w:rFonts w:ascii="Times New Roman" w:hAnsi="Times New Roman" w:cs="Times New Roman"/>
                  <w:sz w:val="20"/>
                  <w:szCs w:val="20"/>
                  <w:rPrChange w:id="102" w:author="Author">
                    <w:rPr>
                      <w:rFonts w:ascii="Times New Roman" w:hAnsi="Times New Roman" w:cs="Times New Roman"/>
                      <w:sz w:val="20"/>
                      <w:szCs w:val="20"/>
                      <w:highlight w:val="yellow"/>
                    </w:rPr>
                  </w:rPrChange>
                </w:rPr>
                <w:t>16</w:t>
              </w:r>
              <w:r w:rsidRPr="00C22FD0">
                <w:rPr>
                  <w:rFonts w:ascii="Times New Roman" w:hAnsi="Times New Roman" w:cs="Times New Roman"/>
                  <w:sz w:val="20"/>
                  <w:szCs w:val="20"/>
                </w:rPr>
                <w:t xml:space="preserve"> – Reported due to request of Article 112 of Directive 2009/138/EC </w:t>
              </w:r>
            </w:ins>
          </w:p>
          <w:p w14:paraId="0223C704" w14:textId="77777777" w:rsidR="00D10BB8" w:rsidRPr="00C22FD0" w:rsidRDefault="00D10BB8" w:rsidP="00D10BB8">
            <w:pPr>
              <w:rPr>
                <w:ins w:id="103" w:author="Author"/>
                <w:rFonts w:ascii="Times New Roman" w:hAnsi="Times New Roman" w:cs="Times New Roman"/>
                <w:sz w:val="20"/>
                <w:szCs w:val="20"/>
              </w:rPr>
            </w:pPr>
            <w:ins w:id="104" w:author="Author">
              <w:r w:rsidRPr="00C22FD0">
                <w:rPr>
                  <w:rFonts w:ascii="Times New Roman" w:hAnsi="Times New Roman" w:cs="Times New Roman"/>
                  <w:sz w:val="20"/>
                  <w:szCs w:val="20"/>
                  <w:rPrChange w:id="105" w:author="Author">
                    <w:rPr>
                      <w:rFonts w:ascii="Times New Roman" w:hAnsi="Times New Roman" w:cs="Times New Roman"/>
                      <w:sz w:val="20"/>
                      <w:szCs w:val="20"/>
                      <w:highlight w:val="yellow"/>
                    </w:rPr>
                  </w:rPrChange>
                </w:rPr>
                <w:t>17 – Reported twice due to use of PIM</w:t>
              </w:r>
              <w:r w:rsidRPr="00C22FD0">
                <w:rPr>
                  <w:rFonts w:ascii="Times New Roman" w:hAnsi="Times New Roman" w:cs="Times New Roman"/>
                  <w:sz w:val="20"/>
                  <w:szCs w:val="20"/>
                </w:rPr>
                <w:t xml:space="preserve"> </w:t>
              </w:r>
            </w:ins>
          </w:p>
          <w:p w14:paraId="28DC1CAC" w14:textId="4372FDF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3D122FAB" w14:textId="77777777" w:rsidTr="0040755A">
        <w:trPr>
          <w:trHeight w:val="1515"/>
        </w:trPr>
        <w:tc>
          <w:tcPr>
            <w:tcW w:w="1872" w:type="dxa"/>
          </w:tcPr>
          <w:p w14:paraId="29828A5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C0010/R0570</w:t>
            </w:r>
          </w:p>
        </w:tc>
        <w:tc>
          <w:tcPr>
            <w:tcW w:w="2834" w:type="dxa"/>
            <w:noWrap/>
          </w:tcPr>
          <w:p w14:paraId="1000F6A8" w14:textId="6206DA9A" w:rsidR="00E21451" w:rsidRPr="00C22FD0" w:rsidRDefault="00E21451" w:rsidP="00F567D9">
            <w:pPr>
              <w:rPr>
                <w:rFonts w:ascii="Times New Roman" w:hAnsi="Times New Roman" w:cs="Times New Roman"/>
                <w:sz w:val="20"/>
                <w:szCs w:val="20"/>
              </w:rPr>
            </w:pPr>
            <w:r w:rsidRPr="00C22FD0">
              <w:rPr>
                <w:rFonts w:ascii="Times New Roman" w:hAnsi="Times New Roman" w:cs="Times New Roman"/>
                <w:sz w:val="20"/>
                <w:szCs w:val="20"/>
              </w:rPr>
              <w:t xml:space="preserve">S.27.01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Life </w:t>
            </w:r>
            <w:r w:rsidR="00F567D9" w:rsidRPr="00C22FD0">
              <w:rPr>
                <w:rFonts w:ascii="Times New Roman" w:hAnsi="Times New Roman" w:cs="Times New Roman"/>
                <w:sz w:val="20"/>
                <w:szCs w:val="20"/>
              </w:rPr>
              <w:t>and Health c</w:t>
            </w:r>
            <w:r w:rsidRPr="00C22FD0">
              <w:rPr>
                <w:rFonts w:ascii="Times New Roman" w:hAnsi="Times New Roman" w:cs="Times New Roman"/>
                <w:sz w:val="20"/>
                <w:szCs w:val="20"/>
              </w:rPr>
              <w:t>atastrophe risk</w:t>
            </w:r>
          </w:p>
        </w:tc>
        <w:tc>
          <w:tcPr>
            <w:tcW w:w="4536" w:type="dxa"/>
          </w:tcPr>
          <w:p w14:paraId="10034B7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69731C86" w14:textId="59A115D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Risk not existent</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r w:rsidRPr="00C22FD0">
              <w:rPr>
                <w:rFonts w:ascii="Times New Roman" w:hAnsi="Times New Roman" w:cs="Times New Roman"/>
                <w:sz w:val="20"/>
                <w:szCs w:val="20"/>
              </w:rPr>
              <w:b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r w:rsidRPr="00C22FD0" w:rsidDel="002F0892">
              <w:rPr>
                <w:rFonts w:ascii="Times New Roman" w:hAnsi="Times New Roman" w:cs="Times New Roman"/>
                <w:sz w:val="20"/>
                <w:szCs w:val="20"/>
              </w:rPr>
              <w:t xml:space="preserve"> </w:t>
            </w:r>
          </w:p>
          <w:p w14:paraId="001A2A08" w14:textId="13CFE76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p>
          <w:p w14:paraId="06CB3739" w14:textId="29ECE50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62D4C292" w14:textId="77777777" w:rsidTr="0040755A">
        <w:trPr>
          <w:trHeight w:val="1515"/>
        </w:trPr>
        <w:tc>
          <w:tcPr>
            <w:tcW w:w="1872" w:type="dxa"/>
          </w:tcPr>
          <w:p w14:paraId="7DBB908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C0010/R0680</w:t>
            </w:r>
          </w:p>
        </w:tc>
        <w:tc>
          <w:tcPr>
            <w:tcW w:w="2834" w:type="dxa"/>
            <w:noWrap/>
          </w:tcPr>
          <w:p w14:paraId="1FA528D2" w14:textId="001C425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S.31.01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Share of reinsurers</w:t>
            </w:r>
            <w:r w:rsidR="00F567D9" w:rsidRPr="00C22FD0">
              <w:rPr>
                <w:rFonts w:ascii="Times New Roman" w:hAnsi="Times New Roman" w:cs="Times New Roman"/>
                <w:sz w:val="20"/>
                <w:szCs w:val="20"/>
              </w:rPr>
              <w:t xml:space="preserve"> (including Finite Reinsurance and SPV's)</w:t>
            </w:r>
          </w:p>
        </w:tc>
        <w:tc>
          <w:tcPr>
            <w:tcW w:w="4536" w:type="dxa"/>
          </w:tcPr>
          <w:p w14:paraId="1E1BD19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2C444468" w14:textId="572A184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p>
          <w:p w14:paraId="5201063F" w14:textId="04F1AA9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reinsurance </w:t>
            </w:r>
          </w:p>
          <w:p w14:paraId="0C598F22" w14:textId="462957F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235706F4" w14:textId="77777777" w:rsidTr="0040755A">
        <w:trPr>
          <w:trHeight w:val="1515"/>
        </w:trPr>
        <w:tc>
          <w:tcPr>
            <w:tcW w:w="1872" w:type="dxa"/>
          </w:tcPr>
          <w:p w14:paraId="1739563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C0010/R0690</w:t>
            </w:r>
          </w:p>
        </w:tc>
        <w:tc>
          <w:tcPr>
            <w:tcW w:w="2834" w:type="dxa"/>
            <w:noWrap/>
          </w:tcPr>
          <w:p w14:paraId="0DAD93DD" w14:textId="3B1F752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S.31.02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Special Purpose Vehicles</w:t>
            </w:r>
          </w:p>
        </w:tc>
        <w:tc>
          <w:tcPr>
            <w:tcW w:w="4536" w:type="dxa"/>
          </w:tcPr>
          <w:p w14:paraId="570E3FE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58B57639" w14:textId="40DECA7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p>
          <w:p w14:paraId="44856098" w14:textId="3E09000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no Special Purpose Insurance Vehicles</w:t>
            </w:r>
            <w:r w:rsidR="005145FA" w:rsidRPr="00C22FD0">
              <w:rPr>
                <w:rFonts w:ascii="Times New Roman" w:hAnsi="Times New Roman" w:cs="Times New Roman"/>
                <w:sz w:val="20"/>
                <w:szCs w:val="20"/>
              </w:rPr>
              <w:t xml:space="preserve"> (SPV")</w:t>
            </w:r>
          </w:p>
          <w:p w14:paraId="4BD772AC" w14:textId="7A53087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5DF5B50E" w14:textId="77777777" w:rsidTr="0040755A">
        <w:trPr>
          <w:trHeight w:val="1230"/>
        </w:trPr>
        <w:tc>
          <w:tcPr>
            <w:tcW w:w="1872" w:type="dxa"/>
            <w:hideMark/>
          </w:tcPr>
          <w:p w14:paraId="5CB289A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C0010/R0700</w:t>
            </w:r>
          </w:p>
        </w:tc>
        <w:tc>
          <w:tcPr>
            <w:tcW w:w="2834" w:type="dxa"/>
            <w:noWrap/>
            <w:hideMark/>
          </w:tcPr>
          <w:p w14:paraId="485751F6" w14:textId="5E78F46E" w:rsidR="00E21451" w:rsidRPr="00C22FD0" w:rsidRDefault="00E21451" w:rsidP="0040755A">
            <w:pPr>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 xml:space="preserve">S.32.01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Pr="00C22FD0">
              <w:rPr>
                <w:rFonts w:ascii="Times New Roman" w:eastAsia="Times New Roman" w:hAnsi="Times New Roman" w:cs="Times New Roman"/>
                <w:color w:val="000000"/>
                <w:sz w:val="20"/>
                <w:szCs w:val="20"/>
                <w:lang w:eastAsia="en-GB"/>
              </w:rPr>
              <w:t>Undertakings in the scope of the group</w:t>
            </w:r>
          </w:p>
        </w:tc>
        <w:tc>
          <w:tcPr>
            <w:tcW w:w="4536" w:type="dxa"/>
            <w:hideMark/>
          </w:tcPr>
          <w:p w14:paraId="58F02E1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112545DC" w14:textId="5533B7A5" w:rsidR="00E21451" w:rsidRPr="00C22FD0" w:rsidRDefault="00E21451" w:rsidP="0040755A">
            <w:pPr>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Reported </w:t>
            </w:r>
            <w:r w:rsidRPr="00C22FD0">
              <w:rPr>
                <w:rFonts w:ascii="Times New Roman" w:eastAsia="Times New Roman" w:hAnsi="Times New Roman" w:cs="Times New Roman"/>
                <w:color w:val="000000"/>
                <w:sz w:val="20"/>
                <w:szCs w:val="20"/>
                <w:lang w:eastAsia="en-GB"/>
              </w:rPr>
              <w:br/>
              <w:t xml:space="preserve">0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C22FD0" w14:paraId="0C64AAAE" w14:textId="77777777" w:rsidTr="0040755A">
        <w:trPr>
          <w:trHeight w:val="1230"/>
        </w:trPr>
        <w:tc>
          <w:tcPr>
            <w:tcW w:w="1872" w:type="dxa"/>
            <w:hideMark/>
          </w:tcPr>
          <w:p w14:paraId="362FB36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C0010/R0710</w:t>
            </w:r>
          </w:p>
        </w:tc>
        <w:tc>
          <w:tcPr>
            <w:tcW w:w="2834" w:type="dxa"/>
            <w:noWrap/>
            <w:hideMark/>
          </w:tcPr>
          <w:p w14:paraId="5F023DAC" w14:textId="26F4705E" w:rsidR="00E21451" w:rsidRPr="00C22FD0" w:rsidRDefault="00E21451" w:rsidP="0040755A">
            <w:pPr>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 xml:space="preserve">S.33.01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00F567D9" w:rsidRPr="00C22FD0">
              <w:rPr>
                <w:rFonts w:ascii="Times New Roman" w:eastAsia="Times New Roman" w:hAnsi="Times New Roman" w:cs="Times New Roman"/>
                <w:color w:val="000000"/>
                <w:sz w:val="20"/>
                <w:szCs w:val="20"/>
                <w:lang w:eastAsia="en-GB"/>
              </w:rPr>
              <w:t>Insurance and Reinsurance</w:t>
            </w:r>
            <w:r w:rsidRPr="00C22FD0">
              <w:rPr>
                <w:rFonts w:ascii="Times New Roman" w:eastAsia="Times New Roman" w:hAnsi="Times New Roman" w:cs="Times New Roman"/>
                <w:color w:val="000000"/>
                <w:sz w:val="20"/>
                <w:szCs w:val="20"/>
                <w:lang w:eastAsia="en-GB"/>
              </w:rPr>
              <w:t xml:space="preserve"> individual requirements</w:t>
            </w:r>
          </w:p>
        </w:tc>
        <w:tc>
          <w:tcPr>
            <w:tcW w:w="4536" w:type="dxa"/>
            <w:hideMark/>
          </w:tcPr>
          <w:p w14:paraId="7404E5B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7AEDB5CE" w14:textId="0C17EC5E" w:rsidR="00E21451" w:rsidRPr="00C22FD0" w:rsidRDefault="00E21451" w:rsidP="0040755A">
            <w:pPr>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Reported </w:t>
            </w:r>
            <w:r w:rsidRPr="00C22FD0">
              <w:rPr>
                <w:rFonts w:ascii="Times New Roman" w:eastAsia="Times New Roman" w:hAnsi="Times New Roman" w:cs="Times New Roman"/>
                <w:color w:val="000000"/>
                <w:sz w:val="20"/>
                <w:szCs w:val="20"/>
                <w:lang w:eastAsia="en-GB"/>
              </w:rPr>
              <w:br/>
              <w:t xml:space="preserve">0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C22FD0" w14:paraId="4EC9A210" w14:textId="77777777" w:rsidTr="0040755A">
        <w:trPr>
          <w:trHeight w:val="1815"/>
        </w:trPr>
        <w:tc>
          <w:tcPr>
            <w:tcW w:w="1872" w:type="dxa"/>
            <w:hideMark/>
          </w:tcPr>
          <w:p w14:paraId="0CF49F0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C0010/R0720</w:t>
            </w:r>
          </w:p>
        </w:tc>
        <w:tc>
          <w:tcPr>
            <w:tcW w:w="2834" w:type="dxa"/>
            <w:noWrap/>
            <w:hideMark/>
          </w:tcPr>
          <w:p w14:paraId="1F853313" w14:textId="13F6595A" w:rsidR="00E21451" w:rsidRPr="00C22FD0" w:rsidRDefault="00E21451" w:rsidP="0040755A">
            <w:pPr>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 xml:space="preserve">S.34.01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00F567D9" w:rsidRPr="00C22FD0">
              <w:rPr>
                <w:rFonts w:ascii="Times New Roman" w:eastAsia="Times New Roman" w:hAnsi="Times New Roman" w:cs="Times New Roman"/>
                <w:color w:val="000000"/>
                <w:sz w:val="20"/>
                <w:szCs w:val="20"/>
                <w:lang w:eastAsia="en-GB"/>
              </w:rPr>
              <w:t>Other regulated and non-regulated financial undertakings including insurance holding companies and mixed financial holding company</w:t>
            </w:r>
            <w:r w:rsidR="00F567D9" w:rsidRPr="00C22FD0" w:rsidDel="00F567D9">
              <w:rPr>
                <w:rFonts w:ascii="Times New Roman" w:eastAsia="Times New Roman" w:hAnsi="Times New Roman" w:cs="Times New Roman"/>
                <w:color w:val="000000"/>
                <w:sz w:val="20"/>
                <w:szCs w:val="20"/>
                <w:lang w:eastAsia="en-GB"/>
              </w:rPr>
              <w:t xml:space="preserve"> </w:t>
            </w:r>
            <w:r w:rsidRPr="00C22FD0">
              <w:rPr>
                <w:rFonts w:ascii="Times New Roman" w:eastAsia="Times New Roman" w:hAnsi="Times New Roman" w:cs="Times New Roman"/>
                <w:color w:val="000000"/>
                <w:sz w:val="20"/>
                <w:szCs w:val="20"/>
                <w:lang w:eastAsia="en-GB"/>
              </w:rPr>
              <w:t>individual requirements</w:t>
            </w:r>
          </w:p>
        </w:tc>
        <w:tc>
          <w:tcPr>
            <w:tcW w:w="4536" w:type="dxa"/>
            <w:hideMark/>
          </w:tcPr>
          <w:p w14:paraId="5405127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61A2C376" w14:textId="6CCE8146" w:rsidR="00E21451" w:rsidRPr="00C22FD0" w:rsidRDefault="00E21451" w:rsidP="0040755A">
            <w:pPr>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Reported</w:t>
            </w:r>
          </w:p>
          <w:p w14:paraId="3C316A59" w14:textId="7603EAEA" w:rsidR="00E21451" w:rsidRPr="00C22FD0" w:rsidRDefault="00E21451">
            <w:pPr>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Not reported as no non</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(re)insurance business in the scope of the group</w:t>
            </w:r>
            <w:r w:rsidRPr="00C22FD0">
              <w:rPr>
                <w:rFonts w:ascii="Times New Roman" w:eastAsia="Times New Roman" w:hAnsi="Times New Roman" w:cs="Times New Roman"/>
                <w:color w:val="000000"/>
                <w:sz w:val="20"/>
                <w:szCs w:val="20"/>
                <w:lang w:eastAsia="en-GB"/>
              </w:rPr>
              <w:br/>
              <w:t xml:space="preserve">0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C22FD0" w14:paraId="64F406DA" w14:textId="77777777" w:rsidTr="0040755A">
        <w:trPr>
          <w:trHeight w:val="1245"/>
        </w:trPr>
        <w:tc>
          <w:tcPr>
            <w:tcW w:w="1872" w:type="dxa"/>
            <w:hideMark/>
          </w:tcPr>
          <w:p w14:paraId="285B0F7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C0010/R0730</w:t>
            </w:r>
          </w:p>
        </w:tc>
        <w:tc>
          <w:tcPr>
            <w:tcW w:w="2834" w:type="dxa"/>
            <w:noWrap/>
            <w:hideMark/>
          </w:tcPr>
          <w:p w14:paraId="486CFEEE" w14:textId="0F57FC6F" w:rsidR="00E21451" w:rsidRPr="00C22FD0" w:rsidRDefault="00E21451" w:rsidP="0040755A">
            <w:pPr>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 xml:space="preserve">S.35.01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Pr="00C22FD0">
              <w:rPr>
                <w:rFonts w:ascii="Times New Roman" w:eastAsia="Times New Roman" w:hAnsi="Times New Roman" w:cs="Times New Roman"/>
                <w:color w:val="000000"/>
                <w:sz w:val="20"/>
                <w:szCs w:val="20"/>
                <w:lang w:eastAsia="en-GB"/>
              </w:rPr>
              <w:t>Contribution to group T</w:t>
            </w:r>
            <w:r w:rsidR="00F567D9" w:rsidRPr="00C22FD0">
              <w:rPr>
                <w:rFonts w:ascii="Times New Roman" w:eastAsia="Times New Roman" w:hAnsi="Times New Roman" w:cs="Times New Roman"/>
                <w:color w:val="000000"/>
                <w:sz w:val="20"/>
                <w:szCs w:val="20"/>
                <w:lang w:eastAsia="en-GB"/>
              </w:rPr>
              <w:t xml:space="preserve">echnical </w:t>
            </w:r>
            <w:r w:rsidRPr="00C22FD0">
              <w:rPr>
                <w:rFonts w:ascii="Times New Roman" w:eastAsia="Times New Roman" w:hAnsi="Times New Roman" w:cs="Times New Roman"/>
                <w:color w:val="000000"/>
                <w:sz w:val="20"/>
                <w:szCs w:val="20"/>
                <w:lang w:eastAsia="en-GB"/>
              </w:rPr>
              <w:t>P</w:t>
            </w:r>
            <w:r w:rsidR="00F567D9" w:rsidRPr="00C22FD0">
              <w:rPr>
                <w:rFonts w:ascii="Times New Roman" w:eastAsia="Times New Roman" w:hAnsi="Times New Roman" w:cs="Times New Roman"/>
                <w:color w:val="000000"/>
                <w:sz w:val="20"/>
                <w:szCs w:val="20"/>
                <w:lang w:eastAsia="en-GB"/>
              </w:rPr>
              <w:t>rovisions</w:t>
            </w:r>
          </w:p>
        </w:tc>
        <w:tc>
          <w:tcPr>
            <w:tcW w:w="4536" w:type="dxa"/>
            <w:hideMark/>
          </w:tcPr>
          <w:p w14:paraId="187CBAD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0419984A" w14:textId="57D9A161" w:rsidR="00E21451" w:rsidRPr="00C22FD0" w:rsidRDefault="00E21451" w:rsidP="0040755A">
            <w:pPr>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Reported</w:t>
            </w:r>
            <w:r w:rsidRPr="00C22FD0">
              <w:rPr>
                <w:rFonts w:ascii="Times New Roman" w:eastAsia="Times New Roman" w:hAnsi="Times New Roman" w:cs="Times New Roman"/>
                <w:color w:val="000000"/>
                <w:sz w:val="20"/>
                <w:szCs w:val="20"/>
                <w:lang w:eastAsia="en-GB"/>
              </w:rPr>
              <w:br/>
              <w:t xml:space="preserve">0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C22FD0" w14:paraId="4B721AC7" w14:textId="77777777" w:rsidTr="0040755A">
        <w:trPr>
          <w:trHeight w:val="1515"/>
        </w:trPr>
        <w:tc>
          <w:tcPr>
            <w:tcW w:w="1872" w:type="dxa"/>
          </w:tcPr>
          <w:p w14:paraId="00B7CD5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C0010/R0740</w:t>
            </w:r>
          </w:p>
        </w:tc>
        <w:tc>
          <w:tcPr>
            <w:tcW w:w="2834" w:type="dxa"/>
            <w:noWrap/>
          </w:tcPr>
          <w:p w14:paraId="264D248D" w14:textId="11E6C9D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S.36.01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IGT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Equity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type transactions, debt and asset transfer</w:t>
            </w:r>
          </w:p>
        </w:tc>
        <w:tc>
          <w:tcPr>
            <w:tcW w:w="4536" w:type="dxa"/>
          </w:tcPr>
          <w:p w14:paraId="787FF39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5FAFC572" w14:textId="5DD8DC78" w:rsidR="00E21451" w:rsidRPr="00C22FD0" w:rsidRDefault="00E21451" w:rsidP="0040755A">
            <w:pPr>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Reported</w:t>
            </w:r>
          </w:p>
          <w:p w14:paraId="75369EAC" w14:textId="3CB3DB51" w:rsidR="00E21451" w:rsidRPr="00C22FD0" w:rsidRDefault="00E21451">
            <w:pPr>
              <w:rPr>
                <w:rFonts w:ascii="Times New Roman" w:hAnsi="Times New Roman" w:cs="Times New Roman"/>
                <w:sz w:val="20"/>
                <w:szCs w:val="20"/>
              </w:rPr>
            </w:pPr>
            <w:r w:rsidRPr="00C22FD0">
              <w:rPr>
                <w:rFonts w:ascii="Times New Roman" w:eastAsia="Times New Roman" w:hAnsi="Times New Roman" w:cs="Times New Roman"/>
                <w:color w:val="000000"/>
                <w:sz w:val="20"/>
                <w:szCs w:val="20"/>
                <w:lang w:eastAsia="en-GB"/>
              </w:rP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Not reported as no </w:t>
            </w:r>
            <w:r w:rsidR="003C5363" w:rsidRPr="00C22FD0">
              <w:rPr>
                <w:rFonts w:ascii="Times New Roman" w:eastAsia="Times New Roman" w:hAnsi="Times New Roman" w:cs="Times New Roman"/>
                <w:color w:val="000000"/>
                <w:sz w:val="20"/>
                <w:szCs w:val="20"/>
                <w:lang w:eastAsia="en-GB"/>
              </w:rPr>
              <w:t>Intragroup transaction ("</w:t>
            </w:r>
            <w:r w:rsidRPr="00C22FD0">
              <w:rPr>
                <w:rFonts w:ascii="Times New Roman" w:hAnsi="Times New Roman" w:cs="Times New Roman"/>
                <w:sz w:val="20"/>
                <w:szCs w:val="20"/>
              </w:rPr>
              <w:t>IGT</w:t>
            </w:r>
            <w:r w:rsidR="003C5363" w:rsidRPr="00C22FD0">
              <w:rPr>
                <w:rFonts w:ascii="Times New Roman" w:hAnsi="Times New Roman" w:cs="Times New Roman"/>
                <w:sz w:val="20"/>
                <w:szCs w:val="20"/>
              </w:rPr>
              <w:t>")</w:t>
            </w:r>
            <w:r w:rsidRPr="00C22FD0">
              <w:rPr>
                <w:rFonts w:ascii="Times New Roman" w:hAnsi="Times New Roman" w:cs="Times New Roman"/>
                <w:sz w:val="20"/>
                <w:szCs w:val="20"/>
              </w:rPr>
              <w:t xml:space="preserve"> on Equity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type transactions, debt and asset transfer</w:t>
            </w:r>
            <w:r w:rsidRPr="00C22FD0">
              <w:rPr>
                <w:rFonts w:ascii="Times New Roman" w:eastAsia="Times New Roman" w:hAnsi="Times New Roman" w:cs="Times New Roman"/>
                <w:color w:val="000000"/>
                <w:sz w:val="20"/>
                <w:szCs w:val="20"/>
                <w:lang w:eastAsia="en-GB"/>
              </w:rPr>
              <w:br/>
              <w:t xml:space="preserve">0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C22FD0" w14:paraId="3DE82F85" w14:textId="77777777" w:rsidTr="0040755A">
        <w:trPr>
          <w:trHeight w:val="1515"/>
        </w:trPr>
        <w:tc>
          <w:tcPr>
            <w:tcW w:w="1872" w:type="dxa"/>
          </w:tcPr>
          <w:p w14:paraId="737A2C8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C0010/R0750</w:t>
            </w:r>
          </w:p>
        </w:tc>
        <w:tc>
          <w:tcPr>
            <w:tcW w:w="2834" w:type="dxa"/>
            <w:noWrap/>
          </w:tcPr>
          <w:p w14:paraId="310AB732" w14:textId="7F14E49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S.36.02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IGT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Derivatives</w:t>
            </w:r>
          </w:p>
        </w:tc>
        <w:tc>
          <w:tcPr>
            <w:tcW w:w="4536" w:type="dxa"/>
          </w:tcPr>
          <w:p w14:paraId="0322BA9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665C8931" w14:textId="5F920783" w:rsidR="00E21451" w:rsidRPr="00C22FD0" w:rsidRDefault="00E21451" w:rsidP="0040755A">
            <w:pPr>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Reported</w:t>
            </w:r>
          </w:p>
          <w:p w14:paraId="07081D4F" w14:textId="00370F46" w:rsidR="00E21451" w:rsidRPr="00C22FD0" w:rsidRDefault="00E21451" w:rsidP="0040755A">
            <w:pPr>
              <w:rPr>
                <w:rFonts w:ascii="Times New Roman" w:hAnsi="Times New Roman" w:cs="Times New Roman"/>
                <w:sz w:val="20"/>
                <w:szCs w:val="20"/>
              </w:rPr>
            </w:pPr>
            <w:r w:rsidRPr="00C22FD0">
              <w:rPr>
                <w:rFonts w:ascii="Times New Roman" w:eastAsia="Times New Roman" w:hAnsi="Times New Roman" w:cs="Times New Roman"/>
                <w:color w:val="000000"/>
                <w:sz w:val="20"/>
                <w:szCs w:val="20"/>
                <w:lang w:eastAsia="en-GB"/>
              </w:rP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Not reported as no </w:t>
            </w:r>
            <w:r w:rsidRPr="00C22FD0">
              <w:rPr>
                <w:rFonts w:ascii="Times New Roman" w:hAnsi="Times New Roman" w:cs="Times New Roman"/>
                <w:sz w:val="20"/>
                <w:szCs w:val="20"/>
              </w:rPr>
              <w:t>IGT on Derivatives</w:t>
            </w:r>
          </w:p>
          <w:p w14:paraId="5D591785" w14:textId="5B51AC5F" w:rsidR="00E21451" w:rsidRPr="00C22FD0" w:rsidRDefault="00E21451" w:rsidP="0040755A">
            <w:pPr>
              <w:rPr>
                <w:rFonts w:ascii="Times New Roman" w:hAnsi="Times New Roman" w:cs="Times New Roman"/>
                <w:sz w:val="20"/>
                <w:szCs w:val="20"/>
              </w:rPr>
            </w:pPr>
            <w:r w:rsidRPr="00C22FD0">
              <w:rPr>
                <w:rFonts w:ascii="Times New Roman" w:eastAsia="Times New Roman" w:hAnsi="Times New Roman" w:cs="Times New Roman"/>
                <w:color w:val="000000"/>
                <w:sz w:val="20"/>
                <w:szCs w:val="20"/>
                <w:lang w:eastAsia="en-GB"/>
              </w:rPr>
              <w:t xml:space="preserve">0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C22FD0" w14:paraId="4C36D0A3" w14:textId="77777777" w:rsidTr="0040755A">
        <w:trPr>
          <w:trHeight w:val="1515"/>
        </w:trPr>
        <w:tc>
          <w:tcPr>
            <w:tcW w:w="1872" w:type="dxa"/>
          </w:tcPr>
          <w:p w14:paraId="0F73D1D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C0010/R0760</w:t>
            </w:r>
          </w:p>
        </w:tc>
        <w:tc>
          <w:tcPr>
            <w:tcW w:w="2834" w:type="dxa"/>
            <w:noWrap/>
          </w:tcPr>
          <w:p w14:paraId="6946EF3D" w14:textId="4E1D521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S.36.03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IGT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Internal reinsurance</w:t>
            </w:r>
          </w:p>
        </w:tc>
        <w:tc>
          <w:tcPr>
            <w:tcW w:w="4536" w:type="dxa"/>
          </w:tcPr>
          <w:p w14:paraId="6154DCD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0FA8EA3E" w14:textId="55E1FD36" w:rsidR="00E21451" w:rsidRPr="00C22FD0" w:rsidRDefault="00E21451" w:rsidP="0040755A">
            <w:pPr>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Reported</w:t>
            </w:r>
          </w:p>
          <w:p w14:paraId="5E2F0099" w14:textId="1A5EC226" w:rsidR="00E21451" w:rsidRPr="00C22FD0" w:rsidRDefault="00E21451">
            <w:pPr>
              <w:rPr>
                <w:rFonts w:ascii="Times New Roman" w:hAnsi="Times New Roman" w:cs="Times New Roman"/>
                <w:sz w:val="20"/>
                <w:szCs w:val="20"/>
              </w:rPr>
            </w:pPr>
            <w:r w:rsidRPr="00C22FD0">
              <w:rPr>
                <w:rFonts w:ascii="Times New Roman" w:eastAsia="Times New Roman" w:hAnsi="Times New Roman" w:cs="Times New Roman"/>
                <w:color w:val="000000"/>
                <w:sz w:val="20"/>
                <w:szCs w:val="20"/>
                <w:lang w:eastAsia="en-GB"/>
              </w:rP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Not reported as no </w:t>
            </w:r>
            <w:r w:rsidRPr="00C22FD0">
              <w:rPr>
                <w:rFonts w:ascii="Times New Roman" w:hAnsi="Times New Roman" w:cs="Times New Roman"/>
                <w:sz w:val="20"/>
                <w:szCs w:val="20"/>
              </w:rPr>
              <w:t>IGT on Internal reinsurance</w:t>
            </w:r>
            <w:r w:rsidRPr="00C22FD0">
              <w:rPr>
                <w:rFonts w:ascii="Times New Roman" w:eastAsia="Times New Roman" w:hAnsi="Times New Roman" w:cs="Times New Roman"/>
                <w:color w:val="000000"/>
                <w:sz w:val="20"/>
                <w:szCs w:val="20"/>
                <w:lang w:eastAsia="en-GB"/>
              </w:rPr>
              <w:br/>
              <w:t xml:space="preserve">0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C22FD0" w14:paraId="17CD4303" w14:textId="77777777" w:rsidTr="0040755A">
        <w:trPr>
          <w:trHeight w:val="1515"/>
        </w:trPr>
        <w:tc>
          <w:tcPr>
            <w:tcW w:w="1872" w:type="dxa"/>
          </w:tcPr>
          <w:p w14:paraId="6DEEDBF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C0010/R0770</w:t>
            </w:r>
          </w:p>
        </w:tc>
        <w:tc>
          <w:tcPr>
            <w:tcW w:w="2834" w:type="dxa"/>
            <w:noWrap/>
          </w:tcPr>
          <w:p w14:paraId="7F7ABD38" w14:textId="13D4B9C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S.36.04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IGT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Cost Sharing, contingent liabilities, off BS and other items</w:t>
            </w:r>
          </w:p>
        </w:tc>
        <w:tc>
          <w:tcPr>
            <w:tcW w:w="4536" w:type="dxa"/>
          </w:tcPr>
          <w:p w14:paraId="22BA09A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56110C54" w14:textId="62E82624" w:rsidR="00E21451" w:rsidRPr="00C22FD0" w:rsidRDefault="00E21451" w:rsidP="0040755A">
            <w:pPr>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Reported</w:t>
            </w:r>
          </w:p>
          <w:p w14:paraId="6712E95A" w14:textId="7F0C0FE9" w:rsidR="00E21451" w:rsidRPr="00C22FD0" w:rsidRDefault="00E21451" w:rsidP="0040755A">
            <w:pPr>
              <w:rPr>
                <w:rFonts w:ascii="Times New Roman" w:hAnsi="Times New Roman" w:cs="Times New Roman"/>
                <w:sz w:val="20"/>
                <w:szCs w:val="20"/>
              </w:rPr>
            </w:pPr>
            <w:r w:rsidRPr="00C22FD0">
              <w:rPr>
                <w:rFonts w:ascii="Times New Roman" w:eastAsia="Times New Roman" w:hAnsi="Times New Roman" w:cs="Times New Roman"/>
                <w:color w:val="000000"/>
                <w:sz w:val="20"/>
                <w:szCs w:val="20"/>
                <w:lang w:eastAsia="en-GB"/>
              </w:rP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Not reported as no </w:t>
            </w:r>
            <w:r w:rsidRPr="00C22FD0">
              <w:rPr>
                <w:rFonts w:ascii="Times New Roman" w:hAnsi="Times New Roman" w:cs="Times New Roman"/>
                <w:sz w:val="20"/>
                <w:szCs w:val="20"/>
              </w:rPr>
              <w:t>IGT on Cost Sharing, contingent liabilities, off BS and other items</w:t>
            </w:r>
          </w:p>
          <w:p w14:paraId="5B8EFEAE" w14:textId="0CCB5FE0" w:rsidR="00E21451" w:rsidRPr="00C22FD0" w:rsidRDefault="00E21451" w:rsidP="0040755A">
            <w:pPr>
              <w:rPr>
                <w:rFonts w:ascii="Times New Roman" w:hAnsi="Times New Roman" w:cs="Times New Roman"/>
                <w:sz w:val="20"/>
                <w:szCs w:val="20"/>
              </w:rPr>
            </w:pPr>
            <w:r w:rsidRPr="00C22FD0">
              <w:rPr>
                <w:rFonts w:ascii="Times New Roman" w:eastAsia="Times New Roman" w:hAnsi="Times New Roman" w:cs="Times New Roman"/>
                <w:color w:val="000000"/>
                <w:sz w:val="20"/>
                <w:szCs w:val="20"/>
                <w:lang w:eastAsia="en-GB"/>
              </w:rPr>
              <w:t xml:space="preserve">0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C22FD0" w14:paraId="54BD6F1C" w14:textId="77777777" w:rsidTr="0040755A">
        <w:trPr>
          <w:trHeight w:val="1515"/>
        </w:trPr>
        <w:tc>
          <w:tcPr>
            <w:tcW w:w="1872" w:type="dxa"/>
          </w:tcPr>
          <w:p w14:paraId="38908FD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C0010/R0780</w:t>
            </w:r>
          </w:p>
        </w:tc>
        <w:tc>
          <w:tcPr>
            <w:tcW w:w="2834" w:type="dxa"/>
            <w:noWrap/>
          </w:tcPr>
          <w:p w14:paraId="1CEB55CB" w14:textId="7129BC0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S.37.01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Risk concentration</w:t>
            </w:r>
          </w:p>
        </w:tc>
        <w:tc>
          <w:tcPr>
            <w:tcW w:w="4536" w:type="dxa"/>
          </w:tcPr>
          <w:p w14:paraId="0B471E0C" w14:textId="565F0E5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due in accordance with threshold decided by group supervisor </w:t>
            </w:r>
          </w:p>
          <w:p w14:paraId="425868E8" w14:textId="17B4F2D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278723F1" w14:textId="77777777" w:rsidTr="0040755A">
        <w:trPr>
          <w:trHeight w:val="1260"/>
        </w:trPr>
        <w:tc>
          <w:tcPr>
            <w:tcW w:w="1872" w:type="dxa"/>
            <w:hideMark/>
          </w:tcPr>
          <w:p w14:paraId="025C756B" w14:textId="77777777" w:rsidR="00E21451" w:rsidRPr="00C22FD0" w:rsidRDefault="00E21451" w:rsidP="0040755A">
            <w:pPr>
              <w:pStyle w:val="NoSpacing"/>
              <w:rPr>
                <w:rFonts w:ascii="Times New Roman" w:hAnsi="Times New Roman"/>
              </w:rPr>
            </w:pPr>
            <w:r w:rsidRPr="00C22FD0">
              <w:rPr>
                <w:rFonts w:ascii="Times New Roman" w:hAnsi="Times New Roman" w:cs="Times New Roman"/>
                <w:sz w:val="20"/>
                <w:szCs w:val="20"/>
              </w:rPr>
              <w:t>C0010/R0790</w:t>
            </w:r>
          </w:p>
        </w:tc>
        <w:tc>
          <w:tcPr>
            <w:tcW w:w="2834" w:type="dxa"/>
            <w:noWrap/>
            <w:hideMark/>
          </w:tcPr>
          <w:p w14:paraId="30114118" w14:textId="13D44160"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SR.02.01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Balance Sheet</w:t>
            </w:r>
          </w:p>
        </w:tc>
        <w:tc>
          <w:tcPr>
            <w:tcW w:w="4536" w:type="dxa"/>
            <w:hideMark/>
          </w:tcPr>
          <w:p w14:paraId="20FB0A8B" w14:textId="50DCC69B"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w:t>
            </w:r>
            <w:r w:rsidRPr="00C22FD0">
              <w:rPr>
                <w:rFonts w:ascii="Times New Roman" w:hAnsi="Times New Roman" w:cs="Times New Roman"/>
                <w:sz w:val="20"/>
                <w:szCs w:val="20"/>
              </w:rPr>
              <w:br/>
              <w:t>2 – Not reported as no RFF/MAP</w:t>
            </w:r>
          </w:p>
          <w:p w14:paraId="59D0324A" w14:textId="40BC1421"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p>
          <w:p w14:paraId="232618C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14 – Not reported as refers to MAP fund</w:t>
            </w:r>
          </w:p>
          <w:p w14:paraId="0791403F" w14:textId="0A5D1E7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p w14:paraId="6A5A5BF8" w14:textId="77777777" w:rsidR="00E21451" w:rsidRPr="00C22FD0" w:rsidRDefault="00E21451" w:rsidP="0040755A">
            <w:pPr>
              <w:rPr>
                <w:rFonts w:ascii="Times New Roman" w:hAnsi="Times New Roman" w:cs="Times New Roman"/>
                <w:sz w:val="20"/>
                <w:szCs w:val="20"/>
              </w:rPr>
            </w:pPr>
          </w:p>
        </w:tc>
      </w:tr>
      <w:tr w:rsidR="00E21451" w:rsidRPr="00C22FD0" w14:paraId="1442D18F" w14:textId="77777777" w:rsidTr="0040755A">
        <w:trPr>
          <w:trHeight w:val="1720"/>
        </w:trPr>
        <w:tc>
          <w:tcPr>
            <w:tcW w:w="1872" w:type="dxa"/>
          </w:tcPr>
          <w:p w14:paraId="067AAF2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C0010/R0840</w:t>
            </w:r>
          </w:p>
        </w:tc>
        <w:tc>
          <w:tcPr>
            <w:tcW w:w="2834" w:type="dxa"/>
            <w:noWrap/>
          </w:tcPr>
          <w:p w14:paraId="2B9DC2B5" w14:textId="2064270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SR.25.01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Only SF</w:t>
            </w:r>
          </w:p>
        </w:tc>
        <w:tc>
          <w:tcPr>
            <w:tcW w:w="4536" w:type="dxa"/>
          </w:tcPr>
          <w:p w14:paraId="5E43704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5C37E594" w14:textId="3D39424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 as standard formula is used</w:t>
            </w:r>
          </w:p>
          <w:p w14:paraId="676F5407" w14:textId="1115AB75" w:rsidR="00E21451" w:rsidRPr="00C22FD0" w:rsidRDefault="00E21451" w:rsidP="0040755A">
            <w:pPr>
              <w:rPr>
                <w:ins w:id="106" w:author="Author"/>
                <w:rFonts w:ascii="Times New Roman" w:hAnsi="Times New Roman" w:cs="Times New Roman"/>
                <w:sz w:val="20"/>
                <w:szCs w:val="20"/>
              </w:rPr>
            </w:pPr>
            <w:del w:id="107" w:author="Author">
              <w:r w:rsidRPr="00C22FD0" w:rsidDel="00255B64">
                <w:rPr>
                  <w:rFonts w:ascii="Times New Roman" w:hAnsi="Times New Roman" w:cs="Times New Roman"/>
                  <w:sz w:val="20"/>
                  <w:szCs w:val="20"/>
                </w:rPr>
                <w:delText xml:space="preserve">2 </w:delText>
              </w:r>
              <w:r w:rsidR="004508C9" w:rsidRPr="00C22FD0" w:rsidDel="00255B64">
                <w:rPr>
                  <w:rFonts w:ascii="Times New Roman" w:hAnsi="Times New Roman" w:cs="Times New Roman"/>
                  <w:sz w:val="20"/>
                  <w:szCs w:val="20"/>
                </w:rPr>
                <w:delText>–</w:delText>
              </w:r>
              <w:r w:rsidRPr="00C22FD0" w:rsidDel="00255B64">
                <w:rPr>
                  <w:rFonts w:ascii="Times New Roman" w:hAnsi="Times New Roman" w:cs="Times New Roman"/>
                  <w:sz w:val="20"/>
                  <w:szCs w:val="20"/>
                </w:rPr>
                <w:delText xml:space="preserve"> Reported due to </w:delText>
              </w:r>
              <w:r w:rsidR="00473BE5" w:rsidRPr="00C22FD0" w:rsidDel="00255B64">
                <w:rPr>
                  <w:rFonts w:ascii="Times New Roman" w:hAnsi="Times New Roman" w:cs="Times New Roman"/>
                  <w:sz w:val="20"/>
                  <w:szCs w:val="20"/>
                </w:rPr>
                <w:delText>Article</w:delText>
              </w:r>
              <w:r w:rsidRPr="00C22FD0" w:rsidDel="00255B64">
                <w:rPr>
                  <w:rFonts w:ascii="Times New Roman" w:hAnsi="Times New Roman" w:cs="Times New Roman"/>
                  <w:sz w:val="20"/>
                  <w:szCs w:val="20"/>
                </w:rPr>
                <w:delText xml:space="preserve"> 112 request</w:delText>
              </w:r>
              <w:r w:rsidRPr="00C22FD0" w:rsidDel="00CD7FD5">
                <w:rPr>
                  <w:rFonts w:ascii="Times New Roman" w:hAnsi="Times New Roman" w:cs="Times New Roman"/>
                  <w:sz w:val="20"/>
                  <w:szCs w:val="20"/>
                </w:rPr>
                <w:br/>
              </w:r>
            </w:del>
            <w:r w:rsidRPr="00C22FD0">
              <w:rPr>
                <w:rFonts w:ascii="Times New Roman" w:hAnsi="Times New Roman" w:cs="Times New Roman"/>
                <w:sz w:val="20"/>
                <w:szCs w:val="20"/>
              </w:rP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p>
          <w:p w14:paraId="2243D578" w14:textId="7F116321" w:rsidR="00255B64" w:rsidRPr="00C22FD0" w:rsidRDefault="005D2563" w:rsidP="0040755A">
            <w:pPr>
              <w:rPr>
                <w:rFonts w:ascii="Times New Roman" w:hAnsi="Times New Roman" w:cs="Times New Roman"/>
                <w:sz w:val="20"/>
                <w:szCs w:val="20"/>
              </w:rPr>
            </w:pPr>
            <w:ins w:id="108" w:author="Author">
              <w:r w:rsidRPr="00C22FD0">
                <w:rPr>
                  <w:rFonts w:ascii="Times New Roman" w:hAnsi="Times New Roman" w:cs="Times New Roman"/>
                  <w:sz w:val="20"/>
                  <w:szCs w:val="20"/>
                </w:rPr>
                <w:t>1</w:t>
              </w:r>
              <w:r w:rsidR="005D7774" w:rsidRPr="00C22FD0">
                <w:rPr>
                  <w:rFonts w:ascii="Times New Roman" w:hAnsi="Times New Roman" w:cs="Times New Roman"/>
                  <w:sz w:val="20"/>
                  <w:szCs w:val="20"/>
                </w:rPr>
                <w:t>6</w:t>
              </w:r>
              <w:del w:id="109" w:author="Author">
                <w:r w:rsidRPr="00C22FD0" w:rsidDel="005D7774">
                  <w:rPr>
                    <w:rFonts w:ascii="Times New Roman" w:hAnsi="Times New Roman" w:cs="Times New Roman"/>
                    <w:sz w:val="20"/>
                    <w:szCs w:val="20"/>
                  </w:rPr>
                  <w:delText>2</w:delText>
                </w:r>
              </w:del>
              <w:r w:rsidRPr="00C22FD0">
                <w:rPr>
                  <w:rFonts w:ascii="Times New Roman" w:hAnsi="Times New Roman" w:cs="Times New Roman"/>
                  <w:sz w:val="20"/>
                  <w:szCs w:val="20"/>
                </w:rPr>
                <w:t xml:space="preserve"> – Reported due to request of Article 112 of Directive 2009/138/EC</w:t>
              </w:r>
              <w:r w:rsidRPr="00C22FD0" w:rsidDel="005D2563">
                <w:rPr>
                  <w:rFonts w:ascii="Times New Roman" w:hAnsi="Times New Roman" w:cs="Times New Roman"/>
                  <w:sz w:val="20"/>
                  <w:szCs w:val="20"/>
                </w:rPr>
                <w:t xml:space="preserve"> </w:t>
              </w:r>
            </w:ins>
          </w:p>
          <w:p w14:paraId="34F774A6" w14:textId="107DAFE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w:t>
            </w:r>
            <w:r w:rsidRPr="00C22FD0">
              <w:rPr>
                <w:rFonts w:ascii="Times New Roman" w:hAnsi="Times New Roman" w:cs="Times New Roman"/>
                <w:sz w:val="20"/>
                <w:szCs w:val="20"/>
              </w:rPr>
              <w:lastRenderedPageBreak/>
              <w:t>justification is needed)</w:t>
            </w:r>
          </w:p>
        </w:tc>
      </w:tr>
      <w:tr w:rsidR="00E21451" w:rsidRPr="00C22FD0" w14:paraId="506DE3A8" w14:textId="77777777" w:rsidTr="0040755A">
        <w:trPr>
          <w:trHeight w:val="1702"/>
        </w:trPr>
        <w:tc>
          <w:tcPr>
            <w:tcW w:w="1872" w:type="dxa"/>
          </w:tcPr>
          <w:p w14:paraId="626E18D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C0010/R0850</w:t>
            </w:r>
          </w:p>
        </w:tc>
        <w:tc>
          <w:tcPr>
            <w:tcW w:w="2834" w:type="dxa"/>
            <w:noWrap/>
          </w:tcPr>
          <w:p w14:paraId="34BBCB4B" w14:textId="4C4B49D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SR.25.02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SF and PIM</w:t>
            </w:r>
          </w:p>
        </w:tc>
        <w:tc>
          <w:tcPr>
            <w:tcW w:w="4536" w:type="dxa"/>
          </w:tcPr>
          <w:p w14:paraId="2372D84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07DF37EB" w14:textId="39BF750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p>
          <w:p w14:paraId="1970E0FB" w14:textId="00FA83A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standard formula </w:t>
            </w:r>
          </w:p>
          <w:p w14:paraId="1A73AFEA" w14:textId="2599C19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p>
          <w:p w14:paraId="6330565C" w14:textId="16A5680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1BFE5C9B" w14:textId="77777777" w:rsidTr="0040755A">
        <w:trPr>
          <w:trHeight w:val="1670"/>
        </w:trPr>
        <w:tc>
          <w:tcPr>
            <w:tcW w:w="1872" w:type="dxa"/>
          </w:tcPr>
          <w:p w14:paraId="22C394E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C0010/R0860</w:t>
            </w:r>
          </w:p>
        </w:tc>
        <w:tc>
          <w:tcPr>
            <w:tcW w:w="2834" w:type="dxa"/>
            <w:noWrap/>
          </w:tcPr>
          <w:p w14:paraId="44331DFB" w14:textId="4F3B35D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SR.25.03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IM</w:t>
            </w:r>
          </w:p>
        </w:tc>
        <w:tc>
          <w:tcPr>
            <w:tcW w:w="4536" w:type="dxa"/>
          </w:tcPr>
          <w:p w14:paraId="7812006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65A61734" w14:textId="673204C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10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standard formula</w:t>
            </w:r>
          </w:p>
          <w:p w14:paraId="2FD5111D" w14:textId="49BC06A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5AB6F32B" w14:textId="77777777" w:rsidTr="0040755A">
        <w:trPr>
          <w:trHeight w:val="2133"/>
        </w:trPr>
        <w:tc>
          <w:tcPr>
            <w:tcW w:w="1872" w:type="dxa"/>
          </w:tcPr>
          <w:p w14:paraId="08335C5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C0010/R0870</w:t>
            </w:r>
          </w:p>
        </w:tc>
        <w:tc>
          <w:tcPr>
            <w:tcW w:w="2834" w:type="dxa"/>
            <w:noWrap/>
          </w:tcPr>
          <w:p w14:paraId="356A014C" w14:textId="22D2BA4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SR.26.01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Market risk</w:t>
            </w:r>
          </w:p>
        </w:tc>
        <w:tc>
          <w:tcPr>
            <w:tcW w:w="4536" w:type="dxa"/>
          </w:tcPr>
          <w:p w14:paraId="3EC080F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7A20AB6B" w14:textId="1C5E356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Risk not existent</w:t>
            </w:r>
          </w:p>
          <w:p w14:paraId="525D1557" w14:textId="2699981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p>
          <w:p w14:paraId="580892FB" w14:textId="6D6BAC66" w:rsidR="00E21451" w:rsidRPr="00C22FD0" w:rsidRDefault="00E21451" w:rsidP="0040755A">
            <w:pPr>
              <w:rPr>
                <w:ins w:id="110" w:author="Author"/>
                <w:rFonts w:ascii="Times New Roman" w:hAnsi="Times New Roman" w:cs="Times New Roman"/>
                <w:sz w:val="20"/>
                <w:szCs w:val="20"/>
              </w:rPr>
            </w:pPr>
            <w:r w:rsidRPr="00C22FD0">
              <w:rPr>
                <w:rFonts w:ascii="Times New Roman" w:hAnsi="Times New Roman" w:cs="Times New Roman"/>
                <w:sz w:val="20"/>
                <w:szCs w:val="20"/>
              </w:rP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p>
          <w:p w14:paraId="20128516" w14:textId="3C75E367" w:rsidR="00255B64" w:rsidRPr="00C22FD0" w:rsidDel="005D7774" w:rsidRDefault="005D2563" w:rsidP="0040755A">
            <w:pPr>
              <w:rPr>
                <w:del w:id="111" w:author="Author"/>
                <w:rFonts w:ascii="Times New Roman" w:hAnsi="Times New Roman" w:cs="Times New Roman"/>
                <w:sz w:val="20"/>
                <w:szCs w:val="20"/>
              </w:rPr>
            </w:pPr>
            <w:ins w:id="112" w:author="Author">
              <w:del w:id="113" w:author="Author">
                <w:r w:rsidRPr="00C22FD0" w:rsidDel="005D7774">
                  <w:rPr>
                    <w:rFonts w:ascii="Times New Roman" w:hAnsi="Times New Roman" w:cs="Times New Roman"/>
                    <w:sz w:val="20"/>
                    <w:szCs w:val="20"/>
                  </w:rPr>
                  <w:delText xml:space="preserve">12 – Reported due to request of Article 112 of Directive 2009/138/EC </w:delText>
                </w:r>
              </w:del>
            </w:ins>
          </w:p>
          <w:p w14:paraId="11A1AFC7" w14:textId="77777777" w:rsidR="005D7774" w:rsidRPr="00C22FD0" w:rsidRDefault="00E21451" w:rsidP="005D7774">
            <w:pPr>
              <w:rPr>
                <w:ins w:id="114" w:author="Author"/>
                <w:rFonts w:ascii="Times New Roman" w:hAnsi="Times New Roman" w:cs="Times New Roman"/>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r w:rsidRPr="00C22FD0">
              <w:rPr>
                <w:rFonts w:ascii="Times New Roman" w:hAnsi="Times New Roman" w:cs="Times New Roman"/>
                <w:sz w:val="20"/>
                <w:szCs w:val="20"/>
              </w:rPr>
              <w:br/>
            </w:r>
            <w:ins w:id="115" w:author="Author">
              <w:r w:rsidR="005D7774" w:rsidRPr="00C22FD0">
                <w:rPr>
                  <w:rFonts w:ascii="Times New Roman" w:hAnsi="Times New Roman" w:cs="Times New Roman"/>
                  <w:sz w:val="20"/>
                  <w:szCs w:val="20"/>
                </w:rPr>
                <w:t xml:space="preserve">16 – Reported due to request of Article 112 </w:t>
              </w:r>
              <w:r w:rsidR="005D7774" w:rsidRPr="00C22FD0">
                <w:rPr>
                  <w:rFonts w:ascii="Times New Roman" w:hAnsi="Times New Roman" w:cs="Times New Roman"/>
                </w:rPr>
                <w:t>of Directive 2009/138/EC</w:t>
              </w:r>
            </w:ins>
          </w:p>
          <w:p w14:paraId="455AA048" w14:textId="77777777" w:rsidR="005D7774" w:rsidRPr="00C22FD0" w:rsidRDefault="005D7774" w:rsidP="005D7774">
            <w:pPr>
              <w:rPr>
                <w:ins w:id="116" w:author="Author"/>
                <w:rFonts w:ascii="Times New Roman" w:hAnsi="Times New Roman" w:cs="Times New Roman"/>
                <w:sz w:val="20"/>
                <w:szCs w:val="20"/>
              </w:rPr>
            </w:pPr>
            <w:ins w:id="117" w:author="Author">
              <w:r w:rsidRPr="00C22FD0">
                <w:rPr>
                  <w:rFonts w:ascii="Times New Roman" w:hAnsi="Times New Roman" w:cs="Times New Roman"/>
                  <w:sz w:val="20"/>
                  <w:szCs w:val="20"/>
                  <w:rPrChange w:id="118" w:author="Author">
                    <w:rPr>
                      <w:rFonts w:ascii="Times New Roman" w:hAnsi="Times New Roman" w:cs="Times New Roman"/>
                      <w:sz w:val="20"/>
                      <w:szCs w:val="20"/>
                      <w:highlight w:val="yellow"/>
                    </w:rPr>
                  </w:rPrChange>
                </w:rPr>
                <w:t>17 – Reported twice due to use of PIM</w:t>
              </w:r>
              <w:r w:rsidRPr="00C22FD0">
                <w:rPr>
                  <w:rFonts w:ascii="Times New Roman" w:hAnsi="Times New Roman" w:cs="Times New Roman"/>
                  <w:sz w:val="20"/>
                  <w:szCs w:val="20"/>
                </w:rPr>
                <w:t xml:space="preserve"> </w:t>
              </w:r>
            </w:ins>
          </w:p>
          <w:p w14:paraId="5BFB81FF" w14:textId="40C3D468" w:rsidR="00E21451" w:rsidRPr="00C22FD0" w:rsidRDefault="00E21451" w:rsidP="005D7774">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3C1044BF" w14:textId="77777777" w:rsidTr="0040755A">
        <w:trPr>
          <w:trHeight w:val="2250"/>
        </w:trPr>
        <w:tc>
          <w:tcPr>
            <w:tcW w:w="1872" w:type="dxa"/>
          </w:tcPr>
          <w:p w14:paraId="379BA92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C0010/R0880</w:t>
            </w:r>
          </w:p>
        </w:tc>
        <w:tc>
          <w:tcPr>
            <w:tcW w:w="2834" w:type="dxa"/>
            <w:noWrap/>
          </w:tcPr>
          <w:p w14:paraId="69B5835A" w14:textId="5CE572C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SR.26.02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Counterparty default risk</w:t>
            </w:r>
          </w:p>
        </w:tc>
        <w:tc>
          <w:tcPr>
            <w:tcW w:w="4536" w:type="dxa"/>
          </w:tcPr>
          <w:p w14:paraId="737CFE6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1D383558" w14:textId="635FB42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Risk not existent</w:t>
            </w:r>
          </w:p>
          <w:p w14:paraId="106343EB" w14:textId="40692E5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p>
          <w:p w14:paraId="699FEDEE" w14:textId="77777777" w:rsidR="00255B64" w:rsidRPr="00C22FD0" w:rsidRDefault="00E21451" w:rsidP="0040755A">
            <w:pPr>
              <w:rPr>
                <w:ins w:id="119" w:author="Author"/>
                <w:rFonts w:ascii="Times New Roman" w:hAnsi="Times New Roman" w:cs="Times New Roman"/>
                <w:sz w:val="20"/>
                <w:szCs w:val="20"/>
              </w:rPr>
            </w:pPr>
            <w:r w:rsidRPr="00C22FD0">
              <w:rPr>
                <w:rFonts w:ascii="Times New Roman" w:hAnsi="Times New Roman" w:cs="Times New Roman"/>
                <w:sz w:val="20"/>
                <w:szCs w:val="20"/>
              </w:rP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p>
          <w:p w14:paraId="4B3144C5" w14:textId="714EDFC5" w:rsidR="00E21451" w:rsidRPr="00C22FD0" w:rsidDel="005D7774" w:rsidRDefault="005D2563" w:rsidP="0040755A">
            <w:pPr>
              <w:rPr>
                <w:del w:id="120" w:author="Author"/>
                <w:rFonts w:ascii="Times New Roman" w:hAnsi="Times New Roman" w:cs="Times New Roman"/>
                <w:sz w:val="20"/>
                <w:szCs w:val="20"/>
              </w:rPr>
            </w:pPr>
            <w:ins w:id="121" w:author="Author">
              <w:del w:id="122" w:author="Author">
                <w:r w:rsidRPr="00C22FD0" w:rsidDel="005D7774">
                  <w:rPr>
                    <w:rFonts w:ascii="Times New Roman" w:hAnsi="Times New Roman" w:cs="Times New Roman"/>
                    <w:sz w:val="20"/>
                    <w:szCs w:val="20"/>
                  </w:rPr>
                  <w:delText>12 – Reported due to request of Article 112 of Directive 2009/138/EC</w:delText>
                </w:r>
              </w:del>
            </w:ins>
            <w:del w:id="123" w:author="Author">
              <w:r w:rsidR="00E21451" w:rsidRPr="00C22FD0" w:rsidDel="005D7774">
                <w:rPr>
                  <w:rFonts w:ascii="Times New Roman" w:hAnsi="Times New Roman" w:cs="Times New Roman"/>
                  <w:sz w:val="20"/>
                  <w:szCs w:val="20"/>
                </w:rPr>
                <w:delText xml:space="preserve"> </w:delText>
              </w:r>
            </w:del>
          </w:p>
          <w:p w14:paraId="3C280E76" w14:textId="420DEA9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p>
          <w:p w14:paraId="79EB74AF" w14:textId="77777777" w:rsidR="005D7774" w:rsidRPr="00C22FD0" w:rsidRDefault="005D7774" w:rsidP="005D7774">
            <w:pPr>
              <w:rPr>
                <w:ins w:id="124" w:author="Author"/>
                <w:rFonts w:ascii="Times New Roman" w:hAnsi="Times New Roman" w:cs="Times New Roman"/>
              </w:rPr>
            </w:pPr>
            <w:ins w:id="125" w:author="Author">
              <w:r w:rsidRPr="00C22FD0">
                <w:rPr>
                  <w:rFonts w:ascii="Times New Roman" w:hAnsi="Times New Roman" w:cs="Times New Roman"/>
                  <w:sz w:val="20"/>
                  <w:szCs w:val="20"/>
                </w:rPr>
                <w:t xml:space="preserve">16 – Reported due to request of Article 112 </w:t>
              </w:r>
              <w:r w:rsidRPr="00C22FD0">
                <w:rPr>
                  <w:rFonts w:ascii="Times New Roman" w:hAnsi="Times New Roman" w:cs="Times New Roman"/>
                </w:rPr>
                <w:t>of Directive 2009/138/EC</w:t>
              </w:r>
            </w:ins>
          </w:p>
          <w:p w14:paraId="4DFF0144" w14:textId="77777777" w:rsidR="00795A26" w:rsidRPr="00C22FD0" w:rsidRDefault="005D7774" w:rsidP="005D7774">
            <w:pPr>
              <w:rPr>
                <w:ins w:id="126" w:author="Author"/>
                <w:rFonts w:ascii="Times New Roman" w:hAnsi="Times New Roman" w:cs="Times New Roman"/>
                <w:sz w:val="20"/>
                <w:szCs w:val="20"/>
              </w:rPr>
            </w:pPr>
            <w:ins w:id="127" w:author="Author">
              <w:r w:rsidRPr="00C22FD0">
                <w:rPr>
                  <w:rFonts w:ascii="Times New Roman" w:hAnsi="Times New Roman" w:cs="Times New Roman"/>
                  <w:sz w:val="20"/>
                  <w:szCs w:val="20"/>
                  <w:rPrChange w:id="128" w:author="Author">
                    <w:rPr>
                      <w:rFonts w:ascii="Times New Roman" w:hAnsi="Times New Roman" w:cs="Times New Roman"/>
                      <w:sz w:val="20"/>
                      <w:szCs w:val="20"/>
                      <w:highlight w:val="yellow"/>
                    </w:rPr>
                  </w:rPrChange>
                </w:rPr>
                <w:t>17 – Reported twice due to use of PIM</w:t>
              </w:r>
              <w:r w:rsidRPr="00C22FD0">
                <w:rPr>
                  <w:rFonts w:ascii="Times New Roman" w:hAnsi="Times New Roman" w:cs="Times New Roman"/>
                  <w:sz w:val="20"/>
                  <w:szCs w:val="20"/>
                </w:rPr>
                <w:t xml:space="preserve"> </w:t>
              </w:r>
            </w:ins>
          </w:p>
          <w:p w14:paraId="67BF96FD" w14:textId="4AE06D03" w:rsidR="00E21451" w:rsidRPr="00C22FD0" w:rsidRDefault="00E21451" w:rsidP="005D7774">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594E564A" w14:textId="77777777" w:rsidTr="0040755A">
        <w:trPr>
          <w:trHeight w:val="2117"/>
        </w:trPr>
        <w:tc>
          <w:tcPr>
            <w:tcW w:w="1872" w:type="dxa"/>
          </w:tcPr>
          <w:p w14:paraId="572A2F3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C0010/R0890</w:t>
            </w:r>
          </w:p>
        </w:tc>
        <w:tc>
          <w:tcPr>
            <w:tcW w:w="2834" w:type="dxa"/>
            <w:noWrap/>
          </w:tcPr>
          <w:p w14:paraId="08637841" w14:textId="66D21E5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SR.26.03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Life underwriting risk</w:t>
            </w:r>
          </w:p>
        </w:tc>
        <w:tc>
          <w:tcPr>
            <w:tcW w:w="4536" w:type="dxa"/>
          </w:tcPr>
          <w:p w14:paraId="6B090C7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552FE335" w14:textId="08BB879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Risk not existent</w:t>
            </w:r>
          </w:p>
          <w:p w14:paraId="292C4817" w14:textId="156131E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p>
          <w:p w14:paraId="22D65A0C" w14:textId="4CC514AF" w:rsidR="00E21451" w:rsidRPr="00C22FD0" w:rsidRDefault="00E21451" w:rsidP="0040755A">
            <w:pPr>
              <w:rPr>
                <w:ins w:id="129" w:author="Author"/>
                <w:rFonts w:ascii="Times New Roman" w:hAnsi="Times New Roman" w:cs="Times New Roman"/>
                <w:sz w:val="20"/>
                <w:szCs w:val="20"/>
              </w:rPr>
            </w:pPr>
            <w:r w:rsidRPr="00C22FD0">
              <w:rPr>
                <w:rFonts w:ascii="Times New Roman" w:hAnsi="Times New Roman" w:cs="Times New Roman"/>
                <w:sz w:val="20"/>
                <w:szCs w:val="20"/>
              </w:rP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p>
          <w:p w14:paraId="3FA9FDEF" w14:textId="5AAC6B75" w:rsidR="00255B64" w:rsidRPr="00C22FD0" w:rsidDel="005D7774" w:rsidRDefault="005D2563" w:rsidP="0040755A">
            <w:pPr>
              <w:rPr>
                <w:del w:id="130" w:author="Author"/>
                <w:rFonts w:ascii="Times New Roman" w:hAnsi="Times New Roman" w:cs="Times New Roman"/>
                <w:sz w:val="20"/>
                <w:szCs w:val="20"/>
              </w:rPr>
            </w:pPr>
            <w:ins w:id="131" w:author="Author">
              <w:del w:id="132" w:author="Author">
                <w:r w:rsidRPr="00C22FD0" w:rsidDel="005D7774">
                  <w:rPr>
                    <w:rFonts w:ascii="Times New Roman" w:hAnsi="Times New Roman" w:cs="Times New Roman"/>
                    <w:sz w:val="20"/>
                    <w:szCs w:val="20"/>
                  </w:rPr>
                  <w:delText xml:space="preserve">12 – Reported due to request of Article 112 of Directive 2009/138/EC </w:delText>
                </w:r>
              </w:del>
            </w:ins>
          </w:p>
          <w:p w14:paraId="23A34A7C" w14:textId="77777777" w:rsidR="005D7774" w:rsidRPr="00C22FD0" w:rsidRDefault="00E21451" w:rsidP="005D7774">
            <w:pPr>
              <w:rPr>
                <w:ins w:id="133" w:author="Author"/>
                <w:rFonts w:ascii="Times New Roman" w:hAnsi="Times New Roman" w:cs="Times New Roman"/>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r w:rsidRPr="00C22FD0">
              <w:rPr>
                <w:rFonts w:ascii="Times New Roman" w:hAnsi="Times New Roman" w:cs="Times New Roman"/>
                <w:sz w:val="20"/>
                <w:szCs w:val="20"/>
              </w:rPr>
              <w:br/>
            </w:r>
            <w:ins w:id="134" w:author="Author">
              <w:r w:rsidR="005D7774" w:rsidRPr="00C22FD0">
                <w:rPr>
                  <w:rFonts w:ascii="Times New Roman" w:hAnsi="Times New Roman" w:cs="Times New Roman"/>
                  <w:sz w:val="20"/>
                  <w:szCs w:val="20"/>
                </w:rPr>
                <w:t xml:space="preserve">16 – Reported due to request of Article 112 </w:t>
              </w:r>
              <w:r w:rsidR="005D7774" w:rsidRPr="00C22FD0">
                <w:rPr>
                  <w:rFonts w:ascii="Times New Roman" w:hAnsi="Times New Roman" w:cs="Times New Roman"/>
                </w:rPr>
                <w:t>of Directive 2009/138/EC</w:t>
              </w:r>
            </w:ins>
          </w:p>
          <w:p w14:paraId="362F3092" w14:textId="77777777" w:rsidR="00795A26" w:rsidRPr="00C22FD0" w:rsidRDefault="005D7774" w:rsidP="005D7774">
            <w:pPr>
              <w:rPr>
                <w:ins w:id="135" w:author="Author"/>
                <w:rFonts w:ascii="Times New Roman" w:hAnsi="Times New Roman" w:cs="Times New Roman"/>
                <w:sz w:val="20"/>
                <w:szCs w:val="20"/>
              </w:rPr>
            </w:pPr>
            <w:ins w:id="136" w:author="Author">
              <w:r w:rsidRPr="00C22FD0">
                <w:rPr>
                  <w:rFonts w:ascii="Times New Roman" w:hAnsi="Times New Roman" w:cs="Times New Roman"/>
                  <w:sz w:val="20"/>
                  <w:szCs w:val="20"/>
                  <w:rPrChange w:id="137" w:author="Author">
                    <w:rPr>
                      <w:rFonts w:ascii="Times New Roman" w:hAnsi="Times New Roman" w:cs="Times New Roman"/>
                      <w:sz w:val="20"/>
                      <w:szCs w:val="20"/>
                      <w:highlight w:val="yellow"/>
                    </w:rPr>
                  </w:rPrChange>
                </w:rPr>
                <w:t>17 – Reported twice due to use of PIM</w:t>
              </w:r>
              <w:r w:rsidRPr="00C22FD0">
                <w:rPr>
                  <w:rFonts w:ascii="Times New Roman" w:hAnsi="Times New Roman" w:cs="Times New Roman"/>
                  <w:sz w:val="20"/>
                  <w:szCs w:val="20"/>
                </w:rPr>
                <w:t xml:space="preserve"> </w:t>
              </w:r>
            </w:ins>
          </w:p>
          <w:p w14:paraId="144940F9" w14:textId="4B671E37" w:rsidR="00E21451" w:rsidRPr="00C22FD0" w:rsidRDefault="00E21451" w:rsidP="005D7774">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288B18DA" w14:textId="77777777" w:rsidTr="0040755A">
        <w:trPr>
          <w:trHeight w:val="2118"/>
        </w:trPr>
        <w:tc>
          <w:tcPr>
            <w:tcW w:w="1872" w:type="dxa"/>
          </w:tcPr>
          <w:p w14:paraId="2D5139D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C0010/R0900</w:t>
            </w:r>
          </w:p>
        </w:tc>
        <w:tc>
          <w:tcPr>
            <w:tcW w:w="2834" w:type="dxa"/>
            <w:noWrap/>
          </w:tcPr>
          <w:p w14:paraId="2023ADBE" w14:textId="46F9101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SR.26.04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Health underwriting risk</w:t>
            </w:r>
          </w:p>
        </w:tc>
        <w:tc>
          <w:tcPr>
            <w:tcW w:w="4536" w:type="dxa"/>
          </w:tcPr>
          <w:p w14:paraId="13CD08F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3BDD0B39" w14:textId="0FDAB5B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Risk not existent</w:t>
            </w:r>
          </w:p>
          <w:p w14:paraId="2A046559" w14:textId="528F82C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p>
          <w:p w14:paraId="72230B84" w14:textId="77777777" w:rsidR="00255B64" w:rsidRPr="00C22FD0" w:rsidRDefault="00E21451" w:rsidP="0040755A">
            <w:pPr>
              <w:rPr>
                <w:ins w:id="138" w:author="Author"/>
                <w:rFonts w:ascii="Times New Roman" w:hAnsi="Times New Roman" w:cs="Times New Roman"/>
                <w:sz w:val="20"/>
                <w:szCs w:val="20"/>
              </w:rPr>
            </w:pPr>
            <w:r w:rsidRPr="00C22FD0">
              <w:rPr>
                <w:rFonts w:ascii="Times New Roman" w:hAnsi="Times New Roman" w:cs="Times New Roman"/>
                <w:sz w:val="20"/>
                <w:szCs w:val="20"/>
              </w:rP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p>
          <w:p w14:paraId="05B0C06E" w14:textId="655EFDC6" w:rsidR="00E21451" w:rsidRPr="00C22FD0" w:rsidDel="005D7774" w:rsidRDefault="005D2563" w:rsidP="0040755A">
            <w:pPr>
              <w:rPr>
                <w:del w:id="139" w:author="Author"/>
                <w:rFonts w:ascii="Times New Roman" w:hAnsi="Times New Roman" w:cs="Times New Roman"/>
                <w:sz w:val="20"/>
                <w:szCs w:val="20"/>
              </w:rPr>
            </w:pPr>
            <w:ins w:id="140" w:author="Author">
              <w:del w:id="141" w:author="Author">
                <w:r w:rsidRPr="00C22FD0" w:rsidDel="005D7774">
                  <w:rPr>
                    <w:rFonts w:ascii="Times New Roman" w:hAnsi="Times New Roman" w:cs="Times New Roman"/>
                    <w:sz w:val="20"/>
                    <w:szCs w:val="20"/>
                  </w:rPr>
                  <w:delText xml:space="preserve">12 – Reported due to request of Article 112 of Directive 2009/138/EC </w:delText>
                </w:r>
              </w:del>
            </w:ins>
            <w:del w:id="142" w:author="Author">
              <w:r w:rsidR="00E21451" w:rsidRPr="00C22FD0" w:rsidDel="005D7774">
                <w:rPr>
                  <w:rFonts w:ascii="Times New Roman" w:hAnsi="Times New Roman" w:cs="Times New Roman"/>
                  <w:sz w:val="20"/>
                  <w:szCs w:val="20"/>
                </w:rPr>
                <w:delText xml:space="preserve"> </w:delText>
              </w:r>
            </w:del>
          </w:p>
          <w:p w14:paraId="68D2FF2B" w14:textId="1046349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p>
          <w:p w14:paraId="083A9223" w14:textId="77777777" w:rsidR="005D7774" w:rsidRPr="00C22FD0" w:rsidRDefault="005D7774" w:rsidP="005D7774">
            <w:pPr>
              <w:rPr>
                <w:ins w:id="143" w:author="Author"/>
                <w:rFonts w:ascii="Times New Roman" w:hAnsi="Times New Roman" w:cs="Times New Roman"/>
              </w:rPr>
            </w:pPr>
            <w:ins w:id="144" w:author="Author">
              <w:r w:rsidRPr="00C22FD0">
                <w:rPr>
                  <w:rFonts w:ascii="Times New Roman" w:hAnsi="Times New Roman" w:cs="Times New Roman"/>
                  <w:sz w:val="20"/>
                  <w:szCs w:val="20"/>
                </w:rPr>
                <w:t xml:space="preserve">16 – Reported due to request of Article 112 </w:t>
              </w:r>
              <w:r w:rsidRPr="00C22FD0">
                <w:rPr>
                  <w:rFonts w:ascii="Times New Roman" w:hAnsi="Times New Roman" w:cs="Times New Roman"/>
                </w:rPr>
                <w:t>of Directive 2009/138/EC</w:t>
              </w:r>
            </w:ins>
          </w:p>
          <w:p w14:paraId="42EE2D27" w14:textId="77777777" w:rsidR="005D7774" w:rsidRPr="00C22FD0" w:rsidRDefault="005D7774" w:rsidP="005D7774">
            <w:pPr>
              <w:rPr>
                <w:ins w:id="145" w:author="Author"/>
                <w:rFonts w:ascii="Times New Roman" w:hAnsi="Times New Roman" w:cs="Times New Roman"/>
                <w:sz w:val="20"/>
                <w:szCs w:val="20"/>
              </w:rPr>
            </w:pPr>
            <w:ins w:id="146" w:author="Author">
              <w:r w:rsidRPr="00C22FD0">
                <w:rPr>
                  <w:rFonts w:ascii="Times New Roman" w:hAnsi="Times New Roman" w:cs="Times New Roman"/>
                  <w:sz w:val="20"/>
                  <w:szCs w:val="20"/>
                  <w:rPrChange w:id="147" w:author="Author">
                    <w:rPr>
                      <w:rFonts w:ascii="Times New Roman" w:hAnsi="Times New Roman" w:cs="Times New Roman"/>
                      <w:sz w:val="20"/>
                      <w:szCs w:val="20"/>
                      <w:highlight w:val="yellow"/>
                    </w:rPr>
                  </w:rPrChange>
                </w:rPr>
                <w:t>17 – Reported twice due to use of PIM</w:t>
              </w:r>
              <w:r w:rsidRPr="00C22FD0">
                <w:rPr>
                  <w:rFonts w:ascii="Times New Roman" w:hAnsi="Times New Roman" w:cs="Times New Roman"/>
                  <w:sz w:val="20"/>
                  <w:szCs w:val="20"/>
                </w:rPr>
                <w:t xml:space="preserve"> </w:t>
              </w:r>
            </w:ins>
          </w:p>
          <w:p w14:paraId="01941234" w14:textId="464716B2" w:rsidR="00E21451" w:rsidRPr="00C22FD0" w:rsidRDefault="00E21451" w:rsidP="005D7774">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1FCBE952" w14:textId="77777777" w:rsidTr="0040755A">
        <w:trPr>
          <w:trHeight w:val="2119"/>
        </w:trPr>
        <w:tc>
          <w:tcPr>
            <w:tcW w:w="1872" w:type="dxa"/>
          </w:tcPr>
          <w:p w14:paraId="7B45335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C0010/R0910</w:t>
            </w:r>
          </w:p>
        </w:tc>
        <w:tc>
          <w:tcPr>
            <w:tcW w:w="2834" w:type="dxa"/>
            <w:noWrap/>
          </w:tcPr>
          <w:p w14:paraId="28D09021" w14:textId="2EC1180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SR.26.05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underwriting risk</w:t>
            </w:r>
          </w:p>
        </w:tc>
        <w:tc>
          <w:tcPr>
            <w:tcW w:w="4536" w:type="dxa"/>
          </w:tcPr>
          <w:p w14:paraId="6435FE2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066418E8" w14:textId="2D43946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Risk not existent</w:t>
            </w:r>
          </w:p>
          <w:p w14:paraId="491C1DA0" w14:textId="7207A11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p>
          <w:p w14:paraId="3844ECC6" w14:textId="77777777" w:rsidR="00255B64" w:rsidRPr="00C22FD0" w:rsidRDefault="00E21451" w:rsidP="0040755A">
            <w:pPr>
              <w:rPr>
                <w:ins w:id="148" w:author="Author"/>
                <w:rFonts w:ascii="Times New Roman" w:hAnsi="Times New Roman" w:cs="Times New Roman"/>
                <w:sz w:val="20"/>
                <w:szCs w:val="20"/>
              </w:rPr>
            </w:pPr>
            <w:r w:rsidRPr="00C22FD0">
              <w:rPr>
                <w:rFonts w:ascii="Times New Roman" w:hAnsi="Times New Roman" w:cs="Times New Roman"/>
                <w:sz w:val="20"/>
                <w:szCs w:val="20"/>
              </w:rP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p>
          <w:p w14:paraId="56A95672" w14:textId="074EBDE1" w:rsidR="00E21451" w:rsidRPr="00C22FD0" w:rsidDel="005D7774" w:rsidRDefault="005D2563" w:rsidP="0040755A">
            <w:pPr>
              <w:rPr>
                <w:del w:id="149" w:author="Author"/>
                <w:rFonts w:ascii="Times New Roman" w:hAnsi="Times New Roman" w:cs="Times New Roman"/>
                <w:sz w:val="20"/>
                <w:szCs w:val="20"/>
              </w:rPr>
            </w:pPr>
            <w:ins w:id="150" w:author="Author">
              <w:del w:id="151" w:author="Author">
                <w:r w:rsidRPr="00C22FD0" w:rsidDel="005D7774">
                  <w:rPr>
                    <w:rFonts w:ascii="Times New Roman" w:hAnsi="Times New Roman" w:cs="Times New Roman"/>
                    <w:sz w:val="20"/>
                    <w:szCs w:val="20"/>
                  </w:rPr>
                  <w:delText xml:space="preserve">12 – Reported due to request of Article 112 of Directive 2009/138/EC </w:delText>
                </w:r>
              </w:del>
            </w:ins>
            <w:del w:id="152" w:author="Author">
              <w:r w:rsidR="00E21451" w:rsidRPr="00C22FD0" w:rsidDel="005D7774">
                <w:rPr>
                  <w:rFonts w:ascii="Times New Roman" w:hAnsi="Times New Roman" w:cs="Times New Roman"/>
                  <w:sz w:val="20"/>
                  <w:szCs w:val="20"/>
                </w:rPr>
                <w:delText xml:space="preserve"> </w:delText>
              </w:r>
            </w:del>
          </w:p>
          <w:p w14:paraId="72D713E9" w14:textId="77777777" w:rsidR="005D7774" w:rsidRPr="00C22FD0" w:rsidRDefault="00E21451" w:rsidP="005D7774">
            <w:pPr>
              <w:rPr>
                <w:ins w:id="153" w:author="Author"/>
                <w:rFonts w:ascii="Times New Roman" w:hAnsi="Times New Roman" w:cs="Times New Roman"/>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r w:rsidRPr="00C22FD0">
              <w:rPr>
                <w:rFonts w:ascii="Times New Roman" w:hAnsi="Times New Roman" w:cs="Times New Roman"/>
                <w:sz w:val="20"/>
                <w:szCs w:val="20"/>
              </w:rPr>
              <w:br/>
            </w:r>
            <w:ins w:id="154" w:author="Author">
              <w:r w:rsidR="005D7774" w:rsidRPr="00C22FD0">
                <w:rPr>
                  <w:rFonts w:ascii="Times New Roman" w:hAnsi="Times New Roman" w:cs="Times New Roman"/>
                  <w:sz w:val="20"/>
                  <w:szCs w:val="20"/>
                </w:rPr>
                <w:t xml:space="preserve">16 – Reported due to request of Article 112 </w:t>
              </w:r>
              <w:r w:rsidR="005D7774" w:rsidRPr="00C22FD0">
                <w:rPr>
                  <w:rFonts w:ascii="Times New Roman" w:hAnsi="Times New Roman" w:cs="Times New Roman"/>
                </w:rPr>
                <w:t>of Directive 2009/138/EC</w:t>
              </w:r>
            </w:ins>
          </w:p>
          <w:p w14:paraId="4C55179B" w14:textId="77777777" w:rsidR="005D7774" w:rsidRPr="00C22FD0" w:rsidRDefault="005D7774" w:rsidP="005D7774">
            <w:pPr>
              <w:rPr>
                <w:ins w:id="155" w:author="Author"/>
                <w:rFonts w:ascii="Times New Roman" w:hAnsi="Times New Roman" w:cs="Times New Roman"/>
                <w:sz w:val="20"/>
                <w:szCs w:val="20"/>
              </w:rPr>
            </w:pPr>
            <w:ins w:id="156" w:author="Author">
              <w:r w:rsidRPr="00C22FD0">
                <w:rPr>
                  <w:rFonts w:ascii="Times New Roman" w:hAnsi="Times New Roman" w:cs="Times New Roman"/>
                  <w:sz w:val="20"/>
                  <w:szCs w:val="20"/>
                  <w:rPrChange w:id="157" w:author="Author">
                    <w:rPr>
                      <w:rFonts w:ascii="Times New Roman" w:hAnsi="Times New Roman" w:cs="Times New Roman"/>
                      <w:sz w:val="20"/>
                      <w:szCs w:val="20"/>
                      <w:highlight w:val="yellow"/>
                    </w:rPr>
                  </w:rPrChange>
                </w:rPr>
                <w:t>17 – Reported twice due to use of PIM</w:t>
              </w:r>
              <w:r w:rsidRPr="00C22FD0">
                <w:rPr>
                  <w:rFonts w:ascii="Times New Roman" w:hAnsi="Times New Roman" w:cs="Times New Roman"/>
                  <w:sz w:val="20"/>
                  <w:szCs w:val="20"/>
                </w:rPr>
                <w:t xml:space="preserve"> </w:t>
              </w:r>
            </w:ins>
          </w:p>
          <w:p w14:paraId="39662CA8" w14:textId="777766E7" w:rsidR="00E21451" w:rsidRPr="00C22FD0" w:rsidRDefault="00E21451" w:rsidP="005D7774">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152DE3EC" w14:textId="77777777" w:rsidTr="0040755A">
        <w:trPr>
          <w:trHeight w:val="1966"/>
        </w:trPr>
        <w:tc>
          <w:tcPr>
            <w:tcW w:w="1872" w:type="dxa"/>
          </w:tcPr>
          <w:p w14:paraId="6CC2C2C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C0010/R0920</w:t>
            </w:r>
          </w:p>
        </w:tc>
        <w:tc>
          <w:tcPr>
            <w:tcW w:w="2834" w:type="dxa"/>
            <w:noWrap/>
          </w:tcPr>
          <w:p w14:paraId="06B76440" w14:textId="0D0D6EC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SR.26.06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Operational risk</w:t>
            </w:r>
          </w:p>
        </w:tc>
        <w:tc>
          <w:tcPr>
            <w:tcW w:w="4536" w:type="dxa"/>
          </w:tcPr>
          <w:p w14:paraId="448DACD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39B88CA4" w14:textId="77777777" w:rsidR="00255B64" w:rsidRPr="00C22FD0" w:rsidRDefault="00E21451" w:rsidP="0040755A">
            <w:pPr>
              <w:rPr>
                <w:ins w:id="158" w:author="Autho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r w:rsidRPr="00C22FD0">
              <w:rPr>
                <w:rFonts w:ascii="Times New Roman" w:hAnsi="Times New Roman" w:cs="Times New Roman"/>
                <w:sz w:val="20"/>
                <w:szCs w:val="20"/>
              </w:rPr>
              <w:b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p>
          <w:p w14:paraId="0A2B7EEF" w14:textId="2A57A519" w:rsidR="00E21451" w:rsidRPr="00C22FD0" w:rsidDel="005D7774" w:rsidRDefault="005D2563" w:rsidP="0040755A">
            <w:pPr>
              <w:rPr>
                <w:del w:id="159" w:author="Author"/>
                <w:rFonts w:ascii="Times New Roman" w:hAnsi="Times New Roman" w:cs="Times New Roman"/>
                <w:sz w:val="20"/>
                <w:szCs w:val="20"/>
              </w:rPr>
            </w:pPr>
            <w:ins w:id="160" w:author="Author">
              <w:del w:id="161" w:author="Author">
                <w:r w:rsidRPr="00C22FD0" w:rsidDel="005D7774">
                  <w:rPr>
                    <w:rFonts w:ascii="Times New Roman" w:hAnsi="Times New Roman" w:cs="Times New Roman"/>
                    <w:sz w:val="20"/>
                    <w:szCs w:val="20"/>
                  </w:rPr>
                  <w:delText xml:space="preserve">12 – Reported due to request of Article 112 of Directive 2009/138/EC </w:delText>
                </w:r>
              </w:del>
            </w:ins>
            <w:del w:id="162" w:author="Author">
              <w:r w:rsidR="00E21451" w:rsidRPr="00C22FD0" w:rsidDel="005D7774">
                <w:rPr>
                  <w:rFonts w:ascii="Times New Roman" w:hAnsi="Times New Roman" w:cs="Times New Roman"/>
                  <w:sz w:val="20"/>
                  <w:szCs w:val="20"/>
                </w:rPr>
                <w:delText xml:space="preserve"> </w:delText>
              </w:r>
            </w:del>
          </w:p>
          <w:p w14:paraId="41B1425C" w14:textId="52A9562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p>
          <w:p w14:paraId="7F658B57" w14:textId="77777777" w:rsidR="005D7774" w:rsidRPr="00C22FD0" w:rsidRDefault="005D7774" w:rsidP="005D7774">
            <w:pPr>
              <w:rPr>
                <w:ins w:id="163" w:author="Author"/>
                <w:rFonts w:ascii="Times New Roman" w:hAnsi="Times New Roman" w:cs="Times New Roman"/>
              </w:rPr>
            </w:pPr>
            <w:ins w:id="164" w:author="Author">
              <w:r w:rsidRPr="00C22FD0">
                <w:rPr>
                  <w:rFonts w:ascii="Times New Roman" w:hAnsi="Times New Roman" w:cs="Times New Roman"/>
                  <w:sz w:val="20"/>
                  <w:szCs w:val="20"/>
                </w:rPr>
                <w:t xml:space="preserve">16 – Reported due to request of Article 112 </w:t>
              </w:r>
              <w:r w:rsidRPr="00C22FD0">
                <w:rPr>
                  <w:rFonts w:ascii="Times New Roman" w:hAnsi="Times New Roman" w:cs="Times New Roman"/>
                </w:rPr>
                <w:t>of Directive 2009/138/EC</w:t>
              </w:r>
            </w:ins>
          </w:p>
          <w:p w14:paraId="231A2103" w14:textId="77777777" w:rsidR="005D7774" w:rsidRPr="00C22FD0" w:rsidRDefault="005D7774" w:rsidP="005D7774">
            <w:pPr>
              <w:rPr>
                <w:ins w:id="165" w:author="Author"/>
                <w:rFonts w:ascii="Times New Roman" w:hAnsi="Times New Roman" w:cs="Times New Roman"/>
                <w:sz w:val="20"/>
                <w:szCs w:val="20"/>
              </w:rPr>
            </w:pPr>
            <w:ins w:id="166" w:author="Author">
              <w:r w:rsidRPr="00C22FD0">
                <w:rPr>
                  <w:rFonts w:ascii="Times New Roman" w:hAnsi="Times New Roman" w:cs="Times New Roman"/>
                  <w:sz w:val="20"/>
                  <w:szCs w:val="20"/>
                  <w:rPrChange w:id="167" w:author="Author">
                    <w:rPr>
                      <w:rFonts w:ascii="Times New Roman" w:hAnsi="Times New Roman" w:cs="Times New Roman"/>
                      <w:sz w:val="20"/>
                      <w:szCs w:val="20"/>
                      <w:highlight w:val="yellow"/>
                    </w:rPr>
                  </w:rPrChange>
                </w:rPr>
                <w:t>17 – Reported twice due to use of PIM</w:t>
              </w:r>
              <w:r w:rsidRPr="00C22FD0">
                <w:rPr>
                  <w:rFonts w:ascii="Times New Roman" w:hAnsi="Times New Roman" w:cs="Times New Roman"/>
                  <w:sz w:val="20"/>
                  <w:szCs w:val="20"/>
                </w:rPr>
                <w:t xml:space="preserve"> </w:t>
              </w:r>
            </w:ins>
          </w:p>
          <w:p w14:paraId="484B8B5A" w14:textId="3C712224" w:rsidR="00E21451" w:rsidRPr="00C22FD0" w:rsidRDefault="00E21451" w:rsidP="005D7774">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7DF2EFCA" w14:textId="77777777" w:rsidTr="0040755A">
        <w:trPr>
          <w:trHeight w:val="2122"/>
        </w:trPr>
        <w:tc>
          <w:tcPr>
            <w:tcW w:w="1872" w:type="dxa"/>
          </w:tcPr>
          <w:p w14:paraId="1C8DA19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C0010/R0930</w:t>
            </w:r>
          </w:p>
        </w:tc>
        <w:tc>
          <w:tcPr>
            <w:tcW w:w="2834" w:type="dxa"/>
            <w:noWrap/>
          </w:tcPr>
          <w:p w14:paraId="007DC574" w14:textId="6A29CDB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SR.26.07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Simplifications</w:t>
            </w:r>
          </w:p>
        </w:tc>
        <w:tc>
          <w:tcPr>
            <w:tcW w:w="4536" w:type="dxa"/>
          </w:tcPr>
          <w:p w14:paraId="740C963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21EB4965" w14:textId="60C7043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2 – Not reported as no simplified calculations used</w:t>
            </w:r>
          </w:p>
          <w:p w14:paraId="307DDD30" w14:textId="77777777" w:rsidR="00255B64" w:rsidRPr="00C22FD0" w:rsidRDefault="00E21451" w:rsidP="0040755A">
            <w:pPr>
              <w:rPr>
                <w:ins w:id="168" w:author="Author"/>
                <w:rFonts w:ascii="Times New Roman" w:hAnsi="Times New Roman" w:cs="Times New Roman"/>
                <w:sz w:val="20"/>
                <w:szCs w:val="20"/>
              </w:rPr>
            </w:pPr>
            <w:r w:rsidRPr="00C22FD0">
              <w:rPr>
                <w:rFonts w:ascii="Times New Roman" w:hAnsi="Times New Roman" w:cs="Times New Roman"/>
                <w:sz w:val="20"/>
                <w:szCs w:val="20"/>
              </w:rP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r w:rsidRPr="00C22FD0">
              <w:rPr>
                <w:rFonts w:ascii="Times New Roman" w:hAnsi="Times New Roman" w:cs="Times New Roman"/>
                <w:sz w:val="20"/>
                <w:szCs w:val="20"/>
              </w:rPr>
              <w:b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p>
          <w:p w14:paraId="5A6B7A56" w14:textId="0BF0AA20" w:rsidR="00E21451" w:rsidRPr="00C22FD0" w:rsidDel="005D7774" w:rsidRDefault="005D2563" w:rsidP="0040755A">
            <w:pPr>
              <w:rPr>
                <w:del w:id="169" w:author="Author"/>
                <w:rFonts w:ascii="Times New Roman" w:hAnsi="Times New Roman" w:cs="Times New Roman"/>
                <w:sz w:val="20"/>
                <w:szCs w:val="20"/>
              </w:rPr>
            </w:pPr>
            <w:ins w:id="170" w:author="Author">
              <w:del w:id="171" w:author="Author">
                <w:r w:rsidRPr="00C22FD0" w:rsidDel="005D7774">
                  <w:rPr>
                    <w:rFonts w:ascii="Times New Roman" w:hAnsi="Times New Roman" w:cs="Times New Roman"/>
                    <w:sz w:val="20"/>
                    <w:szCs w:val="20"/>
                  </w:rPr>
                  <w:delText xml:space="preserve">12 – Reported due to request of Article 112 of Directive 2009/138/EC </w:delText>
                </w:r>
              </w:del>
            </w:ins>
            <w:del w:id="172" w:author="Author">
              <w:r w:rsidR="00E21451" w:rsidRPr="00C22FD0" w:rsidDel="005D7774">
                <w:rPr>
                  <w:rFonts w:ascii="Times New Roman" w:hAnsi="Times New Roman" w:cs="Times New Roman"/>
                  <w:sz w:val="20"/>
                  <w:szCs w:val="20"/>
                </w:rPr>
                <w:delText xml:space="preserve"> </w:delText>
              </w:r>
            </w:del>
          </w:p>
          <w:p w14:paraId="68411C7E" w14:textId="393F4E9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p>
          <w:p w14:paraId="2ABB3B2F" w14:textId="77777777" w:rsidR="005D7774" w:rsidRPr="00C22FD0" w:rsidRDefault="005D7774" w:rsidP="005D7774">
            <w:pPr>
              <w:rPr>
                <w:ins w:id="173" w:author="Author"/>
                <w:rFonts w:ascii="Times New Roman" w:hAnsi="Times New Roman" w:cs="Times New Roman"/>
              </w:rPr>
            </w:pPr>
            <w:ins w:id="174" w:author="Author">
              <w:r w:rsidRPr="00C22FD0">
                <w:rPr>
                  <w:rFonts w:ascii="Times New Roman" w:hAnsi="Times New Roman" w:cs="Times New Roman"/>
                  <w:sz w:val="20"/>
                  <w:szCs w:val="20"/>
                </w:rPr>
                <w:t xml:space="preserve">16 – Reported due to request of Article 112 </w:t>
              </w:r>
              <w:r w:rsidRPr="00C22FD0">
                <w:rPr>
                  <w:rFonts w:ascii="Times New Roman" w:hAnsi="Times New Roman" w:cs="Times New Roman"/>
                </w:rPr>
                <w:t>of Directive 2009/138/EC</w:t>
              </w:r>
            </w:ins>
          </w:p>
          <w:p w14:paraId="5293113D" w14:textId="77777777" w:rsidR="005D7774" w:rsidRPr="00C22FD0" w:rsidRDefault="005D7774" w:rsidP="005D7774">
            <w:pPr>
              <w:rPr>
                <w:ins w:id="175" w:author="Author"/>
                <w:rFonts w:ascii="Times New Roman" w:hAnsi="Times New Roman" w:cs="Times New Roman"/>
                <w:sz w:val="20"/>
                <w:szCs w:val="20"/>
              </w:rPr>
            </w:pPr>
            <w:ins w:id="176" w:author="Author">
              <w:r w:rsidRPr="00C22FD0">
                <w:rPr>
                  <w:rFonts w:ascii="Times New Roman" w:hAnsi="Times New Roman" w:cs="Times New Roman"/>
                  <w:sz w:val="20"/>
                  <w:szCs w:val="20"/>
                  <w:rPrChange w:id="177" w:author="Author">
                    <w:rPr>
                      <w:rFonts w:ascii="Times New Roman" w:hAnsi="Times New Roman" w:cs="Times New Roman"/>
                      <w:sz w:val="20"/>
                      <w:szCs w:val="20"/>
                      <w:highlight w:val="yellow"/>
                    </w:rPr>
                  </w:rPrChange>
                </w:rPr>
                <w:t>17 – Reported twice due to use of PIM</w:t>
              </w:r>
              <w:r w:rsidRPr="00C22FD0">
                <w:rPr>
                  <w:rFonts w:ascii="Times New Roman" w:hAnsi="Times New Roman" w:cs="Times New Roman"/>
                  <w:sz w:val="20"/>
                  <w:szCs w:val="20"/>
                </w:rPr>
                <w:t xml:space="preserve"> </w:t>
              </w:r>
            </w:ins>
          </w:p>
          <w:p w14:paraId="24EEF327" w14:textId="6F093483" w:rsidR="00E21451" w:rsidRPr="00C22FD0" w:rsidRDefault="00E21451" w:rsidP="005D7774">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r w:rsidR="00E21451" w:rsidRPr="00C22FD0" w14:paraId="3E818D82" w14:textId="77777777" w:rsidTr="0040755A">
        <w:trPr>
          <w:trHeight w:val="2109"/>
        </w:trPr>
        <w:tc>
          <w:tcPr>
            <w:tcW w:w="1872" w:type="dxa"/>
          </w:tcPr>
          <w:p w14:paraId="6BE6034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C0010/R0940</w:t>
            </w:r>
          </w:p>
        </w:tc>
        <w:tc>
          <w:tcPr>
            <w:tcW w:w="2834" w:type="dxa"/>
            <w:noWrap/>
          </w:tcPr>
          <w:p w14:paraId="7219A8F7" w14:textId="3ACB7A6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SR.27.01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Solvency Capital Requirement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Catastrophe risk</w:t>
            </w:r>
          </w:p>
        </w:tc>
        <w:tc>
          <w:tcPr>
            <w:tcW w:w="4536" w:type="dxa"/>
          </w:tcPr>
          <w:p w14:paraId="5D73FFA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462336C8" w14:textId="26E2EBC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Reported</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Risk not existent</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partial internal model</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use of full internal model</w:t>
            </w:r>
            <w:r w:rsidRPr="00C22FD0">
              <w:rPr>
                <w:rFonts w:ascii="Times New Roman" w:hAnsi="Times New Roman" w:cs="Times New Roman"/>
                <w:sz w:val="20"/>
                <w:szCs w:val="20"/>
              </w:rPr>
              <w:b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reported at RFF/MAP level</w:t>
            </w:r>
            <w:r w:rsidRPr="00C22FD0" w:rsidDel="002F0892">
              <w:rPr>
                <w:rFonts w:ascii="Times New Roman" w:hAnsi="Times New Roman" w:cs="Times New Roman"/>
                <w:sz w:val="20"/>
                <w:szCs w:val="20"/>
              </w:rPr>
              <w:t xml:space="preserve"> </w:t>
            </w:r>
          </w:p>
          <w:p w14:paraId="4FF96854" w14:textId="6A7AEC4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as method 2 is used exclusively</w:t>
            </w:r>
          </w:p>
          <w:p w14:paraId="2E2437E8" w14:textId="08C8581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reported other reason (in this case special justification is needed)</w:t>
            </w:r>
          </w:p>
        </w:tc>
      </w:tr>
    </w:tbl>
    <w:p w14:paraId="0B1E7FFC" w14:textId="77777777" w:rsidR="00E21451" w:rsidRPr="00C22FD0" w:rsidRDefault="00E21451" w:rsidP="0040755A">
      <w:pPr>
        <w:rPr>
          <w:rFonts w:ascii="Times New Roman" w:hAnsi="Times New Roman" w:cs="Times New Roman"/>
          <w:sz w:val="20"/>
          <w:szCs w:val="20"/>
        </w:rPr>
      </w:pPr>
    </w:p>
    <w:p w14:paraId="2C208C2A" w14:textId="4732BB13" w:rsidR="00E21451" w:rsidRPr="00C22FD0" w:rsidRDefault="00E21451">
      <w:pPr>
        <w:rPr>
          <w:rFonts w:ascii="Times New Roman" w:hAnsi="Times New Roman" w:cs="Times New Roman"/>
          <w:b/>
          <w:bCs/>
          <w:sz w:val="20"/>
          <w:szCs w:val="20"/>
        </w:rPr>
      </w:pPr>
      <w:r w:rsidRPr="00C22FD0">
        <w:rPr>
          <w:rFonts w:ascii="Times New Roman" w:hAnsi="Times New Roman" w:cs="Times New Roman"/>
          <w:b/>
          <w:bCs/>
          <w:sz w:val="20"/>
          <w:szCs w:val="20"/>
        </w:rPr>
        <w:t xml:space="preserve">S.01.02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Basic information</w:t>
      </w:r>
    </w:p>
    <w:p w14:paraId="77ADE1C6" w14:textId="77777777"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64BB63CF" w14:textId="495C6F4E"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opening, quarterly and annual submission of information for groups.</w:t>
      </w:r>
    </w:p>
    <w:tbl>
      <w:tblPr>
        <w:tblStyle w:val="TableGrid"/>
        <w:tblW w:w="0" w:type="auto"/>
        <w:tblLook w:val="04A0" w:firstRow="1" w:lastRow="0" w:firstColumn="1" w:lastColumn="0" w:noHBand="0" w:noVBand="1"/>
      </w:tblPr>
      <w:tblGrid>
        <w:gridCol w:w="1683"/>
        <w:gridCol w:w="2135"/>
        <w:gridCol w:w="5424"/>
      </w:tblGrid>
      <w:tr w:rsidR="00E21451" w:rsidRPr="00C22FD0" w14:paraId="53461642" w14:textId="77777777" w:rsidTr="0040755A">
        <w:trPr>
          <w:trHeight w:val="285"/>
        </w:trPr>
        <w:tc>
          <w:tcPr>
            <w:tcW w:w="1683" w:type="dxa"/>
            <w:noWrap/>
            <w:hideMark/>
          </w:tcPr>
          <w:p w14:paraId="03F0F836" w14:textId="77777777" w:rsidR="00E21451" w:rsidRPr="00C22FD0" w:rsidRDefault="00E21451" w:rsidP="0040755A">
            <w:pPr>
              <w:spacing w:after="200" w:line="276" w:lineRule="auto"/>
              <w:jc w:val="center"/>
              <w:rPr>
                <w:rFonts w:ascii="Times New Roman" w:hAnsi="Times New Roman" w:cs="Times New Roman"/>
                <w:color w:val="FF0000"/>
                <w:sz w:val="20"/>
                <w:szCs w:val="20"/>
              </w:rPr>
            </w:pPr>
          </w:p>
        </w:tc>
        <w:tc>
          <w:tcPr>
            <w:tcW w:w="2135" w:type="dxa"/>
            <w:hideMark/>
          </w:tcPr>
          <w:p w14:paraId="4E6ED455"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5424" w:type="dxa"/>
            <w:hideMark/>
          </w:tcPr>
          <w:p w14:paraId="0CD49ADF"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220D2486" w14:textId="77777777" w:rsidTr="0040755A">
        <w:trPr>
          <w:trHeight w:val="675"/>
        </w:trPr>
        <w:tc>
          <w:tcPr>
            <w:tcW w:w="1683" w:type="dxa"/>
            <w:hideMark/>
          </w:tcPr>
          <w:p w14:paraId="42D0B32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C0010/R0010</w:t>
            </w:r>
          </w:p>
          <w:p w14:paraId="5B74A199" w14:textId="77777777" w:rsidR="00E21451" w:rsidRPr="00C22FD0" w:rsidRDefault="00E21451">
            <w:pPr>
              <w:spacing w:after="200" w:line="276" w:lineRule="auto"/>
              <w:rPr>
                <w:rFonts w:ascii="Times New Roman" w:hAnsi="Times New Roman" w:cs="Times New Roman"/>
                <w:sz w:val="20"/>
                <w:szCs w:val="20"/>
              </w:rPr>
            </w:pPr>
          </w:p>
        </w:tc>
        <w:tc>
          <w:tcPr>
            <w:tcW w:w="2135" w:type="dxa"/>
            <w:hideMark/>
          </w:tcPr>
          <w:p w14:paraId="246855A8"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Participating undertaking name</w:t>
            </w:r>
          </w:p>
        </w:tc>
        <w:tc>
          <w:tcPr>
            <w:tcW w:w="5424" w:type="dxa"/>
            <w:hideMark/>
          </w:tcPr>
          <w:p w14:paraId="51AAD72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Legal name of the participating insurance and reinsurance undertaking or insurance holding company or mixed financial holding company at the head of the insurance or reinsurance group. Needs to be consistent over different submissions.</w:t>
            </w:r>
          </w:p>
        </w:tc>
      </w:tr>
      <w:tr w:rsidR="00E21451" w:rsidRPr="00C22FD0" w14:paraId="225CFA31" w14:textId="77777777" w:rsidTr="0040755A">
        <w:trPr>
          <w:trHeight w:val="1447"/>
        </w:trPr>
        <w:tc>
          <w:tcPr>
            <w:tcW w:w="1683" w:type="dxa"/>
            <w:hideMark/>
          </w:tcPr>
          <w:p w14:paraId="6D3F0058"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C0010/R0020</w:t>
            </w:r>
          </w:p>
        </w:tc>
        <w:tc>
          <w:tcPr>
            <w:tcW w:w="2135" w:type="dxa"/>
            <w:hideMark/>
          </w:tcPr>
          <w:p w14:paraId="24FD1DBE"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Group identification code</w:t>
            </w:r>
          </w:p>
        </w:tc>
        <w:tc>
          <w:tcPr>
            <w:tcW w:w="5424" w:type="dxa"/>
            <w:hideMark/>
          </w:tcPr>
          <w:p w14:paraId="1D6AB98C" w14:textId="415029E3"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Identification code of the participating undertaking, using the following priority: </w:t>
            </w:r>
            <w:r w:rsidRPr="00C22FD0">
              <w:rPr>
                <w:rFonts w:ascii="Times New Roman" w:hAnsi="Times New Roman" w:cs="Times New Roman"/>
                <w:sz w:val="20"/>
                <w:szCs w:val="20"/>
              </w:rPr>
              <w:br/>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Legal Entity Identifier (</w:t>
            </w:r>
            <w:r w:rsidR="00CF1F5B" w:rsidRPr="00C22FD0">
              <w:rPr>
                <w:rFonts w:ascii="Times New Roman" w:hAnsi="Times New Roman" w:cs="Times New Roman"/>
                <w:sz w:val="20"/>
                <w:szCs w:val="20"/>
              </w:rPr>
              <w:t>"</w:t>
            </w:r>
            <w:r w:rsidRPr="00C22FD0">
              <w:rPr>
                <w:rFonts w:ascii="Times New Roman" w:hAnsi="Times New Roman" w:cs="Times New Roman"/>
                <w:sz w:val="20"/>
                <w:szCs w:val="20"/>
              </w:rPr>
              <w:t>LEI</w:t>
            </w:r>
            <w:r w:rsidR="00CF1F5B" w:rsidRPr="00C22FD0">
              <w:rPr>
                <w:rFonts w:ascii="Times New Roman" w:hAnsi="Times New Roman" w:cs="Times New Roman"/>
                <w:sz w:val="20"/>
                <w:szCs w:val="20"/>
              </w:rPr>
              <w:t>"</w:t>
            </w:r>
            <w:r w:rsidRPr="00C22FD0">
              <w:rPr>
                <w:rFonts w:ascii="Times New Roman" w:hAnsi="Times New Roman" w:cs="Times New Roman"/>
                <w:sz w:val="20"/>
                <w:szCs w:val="20"/>
              </w:rPr>
              <w:t>)</w:t>
            </w:r>
            <w:r w:rsidRPr="00C22FD0">
              <w:rPr>
                <w:rFonts w:ascii="Times New Roman" w:hAnsi="Times New Roman" w:cs="Times New Roman"/>
                <w:sz w:val="20"/>
                <w:szCs w:val="20"/>
              </w:rPr>
              <w:br/>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Identification code used in the local market, attributed by supervisory authority</w:t>
            </w:r>
          </w:p>
        </w:tc>
      </w:tr>
      <w:tr w:rsidR="00E21451" w:rsidRPr="00C22FD0" w14:paraId="47020AC1" w14:textId="77777777" w:rsidTr="0040755A">
        <w:trPr>
          <w:trHeight w:val="1043"/>
        </w:trPr>
        <w:tc>
          <w:tcPr>
            <w:tcW w:w="1683" w:type="dxa"/>
            <w:hideMark/>
          </w:tcPr>
          <w:p w14:paraId="63F6E478"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C0010/R0030</w:t>
            </w:r>
          </w:p>
        </w:tc>
        <w:tc>
          <w:tcPr>
            <w:tcW w:w="2135" w:type="dxa"/>
            <w:hideMark/>
          </w:tcPr>
          <w:p w14:paraId="11A7B20D"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code of group</w:t>
            </w:r>
          </w:p>
        </w:tc>
        <w:tc>
          <w:tcPr>
            <w:tcW w:w="5424" w:type="dxa"/>
            <w:hideMark/>
          </w:tcPr>
          <w:p w14:paraId="69666A1F"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“Group Identification code” item. One of the options in the following closed list shall be used:</w:t>
            </w:r>
          </w:p>
          <w:p w14:paraId="19021975" w14:textId="3B63D37D" w:rsidR="00E21451" w:rsidRPr="00C22FD0" w:rsidRDefault="00E21451" w:rsidP="0040755A">
            <w:pPr>
              <w:spacing w:line="276" w:lineRule="auto"/>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1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LEI </w:t>
            </w:r>
          </w:p>
          <w:p w14:paraId="00974A17" w14:textId="7FB53D12" w:rsidR="00E21451" w:rsidRPr="00C22FD0" w:rsidRDefault="00E21451" w:rsidP="0040755A">
            <w:pPr>
              <w:spacing w:line="276" w:lineRule="auto"/>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2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Specific code</w:t>
            </w:r>
          </w:p>
        </w:tc>
      </w:tr>
      <w:tr w:rsidR="00E21451" w:rsidRPr="00C22FD0" w14:paraId="31D97F41" w14:textId="77777777" w:rsidTr="0040755A">
        <w:trPr>
          <w:trHeight w:val="548"/>
        </w:trPr>
        <w:tc>
          <w:tcPr>
            <w:tcW w:w="1683" w:type="dxa"/>
            <w:hideMark/>
          </w:tcPr>
          <w:p w14:paraId="3463630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C0010/R0050</w:t>
            </w:r>
          </w:p>
        </w:tc>
        <w:tc>
          <w:tcPr>
            <w:tcW w:w="2135" w:type="dxa"/>
            <w:hideMark/>
          </w:tcPr>
          <w:p w14:paraId="63DA214F"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Country of the group supervisor</w:t>
            </w:r>
          </w:p>
        </w:tc>
        <w:tc>
          <w:tcPr>
            <w:tcW w:w="5424" w:type="dxa"/>
            <w:hideMark/>
          </w:tcPr>
          <w:p w14:paraId="423CCEE2" w14:textId="4AA28663" w:rsidR="00E21451" w:rsidRPr="00C22FD0" w:rsidRDefault="00E21451" w:rsidP="00C328B7">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ISO 3166</w:t>
            </w:r>
            <w:r w:rsidR="004508C9" w:rsidRPr="00C22FD0">
              <w:rPr>
                <w:rFonts w:ascii="Times New Roman" w:hAnsi="Times New Roman" w:cs="Times New Roman"/>
                <w:sz w:val="20"/>
                <w:szCs w:val="20"/>
              </w:rPr>
              <w:t>–</w:t>
            </w:r>
            <w:r w:rsidR="00C328B7"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00C328B7" w:rsidRPr="00C22FD0">
              <w:rPr>
                <w:rFonts w:ascii="Times New Roman" w:hAnsi="Times New Roman" w:cs="Times New Roman"/>
                <w:sz w:val="20"/>
                <w:szCs w:val="20"/>
              </w:rPr>
              <w:t>2</w:t>
            </w:r>
            <w:r w:rsidRPr="00C22FD0">
              <w:rPr>
                <w:rFonts w:ascii="Times New Roman" w:hAnsi="Times New Roman" w:cs="Times New Roman"/>
                <w:sz w:val="20"/>
                <w:szCs w:val="20"/>
              </w:rPr>
              <w:t xml:space="preserve"> Code of the country of the group supervisor</w:t>
            </w:r>
          </w:p>
        </w:tc>
      </w:tr>
      <w:tr w:rsidR="00E21451" w:rsidRPr="00C22FD0" w14:paraId="5F03E6B5" w14:textId="77777777" w:rsidTr="0040755A">
        <w:trPr>
          <w:trHeight w:val="1355"/>
        </w:trPr>
        <w:tc>
          <w:tcPr>
            <w:tcW w:w="1683" w:type="dxa"/>
          </w:tcPr>
          <w:p w14:paraId="7FF3C19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C0010/R0060</w:t>
            </w:r>
          </w:p>
        </w:tc>
        <w:tc>
          <w:tcPr>
            <w:tcW w:w="2135" w:type="dxa"/>
          </w:tcPr>
          <w:p w14:paraId="4555D987" w14:textId="66F4D37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group information</w:t>
            </w:r>
          </w:p>
        </w:tc>
        <w:tc>
          <w:tcPr>
            <w:tcW w:w="5424" w:type="dxa"/>
          </w:tcPr>
          <w:p w14:paraId="0986E1A5" w14:textId="5962A7FF"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Identify if the information relates to a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group in accordance with Article 216 of Directive 2009/138/EC. One of the options in the following closed list shall be used:</w:t>
            </w:r>
          </w:p>
          <w:p w14:paraId="168B2301" w14:textId="2DB7E9E6"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group information</w:t>
            </w:r>
          </w:p>
          <w:p w14:paraId="72CA8958" w14:textId="033F0391"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group information </w:t>
            </w:r>
          </w:p>
        </w:tc>
      </w:tr>
      <w:tr w:rsidR="00E21451" w:rsidRPr="00C22FD0" w14:paraId="2671CD68" w14:textId="77777777" w:rsidTr="0040755A">
        <w:trPr>
          <w:trHeight w:val="513"/>
        </w:trPr>
        <w:tc>
          <w:tcPr>
            <w:tcW w:w="1683" w:type="dxa"/>
            <w:hideMark/>
          </w:tcPr>
          <w:p w14:paraId="33B6A39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C0010/R0070</w:t>
            </w:r>
          </w:p>
        </w:tc>
        <w:tc>
          <w:tcPr>
            <w:tcW w:w="2135" w:type="dxa"/>
            <w:hideMark/>
          </w:tcPr>
          <w:p w14:paraId="00AFB387"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Language of reporting</w:t>
            </w:r>
          </w:p>
        </w:tc>
        <w:tc>
          <w:tcPr>
            <w:tcW w:w="5424" w:type="dxa"/>
            <w:hideMark/>
          </w:tcPr>
          <w:p w14:paraId="6F86EE53" w14:textId="23788FB8"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2 letter code of ISO 639</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 code of the language used in the submission of information</w:t>
            </w:r>
          </w:p>
        </w:tc>
      </w:tr>
      <w:tr w:rsidR="00E21451" w:rsidRPr="00C22FD0" w14:paraId="34901558" w14:textId="77777777" w:rsidTr="0040755A">
        <w:trPr>
          <w:trHeight w:val="481"/>
        </w:trPr>
        <w:tc>
          <w:tcPr>
            <w:tcW w:w="1683" w:type="dxa"/>
            <w:hideMark/>
          </w:tcPr>
          <w:p w14:paraId="76E1D95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C0010/R0080</w:t>
            </w:r>
          </w:p>
        </w:tc>
        <w:tc>
          <w:tcPr>
            <w:tcW w:w="2135" w:type="dxa"/>
            <w:hideMark/>
          </w:tcPr>
          <w:p w14:paraId="515B87D1"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Reporting submission date</w:t>
            </w:r>
          </w:p>
        </w:tc>
        <w:tc>
          <w:tcPr>
            <w:tcW w:w="5424" w:type="dxa"/>
            <w:hideMark/>
          </w:tcPr>
          <w:p w14:paraId="3F763305" w14:textId="01A44D16"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code of the date when the report</w:t>
            </w:r>
            <w:r w:rsidR="00801A9D" w:rsidRPr="00C22FD0">
              <w:rPr>
                <w:rFonts w:ascii="Times New Roman" w:hAnsi="Times New Roman" w:cs="Times New Roman"/>
                <w:sz w:val="20"/>
                <w:szCs w:val="20"/>
              </w:rPr>
              <w:t>ing</w:t>
            </w:r>
            <w:r w:rsidRPr="00C22FD0">
              <w:rPr>
                <w:rFonts w:ascii="Times New Roman" w:hAnsi="Times New Roman" w:cs="Times New Roman"/>
                <w:sz w:val="20"/>
                <w:szCs w:val="20"/>
              </w:rPr>
              <w:t xml:space="preserve"> to the supervisory authority is made</w:t>
            </w:r>
          </w:p>
        </w:tc>
      </w:tr>
      <w:tr w:rsidR="00946EB9" w:rsidRPr="00C22FD0" w14:paraId="6B6C685C" w14:textId="77777777" w:rsidTr="00946EB9">
        <w:trPr>
          <w:trHeight w:val="402"/>
          <w:ins w:id="178" w:author="Author"/>
        </w:trPr>
        <w:tc>
          <w:tcPr>
            <w:tcW w:w="1683" w:type="dxa"/>
          </w:tcPr>
          <w:p w14:paraId="0C3DC7C8" w14:textId="073F48D1" w:rsidR="00946EB9" w:rsidRPr="00C22FD0" w:rsidRDefault="00CA7552" w:rsidP="00946EB9">
            <w:pPr>
              <w:rPr>
                <w:ins w:id="179" w:author="Author"/>
                <w:rFonts w:ascii="Times New Roman" w:hAnsi="Times New Roman" w:cs="Times New Roman"/>
                <w:sz w:val="20"/>
                <w:szCs w:val="20"/>
              </w:rPr>
            </w:pPr>
            <w:ins w:id="180" w:author="Author">
              <w:r w:rsidRPr="00C22FD0">
                <w:rPr>
                  <w:rFonts w:ascii="Times New Roman" w:hAnsi="Times New Roman" w:cs="Times New Roman"/>
                  <w:sz w:val="20"/>
                  <w:szCs w:val="20"/>
                </w:rPr>
                <w:t>C0010/R0</w:t>
              </w:r>
              <w:r w:rsidR="00946EB9" w:rsidRPr="00C22FD0">
                <w:rPr>
                  <w:rFonts w:ascii="Times New Roman" w:hAnsi="Times New Roman" w:cs="Times New Roman"/>
                  <w:sz w:val="20"/>
                  <w:szCs w:val="20"/>
                </w:rPr>
                <w:t>0</w:t>
              </w:r>
              <w:r w:rsidRPr="00C22FD0">
                <w:rPr>
                  <w:rFonts w:ascii="Times New Roman" w:hAnsi="Times New Roman" w:cs="Times New Roman"/>
                  <w:sz w:val="20"/>
                  <w:szCs w:val="20"/>
                </w:rPr>
                <w:t>81</w:t>
              </w:r>
            </w:ins>
          </w:p>
        </w:tc>
        <w:tc>
          <w:tcPr>
            <w:tcW w:w="2135" w:type="dxa"/>
          </w:tcPr>
          <w:p w14:paraId="39260A77" w14:textId="77777777" w:rsidR="00946EB9" w:rsidRPr="00C22FD0" w:rsidRDefault="00946EB9" w:rsidP="00A5198D">
            <w:pPr>
              <w:rPr>
                <w:ins w:id="181" w:author="Author"/>
                <w:rFonts w:ascii="Times New Roman" w:hAnsi="Times New Roman" w:cs="Times New Roman"/>
                <w:sz w:val="20"/>
                <w:szCs w:val="20"/>
              </w:rPr>
            </w:pPr>
            <w:ins w:id="182" w:author="Author">
              <w:r w:rsidRPr="00C22FD0">
                <w:rPr>
                  <w:rFonts w:ascii="Times New Roman" w:hAnsi="Times New Roman" w:cs="Times New Roman"/>
                  <w:sz w:val="20"/>
                  <w:szCs w:val="20"/>
                </w:rPr>
                <w:t>Financial year end</w:t>
              </w:r>
            </w:ins>
          </w:p>
        </w:tc>
        <w:tc>
          <w:tcPr>
            <w:tcW w:w="5424" w:type="dxa"/>
          </w:tcPr>
          <w:p w14:paraId="036C43A9" w14:textId="77777777" w:rsidR="00946EB9" w:rsidRPr="00C22FD0" w:rsidRDefault="00946EB9" w:rsidP="00A5198D">
            <w:pPr>
              <w:rPr>
                <w:ins w:id="183" w:author="Author"/>
                <w:rFonts w:ascii="Times New Roman" w:hAnsi="Times New Roman" w:cs="Times New Roman"/>
                <w:sz w:val="20"/>
                <w:szCs w:val="20"/>
              </w:rPr>
            </w:pPr>
            <w:ins w:id="184" w:author="Autho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Pr="00C22FD0">
                <w:rPr>
                  <w:rFonts w:ascii="Times New Roman" w:hAnsi="Times New Roman" w:cs="Times New Roman"/>
                  <w:sz w:val="20"/>
                  <w:szCs w:val="20"/>
                </w:rPr>
                <w:t>–mm–</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code of the financial year end of the undertaking, e.g. 2017-12-31</w:t>
              </w:r>
            </w:ins>
          </w:p>
        </w:tc>
      </w:tr>
      <w:tr w:rsidR="00E21451" w:rsidRPr="00C22FD0" w14:paraId="47438723" w14:textId="77777777" w:rsidTr="0040755A">
        <w:trPr>
          <w:trHeight w:val="590"/>
        </w:trPr>
        <w:tc>
          <w:tcPr>
            <w:tcW w:w="1683" w:type="dxa"/>
            <w:hideMark/>
          </w:tcPr>
          <w:p w14:paraId="168F923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C0010/R0090</w:t>
            </w:r>
          </w:p>
        </w:tc>
        <w:tc>
          <w:tcPr>
            <w:tcW w:w="2135" w:type="dxa"/>
            <w:hideMark/>
          </w:tcPr>
          <w:p w14:paraId="1CE9C34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Reporting reference date</w:t>
            </w:r>
          </w:p>
        </w:tc>
        <w:tc>
          <w:tcPr>
            <w:tcW w:w="5424" w:type="dxa"/>
            <w:hideMark/>
          </w:tcPr>
          <w:p w14:paraId="4EF5D043" w14:textId="58B35000"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code of the date identifying the last day of the reporting period</w:t>
            </w:r>
          </w:p>
        </w:tc>
      </w:tr>
      <w:tr w:rsidR="00E21451" w:rsidRPr="00C22FD0" w14:paraId="12746AEC" w14:textId="77777777" w:rsidTr="0040755A">
        <w:trPr>
          <w:trHeight w:val="1230"/>
        </w:trPr>
        <w:tc>
          <w:tcPr>
            <w:tcW w:w="1683" w:type="dxa"/>
            <w:hideMark/>
          </w:tcPr>
          <w:p w14:paraId="04A419A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C0010/R0100</w:t>
            </w:r>
          </w:p>
        </w:tc>
        <w:tc>
          <w:tcPr>
            <w:tcW w:w="2135" w:type="dxa"/>
            <w:hideMark/>
          </w:tcPr>
          <w:p w14:paraId="26796155" w14:textId="7210F1AB"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Regular/Ad</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hoc submission</w:t>
            </w:r>
          </w:p>
        </w:tc>
        <w:tc>
          <w:tcPr>
            <w:tcW w:w="5424" w:type="dxa"/>
            <w:hideMark/>
          </w:tcPr>
          <w:p w14:paraId="1997B3CD" w14:textId="0FE88B45"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Identify if the submission of information relates to regular submission of information or ad</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hoc. The following closed list of options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Regular reporting</w:t>
            </w:r>
          </w:p>
          <w:p w14:paraId="26C94833" w14:textId="77777777" w:rsidR="00E21451" w:rsidRPr="00C22FD0" w:rsidRDefault="00E21451" w:rsidP="0040755A">
            <w:pPr>
              <w:spacing w:line="276" w:lineRule="auto"/>
              <w:rPr>
                <w:ins w:id="185" w:author="Autho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Ad</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hoc reporting</w:t>
            </w:r>
          </w:p>
          <w:p w14:paraId="6BD9829B" w14:textId="6415DAB9" w:rsidR="00B04DFE" w:rsidRPr="00C22FD0" w:rsidRDefault="00B04DFE" w:rsidP="0040755A">
            <w:pPr>
              <w:spacing w:line="276" w:lineRule="auto"/>
              <w:rPr>
                <w:rFonts w:ascii="Times New Roman" w:hAnsi="Times New Roman" w:cs="Times New Roman"/>
                <w:sz w:val="20"/>
                <w:szCs w:val="20"/>
              </w:rPr>
            </w:pPr>
            <w:ins w:id="186" w:author="Author">
              <w:r w:rsidRPr="00C22FD0">
                <w:rPr>
                  <w:rFonts w:ascii="Times New Roman" w:hAnsi="Times New Roman" w:cs="Times New Roman"/>
                  <w:sz w:val="20"/>
                  <w:szCs w:val="20"/>
                </w:rPr>
                <w:t>4 – Empty submission</w:t>
              </w:r>
            </w:ins>
          </w:p>
        </w:tc>
      </w:tr>
      <w:tr w:rsidR="00E21451" w:rsidRPr="00C22FD0" w14:paraId="5908C39E" w14:textId="77777777" w:rsidTr="0040755A">
        <w:trPr>
          <w:trHeight w:val="649"/>
        </w:trPr>
        <w:tc>
          <w:tcPr>
            <w:tcW w:w="1683" w:type="dxa"/>
            <w:hideMark/>
          </w:tcPr>
          <w:p w14:paraId="1736A7E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C0010/R0110</w:t>
            </w:r>
          </w:p>
        </w:tc>
        <w:tc>
          <w:tcPr>
            <w:tcW w:w="2135" w:type="dxa"/>
            <w:hideMark/>
          </w:tcPr>
          <w:p w14:paraId="26D3AC99"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Currency used for reporting</w:t>
            </w:r>
          </w:p>
        </w:tc>
        <w:tc>
          <w:tcPr>
            <w:tcW w:w="5424" w:type="dxa"/>
            <w:hideMark/>
          </w:tcPr>
          <w:p w14:paraId="21912A19"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ISO 4217 alphabetic code of the currency of the monetary amounts used in each report</w:t>
            </w:r>
          </w:p>
        </w:tc>
      </w:tr>
      <w:tr w:rsidR="00E21451" w:rsidRPr="00C22FD0" w14:paraId="0F80A997" w14:textId="77777777" w:rsidTr="0040755A">
        <w:trPr>
          <w:trHeight w:val="1266"/>
        </w:trPr>
        <w:tc>
          <w:tcPr>
            <w:tcW w:w="1683" w:type="dxa"/>
            <w:hideMark/>
          </w:tcPr>
          <w:p w14:paraId="404569A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C0010/R0120</w:t>
            </w:r>
          </w:p>
        </w:tc>
        <w:tc>
          <w:tcPr>
            <w:tcW w:w="2135" w:type="dxa"/>
            <w:hideMark/>
          </w:tcPr>
          <w:p w14:paraId="41F2082D"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Accounting standards</w:t>
            </w:r>
          </w:p>
        </w:tc>
        <w:tc>
          <w:tcPr>
            <w:tcW w:w="5424" w:type="dxa"/>
            <w:hideMark/>
          </w:tcPr>
          <w:p w14:paraId="7D307325" w14:textId="46F7F73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Identification of the accounting standards used for reporting items in S.02.01, financial statements valuation. The following closed list of options shall be used: </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003C5363" w:rsidRPr="00C22FD0">
              <w:rPr>
                <w:rFonts w:ascii="Times New Roman" w:hAnsi="Times New Roman" w:cs="Times New Roman"/>
                <w:sz w:val="20"/>
                <w:szCs w:val="20"/>
              </w:rPr>
              <w:t>International Financial Reporting Standards ("</w:t>
            </w:r>
            <w:r w:rsidRPr="00C22FD0">
              <w:rPr>
                <w:rFonts w:ascii="Times New Roman" w:hAnsi="Times New Roman" w:cs="Times New Roman"/>
                <w:sz w:val="20"/>
                <w:szCs w:val="20"/>
              </w:rPr>
              <w:t>IFRS</w:t>
            </w:r>
            <w:r w:rsidR="003C5363" w:rsidRPr="00C22FD0">
              <w:rPr>
                <w:rFonts w:ascii="Times New Roman" w:hAnsi="Times New Roman" w:cs="Times New Roman"/>
                <w:sz w:val="20"/>
                <w:szCs w:val="20"/>
              </w:rPr>
              <w:t>")</w:t>
            </w:r>
          </w:p>
          <w:p w14:paraId="46BE599D" w14:textId="2A3F3A67" w:rsidR="00E21451" w:rsidRPr="00C22FD0" w:rsidRDefault="00E21451" w:rsidP="003C5363">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000A4CB6" w:rsidRPr="00C22FD0">
              <w:rPr>
                <w:rFonts w:ascii="Times New Roman" w:hAnsi="Times New Roman" w:cs="Times New Roman"/>
                <w:sz w:val="20"/>
                <w:szCs w:val="20"/>
              </w:rPr>
              <w:t>L</w:t>
            </w:r>
            <w:r w:rsidRPr="00C22FD0">
              <w:rPr>
                <w:rFonts w:ascii="Times New Roman" w:hAnsi="Times New Roman" w:cs="Times New Roman"/>
                <w:sz w:val="20"/>
                <w:szCs w:val="20"/>
              </w:rPr>
              <w:t xml:space="preserve">ocal </w:t>
            </w:r>
            <w:r w:rsidR="003C5363" w:rsidRPr="00C22FD0">
              <w:rPr>
                <w:rFonts w:ascii="Times New Roman" w:hAnsi="Times New Roman" w:cs="Times New Roman"/>
                <w:sz w:val="20"/>
                <w:szCs w:val="20"/>
              </w:rPr>
              <w:t>generally accepted accounting principles ("</w:t>
            </w:r>
            <w:r w:rsidRPr="00C22FD0">
              <w:rPr>
                <w:rFonts w:ascii="Times New Roman" w:hAnsi="Times New Roman" w:cs="Times New Roman"/>
                <w:sz w:val="20"/>
                <w:szCs w:val="20"/>
              </w:rPr>
              <w:t>GAAP</w:t>
            </w:r>
            <w:r w:rsidR="003C5363"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p>
        </w:tc>
      </w:tr>
      <w:tr w:rsidR="00E21451" w:rsidRPr="00C22FD0" w14:paraId="59D1F8CC" w14:textId="77777777" w:rsidTr="0040755A">
        <w:trPr>
          <w:trHeight w:val="1427"/>
        </w:trPr>
        <w:tc>
          <w:tcPr>
            <w:tcW w:w="1683" w:type="dxa"/>
            <w:hideMark/>
          </w:tcPr>
          <w:p w14:paraId="55F6B94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C0010/R0130</w:t>
            </w:r>
          </w:p>
        </w:tc>
        <w:tc>
          <w:tcPr>
            <w:tcW w:w="2135" w:type="dxa"/>
            <w:hideMark/>
          </w:tcPr>
          <w:p w14:paraId="752DE3AD"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Method of Calculation of the group SCR</w:t>
            </w:r>
          </w:p>
        </w:tc>
        <w:tc>
          <w:tcPr>
            <w:tcW w:w="5424" w:type="dxa"/>
            <w:hideMark/>
          </w:tcPr>
          <w:p w14:paraId="7C8467B8" w14:textId="56B0466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Identify the method used to calculate the group SCR. The following closed list of options shall be used: </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Standard formula</w:t>
            </w:r>
          </w:p>
          <w:p w14:paraId="7E8BF20E" w14:textId="3972F01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Partial internal model</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Full internal model</w:t>
            </w:r>
          </w:p>
        </w:tc>
      </w:tr>
      <w:tr w:rsidR="00E21451" w:rsidRPr="00C22FD0" w14:paraId="55B24CBB" w14:textId="77777777" w:rsidTr="0040755A">
        <w:trPr>
          <w:trHeight w:val="1053"/>
        </w:trPr>
        <w:tc>
          <w:tcPr>
            <w:tcW w:w="1683" w:type="dxa"/>
          </w:tcPr>
          <w:p w14:paraId="674291B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C0010/R0140</w:t>
            </w:r>
          </w:p>
        </w:tc>
        <w:tc>
          <w:tcPr>
            <w:tcW w:w="2135" w:type="dxa"/>
          </w:tcPr>
          <w:p w14:paraId="7FDDBB26" w14:textId="77777777" w:rsidR="00E21451" w:rsidRPr="00C22FD0" w:rsidDel="007C757E"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Use of group specific parameters</w:t>
            </w:r>
          </w:p>
        </w:tc>
        <w:tc>
          <w:tcPr>
            <w:tcW w:w="5424" w:type="dxa"/>
          </w:tcPr>
          <w:p w14:paraId="7861A98C" w14:textId="619C7D00"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if the group is reporting figures using group specific parameters. The following closed list of options shall be used: </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Use of group specific parameters</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Don’t use group specific parameters</w:t>
            </w:r>
          </w:p>
        </w:tc>
      </w:tr>
      <w:tr w:rsidR="00E21451" w:rsidRPr="00C22FD0" w14:paraId="3ACE6EC3" w14:textId="77777777" w:rsidTr="0040755A">
        <w:trPr>
          <w:trHeight w:val="1158"/>
        </w:trPr>
        <w:tc>
          <w:tcPr>
            <w:tcW w:w="1683" w:type="dxa"/>
            <w:hideMark/>
          </w:tcPr>
          <w:p w14:paraId="343678E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C0010/R0150</w:t>
            </w:r>
          </w:p>
        </w:tc>
        <w:tc>
          <w:tcPr>
            <w:tcW w:w="2135" w:type="dxa"/>
            <w:hideMark/>
          </w:tcPr>
          <w:p w14:paraId="28C9F185" w14:textId="4B74411E"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Funds</w:t>
            </w:r>
          </w:p>
        </w:tc>
        <w:tc>
          <w:tcPr>
            <w:tcW w:w="5424" w:type="dxa"/>
            <w:hideMark/>
          </w:tcPr>
          <w:p w14:paraId="6643317D" w14:textId="128B3F33"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if the group is reporting activity by Ring Fenced Funds (RFF). The following closed list of options shall be used: </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Reporting activity by RFF</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reporting activity by RFF</w:t>
            </w:r>
          </w:p>
        </w:tc>
      </w:tr>
      <w:tr w:rsidR="00E21451" w:rsidRPr="00C22FD0" w14:paraId="20C98FA2" w14:textId="77777777" w:rsidTr="0040755A">
        <w:trPr>
          <w:trHeight w:val="1389"/>
        </w:trPr>
        <w:tc>
          <w:tcPr>
            <w:tcW w:w="1683" w:type="dxa"/>
            <w:hideMark/>
          </w:tcPr>
          <w:p w14:paraId="1C7C0D5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C0010/R0160</w:t>
            </w:r>
          </w:p>
        </w:tc>
        <w:tc>
          <w:tcPr>
            <w:tcW w:w="2135" w:type="dxa"/>
            <w:hideMark/>
          </w:tcPr>
          <w:p w14:paraId="5E1804D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Method of group solvency calculation</w:t>
            </w:r>
          </w:p>
        </w:tc>
        <w:tc>
          <w:tcPr>
            <w:tcW w:w="5424" w:type="dxa"/>
            <w:hideMark/>
          </w:tcPr>
          <w:p w14:paraId="5A7F78B6" w14:textId="571007BD"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the group solvency calculation method. The following closed list of options shall be used: </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Method 1 is used exclusively</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Method 2 is used exclusively </w:t>
            </w:r>
          </w:p>
          <w:p w14:paraId="6746C391" w14:textId="1D05B734"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 combination of method 1 and method 2 is used </w:t>
            </w:r>
          </w:p>
        </w:tc>
      </w:tr>
      <w:tr w:rsidR="00E21451" w:rsidRPr="00C22FD0" w14:paraId="7C5F9130" w14:textId="77777777" w:rsidTr="0040755A">
        <w:trPr>
          <w:trHeight w:val="1080"/>
        </w:trPr>
        <w:tc>
          <w:tcPr>
            <w:tcW w:w="1683" w:type="dxa"/>
          </w:tcPr>
          <w:p w14:paraId="6F97FA4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C0010/R0170</w:t>
            </w:r>
          </w:p>
        </w:tc>
        <w:tc>
          <w:tcPr>
            <w:tcW w:w="2135" w:type="dxa"/>
          </w:tcPr>
          <w:p w14:paraId="3469CAD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Matching adjustment</w:t>
            </w:r>
          </w:p>
        </w:tc>
        <w:tc>
          <w:tcPr>
            <w:tcW w:w="5424" w:type="dxa"/>
          </w:tcPr>
          <w:p w14:paraId="599676FC" w14:textId="0AA3F11D"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if the group is reporting figures using the matching adjustment</w:t>
            </w:r>
            <w:r w:rsidR="00EB5B43" w:rsidRPr="00C22FD0">
              <w:rPr>
                <w:rFonts w:ascii="Times New Roman" w:hAnsi="Times New Roman" w:cs="Times New Roman"/>
                <w:sz w:val="20"/>
                <w:szCs w:val="20"/>
              </w:rPr>
              <w:t xml:space="preserve"> ("MA")</w:t>
            </w:r>
            <w:r w:rsidRPr="00C22FD0">
              <w:rPr>
                <w:rFonts w:ascii="Times New Roman" w:hAnsi="Times New Roman" w:cs="Times New Roman"/>
                <w:sz w:val="20"/>
                <w:szCs w:val="20"/>
              </w:rPr>
              <w:t xml:space="preserve">. The following closed list of options shall be used: </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Use of matching adjustment</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 use of matching adjustment</w:t>
            </w:r>
          </w:p>
        </w:tc>
      </w:tr>
      <w:tr w:rsidR="00E21451" w:rsidRPr="00C22FD0" w14:paraId="71EAF9A9" w14:textId="77777777" w:rsidTr="0040755A">
        <w:trPr>
          <w:trHeight w:val="1086"/>
        </w:trPr>
        <w:tc>
          <w:tcPr>
            <w:tcW w:w="1683" w:type="dxa"/>
          </w:tcPr>
          <w:p w14:paraId="7951D10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C0010/R0180</w:t>
            </w:r>
          </w:p>
        </w:tc>
        <w:tc>
          <w:tcPr>
            <w:tcW w:w="2135" w:type="dxa"/>
          </w:tcPr>
          <w:p w14:paraId="52CBE2DD"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Volatility adjustment</w:t>
            </w:r>
          </w:p>
        </w:tc>
        <w:tc>
          <w:tcPr>
            <w:tcW w:w="5424" w:type="dxa"/>
          </w:tcPr>
          <w:p w14:paraId="72CB077B" w14:textId="28D46EF9"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if the group is reporting figures using the volatility adjustments. The following closed list of options shall be used: </w:t>
            </w:r>
            <w:r w:rsidRPr="00C22FD0">
              <w:rPr>
                <w:rFonts w:ascii="Times New Roman" w:hAnsi="Times New Roman" w:cs="Times New Roman"/>
                <w:sz w:val="20"/>
                <w:szCs w:val="20"/>
              </w:rPr>
              <w:br/>
              <w:t>1</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Use of volatility adjustment</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 use of volatility adjustment</w:t>
            </w:r>
          </w:p>
        </w:tc>
      </w:tr>
      <w:tr w:rsidR="00E21451" w:rsidRPr="00C22FD0" w14:paraId="7BF889CD" w14:textId="77777777" w:rsidTr="0040755A">
        <w:trPr>
          <w:trHeight w:val="1385"/>
        </w:trPr>
        <w:tc>
          <w:tcPr>
            <w:tcW w:w="1683" w:type="dxa"/>
          </w:tcPr>
          <w:p w14:paraId="5E78AB8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C0010/R0190</w:t>
            </w:r>
          </w:p>
        </w:tc>
        <w:tc>
          <w:tcPr>
            <w:tcW w:w="2135" w:type="dxa"/>
          </w:tcPr>
          <w:p w14:paraId="56591982" w14:textId="78B21128"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Transitional measure on the risk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free interest rate</w:t>
            </w:r>
          </w:p>
        </w:tc>
        <w:tc>
          <w:tcPr>
            <w:tcW w:w="5424" w:type="dxa"/>
          </w:tcPr>
          <w:p w14:paraId="3334644C" w14:textId="3E6C3F10" w:rsidR="00E21451" w:rsidRPr="00C22FD0" w:rsidRDefault="00E21451" w:rsidP="00032963">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if the group is reporting figures using the transitional </w:t>
            </w:r>
            <w:r w:rsidR="00032963" w:rsidRPr="00C22FD0">
              <w:rPr>
                <w:rFonts w:ascii="Times New Roman" w:hAnsi="Times New Roman" w:cs="Times New Roman"/>
                <w:sz w:val="20"/>
                <w:szCs w:val="20"/>
              </w:rPr>
              <w:t>adjustment to the relevant risk-free interest rate term structure</w:t>
            </w:r>
            <w:r w:rsidRPr="00C22FD0">
              <w:rPr>
                <w:rFonts w:ascii="Times New Roman" w:hAnsi="Times New Roman" w:cs="Times New Roman"/>
                <w:sz w:val="20"/>
                <w:szCs w:val="20"/>
              </w:rPr>
              <w:t>. The following closed list of options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Use of transitional measure on the risk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free interest rate</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 use of transitional measure on the risk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free interest rate</w:t>
            </w:r>
            <w:r w:rsidRPr="00C22FD0" w:rsidDel="00D84C12">
              <w:rPr>
                <w:rFonts w:ascii="Times New Roman" w:hAnsi="Times New Roman" w:cs="Times New Roman"/>
                <w:sz w:val="20"/>
                <w:szCs w:val="20"/>
              </w:rPr>
              <w:t xml:space="preserve"> </w:t>
            </w:r>
          </w:p>
        </w:tc>
      </w:tr>
      <w:tr w:rsidR="00E21451" w:rsidRPr="00C22FD0" w14:paraId="649282F3" w14:textId="77777777" w:rsidTr="0040755A">
        <w:trPr>
          <w:trHeight w:val="1311"/>
        </w:trPr>
        <w:tc>
          <w:tcPr>
            <w:tcW w:w="1683" w:type="dxa"/>
          </w:tcPr>
          <w:p w14:paraId="08CB87A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C0010/R0200</w:t>
            </w:r>
          </w:p>
        </w:tc>
        <w:tc>
          <w:tcPr>
            <w:tcW w:w="2135" w:type="dxa"/>
          </w:tcPr>
          <w:p w14:paraId="031F765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Transitional measure on technical provisions</w:t>
            </w:r>
          </w:p>
        </w:tc>
        <w:tc>
          <w:tcPr>
            <w:tcW w:w="5424" w:type="dxa"/>
          </w:tcPr>
          <w:p w14:paraId="690AF629" w14:textId="4D5CB5AC" w:rsidR="00E21451" w:rsidRPr="00C22FD0" w:rsidRDefault="00E21451" w:rsidP="00032963">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if the group is reporting figures using the transitional </w:t>
            </w:r>
            <w:r w:rsidR="00032963"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The following closed list of options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Use of transitional measure on the technical provisions</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 use of transitional measure on the technical provisions</w:t>
            </w:r>
          </w:p>
        </w:tc>
      </w:tr>
      <w:tr w:rsidR="00E21451" w:rsidRPr="00C22FD0" w14:paraId="5B624B8B" w14:textId="77777777" w:rsidTr="0040755A">
        <w:trPr>
          <w:trHeight w:val="274"/>
        </w:trPr>
        <w:tc>
          <w:tcPr>
            <w:tcW w:w="1683" w:type="dxa"/>
          </w:tcPr>
          <w:p w14:paraId="63B67F0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C0010/R0210</w:t>
            </w:r>
          </w:p>
        </w:tc>
        <w:tc>
          <w:tcPr>
            <w:tcW w:w="2135" w:type="dxa"/>
          </w:tcPr>
          <w:p w14:paraId="6B339504" w14:textId="78B2786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Initial submission or re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submission</w:t>
            </w:r>
          </w:p>
        </w:tc>
        <w:tc>
          <w:tcPr>
            <w:tcW w:w="5424" w:type="dxa"/>
          </w:tcPr>
          <w:p w14:paraId="34E8AF1E" w14:textId="71C1D6F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Identify if it is an initial submission of information or a re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submission of information in relation to a reporting reference date already reported. The following closed list of options shall be used:</w:t>
            </w:r>
          </w:p>
          <w:p w14:paraId="5D92E4B1"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1 – Initial submission</w:t>
            </w:r>
          </w:p>
          <w:p w14:paraId="675C4F7D" w14:textId="3461A45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2 – Re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submission</w:t>
            </w:r>
          </w:p>
        </w:tc>
      </w:tr>
    </w:tbl>
    <w:p w14:paraId="64F90B3B" w14:textId="77777777" w:rsidR="00E21451" w:rsidRPr="00C22FD0" w:rsidRDefault="00E21451" w:rsidP="0040755A">
      <w:pPr>
        <w:rPr>
          <w:rFonts w:ascii="Times New Roman" w:hAnsi="Times New Roman"/>
        </w:rPr>
      </w:pPr>
    </w:p>
    <w:p w14:paraId="4130BA50" w14:textId="5CB1EBEB" w:rsidR="00E21451" w:rsidRPr="00C22FD0" w:rsidRDefault="00E21451">
      <w:pPr>
        <w:rPr>
          <w:rFonts w:ascii="Times New Roman" w:hAnsi="Times New Roman" w:cs="Times New Roman"/>
          <w:b/>
          <w:bCs/>
          <w:sz w:val="20"/>
          <w:szCs w:val="20"/>
        </w:rPr>
      </w:pPr>
      <w:r w:rsidRPr="00C22FD0">
        <w:rPr>
          <w:rFonts w:ascii="Times New Roman" w:hAnsi="Times New Roman" w:cs="Times New Roman"/>
          <w:b/>
          <w:bCs/>
          <w:sz w:val="20"/>
          <w:szCs w:val="20"/>
        </w:rPr>
        <w:t xml:space="preserve">S.01.03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Basic information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RFF and matching adjustment portfolios</w:t>
      </w:r>
    </w:p>
    <w:p w14:paraId="05686DC7" w14:textId="77777777"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12480F30" w14:textId="4E58E4C9"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opening and annual submission of information for groups.</w:t>
      </w:r>
    </w:p>
    <w:p w14:paraId="717B5823" w14:textId="66E64339"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All ring</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fenced funds and matching portfolios </w:t>
      </w:r>
      <w:proofErr w:type="spellStart"/>
      <w:r w:rsidRPr="00C22FD0">
        <w:rPr>
          <w:rFonts w:ascii="Times New Roman" w:hAnsi="Times New Roman" w:cs="Times New Roman"/>
          <w:sz w:val="20"/>
          <w:szCs w:val="20"/>
          <w:lang w:val="en-US"/>
        </w:rPr>
        <w:t>sh</w:t>
      </w:r>
      <w:r w:rsidR="00586039" w:rsidRPr="00C22FD0">
        <w:rPr>
          <w:rFonts w:ascii="Times New Roman" w:hAnsi="Times New Roman" w:cs="Times New Roman"/>
          <w:sz w:val="20"/>
          <w:szCs w:val="20"/>
          <w:lang w:val="en-US"/>
        </w:rPr>
        <w:t>olud</w:t>
      </w:r>
      <w:proofErr w:type="spellEnd"/>
      <w:r w:rsidRPr="00C22FD0">
        <w:rPr>
          <w:rFonts w:ascii="Times New Roman" w:hAnsi="Times New Roman" w:cs="Times New Roman"/>
          <w:sz w:val="20"/>
          <w:szCs w:val="20"/>
          <w:lang w:val="en-US"/>
        </w:rPr>
        <w:t xml:space="preserve"> </w:t>
      </w:r>
      <w:proofErr w:type="gramStart"/>
      <w:r w:rsidRPr="00C22FD0">
        <w:rPr>
          <w:rFonts w:ascii="Times New Roman" w:hAnsi="Times New Roman" w:cs="Times New Roman"/>
          <w:sz w:val="20"/>
          <w:szCs w:val="20"/>
          <w:lang w:val="en-US"/>
        </w:rPr>
        <w:t>be</w:t>
      </w:r>
      <w:proofErr w:type="gramEnd"/>
      <w:r w:rsidRPr="00C22FD0">
        <w:rPr>
          <w:rFonts w:ascii="Times New Roman" w:hAnsi="Times New Roman" w:cs="Times New Roman"/>
          <w:sz w:val="20"/>
          <w:szCs w:val="20"/>
          <w:lang w:val="en-US"/>
        </w:rPr>
        <w:t xml:space="preserve"> identified regardless if they are material for the purposes of submission of information.</w:t>
      </w:r>
    </w:p>
    <w:p w14:paraId="23F11D4B" w14:textId="2CA76DB0"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In the first table all ring</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fenced funds and matching adjustments portfolios shall be reported. In case a ring</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fenced fund has a matching portfolio not covering the full RFF three funds have to be identified, one for the RFF, other for the MAP inside the RFF and other for the remaining part of the fund (vice</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versa for the situations where a MAP has a RFF).</w:t>
      </w:r>
    </w:p>
    <w:p w14:paraId="73FD9358" w14:textId="77777777"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In the second table the relations between the funds as explained in previous paragraph are explained. Only the funds with such relations shall be reported in the second table. </w:t>
      </w:r>
    </w:p>
    <w:p w14:paraId="620A93A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For group reporting the following specific requirements shall be met: </w:t>
      </w:r>
    </w:p>
    <w:p w14:paraId="4ACF2ABC" w14:textId="77777777" w:rsidR="00E21451" w:rsidRPr="00C22FD0" w:rsidRDefault="00E21451" w:rsidP="0040755A">
      <w:pPr>
        <w:pStyle w:val="ListParagraph"/>
        <w:numPr>
          <w:ilvl w:val="0"/>
          <w:numId w:val="2"/>
        </w:numPr>
        <w:spacing w:after="160" w:line="259" w:lineRule="auto"/>
        <w:ind w:left="714" w:hanging="357"/>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is applicable when method 1 as defined in Article 230 of Solvency  II Directive  is  used,  either  exclusively  or  in  combination with method 2 as defined in Article 233 of Solvency II Directive; </w:t>
      </w:r>
    </w:p>
    <w:p w14:paraId="08A74990" w14:textId="77777777" w:rsidR="00E21451" w:rsidRPr="00C22FD0" w:rsidRDefault="00E21451" w:rsidP="0040755A">
      <w:pPr>
        <w:pStyle w:val="ListParagraph"/>
        <w:numPr>
          <w:ilvl w:val="0"/>
          <w:numId w:val="2"/>
        </w:numPr>
        <w:spacing w:after="160" w:line="259" w:lineRule="auto"/>
        <w:ind w:left="714" w:hanging="357"/>
        <w:jc w:val="both"/>
        <w:rPr>
          <w:rFonts w:ascii="Times New Roman" w:hAnsi="Times New Roman" w:cs="Times New Roman"/>
          <w:sz w:val="20"/>
          <w:szCs w:val="20"/>
        </w:rPr>
      </w:pPr>
      <w:r w:rsidRPr="00C22FD0">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Solvency II Directive, and; </w:t>
      </w:r>
    </w:p>
    <w:p w14:paraId="14BDD5EF" w14:textId="77777777" w:rsidR="00E21451" w:rsidRPr="00C22FD0" w:rsidRDefault="00E21451" w:rsidP="0040755A">
      <w:pPr>
        <w:pStyle w:val="ListParagraph"/>
        <w:numPr>
          <w:ilvl w:val="0"/>
          <w:numId w:val="2"/>
        </w:numPr>
        <w:spacing w:after="160" w:line="259" w:lineRule="auto"/>
        <w:ind w:left="714" w:hanging="357"/>
        <w:jc w:val="both"/>
        <w:rPr>
          <w:rFonts w:ascii="Times New Roman" w:hAnsi="Times New Roman" w:cs="Times New Roman"/>
          <w:sz w:val="20"/>
          <w:szCs w:val="20"/>
        </w:rPr>
      </w:pPr>
      <w:r w:rsidRPr="00C22FD0">
        <w:rPr>
          <w:rFonts w:ascii="Times New Roman" w:hAnsi="Times New Roman" w:cs="Times New Roman"/>
          <w:sz w:val="20"/>
          <w:szCs w:val="20"/>
        </w:rPr>
        <w:t>This information does not apply to groups when method 2 as defined in Article 233 of Solvency II Directive is being used exclusively.</w:t>
      </w:r>
    </w:p>
    <w:tbl>
      <w:tblPr>
        <w:tblStyle w:val="TableGrid"/>
        <w:tblW w:w="0" w:type="auto"/>
        <w:tblLook w:val="04A0" w:firstRow="1" w:lastRow="0" w:firstColumn="1" w:lastColumn="0" w:noHBand="0" w:noVBand="1"/>
      </w:tblPr>
      <w:tblGrid>
        <w:gridCol w:w="1339"/>
        <w:gridCol w:w="2139"/>
        <w:gridCol w:w="5764"/>
      </w:tblGrid>
      <w:tr w:rsidR="00E21451" w:rsidRPr="00C22FD0" w14:paraId="039468A2" w14:textId="77777777" w:rsidTr="0040755A">
        <w:trPr>
          <w:trHeight w:val="285"/>
        </w:trPr>
        <w:tc>
          <w:tcPr>
            <w:tcW w:w="1339" w:type="dxa"/>
            <w:tcBorders>
              <w:top w:val="single" w:sz="4" w:space="0" w:color="auto"/>
              <w:left w:val="single" w:sz="4" w:space="0" w:color="auto"/>
              <w:bottom w:val="single" w:sz="4" w:space="0" w:color="auto"/>
              <w:right w:val="single" w:sz="4" w:space="0" w:color="auto"/>
            </w:tcBorders>
            <w:noWrap/>
            <w:hideMark/>
          </w:tcPr>
          <w:p w14:paraId="51C4E347" w14:textId="77777777" w:rsidR="00E21451" w:rsidRPr="00C22FD0" w:rsidRDefault="00E21451" w:rsidP="0040755A">
            <w:pPr>
              <w:spacing w:after="200" w:line="276" w:lineRule="auto"/>
              <w:jc w:val="center"/>
              <w:rPr>
                <w:rFonts w:ascii="Times New Roman" w:hAnsi="Times New Roman" w:cs="Times New Roman"/>
                <w:sz w:val="20"/>
                <w:szCs w:val="20"/>
              </w:rPr>
            </w:pPr>
          </w:p>
        </w:tc>
        <w:tc>
          <w:tcPr>
            <w:tcW w:w="2139" w:type="dxa"/>
            <w:tcBorders>
              <w:top w:val="single" w:sz="4" w:space="0" w:color="auto"/>
              <w:left w:val="single" w:sz="4" w:space="0" w:color="auto"/>
              <w:bottom w:val="single" w:sz="4" w:space="0" w:color="auto"/>
              <w:right w:val="single" w:sz="4" w:space="0" w:color="auto"/>
            </w:tcBorders>
            <w:hideMark/>
          </w:tcPr>
          <w:p w14:paraId="094FF024"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5764" w:type="dxa"/>
            <w:tcBorders>
              <w:top w:val="single" w:sz="4" w:space="0" w:color="auto"/>
              <w:left w:val="single" w:sz="4" w:space="0" w:color="auto"/>
              <w:bottom w:val="single" w:sz="4" w:space="0" w:color="auto"/>
              <w:right w:val="single" w:sz="4" w:space="0" w:color="auto"/>
            </w:tcBorders>
            <w:hideMark/>
          </w:tcPr>
          <w:p w14:paraId="5ABC4448"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6D95BAD0" w14:textId="77777777" w:rsidTr="0040755A">
        <w:trPr>
          <w:trHeight w:val="366"/>
        </w:trPr>
        <w:tc>
          <w:tcPr>
            <w:tcW w:w="9242" w:type="dxa"/>
            <w:gridSpan w:val="3"/>
            <w:tcBorders>
              <w:top w:val="nil"/>
              <w:left w:val="nil"/>
              <w:bottom w:val="single" w:sz="4" w:space="0" w:color="auto"/>
              <w:right w:val="nil"/>
            </w:tcBorders>
          </w:tcPr>
          <w:p w14:paraId="6F7EC698"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List of all RFF/MAP (overlaps allowed)</w:t>
            </w:r>
          </w:p>
        </w:tc>
      </w:tr>
      <w:tr w:rsidR="00E21451" w:rsidRPr="00C22FD0" w14:paraId="644832D3" w14:textId="77777777" w:rsidTr="0040755A">
        <w:trPr>
          <w:trHeight w:val="675"/>
        </w:trPr>
        <w:tc>
          <w:tcPr>
            <w:tcW w:w="1339" w:type="dxa"/>
            <w:tcBorders>
              <w:top w:val="single" w:sz="4" w:space="0" w:color="auto"/>
            </w:tcBorders>
            <w:hideMark/>
          </w:tcPr>
          <w:p w14:paraId="242CB8A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C0010</w:t>
            </w:r>
          </w:p>
          <w:p w14:paraId="62B562BE" w14:textId="77777777" w:rsidR="00E21451" w:rsidRPr="00C22FD0" w:rsidRDefault="00E21451" w:rsidP="0040755A">
            <w:pPr>
              <w:spacing w:after="200" w:line="276" w:lineRule="auto"/>
              <w:rPr>
                <w:rFonts w:ascii="Times New Roman" w:hAnsi="Times New Roman" w:cs="Times New Roman"/>
                <w:sz w:val="20"/>
                <w:szCs w:val="20"/>
              </w:rPr>
            </w:pPr>
          </w:p>
        </w:tc>
        <w:tc>
          <w:tcPr>
            <w:tcW w:w="2139" w:type="dxa"/>
            <w:tcBorders>
              <w:top w:val="single" w:sz="4" w:space="0" w:color="auto"/>
            </w:tcBorders>
            <w:hideMark/>
          </w:tcPr>
          <w:p w14:paraId="6399FF1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Legal name of the undertaking</w:t>
            </w:r>
          </w:p>
        </w:tc>
        <w:tc>
          <w:tcPr>
            <w:tcW w:w="5764" w:type="dxa"/>
            <w:tcBorders>
              <w:top w:val="single" w:sz="4" w:space="0" w:color="auto"/>
            </w:tcBorders>
            <w:hideMark/>
          </w:tcPr>
          <w:p w14:paraId="25DB2C88" w14:textId="788D559E" w:rsidR="00E21451" w:rsidRPr="00C22FD0" w:rsidRDefault="00E21451" w:rsidP="0040755A">
            <w:pPr>
              <w:spacing w:after="200" w:line="276" w:lineRule="auto"/>
              <w:rPr>
                <w:rFonts w:ascii="Times New Roman" w:hAnsi="Times New Roman" w:cs="Times New Roman"/>
                <w:color w:val="FF0000"/>
                <w:sz w:val="20"/>
                <w:szCs w:val="20"/>
              </w:rPr>
            </w:pPr>
            <w:r w:rsidRPr="00C22FD0">
              <w:rPr>
                <w:rFonts w:ascii="Times New Roman" w:hAnsi="Times New Roman" w:cs="Times New Roman"/>
                <w:sz w:val="20"/>
                <w:szCs w:val="20"/>
              </w:rPr>
              <w:t xml:space="preserve">Legal name of the undertaking within the </w:t>
            </w:r>
            <w:r w:rsidR="00D93FA5" w:rsidRPr="00C22FD0">
              <w:rPr>
                <w:rFonts w:ascii="Times New Roman" w:hAnsi="Times New Roman" w:cs="Times New Roman"/>
                <w:sz w:val="20"/>
                <w:szCs w:val="20"/>
              </w:rPr>
              <w:t xml:space="preserve">scope of </w:t>
            </w:r>
            <w:r w:rsidRPr="00C22FD0">
              <w:rPr>
                <w:rFonts w:ascii="Times New Roman" w:hAnsi="Times New Roman" w:cs="Times New Roman"/>
                <w:sz w:val="20"/>
                <w:szCs w:val="20"/>
              </w:rPr>
              <w:t>group</w:t>
            </w:r>
            <w:r w:rsidR="00614B8C" w:rsidRPr="00C22FD0">
              <w:rPr>
                <w:rFonts w:ascii="Times New Roman" w:hAnsi="Times New Roman" w:cs="Times New Roman"/>
                <w:sz w:val="20"/>
                <w:szCs w:val="20"/>
              </w:rPr>
              <w:t xml:space="preserve"> supervision</w:t>
            </w:r>
            <w:r w:rsidRPr="00C22FD0">
              <w:rPr>
                <w:rFonts w:ascii="Times New Roman" w:hAnsi="Times New Roman" w:cs="Times New Roman"/>
                <w:sz w:val="20"/>
                <w:szCs w:val="20"/>
              </w:rPr>
              <w:t xml:space="preserve"> that holds the RFF/MAP</w:t>
            </w:r>
          </w:p>
        </w:tc>
      </w:tr>
      <w:tr w:rsidR="00E21451" w:rsidRPr="00C22FD0" w14:paraId="39C32DBF" w14:textId="77777777" w:rsidTr="0040755A">
        <w:trPr>
          <w:trHeight w:val="675"/>
        </w:trPr>
        <w:tc>
          <w:tcPr>
            <w:tcW w:w="1339" w:type="dxa"/>
            <w:hideMark/>
          </w:tcPr>
          <w:p w14:paraId="40D2A53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w:t>
            </w:r>
          </w:p>
          <w:p w14:paraId="6C1808CA" w14:textId="77777777" w:rsidR="00E21451" w:rsidRPr="00C22FD0" w:rsidRDefault="00E21451" w:rsidP="0040755A">
            <w:pPr>
              <w:rPr>
                <w:rFonts w:ascii="Times New Roman" w:hAnsi="Times New Roman" w:cs="Times New Roman"/>
                <w:sz w:val="20"/>
                <w:szCs w:val="20"/>
              </w:rPr>
            </w:pPr>
          </w:p>
        </w:tc>
        <w:tc>
          <w:tcPr>
            <w:tcW w:w="2139" w:type="dxa"/>
            <w:hideMark/>
          </w:tcPr>
          <w:p w14:paraId="71160BD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Identification code of the undertaking</w:t>
            </w:r>
          </w:p>
        </w:tc>
        <w:tc>
          <w:tcPr>
            <w:tcW w:w="5764" w:type="dxa"/>
            <w:hideMark/>
          </w:tcPr>
          <w:p w14:paraId="75D21F6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Identification code of the undertaking, using the following priority:</w:t>
            </w:r>
          </w:p>
          <w:p w14:paraId="190CD2CC" w14:textId="77777777" w:rsidR="00E21451" w:rsidRPr="00C22FD0" w:rsidRDefault="00E21451" w:rsidP="0040755A">
            <w:pPr>
              <w:pStyle w:val="ListParagraph"/>
              <w:numPr>
                <w:ilvl w:val="0"/>
                <w:numId w:val="1"/>
              </w:numPr>
              <w:ind w:left="208" w:hanging="142"/>
              <w:rPr>
                <w:rFonts w:ascii="Times New Roman" w:hAnsi="Times New Roman" w:cs="Times New Roman"/>
                <w:sz w:val="20"/>
                <w:szCs w:val="20"/>
                <w:lang w:val="pt-PT"/>
              </w:rPr>
            </w:pPr>
            <w:r w:rsidRPr="00C22FD0">
              <w:rPr>
                <w:rFonts w:ascii="Times New Roman" w:hAnsi="Times New Roman" w:cs="Times New Roman"/>
                <w:sz w:val="20"/>
                <w:szCs w:val="20"/>
                <w:lang w:val="pt-PT"/>
              </w:rPr>
              <w:t>Legal Entity Identifier (LEI)</w:t>
            </w:r>
          </w:p>
          <w:p w14:paraId="1BFF9E20" w14:textId="77777777" w:rsidR="00E21451" w:rsidRPr="00C22FD0" w:rsidRDefault="00E21451" w:rsidP="0040755A">
            <w:pPr>
              <w:pStyle w:val="ListParagraph"/>
              <w:numPr>
                <w:ilvl w:val="0"/>
                <w:numId w:val="1"/>
              </w:numPr>
              <w:ind w:left="208" w:hanging="142"/>
              <w:rPr>
                <w:rFonts w:ascii="Times New Roman" w:hAnsi="Times New Roman" w:cs="Times New Roman"/>
                <w:sz w:val="20"/>
                <w:szCs w:val="20"/>
              </w:rPr>
            </w:pPr>
            <w:r w:rsidRPr="00C22FD0">
              <w:rPr>
                <w:rFonts w:ascii="Times New Roman" w:hAnsi="Times New Roman" w:cs="Times New Roman"/>
                <w:sz w:val="20"/>
                <w:szCs w:val="20"/>
              </w:rPr>
              <w:t>Specific code</w:t>
            </w:r>
          </w:p>
          <w:p w14:paraId="3861E613" w14:textId="77777777" w:rsidR="00E21451" w:rsidRPr="00C22FD0" w:rsidRDefault="00E21451" w:rsidP="0040755A">
            <w:pPr>
              <w:rPr>
                <w:rFonts w:ascii="Times New Roman" w:hAnsi="Times New Roman" w:cs="Times New Roman"/>
                <w:sz w:val="20"/>
                <w:szCs w:val="20"/>
              </w:rPr>
            </w:pPr>
          </w:p>
          <w:p w14:paraId="1EC4467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When the undertaking uses the option “Specific code” the following shall be considered: </w:t>
            </w:r>
          </w:p>
          <w:p w14:paraId="6ACF00DD" w14:textId="247132E6" w:rsidR="00E21451" w:rsidRPr="00C22FD0" w:rsidRDefault="00E21451" w:rsidP="0040755A">
            <w:pPr>
              <w:pStyle w:val="ListParagraph"/>
              <w:numPr>
                <w:ilvl w:val="0"/>
                <w:numId w:val="3"/>
              </w:numPr>
              <w:ind w:left="350" w:hanging="284"/>
              <w:rPr>
                <w:rFonts w:ascii="Times New Roman" w:hAnsi="Times New Roman" w:cs="Times New Roman"/>
                <w:sz w:val="20"/>
                <w:szCs w:val="20"/>
              </w:rPr>
            </w:pPr>
            <w:r w:rsidRPr="00C22FD0">
              <w:rPr>
                <w:rFonts w:ascii="Times New Roman" w:hAnsi="Times New Roman" w:cs="Times New Roman"/>
                <w:sz w:val="20"/>
                <w:szCs w:val="20"/>
              </w:rPr>
              <w:t xml:space="preserve">For </w:t>
            </w:r>
            <w:r w:rsidR="00067AC4" w:rsidRPr="00C22FD0">
              <w:rPr>
                <w:rFonts w:ascii="Times New Roman" w:hAnsi="Times New Roman" w:cs="Times New Roman"/>
                <w:sz w:val="20"/>
                <w:szCs w:val="20"/>
                <w:lang w:val="en-US"/>
              </w:rPr>
              <w:t xml:space="preserve">European Economic Area </w:t>
            </w:r>
            <w:r w:rsidRPr="00C22FD0">
              <w:rPr>
                <w:rFonts w:ascii="Times New Roman" w:hAnsi="Times New Roman" w:cs="Times New Roman"/>
                <w:sz w:val="20"/>
                <w:szCs w:val="20"/>
              </w:rPr>
              <w:t xml:space="preserve">(re) insurance undertakings </w:t>
            </w:r>
            <w:r w:rsidR="00457D88"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identification code used in the local market, attributed by the undertaking's supervisory authority </w:t>
            </w:r>
          </w:p>
          <w:p w14:paraId="226117BF" w14:textId="4FA3A0D2" w:rsidR="00E21451" w:rsidRPr="00C22FD0" w:rsidRDefault="00E21451" w:rsidP="0040755A">
            <w:pPr>
              <w:pStyle w:val="ListParagraph"/>
              <w:numPr>
                <w:ilvl w:val="0"/>
                <w:numId w:val="3"/>
              </w:numPr>
              <w:ind w:left="350" w:hanging="284"/>
              <w:rPr>
                <w:rFonts w:ascii="Times New Roman" w:hAnsi="Times New Roman" w:cs="Times New Roman"/>
                <w:sz w:val="20"/>
                <w:szCs w:val="20"/>
              </w:rPr>
            </w:pPr>
            <w:r w:rsidRPr="00C22FD0">
              <w:rPr>
                <w:rFonts w:ascii="Times New Roman" w:hAnsi="Times New Roman" w:cs="Times New Roman"/>
                <w:sz w:val="20"/>
                <w:szCs w:val="20"/>
              </w:rPr>
              <w:t>For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EEA undertakings and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regulated undertakings </w:t>
            </w:r>
            <w:r w:rsidR="00457D88"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identification code provided will be provided by the group. When allocating an identification code to each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EEA or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regulated undertaking, it </w:t>
            </w:r>
            <w:r w:rsidR="000F4145" w:rsidRPr="00C22FD0">
              <w:rPr>
                <w:rFonts w:ascii="Times New Roman" w:hAnsi="Times New Roman" w:cs="Times New Roman"/>
                <w:sz w:val="20"/>
                <w:szCs w:val="20"/>
              </w:rPr>
              <w:t>should comply</w:t>
            </w:r>
            <w:r w:rsidRPr="00C22FD0">
              <w:rPr>
                <w:rFonts w:ascii="Times New Roman" w:hAnsi="Times New Roman" w:cs="Times New Roman"/>
                <w:sz w:val="20"/>
                <w:szCs w:val="20"/>
              </w:rPr>
              <w:t xml:space="preserve"> with the following format in a consistent manner: </w:t>
            </w:r>
          </w:p>
          <w:p w14:paraId="01D8BECD" w14:textId="77777777" w:rsidR="00E21451" w:rsidRPr="00C22FD0" w:rsidRDefault="00E21451" w:rsidP="0040755A">
            <w:pPr>
              <w:ind w:left="491"/>
              <w:rPr>
                <w:rFonts w:ascii="Times New Roman" w:hAnsi="Times New Roman" w:cs="Times New Roman"/>
                <w:sz w:val="20"/>
                <w:szCs w:val="20"/>
              </w:rPr>
            </w:pPr>
            <w:r w:rsidRPr="00C22FD0">
              <w:rPr>
                <w:rFonts w:ascii="Times New Roman" w:hAnsi="Times New Roman" w:cs="Times New Roman"/>
                <w:sz w:val="20"/>
                <w:szCs w:val="20"/>
              </w:rPr>
              <w:t xml:space="preserve"> identification code of the parent undertaking + </w:t>
            </w:r>
          </w:p>
          <w:p w14:paraId="731C6BBA" w14:textId="4C43F943" w:rsidR="00E21451" w:rsidRPr="00C22FD0" w:rsidRDefault="00E21451" w:rsidP="0040755A">
            <w:pPr>
              <w:ind w:left="491"/>
              <w:rPr>
                <w:rFonts w:ascii="Times New Roman" w:hAnsi="Times New Roman" w:cs="Times New Roman"/>
                <w:sz w:val="20"/>
                <w:szCs w:val="20"/>
              </w:rPr>
            </w:pPr>
            <w:r w:rsidRPr="00C22FD0">
              <w:rPr>
                <w:rFonts w:ascii="Times New Roman" w:hAnsi="Times New Roman" w:cs="Times New Roman"/>
                <w:sz w:val="20"/>
                <w:szCs w:val="20"/>
              </w:rPr>
              <w:t xml:space="preserve"> ISO 3166</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2 code of the country of the undertaking + </w:t>
            </w:r>
          </w:p>
          <w:p w14:paraId="245DB3B0" w14:textId="77777777" w:rsidR="00E21451" w:rsidRPr="00C22FD0" w:rsidRDefault="00E21451" w:rsidP="0040755A">
            <w:pPr>
              <w:ind w:left="491"/>
              <w:rPr>
                <w:rFonts w:ascii="Times New Roman" w:hAnsi="Times New Roman" w:cs="Times New Roman"/>
                <w:color w:val="FF0000"/>
                <w:sz w:val="20"/>
                <w:szCs w:val="20"/>
              </w:rPr>
            </w:pPr>
            <w:r w:rsidRPr="00C22FD0">
              <w:rPr>
                <w:rFonts w:ascii="Times New Roman" w:hAnsi="Times New Roman" w:cs="Times New Roman"/>
                <w:sz w:val="20"/>
                <w:szCs w:val="20"/>
              </w:rPr>
              <w:t xml:space="preserve"> 5 digits</w:t>
            </w:r>
          </w:p>
        </w:tc>
      </w:tr>
      <w:tr w:rsidR="00E21451" w:rsidRPr="00C22FD0" w14:paraId="0F2ABE28" w14:textId="77777777" w:rsidTr="0040755A">
        <w:trPr>
          <w:trHeight w:val="675"/>
        </w:trPr>
        <w:tc>
          <w:tcPr>
            <w:tcW w:w="1339" w:type="dxa"/>
            <w:hideMark/>
          </w:tcPr>
          <w:p w14:paraId="0FBEC4D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w:t>
            </w:r>
          </w:p>
          <w:p w14:paraId="249143E5" w14:textId="77777777" w:rsidR="00E21451" w:rsidRPr="00C22FD0" w:rsidRDefault="00E21451" w:rsidP="0040755A">
            <w:pPr>
              <w:rPr>
                <w:rFonts w:ascii="Times New Roman" w:hAnsi="Times New Roman" w:cs="Times New Roman"/>
                <w:sz w:val="20"/>
                <w:szCs w:val="20"/>
              </w:rPr>
            </w:pPr>
          </w:p>
        </w:tc>
        <w:tc>
          <w:tcPr>
            <w:tcW w:w="2139" w:type="dxa"/>
            <w:hideMark/>
          </w:tcPr>
          <w:p w14:paraId="73E663F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code of the ID of the undertaking</w:t>
            </w:r>
          </w:p>
        </w:tc>
        <w:tc>
          <w:tcPr>
            <w:tcW w:w="5764" w:type="dxa"/>
            <w:hideMark/>
          </w:tcPr>
          <w:p w14:paraId="6896927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ID Code used for the “Identification code of the undertaking” item. One of the options in the following closed list shall be used:</w:t>
            </w:r>
          </w:p>
          <w:p w14:paraId="737CAF12" w14:textId="66BE5727" w:rsidR="00E21451" w:rsidRPr="00C22FD0" w:rsidRDefault="00E21451" w:rsidP="0040755A">
            <w:pPr>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1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LEI </w:t>
            </w:r>
          </w:p>
          <w:p w14:paraId="11554452" w14:textId="2F226EE0" w:rsidR="00E21451" w:rsidRPr="00C22FD0" w:rsidRDefault="00E21451" w:rsidP="0040755A">
            <w:pPr>
              <w:rPr>
                <w:rFonts w:ascii="Times New Roman" w:hAnsi="Times New Roman" w:cs="Times New Roman"/>
                <w:color w:val="FF0000"/>
                <w:sz w:val="20"/>
                <w:szCs w:val="20"/>
                <w:lang w:val="fr-FR"/>
              </w:rPr>
            </w:pPr>
            <w:r w:rsidRPr="00C22FD0">
              <w:rPr>
                <w:rFonts w:ascii="Times New Roman" w:hAnsi="Times New Roman" w:cs="Times New Roman"/>
                <w:sz w:val="20"/>
                <w:szCs w:val="20"/>
                <w:lang w:val="pt-PT"/>
              </w:rPr>
              <w:t xml:space="preserve">2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Specific code</w:t>
            </w:r>
          </w:p>
        </w:tc>
      </w:tr>
      <w:tr w:rsidR="00E21451" w:rsidRPr="00C22FD0" w14:paraId="15463EB4" w14:textId="77777777" w:rsidTr="0040755A">
        <w:trPr>
          <w:trHeight w:val="1269"/>
        </w:trPr>
        <w:tc>
          <w:tcPr>
            <w:tcW w:w="1339" w:type="dxa"/>
            <w:hideMark/>
          </w:tcPr>
          <w:p w14:paraId="75CDB92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w:t>
            </w:r>
          </w:p>
          <w:p w14:paraId="70441475" w14:textId="77777777" w:rsidR="00E21451" w:rsidRPr="00C22FD0" w:rsidRDefault="00E21451" w:rsidP="0040755A">
            <w:pPr>
              <w:rPr>
                <w:rFonts w:ascii="Times New Roman" w:hAnsi="Times New Roman" w:cs="Times New Roman"/>
                <w:sz w:val="20"/>
                <w:szCs w:val="20"/>
              </w:rPr>
            </w:pPr>
          </w:p>
        </w:tc>
        <w:tc>
          <w:tcPr>
            <w:tcW w:w="2139" w:type="dxa"/>
            <w:hideMark/>
          </w:tcPr>
          <w:p w14:paraId="7ED1B4E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Fund/Portfolio Number</w:t>
            </w:r>
          </w:p>
        </w:tc>
        <w:tc>
          <w:tcPr>
            <w:tcW w:w="5764" w:type="dxa"/>
            <w:hideMark/>
          </w:tcPr>
          <w:p w14:paraId="4E14F6A0" w14:textId="535D778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Number which is attributed by the undertaking, corresponding to the unique number assigned to each ring fenced fund and matching portfolio. This number has to be consistent over time and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used to identify the ring fenced funds and the matching portfolio number in other templates.</w:t>
            </w:r>
          </w:p>
        </w:tc>
      </w:tr>
      <w:tr w:rsidR="00E21451" w:rsidRPr="00C22FD0" w14:paraId="25065499" w14:textId="77777777" w:rsidTr="0040755A">
        <w:trPr>
          <w:trHeight w:val="972"/>
        </w:trPr>
        <w:tc>
          <w:tcPr>
            <w:tcW w:w="1339" w:type="dxa"/>
          </w:tcPr>
          <w:p w14:paraId="42E04C6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w:t>
            </w:r>
          </w:p>
          <w:p w14:paraId="31E07439" w14:textId="77777777" w:rsidR="00E21451" w:rsidRPr="00C22FD0" w:rsidRDefault="00E21451">
            <w:pPr>
              <w:rPr>
                <w:rFonts w:ascii="Times New Roman" w:hAnsi="Times New Roman" w:cs="Times New Roman"/>
                <w:sz w:val="20"/>
                <w:szCs w:val="20"/>
              </w:rPr>
            </w:pPr>
          </w:p>
        </w:tc>
        <w:tc>
          <w:tcPr>
            <w:tcW w:w="2139" w:type="dxa"/>
          </w:tcPr>
          <w:p w14:paraId="0AD76FE6" w14:textId="57045CF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Name of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fund/Matching adjustment portfolio</w:t>
            </w:r>
          </w:p>
        </w:tc>
        <w:tc>
          <w:tcPr>
            <w:tcW w:w="5764" w:type="dxa"/>
          </w:tcPr>
          <w:p w14:paraId="05EC7F1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Indicate the name of the ring fenced fund and matching adjustment portfolio.</w:t>
            </w:r>
          </w:p>
          <w:p w14:paraId="5CD408C4" w14:textId="43BF245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When possible (if linked to a commercial product) the commercial name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used. If not possible, e.g. if the fund is linked to several commercial products, a different name shall be used.</w:t>
            </w:r>
          </w:p>
          <w:p w14:paraId="4D6133A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The name shall be unique and be kept consistent over time.</w:t>
            </w:r>
          </w:p>
        </w:tc>
      </w:tr>
      <w:tr w:rsidR="00E21451" w:rsidRPr="00C22FD0" w14:paraId="77D37233" w14:textId="77777777" w:rsidTr="0040755A">
        <w:trPr>
          <w:trHeight w:val="1100"/>
        </w:trPr>
        <w:tc>
          <w:tcPr>
            <w:tcW w:w="1339" w:type="dxa"/>
            <w:hideMark/>
          </w:tcPr>
          <w:p w14:paraId="7EE8326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C0060</w:t>
            </w:r>
          </w:p>
          <w:p w14:paraId="2CE22B1A" w14:textId="77777777" w:rsidR="00E21451" w:rsidRPr="00C22FD0" w:rsidRDefault="00E21451">
            <w:pPr>
              <w:rPr>
                <w:rFonts w:ascii="Times New Roman" w:hAnsi="Times New Roman" w:cs="Times New Roman"/>
                <w:sz w:val="20"/>
                <w:szCs w:val="20"/>
              </w:rPr>
            </w:pPr>
          </w:p>
        </w:tc>
        <w:tc>
          <w:tcPr>
            <w:tcW w:w="2139" w:type="dxa"/>
            <w:hideMark/>
          </w:tcPr>
          <w:p w14:paraId="7B9C593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RFF/MAP/Remaining part of a fund</w:t>
            </w:r>
          </w:p>
        </w:tc>
        <w:tc>
          <w:tcPr>
            <w:tcW w:w="5764" w:type="dxa"/>
            <w:hideMark/>
          </w:tcPr>
          <w:p w14:paraId="381670FD" w14:textId="16E24DE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Indicate if it is a ring fenced fund or a matching portfolio. In the cases where other funds are included within one fund this cell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identify the type of each fund or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w:t>
            </w:r>
          </w:p>
          <w:p w14:paraId="4FF958A0" w14:textId="5E94D9A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Matching portfolio</w:t>
            </w:r>
          </w:p>
          <w:p w14:paraId="2BC9CD3D" w14:textId="0F6E5334" w:rsidR="00E21451" w:rsidRPr="00C22FD0" w:rsidRDefault="00E21451" w:rsidP="0040755A">
            <w:pPr>
              <w:rPr>
                <w:rFonts w:ascii="Times New Roman" w:hAnsi="Times New Roman" w:cs="Times New Roman"/>
                <w:color w:val="FF0000"/>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Remaining part of a fund</w:t>
            </w:r>
          </w:p>
        </w:tc>
      </w:tr>
      <w:tr w:rsidR="00E21451" w:rsidRPr="00C22FD0" w14:paraId="2C16B554" w14:textId="77777777" w:rsidTr="0040755A">
        <w:trPr>
          <w:trHeight w:val="1329"/>
        </w:trPr>
        <w:tc>
          <w:tcPr>
            <w:tcW w:w="1339" w:type="dxa"/>
          </w:tcPr>
          <w:p w14:paraId="05D114F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C0070</w:t>
            </w:r>
          </w:p>
        </w:tc>
        <w:tc>
          <w:tcPr>
            <w:tcW w:w="2139" w:type="dxa"/>
          </w:tcPr>
          <w:p w14:paraId="411D82DF"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RFF/MAP with sub RFF/MAP</w:t>
            </w:r>
          </w:p>
        </w:tc>
        <w:tc>
          <w:tcPr>
            <w:tcW w:w="5764" w:type="dxa"/>
          </w:tcPr>
          <w:p w14:paraId="243281A0" w14:textId="167AB79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Identify if the fund identified has other funds embedded.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Fund with other funds embedded</w:t>
            </w:r>
          </w:p>
          <w:p w14:paraId="40A39E15" w14:textId="7CE1596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a fund with other funds embedded</w:t>
            </w:r>
          </w:p>
          <w:p w14:paraId="5FF465FE" w14:textId="77777777" w:rsidR="00E21451" w:rsidRPr="00C22FD0" w:rsidRDefault="00E21451" w:rsidP="0040755A">
            <w:pPr>
              <w:rPr>
                <w:rFonts w:ascii="Times New Roman" w:hAnsi="Times New Roman" w:cs="Times New Roman"/>
                <w:sz w:val="20"/>
                <w:szCs w:val="20"/>
              </w:rPr>
            </w:pPr>
          </w:p>
          <w:p w14:paraId="3DF99D5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Only the “mother” fund shall be identified with option 1.</w:t>
            </w:r>
          </w:p>
        </w:tc>
      </w:tr>
      <w:tr w:rsidR="00E21451" w:rsidRPr="00C22FD0" w14:paraId="4DD9402C" w14:textId="77777777" w:rsidTr="0040755A">
        <w:trPr>
          <w:trHeight w:val="1329"/>
        </w:trPr>
        <w:tc>
          <w:tcPr>
            <w:tcW w:w="1339" w:type="dxa"/>
            <w:hideMark/>
          </w:tcPr>
          <w:p w14:paraId="7E37285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w:t>
            </w:r>
          </w:p>
          <w:p w14:paraId="25145140" w14:textId="77777777" w:rsidR="00E21451" w:rsidRPr="00C22FD0" w:rsidRDefault="00E21451">
            <w:pPr>
              <w:rPr>
                <w:rFonts w:ascii="Times New Roman" w:hAnsi="Times New Roman" w:cs="Times New Roman"/>
                <w:sz w:val="20"/>
                <w:szCs w:val="20"/>
              </w:rPr>
            </w:pPr>
          </w:p>
        </w:tc>
        <w:tc>
          <w:tcPr>
            <w:tcW w:w="2139" w:type="dxa"/>
            <w:hideMark/>
          </w:tcPr>
          <w:p w14:paraId="177DD97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Material</w:t>
            </w:r>
          </w:p>
        </w:tc>
        <w:tc>
          <w:tcPr>
            <w:tcW w:w="5764" w:type="dxa"/>
            <w:hideMark/>
          </w:tcPr>
          <w:p w14:paraId="520BB20B" w14:textId="6DAE07B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Indicate if the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 or a matching portfolio is material for the purposes of detailed submission of information.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Material</w:t>
            </w:r>
          </w:p>
          <w:p w14:paraId="25BA42B7" w14:textId="486A912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material</w:t>
            </w:r>
          </w:p>
          <w:p w14:paraId="759E1D7A" w14:textId="77777777" w:rsidR="00E21451" w:rsidRPr="00C22FD0" w:rsidRDefault="00E21451" w:rsidP="0040755A">
            <w:pPr>
              <w:rPr>
                <w:rFonts w:ascii="Times New Roman" w:hAnsi="Times New Roman" w:cs="Times New Roman"/>
                <w:sz w:val="20"/>
                <w:szCs w:val="20"/>
              </w:rPr>
            </w:pPr>
          </w:p>
          <w:p w14:paraId="4DDDB799" w14:textId="77777777" w:rsidR="00E21451" w:rsidRPr="00C22FD0" w:rsidRDefault="00E21451" w:rsidP="0040755A">
            <w:pPr>
              <w:rPr>
                <w:rFonts w:ascii="Times New Roman" w:hAnsi="Times New Roman" w:cs="Times New Roman"/>
                <w:color w:val="FF0000"/>
                <w:sz w:val="20"/>
                <w:szCs w:val="20"/>
              </w:rPr>
            </w:pPr>
            <w:r w:rsidRPr="00C22FD0">
              <w:rPr>
                <w:rFonts w:ascii="Times New Roman" w:hAnsi="Times New Roman" w:cs="Times New Roman"/>
                <w:sz w:val="20"/>
                <w:szCs w:val="20"/>
              </w:rPr>
              <w:t>In case of fund with other funds embedded, this item is to be reported only for the “mother” fund.</w:t>
            </w:r>
          </w:p>
        </w:tc>
      </w:tr>
      <w:tr w:rsidR="00E21451" w:rsidRPr="00C22FD0" w14:paraId="0461BC6A" w14:textId="77777777" w:rsidTr="0040755A">
        <w:trPr>
          <w:trHeight w:val="675"/>
        </w:trPr>
        <w:tc>
          <w:tcPr>
            <w:tcW w:w="1339" w:type="dxa"/>
            <w:hideMark/>
          </w:tcPr>
          <w:p w14:paraId="227FBEC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C0090</w:t>
            </w:r>
          </w:p>
          <w:p w14:paraId="19C706F4" w14:textId="77777777" w:rsidR="00E21451" w:rsidRPr="00C22FD0" w:rsidRDefault="00E21451">
            <w:pPr>
              <w:rPr>
                <w:rFonts w:ascii="Times New Roman" w:hAnsi="Times New Roman" w:cs="Times New Roman"/>
                <w:sz w:val="20"/>
                <w:szCs w:val="20"/>
              </w:rPr>
            </w:pPr>
          </w:p>
        </w:tc>
        <w:tc>
          <w:tcPr>
            <w:tcW w:w="2139" w:type="dxa"/>
            <w:hideMark/>
          </w:tcPr>
          <w:p w14:paraId="036281A1"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Article 304</w:t>
            </w:r>
          </w:p>
        </w:tc>
        <w:tc>
          <w:tcPr>
            <w:tcW w:w="5764" w:type="dxa"/>
            <w:hideMark/>
          </w:tcPr>
          <w:p w14:paraId="7513BFCC" w14:textId="02D3CCD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Indicate whether the RFF is under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304 of Solvency II Directive. One of the following option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used:</w:t>
            </w:r>
          </w:p>
          <w:p w14:paraId="11B1EBCD" w14:textId="6265155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RFF under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304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with the option for the equity risk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module</w:t>
            </w:r>
          </w:p>
          <w:p w14:paraId="71AFC028" w14:textId="65FE688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RFF under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304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without the option for the equity risk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module</w:t>
            </w:r>
          </w:p>
          <w:p w14:paraId="7E6BB092" w14:textId="10B87BA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RFF not under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304</w:t>
            </w:r>
          </w:p>
        </w:tc>
      </w:tr>
      <w:tr w:rsidR="00E21451" w:rsidRPr="00C22FD0" w14:paraId="10EA7ED3" w14:textId="77777777" w:rsidTr="0040755A">
        <w:trPr>
          <w:trHeight w:val="353"/>
        </w:trPr>
        <w:tc>
          <w:tcPr>
            <w:tcW w:w="9242" w:type="dxa"/>
            <w:gridSpan w:val="3"/>
          </w:tcPr>
          <w:p w14:paraId="3485ED39"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List of RFF/MAP with sub RFF/MAP</w:t>
            </w:r>
          </w:p>
        </w:tc>
      </w:tr>
      <w:tr w:rsidR="00E21451" w:rsidRPr="00C22FD0" w14:paraId="3D1E376F" w14:textId="77777777" w:rsidTr="0040755A">
        <w:trPr>
          <w:trHeight w:val="675"/>
        </w:trPr>
        <w:tc>
          <w:tcPr>
            <w:tcW w:w="1339" w:type="dxa"/>
          </w:tcPr>
          <w:p w14:paraId="0F10135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C0100</w:t>
            </w:r>
          </w:p>
        </w:tc>
        <w:tc>
          <w:tcPr>
            <w:tcW w:w="2139" w:type="dxa"/>
          </w:tcPr>
          <w:p w14:paraId="76C283E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Number of RFF/MAP with sub RFF/MAP</w:t>
            </w:r>
          </w:p>
        </w:tc>
        <w:tc>
          <w:tcPr>
            <w:tcW w:w="5764" w:type="dxa"/>
          </w:tcPr>
          <w:p w14:paraId="1F4C62C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For the funds with other funds embedded (option 1 reported in item C0070) identify the number as defined for item C0040. </w:t>
            </w:r>
          </w:p>
          <w:p w14:paraId="50766F58" w14:textId="77777777" w:rsidR="00E21451" w:rsidRPr="00C22FD0" w:rsidRDefault="00E21451">
            <w:pPr>
              <w:rPr>
                <w:rFonts w:ascii="Times New Roman" w:hAnsi="Times New Roman" w:cs="Times New Roman"/>
                <w:sz w:val="20"/>
                <w:szCs w:val="20"/>
              </w:rPr>
            </w:pPr>
          </w:p>
          <w:p w14:paraId="6A9A50E4" w14:textId="106B934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The fund shall be repeated for as many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 xml:space="preserve"> as needed to report the funds embedded. </w:t>
            </w:r>
          </w:p>
        </w:tc>
      </w:tr>
      <w:tr w:rsidR="00E21451" w:rsidRPr="00C22FD0" w14:paraId="169A5685" w14:textId="77777777" w:rsidTr="0040755A">
        <w:trPr>
          <w:trHeight w:val="675"/>
        </w:trPr>
        <w:tc>
          <w:tcPr>
            <w:tcW w:w="1339" w:type="dxa"/>
          </w:tcPr>
          <w:p w14:paraId="4B4179C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C0110</w:t>
            </w:r>
          </w:p>
        </w:tc>
        <w:tc>
          <w:tcPr>
            <w:tcW w:w="2139" w:type="dxa"/>
          </w:tcPr>
          <w:p w14:paraId="29E9F36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Number of sub RFF/MAP</w:t>
            </w:r>
          </w:p>
        </w:tc>
        <w:tc>
          <w:tcPr>
            <w:tcW w:w="5764" w:type="dxa"/>
          </w:tcPr>
          <w:p w14:paraId="0F2B990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Identify the number of the funds embedded in other funds as defined for item C0040. </w:t>
            </w:r>
          </w:p>
        </w:tc>
      </w:tr>
      <w:tr w:rsidR="00E21451" w:rsidRPr="00C22FD0" w14:paraId="570F90C3" w14:textId="77777777" w:rsidTr="0040755A">
        <w:trPr>
          <w:trHeight w:val="346"/>
        </w:trPr>
        <w:tc>
          <w:tcPr>
            <w:tcW w:w="1339" w:type="dxa"/>
          </w:tcPr>
          <w:p w14:paraId="39F5EFE7" w14:textId="77777777" w:rsidR="00E21451" w:rsidRPr="00C22FD0" w:rsidRDefault="00E21451" w:rsidP="0040755A">
            <w:pPr>
              <w:rPr>
                <w:rFonts w:ascii="Times New Roman" w:hAnsi="Times New Roman" w:cs="Times New Roman"/>
                <w:b/>
                <w:sz w:val="20"/>
                <w:szCs w:val="20"/>
              </w:rPr>
            </w:pPr>
            <w:r w:rsidRPr="00C22FD0">
              <w:rPr>
                <w:rFonts w:ascii="Times New Roman" w:hAnsi="Times New Roman" w:cs="Times New Roman"/>
                <w:sz w:val="20"/>
                <w:szCs w:val="20"/>
              </w:rPr>
              <w:t>C0120</w:t>
            </w:r>
          </w:p>
        </w:tc>
        <w:tc>
          <w:tcPr>
            <w:tcW w:w="2139" w:type="dxa"/>
          </w:tcPr>
          <w:p w14:paraId="2B01449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Sub RFF/MAP</w:t>
            </w:r>
          </w:p>
        </w:tc>
        <w:tc>
          <w:tcPr>
            <w:tcW w:w="5764" w:type="dxa"/>
          </w:tcPr>
          <w:p w14:paraId="6AB210C0" w14:textId="0B2DE7F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Identify if the nature of the fund embedded in other funds.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w:t>
            </w:r>
          </w:p>
          <w:p w14:paraId="4C398E29" w14:textId="7B290EA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Matching portfolio</w:t>
            </w:r>
          </w:p>
        </w:tc>
      </w:tr>
    </w:tbl>
    <w:p w14:paraId="0B3168D4" w14:textId="77777777" w:rsidR="00E21451" w:rsidRPr="00C22FD0" w:rsidRDefault="00E21451">
      <w:pPr>
        <w:rPr>
          <w:rFonts w:ascii="Times New Roman" w:hAnsi="Times New Roman"/>
        </w:rPr>
      </w:pPr>
    </w:p>
    <w:p w14:paraId="018F3448" w14:textId="67089159" w:rsidR="00E21451" w:rsidRPr="00C22FD0" w:rsidRDefault="00E21451">
      <w:pPr>
        <w:rPr>
          <w:rFonts w:ascii="Times New Roman" w:hAnsi="Times New Roman" w:cs="Times New Roman"/>
          <w:b/>
          <w:bCs/>
          <w:sz w:val="20"/>
        </w:rPr>
      </w:pPr>
      <w:r w:rsidRPr="00C22FD0">
        <w:rPr>
          <w:rFonts w:ascii="Times New Roman" w:hAnsi="Times New Roman" w:cs="Times New Roman"/>
          <w:b/>
          <w:bCs/>
          <w:sz w:val="20"/>
        </w:rPr>
        <w:t xml:space="preserve">S.02.01 </w:t>
      </w:r>
      <w:r w:rsidR="004508C9" w:rsidRPr="00C22FD0">
        <w:rPr>
          <w:rFonts w:ascii="Times New Roman" w:hAnsi="Times New Roman" w:cs="Times New Roman"/>
          <w:b/>
          <w:bCs/>
          <w:sz w:val="20"/>
        </w:rPr>
        <w:t>–</w:t>
      </w:r>
      <w:r w:rsidRPr="00C22FD0">
        <w:rPr>
          <w:rFonts w:ascii="Times New Roman" w:hAnsi="Times New Roman" w:cs="Times New Roman"/>
          <w:b/>
          <w:bCs/>
          <w:sz w:val="20"/>
        </w:rPr>
        <w:t xml:space="preserve"> Balance sheet</w:t>
      </w:r>
    </w:p>
    <w:p w14:paraId="6DD56886" w14:textId="77777777" w:rsidR="00E21451" w:rsidRPr="00C22FD0" w:rsidRDefault="00E21451">
      <w:pPr>
        <w:rPr>
          <w:rFonts w:ascii="Times New Roman" w:hAnsi="Times New Roman" w:cs="Times New Roman"/>
          <w:b/>
          <w:bCs/>
          <w:sz w:val="20"/>
        </w:rPr>
      </w:pPr>
      <w:r w:rsidRPr="00C22FD0">
        <w:rPr>
          <w:rFonts w:ascii="Times New Roman" w:hAnsi="Times New Roman" w:cs="Times New Roman"/>
          <w:b/>
          <w:bCs/>
          <w:sz w:val="20"/>
        </w:rPr>
        <w:t>General comments:</w:t>
      </w:r>
    </w:p>
    <w:p w14:paraId="2F17C9A1" w14:textId="7456367D" w:rsidR="00E21451" w:rsidRPr="00C22FD0" w:rsidRDefault="00FC4845" w:rsidP="0040755A">
      <w:pPr>
        <w:rPr>
          <w:rFonts w:ascii="Times New Roman" w:hAnsi="Times New Roman" w:cs="Times New Roman"/>
          <w:sz w:val="20"/>
        </w:rPr>
      </w:pPr>
      <w:r w:rsidRPr="00C22FD0">
        <w:rPr>
          <w:rFonts w:ascii="Times New Roman" w:hAnsi="Times New Roman" w:cs="Times New Roman"/>
          <w:sz w:val="20"/>
        </w:rPr>
        <w:t xml:space="preserve">This </w:t>
      </w:r>
      <w:r w:rsidR="00856F43" w:rsidRPr="00C22FD0">
        <w:rPr>
          <w:rFonts w:ascii="Times New Roman" w:hAnsi="Times New Roman" w:cs="Times New Roman"/>
          <w:sz w:val="20"/>
        </w:rPr>
        <w:t>section</w:t>
      </w:r>
      <w:r w:rsidR="00E21451" w:rsidRPr="00C22FD0">
        <w:rPr>
          <w:rFonts w:ascii="Times New Roman" w:hAnsi="Times New Roman" w:cs="Times New Roman"/>
          <w:sz w:val="20"/>
        </w:rPr>
        <w:t xml:space="preserve"> relates to opening, quarterly and annual submission of information for groups, ring fenced</w:t>
      </w:r>
      <w:r w:rsidR="004508C9" w:rsidRPr="00C22FD0">
        <w:rPr>
          <w:rFonts w:ascii="Times New Roman" w:hAnsi="Times New Roman" w:cs="Times New Roman"/>
          <w:sz w:val="20"/>
        </w:rPr>
        <w:t>–</w:t>
      </w:r>
      <w:r w:rsidR="00E21451" w:rsidRPr="00C22FD0">
        <w:rPr>
          <w:rFonts w:ascii="Times New Roman" w:hAnsi="Times New Roman" w:cs="Times New Roman"/>
          <w:sz w:val="20"/>
        </w:rPr>
        <w:t>funds and remaining part.</w:t>
      </w:r>
    </w:p>
    <w:p w14:paraId="3E9EE88D" w14:textId="2D5579F7" w:rsidR="00E21451" w:rsidRPr="00C22FD0" w:rsidRDefault="00FF2BE7" w:rsidP="0040755A">
      <w:pPr>
        <w:rPr>
          <w:rFonts w:ascii="Times New Roman" w:hAnsi="Times New Roman" w:cs="Times New Roman"/>
          <w:bCs/>
          <w:sz w:val="20"/>
        </w:rPr>
      </w:pPr>
      <w:r w:rsidRPr="00C22FD0">
        <w:rPr>
          <w:rFonts w:ascii="Times New Roman" w:hAnsi="Times New Roman" w:cs="Times New Roman"/>
          <w:bCs/>
          <w:sz w:val="20"/>
        </w:rPr>
        <w:t>This template is relevant</w:t>
      </w:r>
      <w:r w:rsidR="00E21451" w:rsidRPr="00C22FD0">
        <w:rPr>
          <w:rFonts w:ascii="Times New Roman" w:hAnsi="Times New Roman" w:cs="Times New Roman"/>
          <w:bCs/>
          <w:sz w:val="20"/>
        </w:rPr>
        <w:t xml:space="preserve"> when method 1 (Accounting consolidation</w:t>
      </w:r>
      <w:r w:rsidR="004508C9" w:rsidRPr="00C22FD0">
        <w:rPr>
          <w:rFonts w:ascii="Times New Roman" w:hAnsi="Times New Roman" w:cs="Times New Roman"/>
          <w:bCs/>
          <w:sz w:val="20"/>
        </w:rPr>
        <w:t>–</w:t>
      </w:r>
      <w:r w:rsidR="00E21451" w:rsidRPr="00C22FD0">
        <w:rPr>
          <w:rFonts w:ascii="Times New Roman" w:hAnsi="Times New Roman" w:cs="Times New Roman"/>
          <w:bCs/>
          <w:sz w:val="20"/>
        </w:rPr>
        <w:t xml:space="preserve">based method) is used, either exclusively or in combination with method 2 (Deduction and aggregation method). </w:t>
      </w:r>
      <w:r w:rsidR="006915FA" w:rsidRPr="00C22FD0">
        <w:rPr>
          <w:rFonts w:ascii="Times New Roman" w:hAnsi="Times New Roman" w:cs="Times New Roman"/>
          <w:bCs/>
          <w:sz w:val="20"/>
        </w:rPr>
        <w:t>Holdings in</w:t>
      </w:r>
      <w:r w:rsidR="00E21451" w:rsidRPr="00C22FD0">
        <w:rPr>
          <w:rFonts w:ascii="Times New Roman" w:hAnsi="Times New Roman" w:cs="Times New Roman"/>
          <w:bCs/>
          <w:sz w:val="20"/>
        </w:rPr>
        <w:t xml:space="preserve"> related undertakings that are not consolidated </w:t>
      </w:r>
      <w:r w:rsidR="00473BE5" w:rsidRPr="00C22FD0">
        <w:rPr>
          <w:rFonts w:ascii="Times New Roman" w:hAnsi="Times New Roman" w:cs="Times New Roman"/>
          <w:bCs/>
          <w:sz w:val="20"/>
        </w:rPr>
        <w:t xml:space="preserve">row </w:t>
      </w:r>
      <w:r w:rsidR="00E21451" w:rsidRPr="00C22FD0">
        <w:rPr>
          <w:rFonts w:ascii="Times New Roman" w:hAnsi="Times New Roman" w:cs="Times New Roman"/>
          <w:bCs/>
          <w:sz w:val="20"/>
        </w:rPr>
        <w:t>by</w:t>
      </w:r>
      <w:r w:rsidR="00473BE5" w:rsidRPr="00C22FD0">
        <w:rPr>
          <w:rFonts w:ascii="Times New Roman" w:hAnsi="Times New Roman" w:cs="Times New Roman"/>
          <w:bCs/>
          <w:sz w:val="20"/>
        </w:rPr>
        <w:t xml:space="preserve"> row</w:t>
      </w:r>
      <w:r w:rsidR="00E21451" w:rsidRPr="00C22FD0">
        <w:rPr>
          <w:rFonts w:ascii="Times New Roman" w:hAnsi="Times New Roman" w:cs="Times New Roman"/>
          <w:bCs/>
          <w:sz w:val="20"/>
        </w:rPr>
        <w:t xml:space="preserve"> in accordance with Article 335</w:t>
      </w:r>
      <w:r w:rsidR="006915FA" w:rsidRPr="00C22FD0">
        <w:rPr>
          <w:rFonts w:ascii="Times New Roman" w:hAnsi="Times New Roman" w:cs="Times New Roman"/>
          <w:bCs/>
          <w:sz w:val="20"/>
        </w:rPr>
        <w:t>, paragraph 1, (a), (b) or (c)</w:t>
      </w:r>
      <w:r w:rsidR="00E21451" w:rsidRPr="00C22FD0">
        <w:rPr>
          <w:rFonts w:ascii="Times New Roman" w:hAnsi="Times New Roman" w:cs="Times New Roman"/>
          <w:bCs/>
          <w:sz w:val="20"/>
        </w:rPr>
        <w:t xml:space="preserve"> of the Delegated Regulation (EU) 2015/35</w:t>
      </w:r>
      <w:r w:rsidR="006915FA" w:rsidRPr="00C22FD0">
        <w:rPr>
          <w:rFonts w:ascii="Times New Roman" w:hAnsi="Times New Roman" w:cs="Times New Roman"/>
          <w:bCs/>
          <w:sz w:val="20"/>
        </w:rPr>
        <w:t>,</w:t>
      </w:r>
      <w:r w:rsidR="00E21451" w:rsidRPr="00C22FD0">
        <w:rPr>
          <w:rFonts w:ascii="Times New Roman" w:hAnsi="Times New Roman" w:cs="Times New Roman"/>
          <w:bCs/>
          <w:sz w:val="20"/>
        </w:rPr>
        <w:t xml:space="preserve"> </w:t>
      </w:r>
      <w:r w:rsidR="006915FA" w:rsidRPr="00C22FD0">
        <w:rPr>
          <w:rFonts w:ascii="Times New Roman" w:hAnsi="Times New Roman" w:cs="Times New Roman"/>
          <w:bCs/>
          <w:sz w:val="20"/>
        </w:rPr>
        <w:t>including</w:t>
      </w:r>
      <w:r w:rsidR="00E21451" w:rsidRPr="00C22FD0">
        <w:rPr>
          <w:rFonts w:ascii="Times New Roman" w:hAnsi="Times New Roman" w:cs="Times New Roman"/>
          <w:bCs/>
          <w:sz w:val="20"/>
        </w:rPr>
        <w:t xml:space="preserve"> </w:t>
      </w:r>
      <w:r w:rsidR="006915FA" w:rsidRPr="00C22FD0">
        <w:rPr>
          <w:rFonts w:ascii="Times New Roman" w:hAnsi="Times New Roman" w:cs="Times New Roman"/>
          <w:bCs/>
          <w:sz w:val="20"/>
        </w:rPr>
        <w:t>the holdings in related undertakings included with method 2 when combination of methods is used, shall be included in the item “Holdings in related undertakings, including participations”</w:t>
      </w:r>
      <w:r w:rsidR="00E21451" w:rsidRPr="00C22FD0">
        <w:rPr>
          <w:rFonts w:ascii="Times New Roman" w:hAnsi="Times New Roman" w:cs="Times New Roman"/>
          <w:bCs/>
          <w:sz w:val="20"/>
        </w:rPr>
        <w:t>.</w:t>
      </w:r>
    </w:p>
    <w:p w14:paraId="714C3280" w14:textId="5BDE03F4" w:rsidR="00E21451" w:rsidRPr="00C22FD0" w:rsidRDefault="00E21451" w:rsidP="0040755A">
      <w:pPr>
        <w:rPr>
          <w:rFonts w:ascii="Times New Roman" w:hAnsi="Times New Roman"/>
          <w:sz w:val="20"/>
          <w:lang w:val="en-US"/>
        </w:rPr>
      </w:pPr>
      <w:r w:rsidRPr="00C22FD0">
        <w:rPr>
          <w:rFonts w:ascii="Times New Roman" w:hAnsi="Times New Roman" w:cs="Times New Roman"/>
          <w:bCs/>
          <w:sz w:val="20"/>
        </w:rPr>
        <w:t>Template SR.02.01 is only applicable in relation to RFF/MAP from undertakings consolidated according to Article 335</w:t>
      </w:r>
      <w:r w:rsidR="007F7B23" w:rsidRPr="00C22FD0">
        <w:rPr>
          <w:rFonts w:ascii="Times New Roman" w:hAnsi="Times New Roman" w:cs="Times New Roman"/>
          <w:bCs/>
          <w:sz w:val="20"/>
        </w:rPr>
        <w:t xml:space="preserve">, paragraph 1, </w:t>
      </w:r>
      <w:r w:rsidRPr="00C22FD0">
        <w:rPr>
          <w:rFonts w:ascii="Times New Roman" w:hAnsi="Times New Roman" w:cs="Times New Roman"/>
          <w:bCs/>
          <w:sz w:val="20"/>
        </w:rPr>
        <w:t>(a), (b) and (c) of Delegated Regulation (EU) 2015/35, when method 1 (Accounting consolidation</w:t>
      </w:r>
      <w:r w:rsidR="004508C9" w:rsidRPr="00C22FD0">
        <w:rPr>
          <w:rFonts w:ascii="Times New Roman" w:hAnsi="Times New Roman" w:cs="Times New Roman"/>
          <w:bCs/>
          <w:sz w:val="20"/>
        </w:rPr>
        <w:t>–</w:t>
      </w:r>
      <w:r w:rsidRPr="00C22FD0">
        <w:rPr>
          <w:rFonts w:ascii="Times New Roman" w:hAnsi="Times New Roman" w:cs="Times New Roman"/>
          <w:bCs/>
          <w:sz w:val="20"/>
        </w:rPr>
        <w:t xml:space="preserve">based method) is used, either exclusively or in combination with method 2 (Deduction and aggregation method). </w:t>
      </w:r>
    </w:p>
    <w:p w14:paraId="133A4B12" w14:textId="77777777" w:rsidR="00E21451" w:rsidRPr="00C22FD0" w:rsidRDefault="00E21451" w:rsidP="0040755A">
      <w:pPr>
        <w:rPr>
          <w:rFonts w:ascii="Times New Roman" w:hAnsi="Times New Roman" w:cs="Times New Roman"/>
          <w:bCs/>
          <w:sz w:val="20"/>
        </w:rPr>
      </w:pPr>
      <w:r w:rsidRPr="00C22FD0">
        <w:rPr>
          <w:rFonts w:ascii="Times New Roman" w:hAnsi="Times New Roman" w:cs="Times New Roman"/>
          <w:bCs/>
          <w:sz w:val="20"/>
        </w:rPr>
        <w:t xml:space="preserve">The “Solvency II value” column (C0010) shall be completed using the valuation principles set out in the Directive2009/138/EC, </w:t>
      </w:r>
      <w:r w:rsidRPr="00C22FD0">
        <w:rPr>
          <w:rFonts w:ascii="Times New Roman" w:hAnsi="Times New Roman" w:cs="Times New Roman"/>
          <w:sz w:val="20"/>
          <w:lang w:eastAsia="es-ES"/>
        </w:rPr>
        <w:t>Delegated Regulation (EU) 2015/35</w:t>
      </w:r>
      <w:r w:rsidRPr="00C22FD0">
        <w:rPr>
          <w:rFonts w:ascii="Times New Roman" w:hAnsi="Times New Roman" w:cs="Times New Roman"/>
          <w:bCs/>
          <w:sz w:val="20"/>
        </w:rPr>
        <w:t xml:space="preserve">, Solvency 2 Technical Standards and Guidelines. </w:t>
      </w:r>
    </w:p>
    <w:p w14:paraId="3E5E9AAD" w14:textId="2FE3A896" w:rsidR="00E21451" w:rsidRPr="00C22FD0" w:rsidRDefault="00E21451" w:rsidP="0040755A">
      <w:pPr>
        <w:rPr>
          <w:rFonts w:ascii="Times New Roman" w:hAnsi="Times New Roman"/>
          <w:sz w:val="20"/>
          <w:lang w:val="en-US"/>
        </w:rPr>
      </w:pPr>
      <w:r w:rsidRPr="00C22FD0">
        <w:rPr>
          <w:rFonts w:ascii="Times New Roman" w:hAnsi="Times New Roman" w:cs="Times New Roman"/>
          <w:bCs/>
          <w:sz w:val="20"/>
        </w:rPr>
        <w:t>With regards to the “Statutory accounts value” column (C0020), recognition and valuation methods are the ones used by groups in their statutory accounts in accordance with the local GAAP or</w:t>
      </w:r>
      <w:r w:rsidRPr="00C22FD0">
        <w:rPr>
          <w:rFonts w:ascii="Times New Roman" w:hAnsi="Times New Roman" w:cs="Times New Roman"/>
          <w:bCs/>
          <w:sz w:val="20"/>
          <w:lang w:val="en-US"/>
        </w:rPr>
        <w:t xml:space="preserve"> </w:t>
      </w:r>
      <w:r w:rsidRPr="00C22FD0">
        <w:rPr>
          <w:rFonts w:ascii="Times New Roman" w:hAnsi="Times New Roman" w:cs="Times New Roman"/>
          <w:bCs/>
          <w:sz w:val="20"/>
        </w:rPr>
        <w:t xml:space="preserve">IFRS </w:t>
      </w:r>
      <w:r w:rsidRPr="00C22FD0">
        <w:rPr>
          <w:rFonts w:ascii="Times New Roman" w:hAnsi="Times New Roman" w:cs="Times New Roman"/>
          <w:bCs/>
          <w:sz w:val="20"/>
          <w:lang w:val="en-US"/>
        </w:rPr>
        <w:t>if accepted as local GAAP</w:t>
      </w:r>
      <w:r w:rsidRPr="00C22FD0">
        <w:rPr>
          <w:rFonts w:ascii="Times New Roman" w:hAnsi="Times New Roman" w:cs="Times New Roman"/>
          <w:bCs/>
          <w:sz w:val="20"/>
        </w:rPr>
        <w:t>. This column is by default mandatory. In the specific cases where the group does not produce official financial statements according to local GAAP or IFRS the specific situation should be discussed with the group supervisor.</w:t>
      </w:r>
      <w:r w:rsidRPr="00C22FD0">
        <w:rPr>
          <w:rFonts w:ascii="Times New Roman" w:hAnsi="Times New Roman" w:cs="Times New Roman"/>
          <w:bCs/>
          <w:sz w:val="20"/>
          <w:lang w:val="en-US"/>
        </w:rPr>
        <w:t xml:space="preserve"> In template SR.02.01 this column is only applicable if the development of financial statements by RFF is required by national law.</w:t>
      </w:r>
    </w:p>
    <w:p w14:paraId="4E60ADF9" w14:textId="77777777" w:rsidR="00E21451" w:rsidRPr="00C22FD0" w:rsidRDefault="00E21451" w:rsidP="0040755A">
      <w:pPr>
        <w:rPr>
          <w:rFonts w:ascii="Times New Roman" w:hAnsi="Times New Roman" w:cs="Times New Roman"/>
          <w:bCs/>
          <w:sz w:val="20"/>
        </w:rPr>
      </w:pPr>
      <w:r w:rsidRPr="00C22FD0">
        <w:rPr>
          <w:rFonts w:ascii="Times New Roman" w:hAnsi="Times New Roman" w:cs="Times New Roman"/>
          <w:bCs/>
          <w:sz w:val="20"/>
        </w:rPr>
        <w:t>The default instruction is that each item shall be reported in the “Statutory accounts value” column, separately.</w:t>
      </w:r>
    </w:p>
    <w:p w14:paraId="6DFEFC1A" w14:textId="185BDD19" w:rsidR="00E21451" w:rsidRPr="00C22FD0" w:rsidRDefault="00E21451">
      <w:pPr>
        <w:rPr>
          <w:rFonts w:ascii="Times New Roman" w:hAnsi="Times New Roman" w:cs="Times New Roman"/>
          <w:bCs/>
          <w:sz w:val="20"/>
        </w:rPr>
      </w:pPr>
      <w:r w:rsidRPr="00C22FD0">
        <w:rPr>
          <w:rFonts w:ascii="Times New Roman" w:hAnsi="Times New Roman" w:cs="Times New Roman"/>
          <w:bCs/>
          <w:sz w:val="20"/>
        </w:rPr>
        <w:t xml:space="preserve">However, in the "Statutory accounts value" column the dotted </w:t>
      </w:r>
      <w:r w:rsidR="00473BE5" w:rsidRPr="00C22FD0">
        <w:rPr>
          <w:rFonts w:ascii="Times New Roman" w:hAnsi="Times New Roman" w:cs="Times New Roman"/>
          <w:bCs/>
          <w:sz w:val="20"/>
        </w:rPr>
        <w:t>rows</w:t>
      </w:r>
      <w:r w:rsidRPr="00C22FD0">
        <w:rPr>
          <w:rFonts w:ascii="Times New Roman" w:hAnsi="Times New Roman" w:cs="Times New Roman"/>
          <w:bCs/>
          <w:sz w:val="20"/>
        </w:rPr>
        <w:t xml:space="preserve"> were introduced in order to enable the reporting of aggregated figures if the split figures are not available.</w:t>
      </w:r>
    </w:p>
    <w:tbl>
      <w:tblPr>
        <w:tblStyle w:val="TableGrid"/>
        <w:tblW w:w="9572" w:type="dxa"/>
        <w:tblLayout w:type="fixed"/>
        <w:tblLook w:val="04A0" w:firstRow="1" w:lastRow="0" w:firstColumn="1" w:lastColumn="0" w:noHBand="0" w:noVBand="1"/>
      </w:tblPr>
      <w:tblGrid>
        <w:gridCol w:w="1668"/>
        <w:gridCol w:w="2693"/>
        <w:gridCol w:w="5211"/>
      </w:tblGrid>
      <w:tr w:rsidR="00E21451" w:rsidRPr="00C22FD0" w14:paraId="3B08D052" w14:textId="77777777" w:rsidTr="00AA3D23">
        <w:tc>
          <w:tcPr>
            <w:tcW w:w="1668" w:type="dxa"/>
            <w:tcBorders>
              <w:top w:val="single" w:sz="4" w:space="0" w:color="auto"/>
              <w:left w:val="single" w:sz="4" w:space="0" w:color="auto"/>
              <w:bottom w:val="single" w:sz="4" w:space="0" w:color="auto"/>
              <w:right w:val="single" w:sz="4" w:space="0" w:color="auto"/>
            </w:tcBorders>
            <w:noWrap/>
            <w:hideMark/>
          </w:tcPr>
          <w:p w14:paraId="6A1A58B2" w14:textId="77777777" w:rsidR="00E21451" w:rsidRPr="00C22FD0" w:rsidRDefault="00E21451" w:rsidP="0040755A">
            <w:pPr>
              <w:jc w:val="center"/>
              <w:rPr>
                <w:rFonts w:ascii="Times New Roman" w:hAnsi="Times New Roman" w:cs="Times New Roman"/>
                <w:sz w:val="20"/>
              </w:rPr>
            </w:pPr>
          </w:p>
        </w:tc>
        <w:tc>
          <w:tcPr>
            <w:tcW w:w="2693" w:type="dxa"/>
            <w:tcBorders>
              <w:top w:val="single" w:sz="4" w:space="0" w:color="auto"/>
              <w:left w:val="single" w:sz="4" w:space="0" w:color="auto"/>
              <w:bottom w:val="single" w:sz="4" w:space="0" w:color="auto"/>
              <w:right w:val="single" w:sz="4" w:space="0" w:color="auto"/>
            </w:tcBorders>
            <w:hideMark/>
          </w:tcPr>
          <w:p w14:paraId="0FC98A0C" w14:textId="77777777" w:rsidR="00E21451" w:rsidRPr="00C22FD0" w:rsidRDefault="00E21451" w:rsidP="0040755A">
            <w:pPr>
              <w:jc w:val="center"/>
              <w:rPr>
                <w:rFonts w:ascii="Times New Roman" w:hAnsi="Times New Roman" w:cs="Times New Roman"/>
                <w:b/>
                <w:bCs/>
                <w:sz w:val="20"/>
              </w:rPr>
            </w:pPr>
            <w:r w:rsidRPr="00C22FD0">
              <w:rPr>
                <w:rFonts w:ascii="Times New Roman" w:hAnsi="Times New Roman" w:cs="Times New Roman"/>
                <w:b/>
                <w:bCs/>
                <w:sz w:val="20"/>
              </w:rPr>
              <w:t>ITEM</w:t>
            </w:r>
          </w:p>
        </w:tc>
        <w:tc>
          <w:tcPr>
            <w:tcW w:w="5211" w:type="dxa"/>
            <w:tcBorders>
              <w:top w:val="single" w:sz="4" w:space="0" w:color="auto"/>
              <w:left w:val="single" w:sz="4" w:space="0" w:color="auto"/>
              <w:bottom w:val="single" w:sz="4" w:space="0" w:color="auto"/>
              <w:right w:val="single" w:sz="4" w:space="0" w:color="auto"/>
            </w:tcBorders>
            <w:hideMark/>
          </w:tcPr>
          <w:p w14:paraId="41C1989F" w14:textId="77777777" w:rsidR="00E21451" w:rsidRPr="00C22FD0" w:rsidRDefault="00E21451" w:rsidP="0040755A">
            <w:pPr>
              <w:jc w:val="center"/>
              <w:rPr>
                <w:rFonts w:ascii="Times New Roman" w:hAnsi="Times New Roman" w:cs="Times New Roman"/>
                <w:b/>
                <w:bCs/>
                <w:sz w:val="20"/>
              </w:rPr>
            </w:pPr>
            <w:r w:rsidRPr="00C22FD0">
              <w:rPr>
                <w:rFonts w:ascii="Times New Roman" w:hAnsi="Times New Roman" w:cs="Times New Roman"/>
                <w:b/>
                <w:bCs/>
                <w:sz w:val="20"/>
              </w:rPr>
              <w:t>INSTRUCTIONS</w:t>
            </w:r>
          </w:p>
        </w:tc>
      </w:tr>
      <w:tr w:rsidR="00E21451" w:rsidRPr="00C22FD0" w14:paraId="3B1C0BD7" w14:textId="77777777" w:rsidTr="00AA3D23">
        <w:tc>
          <w:tcPr>
            <w:tcW w:w="9572" w:type="dxa"/>
            <w:gridSpan w:val="3"/>
            <w:tcBorders>
              <w:top w:val="single" w:sz="4" w:space="0" w:color="auto"/>
              <w:left w:val="single" w:sz="4" w:space="0" w:color="auto"/>
              <w:bottom w:val="single" w:sz="4" w:space="0" w:color="auto"/>
              <w:right w:val="single" w:sz="4" w:space="0" w:color="auto"/>
            </w:tcBorders>
          </w:tcPr>
          <w:p w14:paraId="5C2CBB58" w14:textId="77777777" w:rsidR="00E21451" w:rsidRPr="00C22FD0" w:rsidRDefault="00E21451" w:rsidP="0040755A">
            <w:pPr>
              <w:rPr>
                <w:rFonts w:ascii="Times New Roman" w:hAnsi="Times New Roman"/>
              </w:rPr>
            </w:pPr>
            <w:r w:rsidRPr="00C22FD0">
              <w:rPr>
                <w:rFonts w:ascii="Times New Roman" w:hAnsi="Times New Roman"/>
                <w:b/>
              </w:rPr>
              <w:t>ASSETS</w:t>
            </w:r>
          </w:p>
        </w:tc>
      </w:tr>
      <w:tr w:rsidR="00E21451" w:rsidRPr="00C22FD0" w14:paraId="01D82BB2" w14:textId="77777777" w:rsidTr="00AA3D23">
        <w:trPr>
          <w:trHeight w:val="1228"/>
        </w:trPr>
        <w:tc>
          <w:tcPr>
            <w:tcW w:w="1668" w:type="dxa"/>
            <w:tcBorders>
              <w:top w:val="single" w:sz="4" w:space="0" w:color="auto"/>
              <w:left w:val="single" w:sz="4" w:space="0" w:color="auto"/>
              <w:bottom w:val="single" w:sz="4" w:space="0" w:color="auto"/>
              <w:right w:val="single" w:sz="4" w:space="0" w:color="auto"/>
            </w:tcBorders>
          </w:tcPr>
          <w:p w14:paraId="3DFF0E06" w14:textId="77777777" w:rsidR="00E21451" w:rsidRPr="00C22FD0" w:rsidDel="00E849FD" w:rsidRDefault="00E21451" w:rsidP="0040755A">
            <w:pPr>
              <w:contextualSpacing/>
              <w:rPr>
                <w:rFonts w:ascii="Times New Roman" w:hAnsi="Times New Roman" w:cs="Times New Roman"/>
                <w:sz w:val="20"/>
              </w:rPr>
            </w:pPr>
            <w:r w:rsidRPr="00C22FD0">
              <w:rPr>
                <w:rFonts w:ascii="Times New Roman" w:hAnsi="Times New Roman"/>
              </w:rPr>
              <w:t>Z0020</w:t>
            </w:r>
          </w:p>
        </w:tc>
        <w:tc>
          <w:tcPr>
            <w:tcW w:w="2693" w:type="dxa"/>
            <w:tcBorders>
              <w:top w:val="single" w:sz="4" w:space="0" w:color="auto"/>
              <w:left w:val="single" w:sz="4" w:space="0" w:color="auto"/>
              <w:bottom w:val="single" w:sz="4" w:space="0" w:color="auto"/>
              <w:right w:val="single" w:sz="4" w:space="0" w:color="auto"/>
            </w:tcBorders>
          </w:tcPr>
          <w:p w14:paraId="7CC9CAA0" w14:textId="173DD93B" w:rsidR="00E21451" w:rsidRPr="00C22FD0" w:rsidRDefault="00E21451" w:rsidP="0040755A">
            <w:pPr>
              <w:contextualSpacing/>
              <w:rPr>
                <w:rFonts w:ascii="Times New Roman" w:hAnsi="Times New Roman" w:cs="Times New Roman"/>
                <w:sz w:val="20"/>
              </w:rPr>
            </w:pPr>
            <w:r w:rsidRPr="00C22FD0">
              <w:rPr>
                <w:rFonts w:ascii="Times New Roman" w:hAnsi="Times New Roman"/>
              </w:rPr>
              <w:t>Ring</w:t>
            </w:r>
            <w:r w:rsidR="004508C9" w:rsidRPr="00C22FD0">
              <w:rPr>
                <w:rFonts w:ascii="Times New Roman" w:hAnsi="Times New Roman"/>
              </w:rPr>
              <w:t>–</w:t>
            </w:r>
            <w:r w:rsidRPr="00C22FD0">
              <w:rPr>
                <w:rFonts w:ascii="Times New Roman" w:hAnsi="Times New Roman"/>
              </w:rPr>
              <w:t>fenced fund or remaining part</w:t>
            </w:r>
          </w:p>
        </w:tc>
        <w:tc>
          <w:tcPr>
            <w:tcW w:w="5211" w:type="dxa"/>
            <w:tcBorders>
              <w:top w:val="single" w:sz="4" w:space="0" w:color="auto"/>
              <w:left w:val="single" w:sz="4" w:space="0" w:color="auto"/>
              <w:bottom w:val="single" w:sz="4" w:space="0" w:color="auto"/>
              <w:right w:val="single" w:sz="4" w:space="0" w:color="auto"/>
            </w:tcBorders>
          </w:tcPr>
          <w:p w14:paraId="646F6325" w14:textId="77777777" w:rsidR="00E21451" w:rsidRPr="00C22FD0" w:rsidRDefault="00E21451" w:rsidP="0040755A">
            <w:pPr>
              <w:rPr>
                <w:rFonts w:ascii="Times New Roman" w:hAnsi="Times New Roman"/>
              </w:rPr>
            </w:pPr>
            <w:r w:rsidRPr="00C22FD0">
              <w:rPr>
                <w:rFonts w:ascii="Times New Roman" w:hAnsi="Times New Roman"/>
              </w:rPr>
              <w:t>Identifies whether the reported figures are with regard to a RFF or to the remaining part. One of the options in the following closed list shall be used:</w:t>
            </w:r>
          </w:p>
          <w:p w14:paraId="203B686C" w14:textId="77777777" w:rsidR="00E21451" w:rsidRPr="00C22FD0" w:rsidRDefault="00E21451" w:rsidP="0040755A">
            <w:pPr>
              <w:rPr>
                <w:rFonts w:ascii="Times New Roman" w:hAnsi="Times New Roman" w:cs="Times New Roman"/>
                <w:sz w:val="20"/>
                <w:lang w:eastAsia="es-ES"/>
              </w:rPr>
            </w:pPr>
            <w:r w:rsidRPr="00C22FD0">
              <w:rPr>
                <w:rFonts w:ascii="Times New Roman" w:hAnsi="Times New Roman" w:cs="Times New Roman"/>
                <w:sz w:val="20"/>
                <w:lang w:eastAsia="es-ES"/>
              </w:rPr>
              <w:t>1 – RFF</w:t>
            </w:r>
          </w:p>
          <w:p w14:paraId="2221B2E1" w14:textId="77777777" w:rsidR="00E21451" w:rsidRPr="00C22FD0" w:rsidRDefault="00E21451" w:rsidP="0040755A">
            <w:pPr>
              <w:rPr>
                <w:rFonts w:ascii="Times New Roman" w:hAnsi="Times New Roman" w:cs="Times New Roman"/>
                <w:sz w:val="20"/>
                <w:lang w:eastAsia="es-ES"/>
              </w:rPr>
            </w:pPr>
            <w:r w:rsidRPr="00C22FD0">
              <w:rPr>
                <w:rFonts w:ascii="Times New Roman" w:hAnsi="Times New Roman" w:cs="Times New Roman"/>
                <w:sz w:val="20"/>
                <w:lang w:eastAsia="es-ES"/>
              </w:rPr>
              <w:t>2 – Remaining part</w:t>
            </w:r>
          </w:p>
        </w:tc>
      </w:tr>
      <w:tr w:rsidR="00E21451" w:rsidRPr="00C22FD0" w14:paraId="63D89118" w14:textId="77777777" w:rsidTr="00AA3D23">
        <w:tc>
          <w:tcPr>
            <w:tcW w:w="1668" w:type="dxa"/>
            <w:tcBorders>
              <w:top w:val="single" w:sz="4" w:space="0" w:color="auto"/>
              <w:left w:val="single" w:sz="4" w:space="0" w:color="auto"/>
              <w:bottom w:val="single" w:sz="4" w:space="0" w:color="auto"/>
              <w:right w:val="single" w:sz="4" w:space="0" w:color="auto"/>
            </w:tcBorders>
          </w:tcPr>
          <w:p w14:paraId="5D1109DA"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Z0030</w:t>
            </w:r>
          </w:p>
        </w:tc>
        <w:tc>
          <w:tcPr>
            <w:tcW w:w="2693" w:type="dxa"/>
            <w:tcBorders>
              <w:top w:val="single" w:sz="4" w:space="0" w:color="auto"/>
              <w:left w:val="single" w:sz="4" w:space="0" w:color="auto"/>
              <w:bottom w:val="single" w:sz="4" w:space="0" w:color="auto"/>
              <w:right w:val="single" w:sz="4" w:space="0" w:color="auto"/>
            </w:tcBorders>
          </w:tcPr>
          <w:p w14:paraId="71B3E742"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Fund number</w:t>
            </w:r>
          </w:p>
        </w:tc>
        <w:tc>
          <w:tcPr>
            <w:tcW w:w="5211" w:type="dxa"/>
            <w:tcBorders>
              <w:top w:val="single" w:sz="4" w:space="0" w:color="auto"/>
              <w:left w:val="single" w:sz="4" w:space="0" w:color="auto"/>
              <w:bottom w:val="single" w:sz="4" w:space="0" w:color="auto"/>
              <w:right w:val="single" w:sz="4" w:space="0" w:color="auto"/>
            </w:tcBorders>
          </w:tcPr>
          <w:p w14:paraId="1DBBB182"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lang w:eastAsia="es-ES"/>
              </w:rPr>
              <w:t>When item Z0020 = 1, identification number for a ring fenced fund or matching adjustment portfolio. This number is attributed by the group and must be consistent over time and with the fund/portfolio number reported in other templates</w:t>
            </w:r>
          </w:p>
          <w:p w14:paraId="44959CAC" w14:textId="2693E23A" w:rsidR="00E21451" w:rsidRPr="00C22FD0" w:rsidDel="00D229EA" w:rsidRDefault="00E21451" w:rsidP="0040755A">
            <w:pPr>
              <w:rPr>
                <w:del w:id="187" w:author="Author"/>
                <w:rFonts w:ascii="Times New Roman" w:hAnsi="Times New Roman" w:cs="Times New Roman"/>
                <w:sz w:val="20"/>
              </w:rPr>
            </w:pPr>
          </w:p>
          <w:p w14:paraId="3AA84129" w14:textId="125A9A1F" w:rsidR="00E21451" w:rsidRPr="00C22FD0" w:rsidRDefault="00E21451" w:rsidP="0040755A">
            <w:pPr>
              <w:rPr>
                <w:rFonts w:ascii="Times New Roman" w:hAnsi="Times New Roman" w:cs="Times New Roman"/>
                <w:sz w:val="20"/>
              </w:rPr>
            </w:pPr>
            <w:del w:id="188" w:author="Author">
              <w:r w:rsidRPr="00C22FD0" w:rsidDel="00D229EA">
                <w:rPr>
                  <w:rFonts w:ascii="Times New Roman" w:hAnsi="Times New Roman" w:cs="Times New Roman"/>
                  <w:sz w:val="20"/>
                  <w:lang w:eastAsia="es-ES"/>
                </w:rPr>
                <w:delText>When item Z0020 = 2, then report “0”</w:delText>
              </w:r>
            </w:del>
          </w:p>
        </w:tc>
      </w:tr>
      <w:tr w:rsidR="00E21451" w:rsidRPr="00C22FD0" w14:paraId="131CA0CA" w14:textId="77777777" w:rsidTr="00AA3D23">
        <w:tc>
          <w:tcPr>
            <w:tcW w:w="1668" w:type="dxa"/>
            <w:tcBorders>
              <w:top w:val="single" w:sz="4" w:space="0" w:color="auto"/>
            </w:tcBorders>
            <w:hideMark/>
          </w:tcPr>
          <w:p w14:paraId="06431F56"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C0020/R0010</w:t>
            </w:r>
          </w:p>
        </w:tc>
        <w:tc>
          <w:tcPr>
            <w:tcW w:w="2693" w:type="dxa"/>
            <w:tcBorders>
              <w:top w:val="single" w:sz="4" w:space="0" w:color="auto"/>
            </w:tcBorders>
            <w:hideMark/>
          </w:tcPr>
          <w:p w14:paraId="5815E302"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Goodwill</w:t>
            </w:r>
          </w:p>
        </w:tc>
        <w:tc>
          <w:tcPr>
            <w:tcW w:w="5211" w:type="dxa"/>
            <w:tcBorders>
              <w:top w:val="single" w:sz="4" w:space="0" w:color="auto"/>
            </w:tcBorders>
            <w:hideMark/>
          </w:tcPr>
          <w:p w14:paraId="5AB2A97A"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Intangible asset that arises as the result of a business combination and that represents the economic value of assets that cannot be individually identified or separately recognised in a business combination.</w:t>
            </w:r>
          </w:p>
        </w:tc>
      </w:tr>
      <w:tr w:rsidR="00E21451" w:rsidRPr="00C22FD0" w14:paraId="018293F8" w14:textId="77777777" w:rsidTr="00AA3D23">
        <w:tc>
          <w:tcPr>
            <w:tcW w:w="1668" w:type="dxa"/>
            <w:hideMark/>
          </w:tcPr>
          <w:p w14:paraId="4C511556"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C0020/R0020</w:t>
            </w:r>
          </w:p>
        </w:tc>
        <w:tc>
          <w:tcPr>
            <w:tcW w:w="2693" w:type="dxa"/>
            <w:hideMark/>
          </w:tcPr>
          <w:p w14:paraId="5DAC67AC"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Deferred acquisition costs</w:t>
            </w:r>
          </w:p>
        </w:tc>
        <w:tc>
          <w:tcPr>
            <w:tcW w:w="5211" w:type="dxa"/>
            <w:hideMark/>
          </w:tcPr>
          <w:p w14:paraId="3A120CBF" w14:textId="77777777" w:rsidR="00E21451" w:rsidRPr="00C22FD0" w:rsidRDefault="00E21451" w:rsidP="0040755A">
            <w:pPr>
              <w:pStyle w:val="Default"/>
              <w:rPr>
                <w:rFonts w:ascii="Times New Roman" w:hAnsi="Times New Roman" w:cs="Times New Roman"/>
                <w:sz w:val="20"/>
                <w:szCs w:val="20"/>
              </w:rPr>
            </w:pPr>
            <w:r w:rsidRPr="00C22FD0">
              <w:rPr>
                <w:rFonts w:ascii="Times New Roman" w:hAnsi="Times New Roman" w:cs="Times New Roman"/>
                <w:sz w:val="20"/>
                <w:szCs w:val="20"/>
              </w:rPr>
              <w:t xml:space="preserve">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 </w:t>
            </w:r>
          </w:p>
          <w:p w14:paraId="617FDE5E" w14:textId="77777777" w:rsidR="00E21451" w:rsidRPr="00C22FD0" w:rsidRDefault="00E21451" w:rsidP="0040755A">
            <w:pPr>
              <w:contextualSpacing/>
              <w:rPr>
                <w:rFonts w:ascii="Times New Roman" w:hAnsi="Times New Roman" w:cs="Times New Roman"/>
                <w:sz w:val="20"/>
              </w:rPr>
            </w:pPr>
          </w:p>
        </w:tc>
      </w:tr>
      <w:tr w:rsidR="00E21451" w:rsidRPr="00C22FD0" w14:paraId="2B2C1270" w14:textId="77777777" w:rsidTr="00AA3D23">
        <w:tc>
          <w:tcPr>
            <w:tcW w:w="1668" w:type="dxa"/>
            <w:hideMark/>
          </w:tcPr>
          <w:p w14:paraId="09734014" w14:textId="3AC37B69"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C0020/R0030</w:t>
            </w:r>
          </w:p>
        </w:tc>
        <w:tc>
          <w:tcPr>
            <w:tcW w:w="2693" w:type="dxa"/>
            <w:hideMark/>
          </w:tcPr>
          <w:p w14:paraId="256DEE79"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Intangible assets</w:t>
            </w:r>
          </w:p>
        </w:tc>
        <w:tc>
          <w:tcPr>
            <w:tcW w:w="5211" w:type="dxa"/>
            <w:hideMark/>
          </w:tcPr>
          <w:p w14:paraId="05626792" w14:textId="78622FDA" w:rsidR="00E21451" w:rsidRPr="00C22FD0" w:rsidRDefault="00E21451">
            <w:pPr>
              <w:contextualSpacing/>
              <w:rPr>
                <w:rFonts w:ascii="Times New Roman" w:hAnsi="Times New Roman" w:cs="Times New Roman"/>
                <w:sz w:val="20"/>
              </w:rPr>
            </w:pPr>
            <w:r w:rsidRPr="00C22FD0">
              <w:rPr>
                <w:rFonts w:ascii="Times New Roman" w:hAnsi="Times New Roman" w:cs="Times New Roman"/>
                <w:sz w:val="20"/>
              </w:rPr>
              <w:t>Intangible assets other than goodwill. An identifiable non</w:t>
            </w:r>
            <w:r w:rsidR="004508C9" w:rsidRPr="00C22FD0">
              <w:rPr>
                <w:rFonts w:ascii="Times New Roman" w:hAnsi="Times New Roman" w:cs="Times New Roman"/>
                <w:sz w:val="20"/>
              </w:rPr>
              <w:t>–</w:t>
            </w:r>
            <w:r w:rsidRPr="00C22FD0">
              <w:rPr>
                <w:rFonts w:ascii="Times New Roman" w:hAnsi="Times New Roman" w:cs="Times New Roman"/>
                <w:sz w:val="20"/>
              </w:rPr>
              <w:t xml:space="preserve">monetary asset without physical substance. </w:t>
            </w:r>
          </w:p>
        </w:tc>
      </w:tr>
      <w:tr w:rsidR="00E21451" w:rsidRPr="00C22FD0" w14:paraId="2AAC5A01" w14:textId="77777777" w:rsidTr="00AA3D23">
        <w:tc>
          <w:tcPr>
            <w:tcW w:w="1668" w:type="dxa"/>
            <w:hideMark/>
          </w:tcPr>
          <w:p w14:paraId="54CC0BF8" w14:textId="69D2ADB0"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C0020/R0040</w:t>
            </w:r>
          </w:p>
        </w:tc>
        <w:tc>
          <w:tcPr>
            <w:tcW w:w="2693" w:type="dxa"/>
            <w:hideMark/>
          </w:tcPr>
          <w:p w14:paraId="32F410E8"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Deferred tax assets</w:t>
            </w:r>
          </w:p>
        </w:tc>
        <w:tc>
          <w:tcPr>
            <w:tcW w:w="5211" w:type="dxa"/>
            <w:hideMark/>
          </w:tcPr>
          <w:p w14:paraId="5839746A" w14:textId="77777777" w:rsidR="00E21451" w:rsidRPr="00C22FD0" w:rsidRDefault="00E21451" w:rsidP="0040755A">
            <w:pPr>
              <w:autoSpaceDE w:val="0"/>
              <w:autoSpaceDN w:val="0"/>
              <w:spacing w:after="120"/>
              <w:rPr>
                <w:rFonts w:ascii="Times New Roman" w:hAnsi="Times New Roman" w:cs="Times New Roman"/>
                <w:sz w:val="20"/>
              </w:rPr>
            </w:pPr>
            <w:r w:rsidRPr="00C22FD0">
              <w:rPr>
                <w:rFonts w:ascii="Times New Roman" w:hAnsi="Times New Roman" w:cs="Times New Roman"/>
                <w:sz w:val="20"/>
              </w:rPr>
              <w:t>Deferred tax assets are the amounts of income taxes recoverable in future periods in respect of:</w:t>
            </w:r>
          </w:p>
          <w:p w14:paraId="2F33E212" w14:textId="77777777" w:rsidR="00E21451" w:rsidRPr="00C22FD0" w:rsidRDefault="00E21451" w:rsidP="0040755A">
            <w:pPr>
              <w:autoSpaceDE w:val="0"/>
              <w:autoSpaceDN w:val="0"/>
              <w:ind w:left="318"/>
              <w:rPr>
                <w:rFonts w:ascii="Times New Roman" w:hAnsi="Times New Roman" w:cs="Times New Roman"/>
                <w:sz w:val="20"/>
              </w:rPr>
            </w:pPr>
            <w:r w:rsidRPr="00C22FD0">
              <w:rPr>
                <w:rFonts w:ascii="Times New Roman" w:hAnsi="Times New Roman" w:cs="Times New Roman"/>
                <w:sz w:val="20"/>
              </w:rPr>
              <w:t>(a) deductible temporary differences;</w:t>
            </w:r>
          </w:p>
          <w:p w14:paraId="7474A507" w14:textId="77777777" w:rsidR="00E21451" w:rsidRPr="00C22FD0" w:rsidRDefault="00E21451" w:rsidP="0040755A">
            <w:pPr>
              <w:autoSpaceDE w:val="0"/>
              <w:autoSpaceDN w:val="0"/>
              <w:ind w:left="318"/>
              <w:rPr>
                <w:rFonts w:ascii="Times New Roman" w:hAnsi="Times New Roman" w:cs="Times New Roman"/>
                <w:sz w:val="20"/>
              </w:rPr>
            </w:pPr>
            <w:r w:rsidRPr="00C22FD0">
              <w:rPr>
                <w:rFonts w:ascii="Times New Roman" w:hAnsi="Times New Roman" w:cs="Times New Roman"/>
                <w:sz w:val="20"/>
              </w:rPr>
              <w:t>(b) the carry forward of unused tax losses; and/or</w:t>
            </w:r>
          </w:p>
          <w:p w14:paraId="39EBEB3D" w14:textId="77777777" w:rsidR="00E21451" w:rsidRPr="00C22FD0" w:rsidRDefault="00E21451" w:rsidP="0040755A">
            <w:pPr>
              <w:ind w:left="318"/>
              <w:rPr>
                <w:rFonts w:ascii="Times New Roman" w:hAnsi="Times New Roman" w:cs="Times New Roman"/>
                <w:sz w:val="20"/>
              </w:rPr>
            </w:pPr>
            <w:r w:rsidRPr="00C22FD0">
              <w:rPr>
                <w:rFonts w:ascii="Times New Roman" w:hAnsi="Times New Roman" w:cs="Times New Roman"/>
                <w:sz w:val="20"/>
              </w:rPr>
              <w:t xml:space="preserve">(c) </w:t>
            </w:r>
            <w:proofErr w:type="gramStart"/>
            <w:r w:rsidRPr="00C22FD0">
              <w:rPr>
                <w:rFonts w:ascii="Times New Roman" w:hAnsi="Times New Roman" w:cs="Times New Roman"/>
                <w:sz w:val="20"/>
              </w:rPr>
              <w:t>the</w:t>
            </w:r>
            <w:proofErr w:type="gramEnd"/>
            <w:r w:rsidRPr="00C22FD0">
              <w:rPr>
                <w:rFonts w:ascii="Times New Roman" w:hAnsi="Times New Roman" w:cs="Times New Roman"/>
                <w:sz w:val="20"/>
              </w:rPr>
              <w:t xml:space="preserve"> carry forward of unused tax credits.</w:t>
            </w:r>
          </w:p>
        </w:tc>
      </w:tr>
      <w:tr w:rsidR="00E21451" w:rsidRPr="00C22FD0" w14:paraId="675594F0" w14:textId="77777777" w:rsidTr="00AA3D23">
        <w:tc>
          <w:tcPr>
            <w:tcW w:w="1668" w:type="dxa"/>
            <w:hideMark/>
          </w:tcPr>
          <w:p w14:paraId="31059FD9" w14:textId="525E1D91"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C0020/R0050</w:t>
            </w:r>
          </w:p>
        </w:tc>
        <w:tc>
          <w:tcPr>
            <w:tcW w:w="2693" w:type="dxa"/>
            <w:hideMark/>
          </w:tcPr>
          <w:p w14:paraId="3FD2063F"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Pension benefit surplus</w:t>
            </w:r>
          </w:p>
        </w:tc>
        <w:tc>
          <w:tcPr>
            <w:tcW w:w="5211" w:type="dxa"/>
            <w:hideMark/>
          </w:tcPr>
          <w:p w14:paraId="7746847D"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This is the total of net surplus related to employees’ pension scheme.</w:t>
            </w:r>
          </w:p>
        </w:tc>
      </w:tr>
      <w:tr w:rsidR="00E21451" w:rsidRPr="00C22FD0" w14:paraId="3CB1A9CA" w14:textId="77777777" w:rsidTr="00AA3D23">
        <w:tc>
          <w:tcPr>
            <w:tcW w:w="1668" w:type="dxa"/>
            <w:hideMark/>
          </w:tcPr>
          <w:p w14:paraId="593F99D2" w14:textId="7FA11B5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C0020/R0060</w:t>
            </w:r>
          </w:p>
        </w:tc>
        <w:tc>
          <w:tcPr>
            <w:tcW w:w="2693" w:type="dxa"/>
            <w:hideMark/>
          </w:tcPr>
          <w:p w14:paraId="77FCF6EF"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Property, plant &amp; equipment held for own use</w:t>
            </w:r>
          </w:p>
        </w:tc>
        <w:tc>
          <w:tcPr>
            <w:tcW w:w="5211" w:type="dxa"/>
            <w:hideMark/>
          </w:tcPr>
          <w:p w14:paraId="3E9A335F"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Tangible assets which are intended for permanent use and property held by the group for own use. It includes also property for own use under construction.</w:t>
            </w:r>
          </w:p>
        </w:tc>
      </w:tr>
      <w:tr w:rsidR="00E21451" w:rsidRPr="00C22FD0" w14:paraId="3830A26E" w14:textId="77777777" w:rsidTr="00AA3D23">
        <w:tc>
          <w:tcPr>
            <w:tcW w:w="1668" w:type="dxa"/>
            <w:hideMark/>
          </w:tcPr>
          <w:p w14:paraId="06CB81E7" w14:textId="62A2C660"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C0020/R0070</w:t>
            </w:r>
          </w:p>
        </w:tc>
        <w:tc>
          <w:tcPr>
            <w:tcW w:w="2693" w:type="dxa"/>
            <w:hideMark/>
          </w:tcPr>
          <w:p w14:paraId="48433463" w14:textId="578BB92B"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Investments (other than assets held for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 contracts)</w:t>
            </w:r>
          </w:p>
        </w:tc>
        <w:tc>
          <w:tcPr>
            <w:tcW w:w="5211" w:type="dxa"/>
            <w:hideMark/>
          </w:tcPr>
          <w:p w14:paraId="553DA004" w14:textId="3A9FF420"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total amount of investments, excluding assets held for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 xml:space="preserve">linked contracts. </w:t>
            </w:r>
            <w:r w:rsidRPr="00C22FD0">
              <w:rPr>
                <w:rFonts w:ascii="Times New Roman" w:hAnsi="Times New Roman" w:cs="Times New Roman"/>
                <w:sz w:val="20"/>
              </w:rPr>
              <w:br/>
            </w:r>
          </w:p>
        </w:tc>
      </w:tr>
      <w:tr w:rsidR="00E21451" w:rsidRPr="00C22FD0" w14:paraId="5D09AC77" w14:textId="77777777" w:rsidTr="00AA3D23">
        <w:tc>
          <w:tcPr>
            <w:tcW w:w="1668" w:type="dxa"/>
            <w:hideMark/>
          </w:tcPr>
          <w:p w14:paraId="3CD41BCB" w14:textId="25653D0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C0020/R0080</w:t>
            </w:r>
          </w:p>
        </w:tc>
        <w:tc>
          <w:tcPr>
            <w:tcW w:w="2693" w:type="dxa"/>
            <w:hideMark/>
          </w:tcPr>
          <w:p w14:paraId="303B1FAD"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Property (other than for own use)</w:t>
            </w:r>
          </w:p>
        </w:tc>
        <w:tc>
          <w:tcPr>
            <w:tcW w:w="5211" w:type="dxa"/>
            <w:hideMark/>
          </w:tcPr>
          <w:p w14:paraId="673AFD06"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Amount of the property, other than for own use. </w:t>
            </w:r>
            <w:r w:rsidRPr="00C22FD0">
              <w:rPr>
                <w:rFonts w:ascii="Times New Roman" w:hAnsi="Times New Roman" w:cs="Times New Roman"/>
                <w:sz w:val="20"/>
                <w:lang w:val="en-US"/>
              </w:rPr>
              <w:t>It includes also property under construction other than for own use.</w:t>
            </w:r>
          </w:p>
        </w:tc>
      </w:tr>
      <w:tr w:rsidR="00E21451" w:rsidRPr="00C22FD0" w14:paraId="42256CBE" w14:textId="77777777" w:rsidTr="00AA3D23">
        <w:tc>
          <w:tcPr>
            <w:tcW w:w="1668" w:type="dxa"/>
            <w:hideMark/>
          </w:tcPr>
          <w:p w14:paraId="572A308A" w14:textId="37E3015F"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C0020/R0090 </w:t>
            </w:r>
          </w:p>
        </w:tc>
        <w:tc>
          <w:tcPr>
            <w:tcW w:w="2693" w:type="dxa"/>
            <w:hideMark/>
          </w:tcPr>
          <w:p w14:paraId="0894F9C6"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Holdings in related undertakings, including participations</w:t>
            </w:r>
          </w:p>
        </w:tc>
        <w:tc>
          <w:tcPr>
            <w:tcW w:w="5211" w:type="dxa"/>
            <w:hideMark/>
          </w:tcPr>
          <w:p w14:paraId="563EDA06"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Participations as defined in Article 13(20) and holdings in related undertakings in Article 212(1</w:t>
            </w:r>
            <w:proofErr w:type="gramStart"/>
            <w:r w:rsidRPr="00C22FD0">
              <w:rPr>
                <w:rFonts w:ascii="Times New Roman" w:hAnsi="Times New Roman" w:cs="Times New Roman"/>
                <w:sz w:val="20"/>
              </w:rPr>
              <w:t>)(</w:t>
            </w:r>
            <w:proofErr w:type="gramEnd"/>
            <w:r w:rsidRPr="00C22FD0">
              <w:rPr>
                <w:rFonts w:ascii="Times New Roman" w:hAnsi="Times New Roman" w:cs="Times New Roman"/>
                <w:sz w:val="20"/>
              </w:rPr>
              <w:t xml:space="preserve">b) of Directive 2009/138/EC. </w:t>
            </w:r>
          </w:p>
          <w:p w14:paraId="443F01C1" w14:textId="2EA88299"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When part of the assets regarding participation and related undertakings refer to unit and index linked contracts, these parts shall be reported in “Assets held for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 contracts” in C0010</w:t>
            </w:r>
            <w:r w:rsidR="004508C9" w:rsidRPr="00C22FD0">
              <w:rPr>
                <w:rFonts w:ascii="Times New Roman" w:hAnsi="Times New Roman" w:cs="Times New Roman"/>
                <w:sz w:val="20"/>
              </w:rPr>
              <w:t>–</w:t>
            </w:r>
            <w:r w:rsidRPr="00C22FD0">
              <w:rPr>
                <w:rFonts w:ascii="Times New Roman" w:hAnsi="Times New Roman" w:cs="Times New Roman"/>
                <w:sz w:val="20"/>
              </w:rPr>
              <w:t>C0020/R0220.</w:t>
            </w:r>
          </w:p>
          <w:p w14:paraId="40332055" w14:textId="77777777" w:rsidR="00E21451" w:rsidRPr="00C22FD0" w:rsidRDefault="00E21451">
            <w:pPr>
              <w:rPr>
                <w:rFonts w:ascii="Times New Roman" w:hAnsi="Times New Roman" w:cs="Times New Roman"/>
                <w:sz w:val="20"/>
              </w:rPr>
            </w:pPr>
          </w:p>
          <w:p w14:paraId="046C20D8"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Holdings in related undertakings, including participations at group level will include:</w:t>
            </w:r>
          </w:p>
          <w:p w14:paraId="4334A847" w14:textId="4DC64B3A" w:rsidR="00E21451" w:rsidRPr="00C22FD0" w:rsidRDefault="00E21451" w:rsidP="00E21451">
            <w:pPr>
              <w:pStyle w:val="ListParagraph"/>
              <w:numPr>
                <w:ilvl w:val="0"/>
                <w:numId w:val="4"/>
              </w:numPr>
              <w:rPr>
                <w:rFonts w:ascii="Times New Roman" w:hAnsi="Times New Roman" w:cs="Times New Roman"/>
                <w:sz w:val="20"/>
              </w:rPr>
            </w:pPr>
            <w:r w:rsidRPr="00C22FD0">
              <w:rPr>
                <w:rFonts w:ascii="Times New Roman" w:hAnsi="Times New Roman" w:cs="Times New Roman"/>
                <w:sz w:val="20"/>
              </w:rPr>
              <w:t>holdings in related but not subsidiary insurance or reinsurance undertakings, insurance holding companies or mixed financial holding companies as described in Article 335</w:t>
            </w:r>
            <w:r w:rsidR="007F7B23" w:rsidRPr="00C22FD0">
              <w:rPr>
                <w:rFonts w:ascii="Times New Roman" w:hAnsi="Times New Roman" w:cs="Times New Roman"/>
                <w:sz w:val="20"/>
              </w:rPr>
              <w:t xml:space="preserve">, paragraph </w:t>
            </w:r>
            <w:r w:rsidRPr="00C22FD0">
              <w:rPr>
                <w:rFonts w:ascii="Times New Roman" w:hAnsi="Times New Roman" w:cs="Times New Roman"/>
                <w:sz w:val="20"/>
              </w:rPr>
              <w:t>1</w:t>
            </w:r>
            <w:r w:rsidR="007F7B23" w:rsidRPr="00C22FD0">
              <w:rPr>
                <w:rFonts w:ascii="Times New Roman" w:hAnsi="Times New Roman" w:cs="Times New Roman"/>
                <w:sz w:val="20"/>
              </w:rPr>
              <w:t>,</w:t>
            </w:r>
            <w:r w:rsidRPr="00C22FD0">
              <w:rPr>
                <w:rFonts w:ascii="Times New Roman" w:hAnsi="Times New Roman" w:cs="Times New Roman"/>
                <w:sz w:val="20"/>
              </w:rPr>
              <w:t xml:space="preserve"> (d) of </w:t>
            </w:r>
            <w:r w:rsidRPr="00C22FD0">
              <w:rPr>
                <w:rFonts w:ascii="Times New Roman" w:hAnsi="Times New Roman" w:cs="Times New Roman"/>
                <w:bCs/>
                <w:sz w:val="20"/>
              </w:rPr>
              <w:t>Delegated Regulation (EU) 2015/35</w:t>
            </w:r>
          </w:p>
          <w:p w14:paraId="56289345" w14:textId="0FDC5DD4" w:rsidR="00E21451" w:rsidRPr="00C22FD0" w:rsidRDefault="00E21451" w:rsidP="00E21451">
            <w:pPr>
              <w:pStyle w:val="ListParagraph"/>
              <w:numPr>
                <w:ilvl w:val="0"/>
                <w:numId w:val="4"/>
              </w:numPr>
              <w:rPr>
                <w:rFonts w:ascii="Times New Roman" w:hAnsi="Times New Roman" w:cs="Times New Roman"/>
                <w:sz w:val="20"/>
              </w:rPr>
            </w:pPr>
            <w:r w:rsidRPr="00C22FD0">
              <w:rPr>
                <w:rFonts w:ascii="Times New Roman" w:hAnsi="Times New Roman" w:cs="Times New Roman"/>
                <w:sz w:val="20"/>
              </w:rPr>
              <w:t>holdings in related undertakings in other financial sectors as described in Article 335</w:t>
            </w:r>
            <w:r w:rsidR="007F7B23" w:rsidRPr="00C22FD0">
              <w:rPr>
                <w:rFonts w:ascii="Times New Roman" w:hAnsi="Times New Roman" w:cs="Times New Roman"/>
                <w:sz w:val="20"/>
              </w:rPr>
              <w:t>, paragraph</w:t>
            </w:r>
            <w:r w:rsidRPr="00C22FD0">
              <w:rPr>
                <w:rFonts w:ascii="Times New Roman" w:hAnsi="Times New Roman" w:cs="Times New Roman"/>
                <w:sz w:val="20"/>
              </w:rPr>
              <w:t xml:space="preserve"> 1</w:t>
            </w:r>
            <w:r w:rsidR="007F7B23" w:rsidRPr="00C22FD0">
              <w:rPr>
                <w:rFonts w:ascii="Times New Roman" w:hAnsi="Times New Roman" w:cs="Times New Roman"/>
                <w:sz w:val="20"/>
              </w:rPr>
              <w:t>,</w:t>
            </w:r>
            <w:r w:rsidRPr="00C22FD0">
              <w:rPr>
                <w:rFonts w:ascii="Times New Roman" w:hAnsi="Times New Roman" w:cs="Times New Roman"/>
                <w:sz w:val="20"/>
              </w:rPr>
              <w:t xml:space="preserve"> (e) of </w:t>
            </w:r>
            <w:r w:rsidRPr="00C22FD0">
              <w:rPr>
                <w:rFonts w:ascii="Times New Roman" w:hAnsi="Times New Roman" w:cs="Times New Roman"/>
                <w:bCs/>
                <w:sz w:val="20"/>
              </w:rPr>
              <w:t>Delegated Regulation (EU) 2015/35</w:t>
            </w:r>
          </w:p>
          <w:p w14:paraId="6DA691FC" w14:textId="1C46AAA1" w:rsidR="00E21451" w:rsidRPr="00C22FD0" w:rsidRDefault="00E21451" w:rsidP="00E21451">
            <w:pPr>
              <w:pStyle w:val="ListParagraph"/>
              <w:numPr>
                <w:ilvl w:val="0"/>
                <w:numId w:val="4"/>
              </w:numPr>
              <w:rPr>
                <w:rFonts w:ascii="Times New Roman" w:hAnsi="Times New Roman" w:cs="Times New Roman"/>
                <w:sz w:val="20"/>
              </w:rPr>
            </w:pPr>
            <w:r w:rsidRPr="00C22FD0">
              <w:rPr>
                <w:rFonts w:ascii="Times New Roman" w:hAnsi="Times New Roman" w:cs="Times New Roman"/>
                <w:sz w:val="20"/>
              </w:rPr>
              <w:lastRenderedPageBreak/>
              <w:t>other related undertakings as described in Article 335</w:t>
            </w:r>
            <w:r w:rsidR="007F7B23" w:rsidRPr="00C22FD0">
              <w:rPr>
                <w:rFonts w:ascii="Times New Roman" w:hAnsi="Times New Roman" w:cs="Times New Roman"/>
                <w:sz w:val="20"/>
              </w:rPr>
              <w:t>, paragraph</w:t>
            </w:r>
            <w:r w:rsidRPr="00C22FD0">
              <w:rPr>
                <w:rFonts w:ascii="Times New Roman" w:hAnsi="Times New Roman" w:cs="Times New Roman"/>
                <w:sz w:val="20"/>
              </w:rPr>
              <w:t xml:space="preserve"> 1</w:t>
            </w:r>
            <w:r w:rsidR="007F7B23" w:rsidRPr="00C22FD0">
              <w:rPr>
                <w:rFonts w:ascii="Times New Roman" w:hAnsi="Times New Roman" w:cs="Times New Roman"/>
                <w:sz w:val="20"/>
              </w:rPr>
              <w:t>,</w:t>
            </w:r>
            <w:r w:rsidRPr="00C22FD0">
              <w:rPr>
                <w:rFonts w:ascii="Times New Roman" w:hAnsi="Times New Roman" w:cs="Times New Roman"/>
                <w:sz w:val="20"/>
              </w:rPr>
              <w:t xml:space="preserve"> (f) of </w:t>
            </w:r>
            <w:r w:rsidRPr="00C22FD0">
              <w:rPr>
                <w:rFonts w:ascii="Times New Roman" w:hAnsi="Times New Roman" w:cs="Times New Roman"/>
                <w:bCs/>
                <w:sz w:val="20"/>
              </w:rPr>
              <w:t>Delegated Regulation (EU) 2015/35</w:t>
            </w:r>
          </w:p>
          <w:p w14:paraId="2A3B5B2C" w14:textId="77777777" w:rsidR="00E21451" w:rsidRPr="00C22FD0" w:rsidRDefault="00E21451" w:rsidP="00E21451">
            <w:pPr>
              <w:pStyle w:val="ListParagraph"/>
              <w:numPr>
                <w:ilvl w:val="0"/>
                <w:numId w:val="4"/>
              </w:numPr>
              <w:rPr>
                <w:rFonts w:ascii="Times New Roman" w:hAnsi="Times New Roman" w:cs="Times New Roman"/>
                <w:sz w:val="20"/>
              </w:rPr>
            </w:pPr>
            <w:r w:rsidRPr="00C22FD0">
              <w:rPr>
                <w:rFonts w:ascii="Times New Roman" w:hAnsi="Times New Roman" w:cs="Times New Roman"/>
                <w:sz w:val="20"/>
              </w:rPr>
              <w:t>insurance or reinsurance undertakings, insurance holding companies or mixed financial holding companies included with the deduction and aggregation method (when combination of methods is used)</w:t>
            </w:r>
          </w:p>
        </w:tc>
      </w:tr>
      <w:tr w:rsidR="00E21451" w:rsidRPr="00C22FD0" w14:paraId="79DBD465" w14:textId="77777777" w:rsidTr="00AA3D23">
        <w:tc>
          <w:tcPr>
            <w:tcW w:w="1668" w:type="dxa"/>
            <w:tcBorders>
              <w:bottom w:val="single" w:sz="4" w:space="0" w:color="auto"/>
            </w:tcBorders>
            <w:hideMark/>
          </w:tcPr>
          <w:p w14:paraId="30C992FC" w14:textId="5E0C9BE2"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lastRenderedPageBreak/>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C0020/R0100</w:t>
            </w:r>
          </w:p>
        </w:tc>
        <w:tc>
          <w:tcPr>
            <w:tcW w:w="2693" w:type="dxa"/>
            <w:tcBorders>
              <w:bottom w:val="single" w:sz="4" w:space="0" w:color="auto"/>
            </w:tcBorders>
            <w:hideMark/>
          </w:tcPr>
          <w:p w14:paraId="40189ED8"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Equities</w:t>
            </w:r>
          </w:p>
        </w:tc>
        <w:tc>
          <w:tcPr>
            <w:tcW w:w="5211" w:type="dxa"/>
            <w:tcBorders>
              <w:bottom w:val="single" w:sz="4" w:space="0" w:color="auto"/>
            </w:tcBorders>
            <w:hideMark/>
          </w:tcPr>
          <w:p w14:paraId="0B92A162"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equities, listed and unlisted. </w:t>
            </w:r>
          </w:p>
          <w:p w14:paraId="1345E912" w14:textId="77777777" w:rsidR="00E21451" w:rsidRPr="00C22FD0" w:rsidRDefault="00E21451" w:rsidP="0040755A">
            <w:pPr>
              <w:rPr>
                <w:rFonts w:ascii="Times New Roman" w:hAnsi="Times New Roman" w:cs="Times New Roman"/>
                <w:sz w:val="20"/>
              </w:rPr>
            </w:pPr>
          </w:p>
          <w:p w14:paraId="7C0B216A" w14:textId="24C50C30"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With regard to ‘statutory accounts values ‘column (C0020), where</w:t>
            </w:r>
            <w:r w:rsidR="004508C9" w:rsidRPr="00C22FD0">
              <w:rPr>
                <w:rFonts w:ascii="Times New Roman" w:hAnsi="Times New Roman" w:cs="Times New Roman"/>
                <w:sz w:val="20"/>
              </w:rPr>
              <w:t>–</w:t>
            </w:r>
            <w:r w:rsidRPr="00C22FD0">
              <w:rPr>
                <w:rFonts w:ascii="Times New Roman" w:hAnsi="Times New Roman" w:cs="Times New Roman"/>
                <w:sz w:val="20"/>
              </w:rPr>
              <w:t xml:space="preserve"> the split between listed and unlisted is not available, this item shall reflect the sum. </w:t>
            </w:r>
          </w:p>
          <w:p w14:paraId="520DE375" w14:textId="77777777" w:rsidR="00E21451" w:rsidRPr="00C22FD0" w:rsidRDefault="00E21451" w:rsidP="0040755A">
            <w:pPr>
              <w:contextualSpacing/>
              <w:rPr>
                <w:rFonts w:ascii="Times New Roman" w:hAnsi="Times New Roman" w:cs="Times New Roman"/>
                <w:sz w:val="20"/>
              </w:rPr>
            </w:pPr>
          </w:p>
        </w:tc>
      </w:tr>
      <w:tr w:rsidR="00E21451" w:rsidRPr="00C22FD0" w14:paraId="6A5680FD" w14:textId="77777777" w:rsidTr="00AA3D23">
        <w:tc>
          <w:tcPr>
            <w:tcW w:w="1668" w:type="dxa"/>
            <w:tcBorders>
              <w:top w:val="single" w:sz="4" w:space="0" w:color="auto"/>
              <w:left w:val="single" w:sz="4" w:space="0" w:color="auto"/>
              <w:bottom w:val="single" w:sz="4" w:space="0" w:color="auto"/>
              <w:right w:val="single" w:sz="4" w:space="0" w:color="auto"/>
            </w:tcBorders>
            <w:hideMark/>
          </w:tcPr>
          <w:p w14:paraId="01701F2E" w14:textId="3671542C"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C0020/R0110</w:t>
            </w:r>
          </w:p>
        </w:tc>
        <w:tc>
          <w:tcPr>
            <w:tcW w:w="2693" w:type="dxa"/>
            <w:tcBorders>
              <w:top w:val="single" w:sz="4" w:space="0" w:color="auto"/>
              <w:left w:val="single" w:sz="4" w:space="0" w:color="auto"/>
              <w:bottom w:val="single" w:sz="4" w:space="0" w:color="auto"/>
              <w:right w:val="single" w:sz="4" w:space="0" w:color="auto"/>
            </w:tcBorders>
            <w:hideMark/>
          </w:tcPr>
          <w:p w14:paraId="4568DE2F"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Equities – listed</w:t>
            </w:r>
          </w:p>
        </w:tc>
        <w:tc>
          <w:tcPr>
            <w:tcW w:w="5211" w:type="dxa"/>
            <w:tcBorders>
              <w:top w:val="single" w:sz="4" w:space="0" w:color="auto"/>
              <w:left w:val="single" w:sz="4" w:space="0" w:color="auto"/>
              <w:bottom w:val="single" w:sz="4" w:space="0" w:color="auto"/>
              <w:right w:val="single" w:sz="4" w:space="0" w:color="auto"/>
            </w:tcBorders>
            <w:hideMark/>
          </w:tcPr>
          <w:p w14:paraId="63208CF0"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Shares representing corporations’ capital, e.g. representing ownership in a corporation, negotiated on a regulated market or on a multilateral trading facility, as defined by Directive 2004/39/EC.</w:t>
            </w:r>
          </w:p>
          <w:p w14:paraId="72CBACA6"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It shall exclude holdings in related undertakings, including participations.</w:t>
            </w:r>
          </w:p>
          <w:p w14:paraId="0AAB57DD"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br/>
              <w:t>With regard to ‘statutory accounts values ‘column (C0020), where the split between listed and unlisted is not available, this item shall not be reported.</w:t>
            </w:r>
          </w:p>
        </w:tc>
      </w:tr>
      <w:tr w:rsidR="00E21451" w:rsidRPr="00C22FD0" w14:paraId="7BD3C0FD" w14:textId="77777777" w:rsidTr="00AA3D23">
        <w:tc>
          <w:tcPr>
            <w:tcW w:w="1668" w:type="dxa"/>
            <w:tcBorders>
              <w:top w:val="single" w:sz="4" w:space="0" w:color="auto"/>
              <w:left w:val="single" w:sz="4" w:space="0" w:color="auto"/>
              <w:bottom w:val="single" w:sz="4" w:space="0" w:color="auto"/>
              <w:right w:val="single" w:sz="4" w:space="0" w:color="auto"/>
            </w:tcBorders>
            <w:hideMark/>
          </w:tcPr>
          <w:p w14:paraId="139F6399" w14:textId="34B6E172"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C0020/R0120</w:t>
            </w:r>
          </w:p>
        </w:tc>
        <w:tc>
          <w:tcPr>
            <w:tcW w:w="2693" w:type="dxa"/>
            <w:tcBorders>
              <w:top w:val="single" w:sz="4" w:space="0" w:color="auto"/>
              <w:left w:val="single" w:sz="4" w:space="0" w:color="auto"/>
              <w:bottom w:val="single" w:sz="4" w:space="0" w:color="auto"/>
              <w:right w:val="single" w:sz="4" w:space="0" w:color="auto"/>
            </w:tcBorders>
            <w:hideMark/>
          </w:tcPr>
          <w:p w14:paraId="64BC9775" w14:textId="66F39480" w:rsidR="00E21451" w:rsidRPr="00C22FD0" w:rsidRDefault="00E21451" w:rsidP="0040755A">
            <w:pPr>
              <w:pBdr>
                <w:top w:val="single" w:sz="6" w:space="2" w:color="auto"/>
              </w:pBdr>
              <w:tabs>
                <w:tab w:val="right" w:pos="8222"/>
              </w:tabs>
              <w:contextualSpacing/>
              <w:rPr>
                <w:rFonts w:ascii="Times New Roman" w:hAnsi="Times New Roman" w:cs="Times New Roman"/>
                <w:sz w:val="20"/>
              </w:rPr>
            </w:pPr>
            <w:r w:rsidRPr="00C22FD0">
              <w:rPr>
                <w:rFonts w:ascii="Times New Roman" w:hAnsi="Times New Roman" w:cs="Times New Roman"/>
                <w:sz w:val="20"/>
              </w:rPr>
              <w:t xml:space="preserve">Equities </w:t>
            </w:r>
            <w:r w:rsidR="004508C9" w:rsidRPr="00C22FD0">
              <w:rPr>
                <w:rFonts w:ascii="Times New Roman" w:hAnsi="Times New Roman" w:cs="Times New Roman"/>
                <w:sz w:val="20"/>
              </w:rPr>
              <w:t>–</w:t>
            </w:r>
            <w:r w:rsidRPr="00C22FD0">
              <w:rPr>
                <w:rFonts w:ascii="Times New Roman" w:hAnsi="Times New Roman" w:cs="Times New Roman"/>
                <w:sz w:val="20"/>
              </w:rPr>
              <w:t xml:space="preserve"> unlisted</w:t>
            </w:r>
          </w:p>
        </w:tc>
        <w:tc>
          <w:tcPr>
            <w:tcW w:w="5211" w:type="dxa"/>
            <w:tcBorders>
              <w:top w:val="single" w:sz="4" w:space="0" w:color="auto"/>
              <w:left w:val="single" w:sz="4" w:space="0" w:color="auto"/>
              <w:bottom w:val="single" w:sz="4" w:space="0" w:color="auto"/>
              <w:right w:val="single" w:sz="4" w:space="0" w:color="auto"/>
            </w:tcBorders>
            <w:hideMark/>
          </w:tcPr>
          <w:p w14:paraId="320B4A28"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Shares representing corporations’ capital, e.g. representing ownership in a corporation, not negotiated on a regulated market or on a multilateral trading facility, as defined by Directive 2004/39/EC.</w:t>
            </w:r>
          </w:p>
          <w:p w14:paraId="7628B486" w14:textId="77777777" w:rsidR="00E21451" w:rsidRPr="00C22FD0" w:rsidRDefault="00E21451" w:rsidP="0040755A">
            <w:pPr>
              <w:contextualSpacing/>
              <w:rPr>
                <w:rFonts w:ascii="Times New Roman" w:hAnsi="Times New Roman" w:cs="Times New Roman"/>
                <w:sz w:val="20"/>
                <w:lang w:val="en-US"/>
              </w:rPr>
            </w:pPr>
            <w:r w:rsidRPr="00C22FD0">
              <w:rPr>
                <w:rFonts w:ascii="Times New Roman" w:hAnsi="Times New Roman" w:cs="Times New Roman"/>
                <w:sz w:val="20"/>
                <w:lang w:val="en-US"/>
              </w:rPr>
              <w:t>It shall exclude holdings in related undertakings, including participations.</w:t>
            </w:r>
          </w:p>
          <w:p w14:paraId="12A26A46"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br/>
              <w:t>With regard to ‘statutory accounts values ‘column (C0020), where the split between listed and unlisted is not available, this item shall not be reported.</w:t>
            </w:r>
          </w:p>
        </w:tc>
      </w:tr>
      <w:tr w:rsidR="00E21451" w:rsidRPr="00C22FD0" w14:paraId="24841833" w14:textId="77777777" w:rsidTr="00AA3D23">
        <w:tc>
          <w:tcPr>
            <w:tcW w:w="1668" w:type="dxa"/>
            <w:tcBorders>
              <w:top w:val="single" w:sz="4" w:space="0" w:color="auto"/>
            </w:tcBorders>
            <w:hideMark/>
          </w:tcPr>
          <w:p w14:paraId="059FA7A5" w14:textId="2994D448"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C0020/R0130</w:t>
            </w:r>
          </w:p>
        </w:tc>
        <w:tc>
          <w:tcPr>
            <w:tcW w:w="2693" w:type="dxa"/>
            <w:tcBorders>
              <w:top w:val="single" w:sz="4" w:space="0" w:color="auto"/>
            </w:tcBorders>
            <w:hideMark/>
          </w:tcPr>
          <w:p w14:paraId="58EF1079"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Bonds</w:t>
            </w:r>
          </w:p>
        </w:tc>
        <w:tc>
          <w:tcPr>
            <w:tcW w:w="5211" w:type="dxa"/>
            <w:tcBorders>
              <w:top w:val="single" w:sz="4" w:space="0" w:color="auto"/>
            </w:tcBorders>
            <w:hideMark/>
          </w:tcPr>
          <w:p w14:paraId="6657E040"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government bonds, corporate bonds, structured notes and collateralised securities. </w:t>
            </w:r>
          </w:p>
          <w:p w14:paraId="5442DF79" w14:textId="4DA0A991"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With regard to “Statutory accounts values” column (C0020) </w:t>
            </w:r>
            <w:r w:rsidR="004508C9" w:rsidRPr="00C22FD0">
              <w:rPr>
                <w:rFonts w:ascii="Times New Roman" w:hAnsi="Times New Roman" w:cs="Times New Roman"/>
                <w:sz w:val="20"/>
              </w:rPr>
              <w:t>–</w:t>
            </w:r>
            <w:r w:rsidRPr="00C22FD0">
              <w:rPr>
                <w:rFonts w:ascii="Times New Roman" w:hAnsi="Times New Roman" w:cs="Times New Roman"/>
                <w:sz w:val="20"/>
              </w:rPr>
              <w:t xml:space="preserve"> where the split of bonds is not available, this item shall reflect the sum.</w:t>
            </w:r>
          </w:p>
        </w:tc>
      </w:tr>
      <w:tr w:rsidR="00E21451" w:rsidRPr="00C22FD0" w14:paraId="74BF4125" w14:textId="77777777" w:rsidTr="00AA3D23">
        <w:tc>
          <w:tcPr>
            <w:tcW w:w="1668" w:type="dxa"/>
            <w:hideMark/>
          </w:tcPr>
          <w:p w14:paraId="7AA11DF0" w14:textId="27961098"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C0020/R0140</w:t>
            </w:r>
          </w:p>
        </w:tc>
        <w:tc>
          <w:tcPr>
            <w:tcW w:w="2693" w:type="dxa"/>
            <w:hideMark/>
          </w:tcPr>
          <w:p w14:paraId="12066FFC"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Government Bonds</w:t>
            </w:r>
          </w:p>
        </w:tc>
        <w:tc>
          <w:tcPr>
            <w:tcW w:w="5211" w:type="dxa"/>
            <w:hideMark/>
          </w:tcPr>
          <w:p w14:paraId="1C02CA53" w14:textId="430766CB"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Bonds issued by public authorities, whether by central governments, supra</w:t>
            </w:r>
            <w:r w:rsidR="004508C9" w:rsidRPr="00C22FD0">
              <w:rPr>
                <w:rFonts w:ascii="Times New Roman" w:hAnsi="Times New Roman" w:cs="Times New Roman"/>
                <w:sz w:val="20"/>
              </w:rPr>
              <w:t>–</w:t>
            </w:r>
            <w:r w:rsidRPr="00C22FD0">
              <w:rPr>
                <w:rFonts w:ascii="Times New Roman" w:hAnsi="Times New Roman" w:cs="Times New Roman"/>
                <w:sz w:val="20"/>
              </w:rPr>
              <w:t xml:space="preserve">national government institutions, regional governments or </w:t>
            </w:r>
            <w:r w:rsidRPr="00C22FD0">
              <w:rPr>
                <w:rFonts w:ascii="Times New Roman" w:hAnsi="Times New Roman" w:cs="Times New Roman"/>
                <w:sz w:val="20"/>
                <w:lang w:val="en-US"/>
              </w:rPr>
              <w:t>local authorities</w:t>
            </w:r>
            <w:r w:rsidRPr="00C22FD0">
              <w:rPr>
                <w:rFonts w:ascii="Times New Roman" w:hAnsi="Times New Roman"/>
              </w:rPr>
              <w:t xml:space="preserve"> </w:t>
            </w:r>
            <w:r w:rsidRPr="00C22FD0">
              <w:rPr>
                <w:rFonts w:ascii="Times New Roman" w:hAnsi="Times New Roman" w:cs="Times New Roman"/>
                <w:sz w:val="20"/>
              </w:rPr>
              <w:t xml:space="preserve">and bonds that are fully, unconditionally and irrevocably guaranteed by the European Central Bank, Member States' central government and central banks denominated and funded in the domestic currency of that central government and the central bank, multilateral development banks referred to in paragraph 2 of Article 117 of Regulation (EU) No 575/2013 or international organisations referred to in Article 118 of Regulation (EU) No 575/2013, where the guarantee meets the requirements set out in Article 215 of Delegated Regulation </w:t>
            </w:r>
            <w:r w:rsidRPr="00C22FD0">
              <w:rPr>
                <w:rFonts w:ascii="Times New Roman" w:hAnsi="Times New Roman" w:cs="Times New Roman"/>
                <w:bCs/>
                <w:sz w:val="20"/>
              </w:rPr>
              <w:t xml:space="preserve">(EU) </w:t>
            </w:r>
            <w:r w:rsidRPr="00C22FD0">
              <w:rPr>
                <w:rFonts w:ascii="Times New Roman" w:hAnsi="Times New Roman" w:cs="Times New Roman"/>
                <w:sz w:val="20"/>
              </w:rPr>
              <w:t>2015/35.</w:t>
            </w:r>
          </w:p>
          <w:p w14:paraId="32189956"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br/>
              <w:t>With regard to ‘statutory accounts values ‘column (C0020), where the split between bonds, structured products and collateralised securities is not available, this item shall not be reported.</w:t>
            </w:r>
          </w:p>
        </w:tc>
      </w:tr>
      <w:tr w:rsidR="00E21451" w:rsidRPr="00C22FD0" w14:paraId="3DCA7964" w14:textId="77777777" w:rsidTr="00AA3D23">
        <w:tc>
          <w:tcPr>
            <w:tcW w:w="1668" w:type="dxa"/>
            <w:hideMark/>
          </w:tcPr>
          <w:p w14:paraId="68331E87" w14:textId="0DFF4FD8" w:rsidR="00E21451" w:rsidRPr="00C22FD0" w:rsidRDefault="00E21451" w:rsidP="0040755A">
            <w:pPr>
              <w:pBdr>
                <w:top w:val="single" w:sz="6" w:space="2" w:color="auto"/>
              </w:pBd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C0020/R0150</w:t>
            </w:r>
          </w:p>
        </w:tc>
        <w:tc>
          <w:tcPr>
            <w:tcW w:w="2693" w:type="dxa"/>
            <w:hideMark/>
          </w:tcPr>
          <w:p w14:paraId="0C270513"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 xml:space="preserve">Corporate Bonds </w:t>
            </w:r>
          </w:p>
        </w:tc>
        <w:tc>
          <w:tcPr>
            <w:tcW w:w="5211" w:type="dxa"/>
            <w:hideMark/>
          </w:tcPr>
          <w:p w14:paraId="4FFA702F"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Bonds issued by corporations</w:t>
            </w:r>
          </w:p>
          <w:p w14:paraId="55AEA373" w14:textId="77777777" w:rsidR="00E21451" w:rsidRPr="00C22FD0" w:rsidRDefault="00E21451" w:rsidP="0040755A">
            <w:pPr>
              <w:rPr>
                <w:rFonts w:ascii="Times New Roman" w:hAnsi="Times New Roman" w:cs="Times New Roman"/>
                <w:sz w:val="20"/>
              </w:rPr>
            </w:pPr>
          </w:p>
          <w:p w14:paraId="27C14D98" w14:textId="16A6B9A2"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With regard to ‘statutory accounts values ‘column (C0020), where</w:t>
            </w:r>
            <w:r w:rsidR="004508C9" w:rsidRPr="00C22FD0">
              <w:rPr>
                <w:rFonts w:ascii="Times New Roman" w:hAnsi="Times New Roman" w:cs="Times New Roman"/>
                <w:sz w:val="20"/>
              </w:rPr>
              <w:t>–</w:t>
            </w:r>
            <w:r w:rsidRPr="00C22FD0">
              <w:rPr>
                <w:rFonts w:ascii="Times New Roman" w:hAnsi="Times New Roman" w:cs="Times New Roman"/>
                <w:sz w:val="20"/>
              </w:rPr>
              <w:t xml:space="preserve"> the split between bonds, structured products and </w:t>
            </w:r>
            <w:r w:rsidRPr="00C22FD0">
              <w:rPr>
                <w:rFonts w:ascii="Times New Roman" w:hAnsi="Times New Roman" w:cs="Times New Roman"/>
                <w:sz w:val="20"/>
              </w:rPr>
              <w:lastRenderedPageBreak/>
              <w:t>collateralized securities is not available, this item shall not be reported.</w:t>
            </w:r>
          </w:p>
        </w:tc>
      </w:tr>
      <w:tr w:rsidR="00E21451" w:rsidRPr="00C22FD0" w14:paraId="303C005E" w14:textId="77777777" w:rsidTr="00AA3D23">
        <w:tc>
          <w:tcPr>
            <w:tcW w:w="1668" w:type="dxa"/>
            <w:hideMark/>
          </w:tcPr>
          <w:p w14:paraId="1B9FBB82" w14:textId="152C3D1E"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lastRenderedPageBreak/>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C0020/R0160</w:t>
            </w:r>
          </w:p>
        </w:tc>
        <w:tc>
          <w:tcPr>
            <w:tcW w:w="2693" w:type="dxa"/>
            <w:hideMark/>
          </w:tcPr>
          <w:p w14:paraId="59E93D52"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Structured notes</w:t>
            </w:r>
          </w:p>
        </w:tc>
        <w:tc>
          <w:tcPr>
            <w:tcW w:w="5211" w:type="dxa"/>
            <w:hideMark/>
          </w:tcPr>
          <w:p w14:paraId="63E25D7C" w14:textId="5D316364"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w:t>
            </w:r>
            <w:r w:rsidR="00B40E64" w:rsidRPr="00C22FD0">
              <w:rPr>
                <w:rFonts w:ascii="Times New Roman" w:hAnsi="Times New Roman" w:cs="Times New Roman"/>
                <w:sz w:val="20"/>
              </w:rPr>
              <w:t>"</w:t>
            </w:r>
            <w:r w:rsidRPr="00C22FD0">
              <w:rPr>
                <w:rFonts w:ascii="Times New Roman" w:hAnsi="Times New Roman" w:cs="Times New Roman"/>
                <w:sz w:val="20"/>
              </w:rPr>
              <w:t>CDS</w:t>
            </w:r>
            <w:r w:rsidR="00B40E64" w:rsidRPr="00C22FD0">
              <w:rPr>
                <w:rFonts w:ascii="Times New Roman" w:hAnsi="Times New Roman" w:cs="Times New Roman"/>
                <w:sz w:val="20"/>
              </w:rPr>
              <w:t>"</w:t>
            </w:r>
            <w:r w:rsidRPr="00C22FD0">
              <w:rPr>
                <w:rFonts w:ascii="Times New Roman" w:hAnsi="Times New Roman" w:cs="Times New Roman"/>
                <w:sz w:val="20"/>
              </w:rPr>
              <w:t>), Constant Maturity Swaps (</w:t>
            </w:r>
            <w:r w:rsidR="00B40E64" w:rsidRPr="00C22FD0">
              <w:rPr>
                <w:rFonts w:ascii="Times New Roman" w:hAnsi="Times New Roman" w:cs="Times New Roman"/>
                <w:sz w:val="20"/>
              </w:rPr>
              <w:t>"</w:t>
            </w:r>
            <w:r w:rsidRPr="00C22FD0">
              <w:rPr>
                <w:rFonts w:ascii="Times New Roman" w:hAnsi="Times New Roman" w:cs="Times New Roman"/>
                <w:sz w:val="20"/>
              </w:rPr>
              <w:t>CMS</w:t>
            </w:r>
            <w:r w:rsidR="00B40E64" w:rsidRPr="00C22FD0">
              <w:rPr>
                <w:rFonts w:ascii="Times New Roman" w:hAnsi="Times New Roman" w:cs="Times New Roman"/>
                <w:sz w:val="20"/>
              </w:rPr>
              <w:t>"</w:t>
            </w:r>
            <w:r w:rsidRPr="00C22FD0">
              <w:rPr>
                <w:rFonts w:ascii="Times New Roman" w:hAnsi="Times New Roman" w:cs="Times New Roman"/>
                <w:sz w:val="20"/>
              </w:rPr>
              <w:t xml:space="preserve">), </w:t>
            </w:r>
            <w:proofErr w:type="gramStart"/>
            <w:r w:rsidRPr="00C22FD0">
              <w:rPr>
                <w:rFonts w:ascii="Times New Roman" w:hAnsi="Times New Roman" w:cs="Times New Roman"/>
                <w:sz w:val="20"/>
              </w:rPr>
              <w:t>Credit</w:t>
            </w:r>
            <w:proofErr w:type="gramEnd"/>
            <w:r w:rsidRPr="00C22FD0">
              <w:rPr>
                <w:rFonts w:ascii="Times New Roman" w:hAnsi="Times New Roman" w:cs="Times New Roman"/>
                <w:sz w:val="20"/>
              </w:rPr>
              <w:t xml:space="preserve"> Default Options</w:t>
            </w:r>
            <w:r w:rsidR="00D74DE4" w:rsidRPr="00C22FD0">
              <w:rPr>
                <w:rFonts w:ascii="Times New Roman" w:hAnsi="Times New Roman" w:cs="Times New Roman"/>
                <w:sz w:val="20"/>
              </w:rPr>
              <w:t xml:space="preserve"> ("</w:t>
            </w:r>
            <w:proofErr w:type="spellStart"/>
            <w:r w:rsidR="00D74DE4" w:rsidRPr="00C22FD0">
              <w:rPr>
                <w:rFonts w:ascii="Times New Roman" w:hAnsi="Times New Roman" w:cs="Times New Roman"/>
                <w:sz w:val="20"/>
              </w:rPr>
              <w:t>CDOp</w:t>
            </w:r>
            <w:proofErr w:type="spellEnd"/>
            <w:r w:rsidR="00D74DE4" w:rsidRPr="00C22FD0">
              <w:rPr>
                <w:rFonts w:ascii="Times New Roman" w:hAnsi="Times New Roman" w:cs="Times New Roman"/>
                <w:sz w:val="20"/>
              </w:rPr>
              <w:t>")</w:t>
            </w:r>
            <w:r w:rsidRPr="00C22FD0">
              <w:rPr>
                <w:rFonts w:ascii="Times New Roman" w:hAnsi="Times New Roman" w:cs="Times New Roman"/>
                <w:sz w:val="20"/>
              </w:rPr>
              <w:t>. Assets under this category are not subject to unbundling</w:t>
            </w:r>
            <w:r w:rsidR="00D74DE4" w:rsidRPr="00C22FD0">
              <w:rPr>
                <w:rFonts w:ascii="Times New Roman" w:hAnsi="Times New Roman" w:cs="Times New Roman"/>
                <w:sz w:val="20"/>
              </w:rPr>
              <w:t>.</w:t>
            </w:r>
            <w:r w:rsidRPr="00C22FD0">
              <w:rPr>
                <w:rFonts w:ascii="Times New Roman" w:hAnsi="Times New Roman" w:cs="Times New Roman"/>
                <w:sz w:val="20"/>
              </w:rPr>
              <w:t xml:space="preserve"> </w:t>
            </w:r>
          </w:p>
          <w:p w14:paraId="7E29510F" w14:textId="77777777" w:rsidR="00E21451" w:rsidRPr="00C22FD0" w:rsidRDefault="00E21451" w:rsidP="0040755A">
            <w:pPr>
              <w:rPr>
                <w:rFonts w:ascii="Times New Roman" w:hAnsi="Times New Roman" w:cs="Times New Roman"/>
                <w:sz w:val="20"/>
              </w:rPr>
            </w:pPr>
          </w:p>
          <w:p w14:paraId="1217A5B0" w14:textId="4ABED5B5"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With regard to ‘statutory accounts values ‘column (C0020), where</w:t>
            </w:r>
            <w:r w:rsidR="004508C9" w:rsidRPr="00C22FD0">
              <w:rPr>
                <w:rFonts w:ascii="Times New Roman" w:hAnsi="Times New Roman" w:cs="Times New Roman"/>
                <w:sz w:val="20"/>
              </w:rPr>
              <w:t>–</w:t>
            </w:r>
            <w:r w:rsidRPr="00C22FD0">
              <w:rPr>
                <w:rFonts w:ascii="Times New Roman" w:hAnsi="Times New Roman" w:cs="Times New Roman"/>
                <w:sz w:val="20"/>
              </w:rPr>
              <w:t xml:space="preserve"> the split between bonds, structured products and collateralised securities is not available, this item shall not be reported.</w:t>
            </w:r>
          </w:p>
        </w:tc>
      </w:tr>
      <w:tr w:rsidR="00E21451" w:rsidRPr="00C22FD0" w14:paraId="3CA3C631" w14:textId="77777777" w:rsidTr="00AA3D23">
        <w:tc>
          <w:tcPr>
            <w:tcW w:w="1668" w:type="dxa"/>
            <w:hideMark/>
          </w:tcPr>
          <w:p w14:paraId="08E6EF2B" w14:textId="16196D8D"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C0020/R0170</w:t>
            </w:r>
          </w:p>
        </w:tc>
        <w:tc>
          <w:tcPr>
            <w:tcW w:w="2693" w:type="dxa"/>
            <w:hideMark/>
          </w:tcPr>
          <w:p w14:paraId="1E71F002"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Collateralised securities</w:t>
            </w:r>
          </w:p>
        </w:tc>
        <w:tc>
          <w:tcPr>
            <w:tcW w:w="5211" w:type="dxa"/>
            <w:hideMark/>
          </w:tcPr>
          <w:p w14:paraId="141136B9" w14:textId="76ECCB97" w:rsidR="00E21451" w:rsidRPr="00C22FD0" w:rsidRDefault="00E21451" w:rsidP="0040755A">
            <w:pPr>
              <w:tabs>
                <w:tab w:val="right" w:pos="8222"/>
              </w:tabs>
              <w:rPr>
                <w:rFonts w:ascii="Times New Roman" w:hAnsi="Times New Roman" w:cs="Times New Roman"/>
                <w:sz w:val="20"/>
              </w:rPr>
            </w:pPr>
            <w:r w:rsidRPr="00C22FD0">
              <w:rPr>
                <w:rFonts w:ascii="Times New Roman" w:hAnsi="Times New Roman" w:cs="Times New Roman"/>
                <w:sz w:val="20"/>
              </w:rPr>
              <w:t>Securities whose value and payments are derived from a portfolio of underlying assets. Includes Asset Backed Securities (</w:t>
            </w:r>
            <w:r w:rsidR="00B40E64" w:rsidRPr="00C22FD0">
              <w:rPr>
                <w:rFonts w:ascii="Times New Roman" w:hAnsi="Times New Roman" w:cs="Times New Roman"/>
                <w:sz w:val="20"/>
              </w:rPr>
              <w:t>"</w:t>
            </w:r>
            <w:r w:rsidRPr="00C22FD0">
              <w:rPr>
                <w:rFonts w:ascii="Times New Roman" w:hAnsi="Times New Roman" w:cs="Times New Roman"/>
                <w:sz w:val="20"/>
              </w:rPr>
              <w:t>ABS</w:t>
            </w:r>
            <w:r w:rsidR="00B40E64" w:rsidRPr="00C22FD0">
              <w:rPr>
                <w:rFonts w:ascii="Times New Roman" w:hAnsi="Times New Roman" w:cs="Times New Roman"/>
                <w:sz w:val="20"/>
              </w:rPr>
              <w:t>"</w:t>
            </w:r>
            <w:r w:rsidRPr="00C22FD0">
              <w:rPr>
                <w:rFonts w:ascii="Times New Roman" w:hAnsi="Times New Roman" w:cs="Times New Roman"/>
                <w:sz w:val="20"/>
              </w:rPr>
              <w:t>), Mortgage Backed securities (</w:t>
            </w:r>
            <w:r w:rsidR="00B40E64" w:rsidRPr="00C22FD0">
              <w:rPr>
                <w:rFonts w:ascii="Times New Roman" w:hAnsi="Times New Roman" w:cs="Times New Roman"/>
                <w:sz w:val="20"/>
              </w:rPr>
              <w:t>"</w:t>
            </w:r>
            <w:r w:rsidRPr="00C22FD0">
              <w:rPr>
                <w:rFonts w:ascii="Times New Roman" w:hAnsi="Times New Roman" w:cs="Times New Roman"/>
                <w:sz w:val="20"/>
              </w:rPr>
              <w:t>MBS</w:t>
            </w:r>
            <w:r w:rsidR="00B40E64" w:rsidRPr="00C22FD0">
              <w:rPr>
                <w:rFonts w:ascii="Times New Roman" w:hAnsi="Times New Roman" w:cs="Times New Roman"/>
                <w:sz w:val="20"/>
              </w:rPr>
              <w:t>"</w:t>
            </w:r>
            <w:r w:rsidRPr="00C22FD0">
              <w:rPr>
                <w:rFonts w:ascii="Times New Roman" w:hAnsi="Times New Roman" w:cs="Times New Roman"/>
                <w:sz w:val="20"/>
              </w:rPr>
              <w:t>), Commercial Mortgage Backed securities (</w:t>
            </w:r>
            <w:r w:rsidR="00B40E64" w:rsidRPr="00C22FD0">
              <w:rPr>
                <w:rFonts w:ascii="Times New Roman" w:hAnsi="Times New Roman" w:cs="Times New Roman"/>
                <w:sz w:val="20"/>
              </w:rPr>
              <w:t>"</w:t>
            </w:r>
            <w:r w:rsidRPr="00C22FD0">
              <w:rPr>
                <w:rFonts w:ascii="Times New Roman" w:hAnsi="Times New Roman" w:cs="Times New Roman"/>
                <w:sz w:val="20"/>
              </w:rPr>
              <w:t>CMBS</w:t>
            </w:r>
            <w:r w:rsidR="00B40E64" w:rsidRPr="00C22FD0">
              <w:rPr>
                <w:rFonts w:ascii="Times New Roman" w:hAnsi="Times New Roman" w:cs="Times New Roman"/>
                <w:sz w:val="20"/>
              </w:rPr>
              <w:t>"</w:t>
            </w:r>
            <w:r w:rsidRPr="00C22FD0">
              <w:rPr>
                <w:rFonts w:ascii="Times New Roman" w:hAnsi="Times New Roman" w:cs="Times New Roman"/>
                <w:sz w:val="20"/>
              </w:rPr>
              <w:t>), Collateralised Debt Obligations (</w:t>
            </w:r>
            <w:r w:rsidR="00B40E64" w:rsidRPr="00C22FD0">
              <w:rPr>
                <w:rFonts w:ascii="Times New Roman" w:hAnsi="Times New Roman" w:cs="Times New Roman"/>
                <w:sz w:val="20"/>
              </w:rPr>
              <w:t>"</w:t>
            </w:r>
            <w:r w:rsidRPr="00C22FD0">
              <w:rPr>
                <w:rFonts w:ascii="Times New Roman" w:hAnsi="Times New Roman" w:cs="Times New Roman"/>
                <w:sz w:val="20"/>
              </w:rPr>
              <w:t>CDO</w:t>
            </w:r>
            <w:r w:rsidR="00B40E64" w:rsidRPr="00C22FD0">
              <w:rPr>
                <w:rFonts w:ascii="Times New Roman" w:hAnsi="Times New Roman" w:cs="Times New Roman"/>
                <w:sz w:val="20"/>
              </w:rPr>
              <w:t>"</w:t>
            </w:r>
            <w:r w:rsidRPr="00C22FD0">
              <w:rPr>
                <w:rFonts w:ascii="Times New Roman" w:hAnsi="Times New Roman" w:cs="Times New Roman"/>
                <w:sz w:val="20"/>
              </w:rPr>
              <w:t>), Collateralised Loan Obligations (</w:t>
            </w:r>
            <w:r w:rsidR="00B40E64" w:rsidRPr="00C22FD0">
              <w:rPr>
                <w:rFonts w:ascii="Times New Roman" w:hAnsi="Times New Roman" w:cs="Times New Roman"/>
                <w:sz w:val="20"/>
              </w:rPr>
              <w:t>"</w:t>
            </w:r>
            <w:r w:rsidRPr="00C22FD0">
              <w:rPr>
                <w:rFonts w:ascii="Times New Roman" w:hAnsi="Times New Roman" w:cs="Times New Roman"/>
                <w:sz w:val="20"/>
              </w:rPr>
              <w:t>CLO</w:t>
            </w:r>
            <w:r w:rsidR="00B40E64" w:rsidRPr="00C22FD0">
              <w:rPr>
                <w:rFonts w:ascii="Times New Roman" w:hAnsi="Times New Roman" w:cs="Times New Roman"/>
                <w:sz w:val="20"/>
              </w:rPr>
              <w:t>"</w:t>
            </w:r>
            <w:r w:rsidRPr="00C22FD0">
              <w:rPr>
                <w:rFonts w:ascii="Times New Roman" w:hAnsi="Times New Roman" w:cs="Times New Roman"/>
                <w:sz w:val="20"/>
              </w:rPr>
              <w:t xml:space="preserve">), </w:t>
            </w:r>
            <w:proofErr w:type="gramStart"/>
            <w:r w:rsidRPr="00C22FD0">
              <w:rPr>
                <w:rFonts w:ascii="Times New Roman" w:hAnsi="Times New Roman" w:cs="Times New Roman"/>
                <w:sz w:val="20"/>
              </w:rPr>
              <w:t>Collateralised</w:t>
            </w:r>
            <w:proofErr w:type="gramEnd"/>
            <w:r w:rsidRPr="00C22FD0">
              <w:rPr>
                <w:rFonts w:ascii="Times New Roman" w:hAnsi="Times New Roman" w:cs="Times New Roman"/>
                <w:sz w:val="20"/>
              </w:rPr>
              <w:t xml:space="preserve"> Mortgage Obligations (</w:t>
            </w:r>
            <w:r w:rsidR="00B40E64" w:rsidRPr="00C22FD0">
              <w:rPr>
                <w:rFonts w:ascii="Times New Roman" w:hAnsi="Times New Roman" w:cs="Times New Roman"/>
                <w:sz w:val="20"/>
              </w:rPr>
              <w:t>"</w:t>
            </w:r>
            <w:r w:rsidRPr="00C22FD0">
              <w:rPr>
                <w:rFonts w:ascii="Times New Roman" w:hAnsi="Times New Roman" w:cs="Times New Roman"/>
                <w:sz w:val="20"/>
              </w:rPr>
              <w:t>CMO</w:t>
            </w:r>
            <w:r w:rsidR="00B40E64" w:rsidRPr="00C22FD0">
              <w:rPr>
                <w:rFonts w:ascii="Times New Roman" w:hAnsi="Times New Roman" w:cs="Times New Roman"/>
                <w:sz w:val="20"/>
              </w:rPr>
              <w:t>"</w:t>
            </w:r>
            <w:r w:rsidRPr="00C22FD0">
              <w:rPr>
                <w:rFonts w:ascii="Times New Roman" w:hAnsi="Times New Roman" w:cs="Times New Roman"/>
                <w:sz w:val="20"/>
              </w:rPr>
              <w:t>).</w:t>
            </w:r>
            <w:r w:rsidRPr="00C22FD0">
              <w:rPr>
                <w:rFonts w:ascii="Times New Roman" w:hAnsi="Times New Roman" w:cs="Times New Roman"/>
                <w:sz w:val="20"/>
              </w:rPr>
              <w:br/>
            </w:r>
          </w:p>
          <w:p w14:paraId="736D214F" w14:textId="688C8A2B" w:rsidR="00E21451" w:rsidRPr="00C22FD0" w:rsidRDefault="00E21451" w:rsidP="0040755A">
            <w:pPr>
              <w:tabs>
                <w:tab w:val="right" w:pos="8222"/>
              </w:tabs>
              <w:rPr>
                <w:rFonts w:ascii="Times New Roman" w:hAnsi="Times New Roman" w:cs="Times New Roman"/>
                <w:sz w:val="20"/>
              </w:rPr>
            </w:pPr>
            <w:r w:rsidRPr="00C22FD0">
              <w:rPr>
                <w:rFonts w:ascii="Times New Roman" w:hAnsi="Times New Roman" w:cs="Times New Roman"/>
                <w:sz w:val="20"/>
              </w:rPr>
              <w:t>With regard to ‘statutory accounts values ‘column (C0020), where</w:t>
            </w:r>
            <w:r w:rsidR="004508C9" w:rsidRPr="00C22FD0">
              <w:rPr>
                <w:rFonts w:ascii="Times New Roman" w:hAnsi="Times New Roman" w:cs="Times New Roman"/>
                <w:sz w:val="20"/>
              </w:rPr>
              <w:t>–</w:t>
            </w:r>
            <w:r w:rsidRPr="00C22FD0">
              <w:rPr>
                <w:rFonts w:ascii="Times New Roman" w:hAnsi="Times New Roman" w:cs="Times New Roman"/>
                <w:sz w:val="20"/>
              </w:rPr>
              <w:t xml:space="preserve"> the split between bonds, structured products and collateralised securities is not available, this item shall not be reported.</w:t>
            </w:r>
          </w:p>
        </w:tc>
      </w:tr>
      <w:tr w:rsidR="00E21451" w:rsidRPr="00C22FD0" w14:paraId="67BC4AC2" w14:textId="77777777" w:rsidTr="00AA3D23">
        <w:tc>
          <w:tcPr>
            <w:tcW w:w="1668" w:type="dxa"/>
            <w:hideMark/>
          </w:tcPr>
          <w:p w14:paraId="71F70E41" w14:textId="729D8C8D"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C0020/R0180</w:t>
            </w:r>
          </w:p>
        </w:tc>
        <w:tc>
          <w:tcPr>
            <w:tcW w:w="2693" w:type="dxa"/>
            <w:hideMark/>
          </w:tcPr>
          <w:p w14:paraId="2DEAC641"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Collective Investment undertakings</w:t>
            </w:r>
          </w:p>
        </w:tc>
        <w:tc>
          <w:tcPr>
            <w:tcW w:w="5211" w:type="dxa"/>
            <w:hideMark/>
          </w:tcPr>
          <w:p w14:paraId="22C48202" w14:textId="078580E4"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Collective investment undertaking' means an undertaking for collective investment in transferable securities (</w:t>
            </w:r>
            <w:r w:rsidR="00677DFF" w:rsidRPr="00C22FD0">
              <w:rPr>
                <w:rFonts w:ascii="Times New Roman" w:hAnsi="Times New Roman" w:cs="Times New Roman"/>
                <w:sz w:val="20"/>
              </w:rPr>
              <w:t>"</w:t>
            </w:r>
            <w:r w:rsidRPr="00C22FD0">
              <w:rPr>
                <w:rFonts w:ascii="Times New Roman" w:hAnsi="Times New Roman" w:cs="Times New Roman"/>
                <w:sz w:val="20"/>
              </w:rPr>
              <w:t>UCITS</w:t>
            </w:r>
            <w:r w:rsidR="00677DFF" w:rsidRPr="00C22FD0">
              <w:rPr>
                <w:rFonts w:ascii="Times New Roman" w:hAnsi="Times New Roman" w:cs="Times New Roman"/>
                <w:sz w:val="20"/>
              </w:rPr>
              <w:t>"</w:t>
            </w:r>
            <w:r w:rsidRPr="00C22FD0">
              <w:rPr>
                <w:rFonts w:ascii="Times New Roman" w:hAnsi="Times New Roman" w:cs="Times New Roman"/>
                <w:sz w:val="20"/>
              </w:rPr>
              <w:t>) as defined in Article 1(2) of Directive 2009/65/EC of the European Parliament and of the Council or an alternative investment fund (AIF) as defined in Article 4(1)(a) of Directive 2011/61/EU of the European Parliament and of the Council.</w:t>
            </w:r>
          </w:p>
        </w:tc>
      </w:tr>
      <w:tr w:rsidR="00E21451" w:rsidRPr="00C22FD0" w14:paraId="0CCDA073" w14:textId="77777777" w:rsidTr="00AA3D23">
        <w:tc>
          <w:tcPr>
            <w:tcW w:w="1668" w:type="dxa"/>
            <w:hideMark/>
          </w:tcPr>
          <w:p w14:paraId="3D8CF1FB" w14:textId="212603DF"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C0020/R0190</w:t>
            </w:r>
          </w:p>
        </w:tc>
        <w:tc>
          <w:tcPr>
            <w:tcW w:w="2693" w:type="dxa"/>
            <w:hideMark/>
          </w:tcPr>
          <w:p w14:paraId="632C0D89"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Derivatives</w:t>
            </w:r>
          </w:p>
        </w:tc>
        <w:tc>
          <w:tcPr>
            <w:tcW w:w="5211" w:type="dxa"/>
            <w:hideMark/>
          </w:tcPr>
          <w:p w14:paraId="2C103B6E" w14:textId="77777777" w:rsidR="00E21451" w:rsidRPr="00C22FD0" w:rsidRDefault="00E21451" w:rsidP="0040755A">
            <w:pPr>
              <w:keepNext/>
              <w:autoSpaceDE w:val="0"/>
              <w:autoSpaceDN w:val="0"/>
              <w:spacing w:before="120" w:after="120"/>
              <w:outlineLvl w:val="1"/>
              <w:rPr>
                <w:rFonts w:ascii="Times New Roman" w:hAnsi="Times New Roman" w:cs="Times New Roman"/>
                <w:sz w:val="20"/>
              </w:rPr>
            </w:pPr>
            <w:r w:rsidRPr="00C22FD0">
              <w:rPr>
                <w:rFonts w:ascii="Times New Roman" w:hAnsi="Times New Roman" w:cs="Times New Roman"/>
                <w:sz w:val="20"/>
              </w:rPr>
              <w:t>A financial instrument or other contract with all three of the following characteristics:</w:t>
            </w:r>
          </w:p>
          <w:p w14:paraId="05C4ABB4" w14:textId="4A6F4539" w:rsidR="00E21451" w:rsidRPr="00C22FD0" w:rsidRDefault="00E21451" w:rsidP="0040755A">
            <w:pPr>
              <w:keepNext/>
              <w:autoSpaceDE w:val="0"/>
              <w:autoSpaceDN w:val="0"/>
              <w:spacing w:before="120" w:after="120"/>
              <w:ind w:left="317" w:hanging="283"/>
              <w:outlineLvl w:val="1"/>
              <w:rPr>
                <w:rFonts w:ascii="Times New Roman" w:hAnsi="Times New Roman" w:cs="Times New Roman"/>
                <w:sz w:val="20"/>
              </w:rPr>
            </w:pPr>
            <w:r w:rsidRPr="00C22FD0">
              <w:rPr>
                <w:rFonts w:ascii="Times New Roman" w:hAnsi="Times New Roman" w:cs="Times New Roman"/>
                <w:sz w:val="20"/>
              </w:rPr>
              <w:t xml:space="preserve">(a) Its value changes in response to the change in a specified interest rate, financial instrument price, commodity price, foreign exchange </w:t>
            </w:r>
            <w:r w:rsidR="008B17C4" w:rsidRPr="00C22FD0">
              <w:rPr>
                <w:rFonts w:ascii="Times New Roman" w:hAnsi="Times New Roman" w:cs="Times New Roman"/>
                <w:sz w:val="20"/>
              </w:rPr>
              <w:t xml:space="preserve">("FX") </w:t>
            </w:r>
            <w:r w:rsidRPr="00C22FD0">
              <w:rPr>
                <w:rFonts w:ascii="Times New Roman" w:hAnsi="Times New Roman" w:cs="Times New Roman"/>
                <w:sz w:val="20"/>
              </w:rPr>
              <w:t>rate, index of prices or rates, credit rating or credit index, or other variable, provided in the case of a non</w:t>
            </w:r>
            <w:r w:rsidR="004508C9" w:rsidRPr="00C22FD0">
              <w:rPr>
                <w:rFonts w:ascii="Times New Roman" w:hAnsi="Times New Roman" w:cs="Times New Roman"/>
                <w:sz w:val="20"/>
              </w:rPr>
              <w:t>–</w:t>
            </w:r>
            <w:r w:rsidRPr="00C22FD0">
              <w:rPr>
                <w:rFonts w:ascii="Times New Roman" w:hAnsi="Times New Roman" w:cs="Times New Roman"/>
                <w:sz w:val="20"/>
              </w:rPr>
              <w:t>financial variable that the variable is not specific to a party to the contract (sometimes called the ‘underlying’).</w:t>
            </w:r>
          </w:p>
          <w:p w14:paraId="64FBC977" w14:textId="77777777" w:rsidR="00E21451" w:rsidRPr="00C22FD0" w:rsidRDefault="00E21451" w:rsidP="0040755A">
            <w:pPr>
              <w:keepNext/>
              <w:autoSpaceDE w:val="0"/>
              <w:autoSpaceDN w:val="0"/>
              <w:spacing w:before="120" w:after="120"/>
              <w:ind w:left="317" w:hanging="283"/>
              <w:outlineLvl w:val="1"/>
              <w:rPr>
                <w:rFonts w:ascii="Times New Roman" w:hAnsi="Times New Roman" w:cs="Times New Roman"/>
                <w:sz w:val="20"/>
              </w:rPr>
            </w:pPr>
            <w:r w:rsidRPr="00C22FD0">
              <w:rPr>
                <w:rFonts w:ascii="Times New Roman" w:hAnsi="Times New Roman" w:cs="Times New Roman"/>
                <w:sz w:val="20"/>
              </w:rPr>
              <w:t>(b) It requires no initial net investment or an initial net investment that is smaller than would be required for other types of contracts that would be expected to have a similar response to changes in market factors.</w:t>
            </w:r>
          </w:p>
          <w:p w14:paraId="2A6CD976" w14:textId="77777777" w:rsidR="00E21451" w:rsidRPr="00C22FD0" w:rsidRDefault="00E21451" w:rsidP="0040755A">
            <w:pPr>
              <w:keepNext/>
              <w:autoSpaceDE w:val="0"/>
              <w:autoSpaceDN w:val="0"/>
              <w:spacing w:before="120" w:after="120"/>
              <w:ind w:left="317" w:hanging="283"/>
              <w:outlineLvl w:val="1"/>
              <w:rPr>
                <w:rFonts w:ascii="Times New Roman" w:hAnsi="Times New Roman" w:cs="Times New Roman"/>
                <w:sz w:val="20"/>
              </w:rPr>
            </w:pPr>
            <w:r w:rsidRPr="00C22FD0">
              <w:rPr>
                <w:rFonts w:ascii="Times New Roman" w:hAnsi="Times New Roman" w:cs="Times New Roman"/>
                <w:sz w:val="20"/>
              </w:rPr>
              <w:t>(c) It is settled at a future date.</w:t>
            </w:r>
          </w:p>
          <w:p w14:paraId="2CDF47AE"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br/>
              <w:t xml:space="preserve">Solvency II value, only if positive, of the derivative as of the reporting date is reported here (in case of negative value, see R0790). </w:t>
            </w:r>
          </w:p>
        </w:tc>
      </w:tr>
      <w:tr w:rsidR="00E21451" w:rsidRPr="00C22FD0" w14:paraId="718BCB13" w14:textId="77777777" w:rsidTr="00AA3D23">
        <w:tc>
          <w:tcPr>
            <w:tcW w:w="1668" w:type="dxa"/>
            <w:hideMark/>
          </w:tcPr>
          <w:p w14:paraId="47912522" w14:textId="29BF72ED"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C0020/R0200</w:t>
            </w:r>
          </w:p>
        </w:tc>
        <w:tc>
          <w:tcPr>
            <w:tcW w:w="2693" w:type="dxa"/>
            <w:hideMark/>
          </w:tcPr>
          <w:p w14:paraId="264A5C86"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Deposits other than cash equivalents</w:t>
            </w:r>
          </w:p>
        </w:tc>
        <w:tc>
          <w:tcPr>
            <w:tcW w:w="5211" w:type="dxa"/>
            <w:hideMark/>
          </w:tcPr>
          <w:p w14:paraId="0DCC4BFC"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Deposits other than cash equivalents that cannot be used to make payments until before a specific maturity date and that are not exchangeable for currency or transferable deposits without any kind of significant restriction or penalty.</w:t>
            </w:r>
          </w:p>
        </w:tc>
      </w:tr>
      <w:tr w:rsidR="00E21451" w:rsidRPr="00C22FD0" w14:paraId="1233242E" w14:textId="77777777" w:rsidTr="00AA3D23">
        <w:tc>
          <w:tcPr>
            <w:tcW w:w="1668" w:type="dxa"/>
            <w:hideMark/>
          </w:tcPr>
          <w:p w14:paraId="1AFA9183" w14:textId="30A8B20F" w:rsidR="00E21451" w:rsidRPr="00C22FD0" w:rsidRDefault="00E21451" w:rsidP="0040755A">
            <w:pPr>
              <w:pBdr>
                <w:top w:val="single" w:sz="6" w:space="2" w:color="auto"/>
              </w:pBd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w:t>
            </w:r>
            <w:r w:rsidRPr="00C22FD0">
              <w:rPr>
                <w:rFonts w:ascii="Times New Roman" w:hAnsi="Times New Roman" w:cs="Times New Roman"/>
                <w:sz w:val="20"/>
              </w:rPr>
              <w:lastRenderedPageBreak/>
              <w:t>C0020/R0210</w:t>
            </w:r>
          </w:p>
        </w:tc>
        <w:tc>
          <w:tcPr>
            <w:tcW w:w="2693" w:type="dxa"/>
            <w:hideMark/>
          </w:tcPr>
          <w:p w14:paraId="19AD20F0" w14:textId="77777777" w:rsidR="00E21451" w:rsidRPr="00C22FD0" w:rsidRDefault="00E21451" w:rsidP="0040755A">
            <w:pPr>
              <w:pBdr>
                <w:top w:val="single" w:sz="6" w:space="2" w:color="auto"/>
              </w:pBdr>
              <w:contextualSpacing/>
              <w:rPr>
                <w:rFonts w:ascii="Times New Roman" w:hAnsi="Times New Roman" w:cs="Times New Roman"/>
                <w:sz w:val="20"/>
              </w:rPr>
            </w:pPr>
            <w:r w:rsidRPr="00C22FD0">
              <w:rPr>
                <w:rFonts w:ascii="Times New Roman" w:hAnsi="Times New Roman" w:cs="Times New Roman"/>
                <w:sz w:val="20"/>
              </w:rPr>
              <w:lastRenderedPageBreak/>
              <w:t>Other investments</w:t>
            </w:r>
          </w:p>
        </w:tc>
        <w:tc>
          <w:tcPr>
            <w:tcW w:w="5211" w:type="dxa"/>
            <w:hideMark/>
          </w:tcPr>
          <w:p w14:paraId="21D56291" w14:textId="77777777" w:rsidR="00E21451" w:rsidRPr="00C22FD0" w:rsidRDefault="00E21451" w:rsidP="0040755A">
            <w:pPr>
              <w:pBdr>
                <w:top w:val="single" w:sz="6" w:space="2" w:color="auto"/>
              </w:pBdr>
              <w:tabs>
                <w:tab w:val="right" w:pos="8222"/>
              </w:tabs>
              <w:rPr>
                <w:rFonts w:ascii="Times New Roman" w:hAnsi="Times New Roman" w:cs="Times New Roman"/>
                <w:sz w:val="20"/>
              </w:rPr>
            </w:pPr>
            <w:r w:rsidRPr="00C22FD0">
              <w:rPr>
                <w:rFonts w:ascii="Times New Roman" w:hAnsi="Times New Roman" w:cs="Times New Roman"/>
                <w:sz w:val="20"/>
              </w:rPr>
              <w:t xml:space="preserve">Other investments not covered already within investments </w:t>
            </w:r>
            <w:r w:rsidRPr="00C22FD0">
              <w:rPr>
                <w:rFonts w:ascii="Times New Roman" w:hAnsi="Times New Roman" w:cs="Times New Roman"/>
                <w:sz w:val="20"/>
              </w:rPr>
              <w:lastRenderedPageBreak/>
              <w:t>reported above.</w:t>
            </w:r>
          </w:p>
        </w:tc>
      </w:tr>
      <w:tr w:rsidR="00E21451" w:rsidRPr="00C22FD0" w14:paraId="73A04B8A" w14:textId="77777777" w:rsidTr="00AA3D23">
        <w:trPr>
          <w:trHeight w:val="930"/>
        </w:trPr>
        <w:tc>
          <w:tcPr>
            <w:tcW w:w="1668" w:type="dxa"/>
            <w:hideMark/>
          </w:tcPr>
          <w:p w14:paraId="4EFFA179" w14:textId="52C3B99F"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lastRenderedPageBreak/>
              <w:t>C0010</w:t>
            </w:r>
            <w:r w:rsidR="004508C9" w:rsidRPr="00C22FD0">
              <w:rPr>
                <w:rFonts w:ascii="Times New Roman" w:hAnsi="Times New Roman" w:cs="Times New Roman"/>
                <w:sz w:val="20"/>
              </w:rPr>
              <w:t>–</w:t>
            </w:r>
            <w:r w:rsidRPr="00C22FD0">
              <w:rPr>
                <w:rFonts w:ascii="Times New Roman" w:hAnsi="Times New Roman" w:cs="Times New Roman"/>
                <w:sz w:val="20"/>
              </w:rPr>
              <w:t>C0020/R0220</w:t>
            </w:r>
          </w:p>
        </w:tc>
        <w:tc>
          <w:tcPr>
            <w:tcW w:w="2693" w:type="dxa"/>
            <w:hideMark/>
          </w:tcPr>
          <w:p w14:paraId="3FE2719A" w14:textId="6D712814"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Assets held for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 xml:space="preserve">linked contracts </w:t>
            </w:r>
          </w:p>
        </w:tc>
        <w:tc>
          <w:tcPr>
            <w:tcW w:w="5211" w:type="dxa"/>
            <w:hideMark/>
          </w:tcPr>
          <w:p w14:paraId="6D2D0832" w14:textId="1CECFD9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Assets held for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 xml:space="preserve">linked contracts (classified in line of business 31 as defined in Annex I of Delegated Regulation </w:t>
            </w:r>
            <w:r w:rsidRPr="00C22FD0">
              <w:rPr>
                <w:rFonts w:ascii="Times New Roman" w:hAnsi="Times New Roman" w:cs="Times New Roman"/>
                <w:bCs/>
                <w:sz w:val="20"/>
              </w:rPr>
              <w:t xml:space="preserve">(EU) </w:t>
            </w:r>
            <w:r w:rsidRPr="00C22FD0">
              <w:rPr>
                <w:rFonts w:ascii="Times New Roman" w:hAnsi="Times New Roman" w:cs="Times New Roman"/>
                <w:sz w:val="20"/>
              </w:rPr>
              <w:t>2015/35).</w:t>
            </w:r>
          </w:p>
        </w:tc>
      </w:tr>
      <w:tr w:rsidR="00E21451" w:rsidRPr="00C22FD0" w14:paraId="70D75918" w14:textId="77777777" w:rsidTr="00AA3D23">
        <w:tc>
          <w:tcPr>
            <w:tcW w:w="1668" w:type="dxa"/>
            <w:hideMark/>
          </w:tcPr>
          <w:p w14:paraId="677EE431" w14:textId="4AC94174"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C0020/R0230</w:t>
            </w:r>
          </w:p>
        </w:tc>
        <w:tc>
          <w:tcPr>
            <w:tcW w:w="2693" w:type="dxa"/>
            <w:hideMark/>
          </w:tcPr>
          <w:p w14:paraId="0A051DC5"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Loans and mortgages</w:t>
            </w:r>
          </w:p>
        </w:tc>
        <w:tc>
          <w:tcPr>
            <w:tcW w:w="5211" w:type="dxa"/>
            <w:hideMark/>
          </w:tcPr>
          <w:p w14:paraId="0153CC9C"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total amount of loans and mortgages, i.e. financial assets created when group lend funds, either with or without collateral, including cash pools.</w:t>
            </w:r>
          </w:p>
          <w:p w14:paraId="06DD3F70" w14:textId="25E0D071"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br/>
              <w:t xml:space="preserve">With regard to “Statutory accounts values” column (C0020) </w:t>
            </w:r>
            <w:r w:rsidR="004508C9" w:rsidRPr="00C22FD0">
              <w:rPr>
                <w:rFonts w:ascii="Times New Roman" w:hAnsi="Times New Roman" w:cs="Times New Roman"/>
                <w:sz w:val="20"/>
              </w:rPr>
              <w:t>–</w:t>
            </w:r>
            <w:r w:rsidRPr="00C22FD0">
              <w:rPr>
                <w:rFonts w:ascii="Times New Roman" w:hAnsi="Times New Roman" w:cs="Times New Roman"/>
                <w:sz w:val="20"/>
              </w:rPr>
              <w:t xml:space="preserve"> where the split of the split of loans &amp; mortgages is not available, this item shall reflect the sum.</w:t>
            </w:r>
          </w:p>
        </w:tc>
      </w:tr>
      <w:tr w:rsidR="00E21451" w:rsidRPr="00C22FD0" w14:paraId="269DB682" w14:textId="77777777" w:rsidTr="00AA3D23">
        <w:tc>
          <w:tcPr>
            <w:tcW w:w="1668" w:type="dxa"/>
            <w:hideMark/>
          </w:tcPr>
          <w:p w14:paraId="1081D5E9" w14:textId="3CA93599"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C0020/R0240 </w:t>
            </w:r>
          </w:p>
        </w:tc>
        <w:tc>
          <w:tcPr>
            <w:tcW w:w="2693" w:type="dxa"/>
            <w:hideMark/>
          </w:tcPr>
          <w:p w14:paraId="5FF801D1"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Loans on policies</w:t>
            </w:r>
          </w:p>
        </w:tc>
        <w:tc>
          <w:tcPr>
            <w:tcW w:w="5211" w:type="dxa"/>
            <w:hideMark/>
          </w:tcPr>
          <w:p w14:paraId="486A9547"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Loans made to policyholders, collateralised on policies (underlying technical provisions). </w:t>
            </w:r>
          </w:p>
          <w:p w14:paraId="3BEDA347" w14:textId="427A116A"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br/>
              <w:t>With regard to ‘statutory accounts values ‘column (C0020), where</w:t>
            </w:r>
            <w:r w:rsidR="004508C9" w:rsidRPr="00C22FD0">
              <w:rPr>
                <w:rFonts w:ascii="Times New Roman" w:hAnsi="Times New Roman" w:cs="Times New Roman"/>
                <w:sz w:val="20"/>
              </w:rPr>
              <w:t>–</w:t>
            </w:r>
            <w:r w:rsidRPr="00C22FD0">
              <w:rPr>
                <w:rFonts w:ascii="Times New Roman" w:hAnsi="Times New Roman" w:cs="Times New Roman"/>
                <w:sz w:val="20"/>
              </w:rPr>
              <w:t xml:space="preserve"> the split between loans on policies, loans on mortgages to individuals and other loans and mortgages is not available, this item shall not be reported.</w:t>
            </w:r>
          </w:p>
        </w:tc>
      </w:tr>
      <w:tr w:rsidR="00E21451" w:rsidRPr="00C22FD0" w14:paraId="092E0FEE" w14:textId="77777777" w:rsidTr="00AA3D23">
        <w:tc>
          <w:tcPr>
            <w:tcW w:w="1668" w:type="dxa"/>
            <w:hideMark/>
          </w:tcPr>
          <w:p w14:paraId="0B6F594B" w14:textId="5FFAD963"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C0020/R0250</w:t>
            </w:r>
          </w:p>
        </w:tc>
        <w:tc>
          <w:tcPr>
            <w:tcW w:w="2693" w:type="dxa"/>
            <w:hideMark/>
          </w:tcPr>
          <w:p w14:paraId="49C15156"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Loans and mortgages to individuals</w:t>
            </w:r>
          </w:p>
        </w:tc>
        <w:tc>
          <w:tcPr>
            <w:tcW w:w="5211" w:type="dxa"/>
            <w:hideMark/>
          </w:tcPr>
          <w:p w14:paraId="185A27D6" w14:textId="3572888D"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Financial assets created when creditors lend funds to debtors </w:t>
            </w:r>
            <w:r w:rsidR="004508C9" w:rsidRPr="00C22FD0">
              <w:rPr>
                <w:rFonts w:ascii="Times New Roman" w:hAnsi="Times New Roman" w:cs="Times New Roman"/>
                <w:sz w:val="20"/>
              </w:rPr>
              <w:t>–</w:t>
            </w:r>
            <w:r w:rsidRPr="00C22FD0">
              <w:rPr>
                <w:rFonts w:ascii="Times New Roman" w:hAnsi="Times New Roman" w:cs="Times New Roman"/>
                <w:sz w:val="20"/>
              </w:rPr>
              <w:t xml:space="preserve"> individuals, with collateral or not, including cash pools.</w:t>
            </w:r>
          </w:p>
          <w:p w14:paraId="55B6FD2E" w14:textId="77777777" w:rsidR="00E21451" w:rsidRPr="00C22FD0" w:rsidRDefault="00E21451" w:rsidP="0040755A">
            <w:pPr>
              <w:rPr>
                <w:rFonts w:ascii="Times New Roman" w:hAnsi="Times New Roman" w:cs="Times New Roman"/>
                <w:sz w:val="20"/>
              </w:rPr>
            </w:pPr>
          </w:p>
          <w:p w14:paraId="681BAFA4" w14:textId="05ED5E0C"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With regard to ‘statutory accounts values ‘column (C0020), where</w:t>
            </w:r>
            <w:r w:rsidR="004508C9" w:rsidRPr="00C22FD0">
              <w:rPr>
                <w:rFonts w:ascii="Times New Roman" w:hAnsi="Times New Roman" w:cs="Times New Roman"/>
                <w:sz w:val="20"/>
              </w:rPr>
              <w:t>–</w:t>
            </w:r>
            <w:r w:rsidRPr="00C22FD0">
              <w:rPr>
                <w:rFonts w:ascii="Times New Roman" w:hAnsi="Times New Roman" w:cs="Times New Roman"/>
                <w:sz w:val="20"/>
              </w:rPr>
              <w:t xml:space="preserve"> the split between loans on policies, loans on mortgages to individuals and other loans and mortgages is not available, this item shall not be reported.</w:t>
            </w:r>
          </w:p>
        </w:tc>
      </w:tr>
      <w:tr w:rsidR="00E21451" w:rsidRPr="00C22FD0" w14:paraId="730662AA" w14:textId="77777777" w:rsidTr="00AA3D23">
        <w:tc>
          <w:tcPr>
            <w:tcW w:w="1668" w:type="dxa"/>
            <w:hideMark/>
          </w:tcPr>
          <w:p w14:paraId="4725DFC6" w14:textId="7E3D9725"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C0020/R0260</w:t>
            </w:r>
          </w:p>
        </w:tc>
        <w:tc>
          <w:tcPr>
            <w:tcW w:w="2693" w:type="dxa"/>
            <w:hideMark/>
          </w:tcPr>
          <w:p w14:paraId="13067F42" w14:textId="77777777" w:rsidR="00E21451" w:rsidRPr="00C22FD0" w:rsidRDefault="00E21451" w:rsidP="0040755A">
            <w:pPr>
              <w:pBdr>
                <w:top w:val="single" w:sz="6" w:space="2" w:color="auto"/>
              </w:pBdr>
              <w:tabs>
                <w:tab w:val="right" w:pos="8222"/>
              </w:tabs>
              <w:contextualSpacing/>
              <w:rPr>
                <w:rFonts w:ascii="Times New Roman" w:hAnsi="Times New Roman" w:cs="Times New Roman"/>
                <w:sz w:val="20"/>
              </w:rPr>
            </w:pPr>
            <w:r w:rsidRPr="00C22FD0">
              <w:rPr>
                <w:rFonts w:ascii="Times New Roman" w:hAnsi="Times New Roman" w:cs="Times New Roman"/>
                <w:sz w:val="20"/>
              </w:rPr>
              <w:t>Other loans and mortgages</w:t>
            </w:r>
          </w:p>
        </w:tc>
        <w:tc>
          <w:tcPr>
            <w:tcW w:w="5211" w:type="dxa"/>
            <w:hideMark/>
          </w:tcPr>
          <w:p w14:paraId="7B4CAFA9" w14:textId="1BDC6DC4" w:rsidR="00E21451" w:rsidRPr="00C22FD0" w:rsidRDefault="00E21451" w:rsidP="0040755A">
            <w:pPr>
              <w:pBdr>
                <w:top w:val="single" w:sz="6" w:space="2" w:color="auto"/>
              </w:pBdr>
              <w:tabs>
                <w:tab w:val="right" w:pos="8222"/>
              </w:tabs>
              <w:rPr>
                <w:rFonts w:ascii="Times New Roman" w:hAnsi="Times New Roman" w:cs="Times New Roman"/>
                <w:sz w:val="20"/>
              </w:rPr>
            </w:pPr>
            <w:r w:rsidRPr="00C22FD0">
              <w:rPr>
                <w:rFonts w:ascii="Times New Roman" w:hAnsi="Times New Roman" w:cs="Times New Roman"/>
                <w:sz w:val="20"/>
              </w:rPr>
              <w:t xml:space="preserve">Financial assets created when creditors lend funds to debtors </w:t>
            </w:r>
            <w:r w:rsidR="004508C9" w:rsidRPr="00C22FD0">
              <w:rPr>
                <w:rFonts w:ascii="Times New Roman" w:hAnsi="Times New Roman" w:cs="Times New Roman"/>
                <w:sz w:val="20"/>
              </w:rPr>
              <w:t>–</w:t>
            </w:r>
            <w:r w:rsidRPr="00C22FD0">
              <w:rPr>
                <w:rFonts w:ascii="Times New Roman" w:hAnsi="Times New Roman" w:cs="Times New Roman"/>
                <w:sz w:val="20"/>
              </w:rPr>
              <w:t xml:space="preserve"> others, not classifiable in item R0240 </w:t>
            </w:r>
            <w:r w:rsidRPr="00C22FD0">
              <w:rPr>
                <w:rFonts w:ascii="Times New Roman" w:hAnsi="Times New Roman" w:cs="Times New Roman"/>
                <w:sz w:val="20"/>
                <w:lang w:val="en-US"/>
              </w:rPr>
              <w:t>or R0250</w:t>
            </w:r>
            <w:r w:rsidRPr="00C22FD0">
              <w:rPr>
                <w:rFonts w:ascii="Times New Roman" w:hAnsi="Times New Roman" w:cs="Times New Roman"/>
                <w:sz w:val="20"/>
              </w:rPr>
              <w:t>, with collateral or not, including cash pools.</w:t>
            </w:r>
          </w:p>
          <w:p w14:paraId="47FBD86F" w14:textId="77777777" w:rsidR="00E21451" w:rsidRPr="00C22FD0" w:rsidRDefault="00E21451" w:rsidP="0040755A">
            <w:pPr>
              <w:pBdr>
                <w:top w:val="single" w:sz="6" w:space="2" w:color="auto"/>
              </w:pBdr>
              <w:tabs>
                <w:tab w:val="right" w:pos="8222"/>
              </w:tabs>
              <w:rPr>
                <w:rFonts w:ascii="Times New Roman" w:hAnsi="Times New Roman" w:cs="Times New Roman"/>
                <w:sz w:val="20"/>
              </w:rPr>
            </w:pPr>
          </w:p>
          <w:p w14:paraId="23AB05B3" w14:textId="726BAD53" w:rsidR="00E21451" w:rsidRPr="00C22FD0" w:rsidRDefault="00E21451" w:rsidP="0040755A">
            <w:pPr>
              <w:pBdr>
                <w:top w:val="single" w:sz="6" w:space="2" w:color="auto"/>
              </w:pBdr>
              <w:tabs>
                <w:tab w:val="right" w:pos="8222"/>
              </w:tabs>
              <w:rPr>
                <w:rFonts w:ascii="Times New Roman" w:hAnsi="Times New Roman" w:cs="Times New Roman"/>
                <w:sz w:val="20"/>
              </w:rPr>
            </w:pPr>
            <w:r w:rsidRPr="00C22FD0">
              <w:rPr>
                <w:rFonts w:ascii="Times New Roman" w:hAnsi="Times New Roman" w:cs="Times New Roman"/>
                <w:sz w:val="20"/>
              </w:rPr>
              <w:t>With regard to ‘statutory accounts values ‘column (C0020), where</w:t>
            </w:r>
            <w:r w:rsidR="004508C9" w:rsidRPr="00C22FD0">
              <w:rPr>
                <w:rFonts w:ascii="Times New Roman" w:hAnsi="Times New Roman" w:cs="Times New Roman"/>
                <w:sz w:val="20"/>
              </w:rPr>
              <w:t>–</w:t>
            </w:r>
            <w:r w:rsidRPr="00C22FD0">
              <w:rPr>
                <w:rFonts w:ascii="Times New Roman" w:hAnsi="Times New Roman" w:cs="Times New Roman"/>
                <w:sz w:val="20"/>
              </w:rPr>
              <w:t xml:space="preserve"> the split between loans on policies, loans on mortgages to individuals and other loans and mortgages is not available, this item shall not be reported.</w:t>
            </w:r>
          </w:p>
        </w:tc>
      </w:tr>
      <w:tr w:rsidR="00E21451" w:rsidRPr="00C22FD0" w14:paraId="283A69E3" w14:textId="77777777" w:rsidTr="00AA3D23">
        <w:tc>
          <w:tcPr>
            <w:tcW w:w="1668" w:type="dxa"/>
            <w:hideMark/>
          </w:tcPr>
          <w:p w14:paraId="57040E44" w14:textId="27E5410A"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C0020/R0270</w:t>
            </w:r>
          </w:p>
        </w:tc>
        <w:tc>
          <w:tcPr>
            <w:tcW w:w="2693" w:type="dxa"/>
            <w:hideMark/>
          </w:tcPr>
          <w:p w14:paraId="51A41FF1"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Reinsurance recoverables from:</w:t>
            </w:r>
          </w:p>
        </w:tc>
        <w:tc>
          <w:tcPr>
            <w:tcW w:w="5211" w:type="dxa"/>
            <w:hideMark/>
          </w:tcPr>
          <w:p w14:paraId="206A4734" w14:textId="21606A76" w:rsidR="00E21451" w:rsidRPr="00C22FD0" w:rsidRDefault="00E21451" w:rsidP="009957DE">
            <w:pPr>
              <w:rPr>
                <w:rFonts w:ascii="Times New Roman" w:hAnsi="Times New Roman" w:cs="Times New Roman"/>
                <w:sz w:val="20"/>
              </w:rPr>
            </w:pPr>
            <w:r w:rsidRPr="00C22FD0">
              <w:rPr>
                <w:rFonts w:ascii="Times New Roman" w:hAnsi="Times New Roman" w:cs="Times New Roman"/>
                <w:sz w:val="20"/>
              </w:rPr>
              <w:t>This is the total amount of reinsurance recoverables. It corresponds to the amount of reinsurer share of technical provisions</w:t>
            </w:r>
            <w:r w:rsidR="009957DE" w:rsidRPr="00C22FD0">
              <w:rPr>
                <w:rFonts w:ascii="Times New Roman" w:hAnsi="Times New Roman" w:cs="Times New Roman"/>
                <w:sz w:val="20"/>
              </w:rPr>
              <w:t>,</w:t>
            </w:r>
            <w:r w:rsidRPr="00C22FD0">
              <w:rPr>
                <w:rFonts w:ascii="Times New Roman" w:hAnsi="Times New Roman" w:cs="Times New Roman"/>
                <w:sz w:val="20"/>
              </w:rPr>
              <w:t xml:space="preserve"> including </w:t>
            </w:r>
            <w:r w:rsidR="009957DE" w:rsidRPr="00C22FD0">
              <w:rPr>
                <w:rFonts w:ascii="Times New Roman" w:hAnsi="Times New Roman" w:cs="Times New Roman"/>
                <w:sz w:val="20"/>
              </w:rPr>
              <w:t>finite reinsurance ("</w:t>
            </w:r>
            <w:r w:rsidRPr="00C22FD0">
              <w:rPr>
                <w:rFonts w:ascii="Times New Roman" w:hAnsi="Times New Roman" w:cs="Times New Roman"/>
                <w:sz w:val="20"/>
              </w:rPr>
              <w:t>Finite Re</w:t>
            </w:r>
            <w:r w:rsidR="009957DE" w:rsidRPr="00C22FD0">
              <w:rPr>
                <w:rFonts w:ascii="Times New Roman" w:hAnsi="Times New Roman" w:cs="Times New Roman"/>
                <w:sz w:val="20"/>
              </w:rPr>
              <w:t>")</w:t>
            </w:r>
            <w:r w:rsidRPr="00C22FD0">
              <w:rPr>
                <w:rFonts w:ascii="Times New Roman" w:hAnsi="Times New Roman" w:cs="Times New Roman"/>
                <w:sz w:val="20"/>
              </w:rPr>
              <w:t xml:space="preserve"> and SPV.</w:t>
            </w:r>
          </w:p>
        </w:tc>
      </w:tr>
      <w:tr w:rsidR="00E21451" w:rsidRPr="00C22FD0" w14:paraId="24245576" w14:textId="77777777" w:rsidTr="00AA3D23">
        <w:tc>
          <w:tcPr>
            <w:tcW w:w="1668" w:type="dxa"/>
            <w:hideMark/>
          </w:tcPr>
          <w:p w14:paraId="63FCF4B1" w14:textId="0AE0FBE0"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C0020/R0280</w:t>
            </w:r>
          </w:p>
        </w:tc>
        <w:tc>
          <w:tcPr>
            <w:tcW w:w="2693" w:type="dxa"/>
            <w:hideMark/>
          </w:tcPr>
          <w:p w14:paraId="7A441239" w14:textId="4102AFA3"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Non</w:t>
            </w:r>
            <w:r w:rsidR="004508C9" w:rsidRPr="00C22FD0">
              <w:rPr>
                <w:rFonts w:ascii="Times New Roman" w:hAnsi="Times New Roman" w:cs="Times New Roman"/>
                <w:sz w:val="20"/>
              </w:rPr>
              <w:t>–</w:t>
            </w:r>
            <w:r w:rsidRPr="00C22FD0">
              <w:rPr>
                <w:rFonts w:ascii="Times New Roman" w:hAnsi="Times New Roman" w:cs="Times New Roman"/>
                <w:sz w:val="20"/>
              </w:rPr>
              <w:t>life and health similar to non</w:t>
            </w:r>
            <w:r w:rsidR="004508C9" w:rsidRPr="00C22FD0">
              <w:rPr>
                <w:rFonts w:ascii="Times New Roman" w:hAnsi="Times New Roman" w:cs="Times New Roman"/>
                <w:sz w:val="20"/>
              </w:rPr>
              <w:t>–</w:t>
            </w:r>
            <w:r w:rsidRPr="00C22FD0">
              <w:rPr>
                <w:rFonts w:ascii="Times New Roman" w:hAnsi="Times New Roman" w:cs="Times New Roman"/>
                <w:sz w:val="20"/>
              </w:rPr>
              <w:t>life</w:t>
            </w:r>
          </w:p>
        </w:tc>
        <w:tc>
          <w:tcPr>
            <w:tcW w:w="5211" w:type="dxa"/>
            <w:hideMark/>
          </w:tcPr>
          <w:p w14:paraId="207C1270" w14:textId="16192C48"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Reinsurance recoverables in respect of technical provisions for non</w:t>
            </w:r>
            <w:r w:rsidR="004508C9" w:rsidRPr="00C22FD0">
              <w:rPr>
                <w:rFonts w:ascii="Times New Roman" w:hAnsi="Times New Roman" w:cs="Times New Roman"/>
                <w:sz w:val="20"/>
              </w:rPr>
              <w:t>–</w:t>
            </w:r>
            <w:r w:rsidRPr="00C22FD0">
              <w:rPr>
                <w:rFonts w:ascii="Times New Roman" w:hAnsi="Times New Roman" w:cs="Times New Roman"/>
                <w:sz w:val="20"/>
              </w:rPr>
              <w:t>life and health similar to non</w:t>
            </w:r>
            <w:r w:rsidR="004508C9" w:rsidRPr="00C22FD0">
              <w:rPr>
                <w:rFonts w:ascii="Times New Roman" w:hAnsi="Times New Roman" w:cs="Times New Roman"/>
                <w:sz w:val="20"/>
              </w:rPr>
              <w:t>–</w:t>
            </w:r>
            <w:r w:rsidRPr="00C22FD0">
              <w:rPr>
                <w:rFonts w:ascii="Times New Roman" w:hAnsi="Times New Roman" w:cs="Times New Roman"/>
                <w:sz w:val="20"/>
              </w:rPr>
              <w:t>life.</w:t>
            </w:r>
          </w:p>
          <w:p w14:paraId="52DC2495" w14:textId="77777777" w:rsidR="00E21451" w:rsidRPr="00C22FD0" w:rsidRDefault="00E21451" w:rsidP="0040755A">
            <w:pPr>
              <w:rPr>
                <w:rFonts w:ascii="Times New Roman" w:hAnsi="Times New Roman" w:cs="Times New Roman"/>
                <w:sz w:val="20"/>
              </w:rPr>
            </w:pPr>
          </w:p>
          <w:p w14:paraId="6274566C" w14:textId="31C8D58B"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With regard to ‘statutory accounts values ‘column (C0020), where the split between non</w:t>
            </w:r>
            <w:r w:rsidR="004508C9" w:rsidRPr="00C22FD0">
              <w:rPr>
                <w:rFonts w:ascii="Times New Roman" w:hAnsi="Times New Roman" w:cs="Times New Roman"/>
                <w:sz w:val="20"/>
              </w:rPr>
              <w:t>–</w:t>
            </w:r>
            <w:r w:rsidRPr="00C22FD0">
              <w:rPr>
                <w:rFonts w:ascii="Times New Roman" w:hAnsi="Times New Roman" w:cs="Times New Roman"/>
                <w:sz w:val="20"/>
              </w:rPr>
              <w:t>life excluding health and health similar to non</w:t>
            </w:r>
            <w:r w:rsidR="004508C9" w:rsidRPr="00C22FD0">
              <w:rPr>
                <w:rFonts w:ascii="Times New Roman" w:hAnsi="Times New Roman" w:cs="Times New Roman"/>
                <w:sz w:val="20"/>
              </w:rPr>
              <w:t>–</w:t>
            </w:r>
            <w:r w:rsidRPr="00C22FD0">
              <w:rPr>
                <w:rFonts w:ascii="Times New Roman" w:hAnsi="Times New Roman" w:cs="Times New Roman"/>
                <w:sz w:val="20"/>
              </w:rPr>
              <w:t>life is not available this item shall reflect the sum.</w:t>
            </w:r>
          </w:p>
        </w:tc>
      </w:tr>
      <w:tr w:rsidR="00E21451" w:rsidRPr="00C22FD0" w14:paraId="670C810E" w14:textId="77777777" w:rsidTr="00AA3D23">
        <w:tc>
          <w:tcPr>
            <w:tcW w:w="1668" w:type="dxa"/>
            <w:hideMark/>
          </w:tcPr>
          <w:p w14:paraId="20EF5CBF" w14:textId="00B501DA"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C0020/R0290</w:t>
            </w:r>
          </w:p>
        </w:tc>
        <w:tc>
          <w:tcPr>
            <w:tcW w:w="2693" w:type="dxa"/>
            <w:hideMark/>
          </w:tcPr>
          <w:p w14:paraId="19C5CCCD" w14:textId="3B14BF31"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Non</w:t>
            </w:r>
            <w:r w:rsidR="004508C9" w:rsidRPr="00C22FD0">
              <w:rPr>
                <w:rFonts w:ascii="Times New Roman" w:hAnsi="Times New Roman" w:cs="Times New Roman"/>
                <w:sz w:val="20"/>
              </w:rPr>
              <w:t>–</w:t>
            </w:r>
            <w:r w:rsidRPr="00C22FD0">
              <w:rPr>
                <w:rFonts w:ascii="Times New Roman" w:hAnsi="Times New Roman" w:cs="Times New Roman"/>
                <w:sz w:val="20"/>
              </w:rPr>
              <w:t>life excluding health</w:t>
            </w:r>
          </w:p>
        </w:tc>
        <w:tc>
          <w:tcPr>
            <w:tcW w:w="5211" w:type="dxa"/>
            <w:hideMark/>
          </w:tcPr>
          <w:p w14:paraId="544E9DE7" w14:textId="27EB5F3F"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Reinsurance recoverables in respect of technical provisions for non</w:t>
            </w:r>
            <w:r w:rsidR="004508C9" w:rsidRPr="00C22FD0">
              <w:rPr>
                <w:rFonts w:ascii="Times New Roman" w:hAnsi="Times New Roman" w:cs="Times New Roman"/>
                <w:sz w:val="20"/>
              </w:rPr>
              <w:t>–</w:t>
            </w:r>
            <w:r w:rsidRPr="00C22FD0">
              <w:rPr>
                <w:rFonts w:ascii="Times New Roman" w:hAnsi="Times New Roman" w:cs="Times New Roman"/>
                <w:sz w:val="20"/>
              </w:rPr>
              <w:t>life business, excluding technical provisions for health</w:t>
            </w:r>
            <w:r w:rsidR="004508C9" w:rsidRPr="00C22FD0">
              <w:rPr>
                <w:rFonts w:ascii="Times New Roman" w:hAnsi="Times New Roman" w:cs="Times New Roman"/>
                <w:sz w:val="20"/>
              </w:rPr>
              <w:t>–</w:t>
            </w:r>
            <w:r w:rsidRPr="00C22FD0">
              <w:rPr>
                <w:rFonts w:ascii="Times New Roman" w:hAnsi="Times New Roman" w:cs="Times New Roman"/>
                <w:sz w:val="20"/>
              </w:rPr>
              <w:t xml:space="preserve"> similar to non –life. </w:t>
            </w:r>
          </w:p>
        </w:tc>
      </w:tr>
      <w:tr w:rsidR="00E21451" w:rsidRPr="00C22FD0" w14:paraId="0D1AD88F" w14:textId="77777777" w:rsidTr="00AA3D23">
        <w:tc>
          <w:tcPr>
            <w:tcW w:w="1668" w:type="dxa"/>
            <w:hideMark/>
          </w:tcPr>
          <w:p w14:paraId="65BFE3A1" w14:textId="0BB1CBB5"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C0020/R0300</w:t>
            </w:r>
          </w:p>
        </w:tc>
        <w:tc>
          <w:tcPr>
            <w:tcW w:w="2693" w:type="dxa"/>
            <w:hideMark/>
          </w:tcPr>
          <w:p w14:paraId="0D8C86C3" w14:textId="3EE08DBC"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Health similar to non</w:t>
            </w:r>
            <w:r w:rsidR="004508C9" w:rsidRPr="00C22FD0">
              <w:rPr>
                <w:rFonts w:ascii="Times New Roman" w:hAnsi="Times New Roman" w:cs="Times New Roman"/>
                <w:sz w:val="20"/>
              </w:rPr>
              <w:t>–</w:t>
            </w:r>
            <w:r w:rsidRPr="00C22FD0">
              <w:rPr>
                <w:rFonts w:ascii="Times New Roman" w:hAnsi="Times New Roman" w:cs="Times New Roman"/>
                <w:sz w:val="20"/>
              </w:rPr>
              <w:t>life</w:t>
            </w:r>
          </w:p>
        </w:tc>
        <w:tc>
          <w:tcPr>
            <w:tcW w:w="5211" w:type="dxa"/>
            <w:hideMark/>
          </w:tcPr>
          <w:p w14:paraId="631A9033"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Reinsurance recoverables in respect of technical provisions for health similar to non – life. </w:t>
            </w:r>
          </w:p>
        </w:tc>
      </w:tr>
      <w:tr w:rsidR="00E21451" w:rsidRPr="00C22FD0" w14:paraId="3CF9A46F" w14:textId="77777777" w:rsidTr="00AA3D23">
        <w:tc>
          <w:tcPr>
            <w:tcW w:w="1668" w:type="dxa"/>
            <w:hideMark/>
          </w:tcPr>
          <w:p w14:paraId="59F2AC3B" w14:textId="47AA3ADD"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C0020/R0310</w:t>
            </w:r>
          </w:p>
        </w:tc>
        <w:tc>
          <w:tcPr>
            <w:tcW w:w="2693" w:type="dxa"/>
            <w:hideMark/>
          </w:tcPr>
          <w:p w14:paraId="4DC63BCF" w14:textId="078C629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Life and health similar to life, excluding health and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w:t>
            </w:r>
          </w:p>
        </w:tc>
        <w:tc>
          <w:tcPr>
            <w:tcW w:w="5211" w:type="dxa"/>
            <w:hideMark/>
          </w:tcPr>
          <w:p w14:paraId="48F14F03" w14:textId="65C8FB3D"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Reinsurance recoverable in respect of technical provisions for life and health similar to life, excluding health and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w:t>
            </w:r>
          </w:p>
          <w:p w14:paraId="6C71059F" w14:textId="77777777" w:rsidR="00E21451" w:rsidRPr="00C22FD0" w:rsidRDefault="00E21451" w:rsidP="0040755A">
            <w:pPr>
              <w:rPr>
                <w:rFonts w:ascii="Times New Roman" w:hAnsi="Times New Roman" w:cs="Times New Roman"/>
                <w:sz w:val="20"/>
              </w:rPr>
            </w:pPr>
          </w:p>
          <w:p w14:paraId="46F1954E" w14:textId="3A65A7A9"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With regard to ‘statutory accounts values ‘column (C0020), where</w:t>
            </w:r>
            <w:r w:rsidR="004508C9" w:rsidRPr="00C22FD0">
              <w:rPr>
                <w:rFonts w:ascii="Times New Roman" w:hAnsi="Times New Roman" w:cs="Times New Roman"/>
                <w:sz w:val="20"/>
              </w:rPr>
              <w:t>–</w:t>
            </w:r>
            <w:r w:rsidRPr="00C22FD0">
              <w:rPr>
                <w:rFonts w:ascii="Times New Roman" w:hAnsi="Times New Roman" w:cs="Times New Roman"/>
                <w:sz w:val="20"/>
              </w:rPr>
              <w:t xml:space="preserve"> the split between life excluding health and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 and health similar to life is not available, this item shall reflect the sum.</w:t>
            </w:r>
          </w:p>
        </w:tc>
      </w:tr>
      <w:tr w:rsidR="00E21451" w:rsidRPr="00C22FD0" w14:paraId="3B9C723A" w14:textId="77777777" w:rsidTr="00AA3D23">
        <w:tc>
          <w:tcPr>
            <w:tcW w:w="1668" w:type="dxa"/>
            <w:hideMark/>
          </w:tcPr>
          <w:p w14:paraId="5025FAA8" w14:textId="3574DC46"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w:t>
            </w:r>
            <w:r w:rsidRPr="00C22FD0">
              <w:rPr>
                <w:rFonts w:ascii="Times New Roman" w:hAnsi="Times New Roman" w:cs="Times New Roman"/>
                <w:sz w:val="20"/>
              </w:rPr>
              <w:lastRenderedPageBreak/>
              <w:t>C0020/R0320</w:t>
            </w:r>
          </w:p>
        </w:tc>
        <w:tc>
          <w:tcPr>
            <w:tcW w:w="2693" w:type="dxa"/>
            <w:hideMark/>
          </w:tcPr>
          <w:p w14:paraId="5C0DF20B"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lastRenderedPageBreak/>
              <w:t>Health similar to life</w:t>
            </w:r>
          </w:p>
        </w:tc>
        <w:tc>
          <w:tcPr>
            <w:tcW w:w="5211" w:type="dxa"/>
            <w:hideMark/>
          </w:tcPr>
          <w:p w14:paraId="1E0B893C" w14:textId="218C69AB"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Reinsurance recoverables in respect of technical provisions </w:t>
            </w:r>
            <w:r w:rsidRPr="00C22FD0">
              <w:rPr>
                <w:rFonts w:ascii="Times New Roman" w:hAnsi="Times New Roman" w:cs="Times New Roman"/>
                <w:sz w:val="20"/>
              </w:rPr>
              <w:lastRenderedPageBreak/>
              <w:t>for health</w:t>
            </w:r>
            <w:r w:rsidR="004508C9" w:rsidRPr="00C22FD0">
              <w:rPr>
                <w:rFonts w:ascii="Times New Roman" w:hAnsi="Times New Roman" w:cs="Times New Roman"/>
                <w:sz w:val="20"/>
              </w:rPr>
              <w:t>–</w:t>
            </w:r>
            <w:r w:rsidRPr="00C22FD0">
              <w:rPr>
                <w:rFonts w:ascii="Times New Roman" w:hAnsi="Times New Roman" w:cs="Times New Roman"/>
                <w:sz w:val="20"/>
              </w:rPr>
              <w:t>similar to life.</w:t>
            </w:r>
          </w:p>
        </w:tc>
      </w:tr>
      <w:tr w:rsidR="00E21451" w:rsidRPr="00C22FD0" w14:paraId="547C79CB" w14:textId="77777777" w:rsidTr="00AA3D23">
        <w:tc>
          <w:tcPr>
            <w:tcW w:w="1668" w:type="dxa"/>
            <w:hideMark/>
          </w:tcPr>
          <w:p w14:paraId="7BD6F415" w14:textId="5F3346F0"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lastRenderedPageBreak/>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C0020/R0330</w:t>
            </w:r>
          </w:p>
        </w:tc>
        <w:tc>
          <w:tcPr>
            <w:tcW w:w="2693" w:type="dxa"/>
            <w:hideMark/>
          </w:tcPr>
          <w:p w14:paraId="005EC1BE" w14:textId="5443AE69"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Life excluding health and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w:t>
            </w:r>
          </w:p>
        </w:tc>
        <w:tc>
          <w:tcPr>
            <w:tcW w:w="5211" w:type="dxa"/>
            <w:hideMark/>
          </w:tcPr>
          <w:p w14:paraId="4E3B5018" w14:textId="27D2F2A3"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Reinsurance recoverables in respect of technical provisions for life business, excluding technical provisions health</w:t>
            </w:r>
            <w:r w:rsidR="004508C9" w:rsidRPr="00C22FD0">
              <w:rPr>
                <w:rFonts w:ascii="Times New Roman" w:hAnsi="Times New Roman" w:cs="Times New Roman"/>
                <w:sz w:val="20"/>
              </w:rPr>
              <w:t>–</w:t>
            </w:r>
            <w:r w:rsidRPr="00C22FD0">
              <w:rPr>
                <w:rFonts w:ascii="Times New Roman" w:hAnsi="Times New Roman" w:cs="Times New Roman"/>
                <w:sz w:val="20"/>
              </w:rPr>
              <w:t>similar to life techniques and technical provisions for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w:t>
            </w:r>
          </w:p>
        </w:tc>
      </w:tr>
      <w:tr w:rsidR="00E21451" w:rsidRPr="00C22FD0" w14:paraId="259C2734" w14:textId="77777777" w:rsidTr="00AA3D23">
        <w:tc>
          <w:tcPr>
            <w:tcW w:w="1668" w:type="dxa"/>
            <w:hideMark/>
          </w:tcPr>
          <w:p w14:paraId="46593723" w14:textId="4D35596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C0020/R0340</w:t>
            </w:r>
          </w:p>
        </w:tc>
        <w:tc>
          <w:tcPr>
            <w:tcW w:w="2693" w:type="dxa"/>
            <w:hideMark/>
          </w:tcPr>
          <w:p w14:paraId="67A5241C" w14:textId="21190658"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Life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w:t>
            </w:r>
          </w:p>
        </w:tc>
        <w:tc>
          <w:tcPr>
            <w:tcW w:w="5211" w:type="dxa"/>
            <w:hideMark/>
          </w:tcPr>
          <w:p w14:paraId="456743AD" w14:textId="3DB7F82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Reinsurance recoverables in respect of technical provisions for life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 business.</w:t>
            </w:r>
          </w:p>
        </w:tc>
      </w:tr>
      <w:tr w:rsidR="00E21451" w:rsidRPr="00C22FD0" w14:paraId="7C85333F" w14:textId="77777777" w:rsidTr="00AA3D23">
        <w:tc>
          <w:tcPr>
            <w:tcW w:w="1668" w:type="dxa"/>
            <w:hideMark/>
          </w:tcPr>
          <w:p w14:paraId="7298CA2F" w14:textId="12B393B2"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C0020/R0350</w:t>
            </w:r>
          </w:p>
        </w:tc>
        <w:tc>
          <w:tcPr>
            <w:tcW w:w="2693" w:type="dxa"/>
            <w:hideMark/>
          </w:tcPr>
          <w:p w14:paraId="6A91542C"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Deposits to cedants</w:t>
            </w:r>
          </w:p>
        </w:tc>
        <w:tc>
          <w:tcPr>
            <w:tcW w:w="5211" w:type="dxa"/>
            <w:hideMark/>
          </w:tcPr>
          <w:p w14:paraId="645719C9" w14:textId="77777777" w:rsidR="00E21451" w:rsidRPr="00C22FD0" w:rsidRDefault="00E21451" w:rsidP="0040755A">
            <w:pPr>
              <w:pBdr>
                <w:top w:val="single" w:sz="6" w:space="2" w:color="auto"/>
              </w:pBdr>
              <w:tabs>
                <w:tab w:val="right" w:pos="8222"/>
              </w:tabs>
              <w:rPr>
                <w:rFonts w:ascii="Times New Roman" w:hAnsi="Times New Roman" w:cs="Times New Roman"/>
                <w:sz w:val="20"/>
              </w:rPr>
            </w:pPr>
            <w:r w:rsidRPr="00C22FD0">
              <w:rPr>
                <w:rFonts w:ascii="Times New Roman" w:hAnsi="Times New Roman" w:cs="Times New Roman"/>
                <w:sz w:val="20"/>
              </w:rPr>
              <w:t>Deposits relating to reinsurance accepted.</w:t>
            </w:r>
          </w:p>
        </w:tc>
      </w:tr>
      <w:tr w:rsidR="00E21451" w:rsidRPr="00C22FD0" w14:paraId="44E01431" w14:textId="77777777" w:rsidTr="00AA3D23">
        <w:tc>
          <w:tcPr>
            <w:tcW w:w="1668" w:type="dxa"/>
            <w:hideMark/>
          </w:tcPr>
          <w:p w14:paraId="1D0BE210" w14:textId="581AA217" w:rsidR="00E21451" w:rsidRPr="00C22FD0" w:rsidRDefault="00E21451" w:rsidP="00B04DFE">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C0020/R0360</w:t>
            </w:r>
          </w:p>
        </w:tc>
        <w:tc>
          <w:tcPr>
            <w:tcW w:w="2693" w:type="dxa"/>
            <w:hideMark/>
          </w:tcPr>
          <w:p w14:paraId="6BEC421F"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Insurance and intermediaries receivables</w:t>
            </w:r>
          </w:p>
        </w:tc>
        <w:tc>
          <w:tcPr>
            <w:tcW w:w="5211" w:type="dxa"/>
            <w:hideMark/>
          </w:tcPr>
          <w:p w14:paraId="61B195F2" w14:textId="03B63DEF"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Amounts </w:t>
            </w:r>
            <w:del w:id="189" w:author="Author">
              <w:r w:rsidRPr="00C22FD0" w:rsidDel="00946EB9">
                <w:rPr>
                  <w:rFonts w:ascii="Times New Roman" w:hAnsi="Times New Roman" w:cs="Times New Roman"/>
                  <w:sz w:val="20"/>
                </w:rPr>
                <w:delText>past</w:delText>
              </w:r>
              <w:r w:rsidR="004508C9" w:rsidRPr="00C22FD0" w:rsidDel="00946EB9">
                <w:rPr>
                  <w:rFonts w:ascii="Times New Roman" w:hAnsi="Times New Roman" w:cs="Times New Roman"/>
                  <w:sz w:val="20"/>
                </w:rPr>
                <w:delText>–</w:delText>
              </w:r>
              <w:r w:rsidRPr="00C22FD0" w:rsidDel="00946EB9">
                <w:rPr>
                  <w:rFonts w:ascii="Times New Roman" w:hAnsi="Times New Roman" w:cs="Times New Roman"/>
                  <w:sz w:val="20"/>
                </w:rPr>
                <w:delText xml:space="preserve">due </w:delText>
              </w:r>
            </w:del>
            <w:r w:rsidRPr="00C22FD0">
              <w:rPr>
                <w:rFonts w:ascii="Times New Roman" w:hAnsi="Times New Roman" w:cs="Times New Roman"/>
                <w:sz w:val="20"/>
              </w:rPr>
              <w:t xml:space="preserve">for payment by policyholders, insurers, and other linked to insurance </w:t>
            </w:r>
            <w:proofErr w:type="gramStart"/>
            <w:r w:rsidRPr="00C22FD0">
              <w:rPr>
                <w:rFonts w:ascii="Times New Roman" w:hAnsi="Times New Roman" w:cs="Times New Roman"/>
                <w:sz w:val="20"/>
              </w:rPr>
              <w:t>business, that are</w:t>
            </w:r>
            <w:proofErr w:type="gramEnd"/>
            <w:r w:rsidRPr="00C22FD0">
              <w:rPr>
                <w:rFonts w:ascii="Times New Roman" w:hAnsi="Times New Roman" w:cs="Times New Roman"/>
                <w:sz w:val="20"/>
              </w:rPr>
              <w:t xml:space="preserve"> not included in </w:t>
            </w:r>
            <w:del w:id="190" w:author="Author">
              <w:r w:rsidRPr="00C22FD0" w:rsidDel="00946EB9">
                <w:rPr>
                  <w:rFonts w:ascii="Times New Roman" w:hAnsi="Times New Roman" w:cs="Times New Roman"/>
                  <w:sz w:val="20"/>
                </w:rPr>
                <w:delText>cash</w:delText>
              </w:r>
              <w:r w:rsidR="004508C9" w:rsidRPr="00C22FD0" w:rsidDel="00946EB9">
                <w:rPr>
                  <w:rFonts w:ascii="Times New Roman" w:hAnsi="Times New Roman" w:cs="Times New Roman"/>
                  <w:sz w:val="20"/>
                </w:rPr>
                <w:delText>–</w:delText>
              </w:r>
              <w:r w:rsidRPr="00C22FD0" w:rsidDel="00946EB9">
                <w:rPr>
                  <w:rFonts w:ascii="Times New Roman" w:hAnsi="Times New Roman" w:cs="Times New Roman"/>
                  <w:sz w:val="20"/>
                </w:rPr>
                <w:delText xml:space="preserve">in flows of </w:delText>
              </w:r>
            </w:del>
            <w:r w:rsidRPr="00C22FD0">
              <w:rPr>
                <w:rFonts w:ascii="Times New Roman" w:hAnsi="Times New Roman" w:cs="Times New Roman"/>
                <w:sz w:val="20"/>
              </w:rPr>
              <w:t>technical provisions.</w:t>
            </w:r>
          </w:p>
          <w:p w14:paraId="5F4145D7" w14:textId="77777777" w:rsidR="00E21451" w:rsidRPr="00C22FD0" w:rsidRDefault="00E21451" w:rsidP="0040755A">
            <w:pPr>
              <w:rPr>
                <w:ins w:id="191" w:author="Author"/>
                <w:rFonts w:ascii="Times New Roman" w:hAnsi="Times New Roman" w:cs="Times New Roman"/>
                <w:sz w:val="20"/>
                <w:lang w:val="en-US"/>
              </w:rPr>
            </w:pPr>
            <w:r w:rsidRPr="00C22FD0">
              <w:rPr>
                <w:rFonts w:ascii="Times New Roman" w:hAnsi="Times New Roman" w:cs="Times New Roman"/>
                <w:sz w:val="20"/>
                <w:lang w:val="en-US"/>
              </w:rPr>
              <w:t xml:space="preserve">It shall include receivables from reinsurance accepted. </w:t>
            </w:r>
          </w:p>
          <w:p w14:paraId="74D25A53" w14:textId="66212976" w:rsidR="00A61567" w:rsidRPr="00C22FD0" w:rsidRDefault="00A61567" w:rsidP="0040755A">
            <w:pPr>
              <w:rPr>
                <w:rFonts w:ascii="Times New Roman" w:hAnsi="Times New Roman" w:cs="Times New Roman"/>
                <w:sz w:val="20"/>
                <w:lang w:val="en-US"/>
              </w:rPr>
            </w:pPr>
            <w:ins w:id="192" w:author="Author">
              <w:r w:rsidRPr="00C22FD0">
                <w:rPr>
                  <w:rFonts w:ascii="Times New Roman" w:hAnsi="Times New Roman" w:cs="Times New Roman"/>
                  <w:sz w:val="20"/>
                  <w:lang w:val="en-US"/>
                </w:rPr>
                <w:t>For Solvency II column (C0010) this cell should only include amounts past-due.</w:t>
              </w:r>
            </w:ins>
          </w:p>
        </w:tc>
      </w:tr>
      <w:tr w:rsidR="00E21451" w:rsidRPr="00C22FD0" w14:paraId="3B7131EF" w14:textId="77777777" w:rsidTr="00AA3D23">
        <w:tc>
          <w:tcPr>
            <w:tcW w:w="1668" w:type="dxa"/>
            <w:hideMark/>
          </w:tcPr>
          <w:p w14:paraId="6373872C" w14:textId="7A343304"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C0020/R0370</w:t>
            </w:r>
          </w:p>
        </w:tc>
        <w:tc>
          <w:tcPr>
            <w:tcW w:w="2693" w:type="dxa"/>
            <w:hideMark/>
          </w:tcPr>
          <w:p w14:paraId="621587FC"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Reinsurance receivables</w:t>
            </w:r>
          </w:p>
        </w:tc>
        <w:tc>
          <w:tcPr>
            <w:tcW w:w="5211" w:type="dxa"/>
            <w:hideMark/>
          </w:tcPr>
          <w:p w14:paraId="6F0EC90D" w14:textId="39F1C1AD"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Amounts </w:t>
            </w:r>
            <w:ins w:id="193" w:author="Author">
              <w:r w:rsidR="00946EB9" w:rsidRPr="00C22FD0">
                <w:rPr>
                  <w:rFonts w:ascii="Times New Roman" w:hAnsi="Times New Roman" w:cs="Times New Roman"/>
                  <w:sz w:val="20"/>
                </w:rPr>
                <w:t xml:space="preserve">for payment </w:t>
              </w:r>
            </w:ins>
            <w:del w:id="194" w:author="Author">
              <w:r w:rsidRPr="00C22FD0" w:rsidDel="00AA3D23">
                <w:rPr>
                  <w:rFonts w:ascii="Times New Roman" w:hAnsi="Times New Roman" w:cs="Times New Roman"/>
                  <w:sz w:val="20"/>
                </w:rPr>
                <w:delText>past</w:delText>
              </w:r>
              <w:r w:rsidR="004508C9" w:rsidRPr="00C22FD0" w:rsidDel="00AA3D23">
                <w:rPr>
                  <w:rFonts w:ascii="Times New Roman" w:hAnsi="Times New Roman" w:cs="Times New Roman"/>
                  <w:sz w:val="20"/>
                </w:rPr>
                <w:delText>–</w:delText>
              </w:r>
              <w:r w:rsidRPr="00C22FD0" w:rsidDel="00946EB9">
                <w:rPr>
                  <w:rFonts w:ascii="Times New Roman" w:hAnsi="Times New Roman" w:cs="Times New Roman"/>
                  <w:sz w:val="20"/>
                </w:rPr>
                <w:delText xml:space="preserve">due </w:delText>
              </w:r>
            </w:del>
            <w:r w:rsidRPr="00C22FD0">
              <w:rPr>
                <w:rFonts w:ascii="Times New Roman" w:hAnsi="Times New Roman" w:cs="Times New Roman"/>
                <w:sz w:val="20"/>
              </w:rPr>
              <w:t xml:space="preserve">by reinsurers and linked to reinsurance </w:t>
            </w:r>
            <w:proofErr w:type="gramStart"/>
            <w:r w:rsidRPr="00C22FD0">
              <w:rPr>
                <w:rFonts w:ascii="Times New Roman" w:hAnsi="Times New Roman" w:cs="Times New Roman"/>
                <w:sz w:val="20"/>
              </w:rPr>
              <w:t>business that are</w:t>
            </w:r>
            <w:proofErr w:type="gramEnd"/>
            <w:r w:rsidRPr="00C22FD0">
              <w:rPr>
                <w:rFonts w:ascii="Times New Roman" w:hAnsi="Times New Roman" w:cs="Times New Roman"/>
                <w:sz w:val="20"/>
              </w:rPr>
              <w:t xml:space="preserve"> not included in reinsurance recoverables.</w:t>
            </w:r>
          </w:p>
          <w:p w14:paraId="21408456" w14:textId="77777777" w:rsidR="00E21451" w:rsidRPr="00C22FD0" w:rsidRDefault="00E21451" w:rsidP="00946EB9">
            <w:pPr>
              <w:rPr>
                <w:ins w:id="195" w:author="Author"/>
                <w:rFonts w:ascii="Times New Roman" w:hAnsi="Times New Roman" w:cs="Times New Roman"/>
                <w:sz w:val="20"/>
              </w:rPr>
            </w:pPr>
            <w:r w:rsidRPr="00C22FD0">
              <w:rPr>
                <w:rFonts w:ascii="Times New Roman" w:hAnsi="Times New Roman" w:cs="Times New Roman"/>
                <w:sz w:val="20"/>
              </w:rPr>
              <w:br/>
              <w:t xml:space="preserve">It might include: the amounts </w:t>
            </w:r>
            <w:del w:id="196" w:author="Author">
              <w:r w:rsidRPr="00C22FD0" w:rsidDel="00B04DFE">
                <w:rPr>
                  <w:rFonts w:ascii="Times New Roman" w:hAnsi="Times New Roman" w:cs="Times New Roman"/>
                  <w:sz w:val="20"/>
                </w:rPr>
                <w:delText xml:space="preserve">past </w:delText>
              </w:r>
              <w:r w:rsidRPr="00C22FD0" w:rsidDel="00946EB9">
                <w:rPr>
                  <w:rFonts w:ascii="Times New Roman" w:hAnsi="Times New Roman" w:cs="Times New Roman"/>
                  <w:sz w:val="20"/>
                </w:rPr>
                <w:delText xml:space="preserve">due </w:delText>
              </w:r>
            </w:del>
            <w:r w:rsidRPr="00C22FD0">
              <w:rPr>
                <w:rFonts w:ascii="Times New Roman" w:hAnsi="Times New Roman" w:cs="Times New Roman"/>
                <w:sz w:val="20"/>
              </w:rPr>
              <w:t>from receivables from reinsurers that relate to settled claims of policyholders or beneficiaries; receivables from reinsurers in relation to other than insurance events or settled insurance claims, for example commissions.</w:t>
            </w:r>
          </w:p>
          <w:p w14:paraId="2543F741" w14:textId="4321A35F" w:rsidR="00A61567" w:rsidRPr="00C22FD0" w:rsidRDefault="00A61567" w:rsidP="00946EB9">
            <w:pPr>
              <w:rPr>
                <w:rFonts w:ascii="Times New Roman" w:hAnsi="Times New Roman" w:cs="Times New Roman"/>
                <w:sz w:val="20"/>
              </w:rPr>
            </w:pPr>
            <w:ins w:id="197" w:author="Author">
              <w:r w:rsidRPr="00C22FD0">
                <w:rPr>
                  <w:rFonts w:ascii="Times New Roman" w:hAnsi="Times New Roman" w:cs="Times New Roman"/>
                  <w:sz w:val="20"/>
                  <w:lang w:val="en-US"/>
                </w:rPr>
                <w:t>For Solvency II column (C0010) this cell should only include amounts past-due.</w:t>
              </w:r>
            </w:ins>
          </w:p>
        </w:tc>
      </w:tr>
      <w:tr w:rsidR="00E21451" w:rsidRPr="00C22FD0" w14:paraId="6BD838C1" w14:textId="77777777" w:rsidTr="00AA3D23">
        <w:tc>
          <w:tcPr>
            <w:tcW w:w="1668" w:type="dxa"/>
            <w:hideMark/>
          </w:tcPr>
          <w:p w14:paraId="009575F2" w14:textId="0706D174"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C0020/R0380</w:t>
            </w:r>
          </w:p>
        </w:tc>
        <w:tc>
          <w:tcPr>
            <w:tcW w:w="2693" w:type="dxa"/>
            <w:hideMark/>
          </w:tcPr>
          <w:p w14:paraId="00DA6969"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Receivables (trade, not insurance)</w:t>
            </w:r>
          </w:p>
        </w:tc>
        <w:tc>
          <w:tcPr>
            <w:tcW w:w="5211" w:type="dxa"/>
            <w:hideMark/>
          </w:tcPr>
          <w:p w14:paraId="560A7FDE" w14:textId="12665536" w:rsidR="00E21451" w:rsidRPr="00C22FD0" w:rsidRDefault="00E21451" w:rsidP="00C90B4E">
            <w:pPr>
              <w:contextualSpacing/>
              <w:rPr>
                <w:rFonts w:ascii="Times New Roman" w:hAnsi="Times New Roman" w:cs="Times New Roman"/>
                <w:sz w:val="20"/>
              </w:rPr>
            </w:pPr>
            <w:r w:rsidRPr="00C22FD0">
              <w:rPr>
                <w:rFonts w:ascii="Times New Roman" w:hAnsi="Times New Roman" w:cs="Times New Roman"/>
                <w:sz w:val="20"/>
              </w:rPr>
              <w:t>Includes amounts receivables from employees or various business partners (not insurance</w:t>
            </w:r>
            <w:r w:rsidR="004508C9" w:rsidRPr="00C22FD0">
              <w:rPr>
                <w:rFonts w:ascii="Times New Roman" w:hAnsi="Times New Roman" w:cs="Times New Roman"/>
                <w:sz w:val="20"/>
              </w:rPr>
              <w:t>–</w:t>
            </w:r>
            <w:r w:rsidRPr="00C22FD0">
              <w:rPr>
                <w:rFonts w:ascii="Times New Roman" w:hAnsi="Times New Roman" w:cs="Times New Roman"/>
                <w:sz w:val="20"/>
              </w:rPr>
              <w:t xml:space="preserve">related), </w:t>
            </w:r>
            <w:r w:rsidR="00C90B4E" w:rsidRPr="00C22FD0">
              <w:rPr>
                <w:rFonts w:ascii="Times New Roman" w:hAnsi="Times New Roman" w:cs="Times New Roman"/>
                <w:sz w:val="20"/>
              </w:rPr>
              <w:t>including</w:t>
            </w:r>
            <w:r w:rsidRPr="00C22FD0">
              <w:rPr>
                <w:rFonts w:ascii="Times New Roman" w:hAnsi="Times New Roman" w:cs="Times New Roman"/>
                <w:sz w:val="20"/>
              </w:rPr>
              <w:t xml:space="preserve"> public entities.</w:t>
            </w:r>
          </w:p>
        </w:tc>
      </w:tr>
      <w:tr w:rsidR="00E21451" w:rsidRPr="00C22FD0" w14:paraId="0B917202" w14:textId="77777777" w:rsidTr="00AA3D23">
        <w:tc>
          <w:tcPr>
            <w:tcW w:w="1668" w:type="dxa"/>
            <w:hideMark/>
          </w:tcPr>
          <w:p w14:paraId="6106322E" w14:textId="69D9C1EB"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C0020/R0390</w:t>
            </w:r>
          </w:p>
        </w:tc>
        <w:tc>
          <w:tcPr>
            <w:tcW w:w="2693" w:type="dxa"/>
            <w:hideMark/>
          </w:tcPr>
          <w:p w14:paraId="45C00878"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Own shares (held directly)</w:t>
            </w:r>
          </w:p>
        </w:tc>
        <w:tc>
          <w:tcPr>
            <w:tcW w:w="5211" w:type="dxa"/>
            <w:hideMark/>
          </w:tcPr>
          <w:p w14:paraId="7311C3CD"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own shares held </w:t>
            </w:r>
            <w:r w:rsidRPr="00C22FD0">
              <w:rPr>
                <w:rFonts w:ascii="Times New Roman" w:hAnsi="Times New Roman" w:cs="Times New Roman"/>
                <w:sz w:val="20"/>
                <w:lang w:val="en-US"/>
              </w:rPr>
              <w:t xml:space="preserve">directly </w:t>
            </w:r>
            <w:r w:rsidRPr="00C22FD0">
              <w:rPr>
                <w:rFonts w:ascii="Times New Roman" w:hAnsi="Times New Roman" w:cs="Times New Roman"/>
                <w:sz w:val="20"/>
              </w:rPr>
              <w:t>by the group.</w:t>
            </w:r>
          </w:p>
        </w:tc>
      </w:tr>
      <w:tr w:rsidR="00E21451" w:rsidRPr="00C22FD0" w14:paraId="15A85C96" w14:textId="77777777" w:rsidTr="00AA3D23">
        <w:tc>
          <w:tcPr>
            <w:tcW w:w="1668" w:type="dxa"/>
            <w:hideMark/>
          </w:tcPr>
          <w:p w14:paraId="65CF64CE" w14:textId="61F14B5B"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C0020/R0400</w:t>
            </w:r>
          </w:p>
        </w:tc>
        <w:tc>
          <w:tcPr>
            <w:tcW w:w="2693" w:type="dxa"/>
            <w:hideMark/>
          </w:tcPr>
          <w:p w14:paraId="605B27DF"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Amounts due in respect of own fund items or initial fund called up but not yet paid in</w:t>
            </w:r>
          </w:p>
        </w:tc>
        <w:tc>
          <w:tcPr>
            <w:tcW w:w="5211" w:type="dxa"/>
            <w:hideMark/>
          </w:tcPr>
          <w:p w14:paraId="24158B94"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Value of the amount due in respect of own fund items or initial fund called up but not yet paid in.</w:t>
            </w:r>
          </w:p>
          <w:p w14:paraId="69986004" w14:textId="77777777" w:rsidR="00E21451" w:rsidRPr="00C22FD0" w:rsidRDefault="00E21451" w:rsidP="0040755A">
            <w:pPr>
              <w:contextualSpacing/>
              <w:rPr>
                <w:rFonts w:ascii="Times New Roman" w:hAnsi="Times New Roman" w:cs="Times New Roman"/>
                <w:sz w:val="20"/>
              </w:rPr>
            </w:pPr>
          </w:p>
        </w:tc>
      </w:tr>
      <w:tr w:rsidR="00E21451" w:rsidRPr="00C22FD0" w14:paraId="38407DED" w14:textId="77777777" w:rsidTr="00AA3D23">
        <w:tc>
          <w:tcPr>
            <w:tcW w:w="1668" w:type="dxa"/>
            <w:hideMark/>
          </w:tcPr>
          <w:p w14:paraId="76F4A5E1" w14:textId="00E4CCFC"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C0020/R0410</w:t>
            </w:r>
          </w:p>
        </w:tc>
        <w:tc>
          <w:tcPr>
            <w:tcW w:w="2693" w:type="dxa"/>
            <w:hideMark/>
          </w:tcPr>
          <w:p w14:paraId="228C9C34"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Cash and cash equivalents</w:t>
            </w:r>
          </w:p>
        </w:tc>
        <w:tc>
          <w:tcPr>
            <w:tcW w:w="5211" w:type="dxa"/>
            <w:hideMark/>
          </w:tcPr>
          <w:p w14:paraId="07514D49"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 </w:t>
            </w:r>
          </w:p>
          <w:p w14:paraId="550EAD8E" w14:textId="77777777" w:rsidR="00E21451" w:rsidRPr="00C22FD0" w:rsidRDefault="00E21451" w:rsidP="0040755A">
            <w:pPr>
              <w:rPr>
                <w:rFonts w:ascii="Times New Roman" w:hAnsi="Times New Roman" w:cs="Times New Roman"/>
                <w:sz w:val="20"/>
              </w:rPr>
            </w:pPr>
          </w:p>
          <w:p w14:paraId="2F24F7BB"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Bank accounts shall not be netted off, thus only positive accounts shall be recognised in this item and bank overdrafts shown within liabilities</w:t>
            </w:r>
            <w:r w:rsidRPr="00C22FD0">
              <w:rPr>
                <w:rFonts w:ascii="Times New Roman" w:hAnsi="Times New Roman" w:cs="Times New Roman"/>
                <w:sz w:val="20"/>
                <w:lang w:val="en-US"/>
              </w:rPr>
              <w:t xml:space="preserve"> unless where both legal right of offset and demonstrable intention to settle net exist</w:t>
            </w:r>
            <w:r w:rsidRPr="00C22FD0">
              <w:rPr>
                <w:rFonts w:ascii="Times New Roman" w:hAnsi="Times New Roman" w:cs="Times New Roman"/>
                <w:sz w:val="20"/>
              </w:rPr>
              <w:t>.</w:t>
            </w:r>
          </w:p>
        </w:tc>
      </w:tr>
      <w:tr w:rsidR="00E21451" w:rsidRPr="00C22FD0" w14:paraId="5F346F48" w14:textId="77777777" w:rsidTr="00AA3D23">
        <w:tc>
          <w:tcPr>
            <w:tcW w:w="1668" w:type="dxa"/>
            <w:tcBorders>
              <w:bottom w:val="single" w:sz="4" w:space="0" w:color="auto"/>
            </w:tcBorders>
            <w:hideMark/>
          </w:tcPr>
          <w:p w14:paraId="1D2BC165" w14:textId="64989ABD"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C0020/R0420</w:t>
            </w:r>
          </w:p>
        </w:tc>
        <w:tc>
          <w:tcPr>
            <w:tcW w:w="2693" w:type="dxa"/>
            <w:tcBorders>
              <w:bottom w:val="single" w:sz="4" w:space="0" w:color="auto"/>
            </w:tcBorders>
            <w:hideMark/>
          </w:tcPr>
          <w:p w14:paraId="32A7006E"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Any other assets, not elsewhere shown</w:t>
            </w:r>
          </w:p>
        </w:tc>
        <w:tc>
          <w:tcPr>
            <w:tcW w:w="5211" w:type="dxa"/>
            <w:tcBorders>
              <w:bottom w:val="single" w:sz="4" w:space="0" w:color="auto"/>
            </w:tcBorders>
            <w:hideMark/>
          </w:tcPr>
          <w:p w14:paraId="4BC85367"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amount of any other assets not elsewhere already included within balance Sheet items.</w:t>
            </w:r>
          </w:p>
        </w:tc>
      </w:tr>
      <w:tr w:rsidR="00E21451" w:rsidRPr="00C22FD0" w14:paraId="766392C8" w14:textId="77777777" w:rsidTr="00AA3D23">
        <w:tc>
          <w:tcPr>
            <w:tcW w:w="1668" w:type="dxa"/>
            <w:tcBorders>
              <w:top w:val="single" w:sz="4" w:space="0" w:color="auto"/>
              <w:left w:val="single" w:sz="4" w:space="0" w:color="auto"/>
              <w:bottom w:val="single" w:sz="4" w:space="0" w:color="auto"/>
              <w:right w:val="single" w:sz="4" w:space="0" w:color="auto"/>
            </w:tcBorders>
            <w:hideMark/>
          </w:tcPr>
          <w:p w14:paraId="799E0754" w14:textId="4D753188"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C0020/R0500</w:t>
            </w:r>
          </w:p>
        </w:tc>
        <w:tc>
          <w:tcPr>
            <w:tcW w:w="2693" w:type="dxa"/>
            <w:tcBorders>
              <w:top w:val="single" w:sz="4" w:space="0" w:color="auto"/>
              <w:left w:val="single" w:sz="4" w:space="0" w:color="auto"/>
              <w:bottom w:val="single" w:sz="4" w:space="0" w:color="auto"/>
              <w:right w:val="single" w:sz="4" w:space="0" w:color="auto"/>
            </w:tcBorders>
            <w:hideMark/>
          </w:tcPr>
          <w:p w14:paraId="3E8C0A1E"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Total assets</w:t>
            </w:r>
          </w:p>
        </w:tc>
        <w:tc>
          <w:tcPr>
            <w:tcW w:w="5211" w:type="dxa"/>
            <w:tcBorders>
              <w:top w:val="single" w:sz="4" w:space="0" w:color="auto"/>
              <w:left w:val="single" w:sz="4" w:space="0" w:color="auto"/>
              <w:bottom w:val="single" w:sz="4" w:space="0" w:color="auto"/>
              <w:right w:val="single" w:sz="4" w:space="0" w:color="auto"/>
            </w:tcBorders>
            <w:hideMark/>
          </w:tcPr>
          <w:p w14:paraId="1D6CEA41"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overall total amount of all assets.</w:t>
            </w:r>
          </w:p>
        </w:tc>
      </w:tr>
      <w:tr w:rsidR="00E21451" w:rsidRPr="00C22FD0" w14:paraId="3B18D8B1" w14:textId="77777777" w:rsidTr="00AA3D23">
        <w:trPr>
          <w:trHeight w:val="389"/>
        </w:trPr>
        <w:tc>
          <w:tcPr>
            <w:tcW w:w="4361" w:type="dxa"/>
            <w:gridSpan w:val="2"/>
            <w:tcBorders>
              <w:top w:val="single" w:sz="4" w:space="0" w:color="auto"/>
              <w:left w:val="nil"/>
              <w:bottom w:val="single" w:sz="4" w:space="0" w:color="auto"/>
              <w:right w:val="nil"/>
            </w:tcBorders>
            <w:vAlign w:val="center"/>
            <w:hideMark/>
          </w:tcPr>
          <w:p w14:paraId="6502F452" w14:textId="77777777" w:rsidR="00E21451" w:rsidRPr="00C22FD0" w:rsidRDefault="00E21451" w:rsidP="0040755A">
            <w:pPr>
              <w:contextualSpacing/>
              <w:rPr>
                <w:rFonts w:ascii="Times New Roman" w:hAnsi="Times New Roman" w:cs="Times New Roman"/>
                <w:b/>
                <w:sz w:val="20"/>
              </w:rPr>
            </w:pPr>
            <w:r w:rsidRPr="00C22FD0">
              <w:rPr>
                <w:rFonts w:ascii="Times New Roman" w:hAnsi="Times New Roman" w:cs="Times New Roman"/>
                <w:b/>
                <w:sz w:val="20"/>
              </w:rPr>
              <w:t>LIABILITIES</w:t>
            </w:r>
          </w:p>
        </w:tc>
        <w:tc>
          <w:tcPr>
            <w:tcW w:w="5211" w:type="dxa"/>
            <w:tcBorders>
              <w:top w:val="single" w:sz="4" w:space="0" w:color="auto"/>
              <w:left w:val="nil"/>
              <w:bottom w:val="single" w:sz="4" w:space="0" w:color="auto"/>
              <w:right w:val="nil"/>
            </w:tcBorders>
            <w:vAlign w:val="center"/>
            <w:hideMark/>
          </w:tcPr>
          <w:p w14:paraId="3D63DCC2" w14:textId="77777777" w:rsidR="00E21451" w:rsidRPr="00C22FD0" w:rsidRDefault="00E21451" w:rsidP="0040755A">
            <w:pPr>
              <w:contextualSpacing/>
              <w:rPr>
                <w:rFonts w:ascii="Times New Roman" w:hAnsi="Times New Roman" w:cs="Times New Roman"/>
                <w:b/>
                <w:sz w:val="20"/>
              </w:rPr>
            </w:pPr>
          </w:p>
        </w:tc>
      </w:tr>
      <w:tr w:rsidR="00E21451" w:rsidRPr="00C22FD0" w14:paraId="0C28A46F" w14:textId="77777777" w:rsidTr="00AA3D23">
        <w:tc>
          <w:tcPr>
            <w:tcW w:w="1668" w:type="dxa"/>
            <w:tcBorders>
              <w:top w:val="single" w:sz="4" w:space="0" w:color="auto"/>
              <w:left w:val="single" w:sz="4" w:space="0" w:color="auto"/>
              <w:bottom w:val="single" w:sz="4" w:space="0" w:color="auto"/>
              <w:right w:val="single" w:sz="4" w:space="0" w:color="auto"/>
            </w:tcBorders>
            <w:hideMark/>
          </w:tcPr>
          <w:p w14:paraId="433DCC73" w14:textId="23FA10CA"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C0020/R0510</w:t>
            </w:r>
          </w:p>
        </w:tc>
        <w:tc>
          <w:tcPr>
            <w:tcW w:w="2693" w:type="dxa"/>
            <w:tcBorders>
              <w:top w:val="single" w:sz="4" w:space="0" w:color="auto"/>
              <w:left w:val="single" w:sz="4" w:space="0" w:color="auto"/>
              <w:bottom w:val="single" w:sz="4" w:space="0" w:color="auto"/>
              <w:right w:val="single" w:sz="4" w:space="0" w:color="auto"/>
            </w:tcBorders>
            <w:hideMark/>
          </w:tcPr>
          <w:p w14:paraId="34D942ED" w14:textId="2A97B0E0"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 xml:space="preserve">Technical provisions </w:t>
            </w:r>
            <w:r w:rsidR="004508C9" w:rsidRPr="00C22FD0">
              <w:rPr>
                <w:rFonts w:ascii="Times New Roman" w:hAnsi="Times New Roman" w:cs="Times New Roman"/>
                <w:sz w:val="20"/>
              </w:rPr>
              <w:t>–</w:t>
            </w:r>
            <w:r w:rsidRPr="00C22FD0">
              <w:rPr>
                <w:rFonts w:ascii="Times New Roman" w:hAnsi="Times New Roman" w:cs="Times New Roman"/>
                <w:sz w:val="20"/>
              </w:rPr>
              <w:t xml:space="preserve"> non</w:t>
            </w:r>
            <w:r w:rsidR="004508C9" w:rsidRPr="00C22FD0">
              <w:rPr>
                <w:rFonts w:ascii="Times New Roman" w:hAnsi="Times New Roman" w:cs="Times New Roman"/>
                <w:sz w:val="20"/>
              </w:rPr>
              <w:t>–</w:t>
            </w:r>
            <w:r w:rsidRPr="00C22FD0">
              <w:rPr>
                <w:rFonts w:ascii="Times New Roman" w:hAnsi="Times New Roman" w:cs="Times New Roman"/>
                <w:sz w:val="20"/>
              </w:rPr>
              <w:t>life</w:t>
            </w:r>
          </w:p>
        </w:tc>
        <w:tc>
          <w:tcPr>
            <w:tcW w:w="5211" w:type="dxa"/>
            <w:tcBorders>
              <w:top w:val="single" w:sz="4" w:space="0" w:color="auto"/>
              <w:left w:val="single" w:sz="4" w:space="0" w:color="auto"/>
              <w:bottom w:val="single" w:sz="4" w:space="0" w:color="auto"/>
              <w:right w:val="single" w:sz="4" w:space="0" w:color="auto"/>
            </w:tcBorders>
            <w:hideMark/>
          </w:tcPr>
          <w:p w14:paraId="0DE94E33" w14:textId="186953F3"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Sum of the technical provisions non</w:t>
            </w:r>
            <w:r w:rsidR="004508C9" w:rsidRPr="00C22FD0">
              <w:rPr>
                <w:rFonts w:ascii="Times New Roman" w:hAnsi="Times New Roman" w:cs="Times New Roman"/>
                <w:sz w:val="20"/>
              </w:rPr>
              <w:t>–</w:t>
            </w:r>
            <w:r w:rsidRPr="00C22FD0">
              <w:rPr>
                <w:rFonts w:ascii="Times New Roman" w:hAnsi="Times New Roman" w:cs="Times New Roman"/>
                <w:sz w:val="20"/>
              </w:rPr>
              <w:t>life.</w:t>
            </w:r>
          </w:p>
          <w:p w14:paraId="4A69B4AC" w14:textId="77777777" w:rsidR="00E21451" w:rsidRPr="00C22FD0" w:rsidRDefault="00E21451" w:rsidP="0040755A">
            <w:pPr>
              <w:rPr>
                <w:rFonts w:ascii="Times New Roman" w:hAnsi="Times New Roman" w:cs="Times New Roman"/>
                <w:sz w:val="20"/>
              </w:rPr>
            </w:pPr>
          </w:p>
          <w:p w14:paraId="54450286" w14:textId="7ADFAAD1"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w:t>
            </w:r>
            <w:r w:rsidR="003843A6" w:rsidRPr="00C22FD0">
              <w:rPr>
                <w:rFonts w:ascii="Times New Roman" w:hAnsi="Times New Roman" w:cs="Times New Roman"/>
                <w:sz w:val="20"/>
                <w:lang w:val="en-US"/>
              </w:rPr>
              <w:t xml:space="preserve"> deduction to</w:t>
            </w:r>
            <w:r w:rsidRPr="00C22FD0">
              <w:rPr>
                <w:rFonts w:ascii="Times New Roman" w:hAnsi="Times New Roman" w:cs="Times New Roman"/>
                <w:sz w:val="20"/>
                <w:lang w:val="en-US"/>
              </w:rPr>
              <w:t xml:space="preserve"> </w:t>
            </w:r>
            <w:r w:rsidR="003843A6" w:rsidRPr="00C22FD0">
              <w:rPr>
                <w:rFonts w:ascii="Times New Roman" w:hAnsi="Times New Roman" w:cs="Times New Roman"/>
                <w:sz w:val="20"/>
                <w:lang w:val="en-US"/>
              </w:rPr>
              <w:t xml:space="preserve">technical provisions </w:t>
            </w:r>
            <w:r w:rsidRPr="00C22FD0">
              <w:rPr>
                <w:rFonts w:ascii="Times New Roman" w:hAnsi="Times New Roman" w:cs="Times New Roman"/>
                <w:sz w:val="20"/>
                <w:lang w:val="en-US"/>
              </w:rPr>
              <w:t xml:space="preserve">in accordance with the contributory methodology used for the purposes of MCR calculation.  </w:t>
            </w:r>
          </w:p>
          <w:p w14:paraId="767EB8ED" w14:textId="77777777" w:rsidR="00E21451" w:rsidRPr="00C22FD0" w:rsidRDefault="00E21451" w:rsidP="0040755A">
            <w:pPr>
              <w:rPr>
                <w:rFonts w:ascii="Times New Roman" w:hAnsi="Times New Roman" w:cs="Times New Roman"/>
                <w:sz w:val="20"/>
                <w:lang w:val="en-US"/>
              </w:rPr>
            </w:pPr>
          </w:p>
          <w:p w14:paraId="76894BAA"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With regard to ‘statutory accounts values ‘column (C0020), where the split of technical provisions for non –life between non – life (excluding health) and health (similar to non – life) </w:t>
            </w:r>
            <w:r w:rsidRPr="00C22FD0">
              <w:rPr>
                <w:rFonts w:ascii="Times New Roman" w:hAnsi="Times New Roman" w:cs="Times New Roman"/>
                <w:sz w:val="20"/>
              </w:rPr>
              <w:lastRenderedPageBreak/>
              <w:t>is not possible, this item shall reflect the sum.</w:t>
            </w:r>
          </w:p>
        </w:tc>
      </w:tr>
      <w:tr w:rsidR="00E21451" w:rsidRPr="00C22FD0" w14:paraId="1E1390DB" w14:textId="77777777" w:rsidTr="00AA3D23">
        <w:tc>
          <w:tcPr>
            <w:tcW w:w="1668" w:type="dxa"/>
            <w:tcBorders>
              <w:top w:val="single" w:sz="4" w:space="0" w:color="auto"/>
            </w:tcBorders>
            <w:hideMark/>
          </w:tcPr>
          <w:p w14:paraId="0E38EA8D" w14:textId="213FA6AA"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lastRenderedPageBreak/>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C0020/R0520</w:t>
            </w:r>
          </w:p>
        </w:tc>
        <w:tc>
          <w:tcPr>
            <w:tcW w:w="2693" w:type="dxa"/>
            <w:tcBorders>
              <w:top w:val="single" w:sz="4" w:space="0" w:color="auto"/>
            </w:tcBorders>
            <w:hideMark/>
          </w:tcPr>
          <w:p w14:paraId="388AEDDA" w14:textId="21E99802"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Technical provisions – non</w:t>
            </w:r>
            <w:r w:rsidR="004508C9" w:rsidRPr="00C22FD0">
              <w:rPr>
                <w:rFonts w:ascii="Times New Roman" w:hAnsi="Times New Roman" w:cs="Times New Roman"/>
                <w:sz w:val="20"/>
              </w:rPr>
              <w:t>–</w:t>
            </w:r>
            <w:r w:rsidRPr="00C22FD0">
              <w:rPr>
                <w:rFonts w:ascii="Times New Roman" w:hAnsi="Times New Roman" w:cs="Times New Roman"/>
                <w:sz w:val="20"/>
              </w:rPr>
              <w:t>life (excluding health)</w:t>
            </w:r>
          </w:p>
        </w:tc>
        <w:tc>
          <w:tcPr>
            <w:tcW w:w="5211" w:type="dxa"/>
            <w:tcBorders>
              <w:top w:val="single" w:sz="4" w:space="0" w:color="auto"/>
            </w:tcBorders>
            <w:hideMark/>
          </w:tcPr>
          <w:p w14:paraId="44D39ABD"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total amount of technical provisions for non – life business (excluding health).</w:t>
            </w:r>
          </w:p>
          <w:p w14:paraId="04E416A3" w14:textId="77777777" w:rsidR="00E21451" w:rsidRPr="00C22FD0" w:rsidRDefault="00E21451" w:rsidP="0040755A">
            <w:pPr>
              <w:rPr>
                <w:rFonts w:ascii="Times New Roman" w:hAnsi="Times New Roman" w:cs="Times New Roman"/>
                <w:sz w:val="20"/>
                <w:lang w:val="en-US"/>
              </w:rPr>
            </w:pPr>
          </w:p>
          <w:p w14:paraId="3D4513C0" w14:textId="71A91F97"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17A3B228" w14:textId="77777777" w:rsidTr="00AA3D23">
        <w:tc>
          <w:tcPr>
            <w:tcW w:w="1668" w:type="dxa"/>
            <w:hideMark/>
          </w:tcPr>
          <w:p w14:paraId="6FA8EECF"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C0010/R0530</w:t>
            </w:r>
          </w:p>
        </w:tc>
        <w:tc>
          <w:tcPr>
            <w:tcW w:w="2693" w:type="dxa"/>
            <w:hideMark/>
          </w:tcPr>
          <w:p w14:paraId="3EDE5F74" w14:textId="5D8470FF"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Technical provisions – non</w:t>
            </w:r>
            <w:r w:rsidR="004508C9" w:rsidRPr="00C22FD0">
              <w:rPr>
                <w:rFonts w:ascii="Times New Roman" w:hAnsi="Times New Roman" w:cs="Times New Roman"/>
                <w:sz w:val="20"/>
              </w:rPr>
              <w:t>–</w:t>
            </w:r>
            <w:r w:rsidRPr="00C22FD0">
              <w:rPr>
                <w:rFonts w:ascii="Times New Roman" w:hAnsi="Times New Roman" w:cs="Times New Roman"/>
                <w:sz w:val="20"/>
              </w:rPr>
              <w:t>life (excluding health) – technical provisions calculated as a whole</w:t>
            </w:r>
          </w:p>
        </w:tc>
        <w:tc>
          <w:tcPr>
            <w:tcW w:w="5211" w:type="dxa"/>
            <w:hideMark/>
          </w:tcPr>
          <w:p w14:paraId="7400C053"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This is the total amount of technical provisions calculated as whole (replicable/</w:t>
            </w:r>
            <w:proofErr w:type="spellStart"/>
            <w:r w:rsidRPr="00C22FD0">
              <w:rPr>
                <w:rFonts w:ascii="Times New Roman" w:hAnsi="Times New Roman" w:cs="Times New Roman"/>
                <w:sz w:val="20"/>
              </w:rPr>
              <w:t>hedgeable</w:t>
            </w:r>
            <w:proofErr w:type="spellEnd"/>
            <w:r w:rsidRPr="00C22FD0">
              <w:rPr>
                <w:rFonts w:ascii="Times New Roman" w:hAnsi="Times New Roman" w:cs="Times New Roman"/>
                <w:sz w:val="20"/>
              </w:rPr>
              <w:t xml:space="preserve"> portfolio) for non – life business (excluding health). </w:t>
            </w:r>
          </w:p>
          <w:p w14:paraId="5BDF3287" w14:textId="77777777" w:rsidR="00E21451" w:rsidRPr="00C22FD0" w:rsidRDefault="00E21451" w:rsidP="0040755A">
            <w:pPr>
              <w:rPr>
                <w:rFonts w:ascii="Times New Roman" w:hAnsi="Times New Roman" w:cs="Times New Roman"/>
                <w:sz w:val="20"/>
                <w:lang w:val="en-US"/>
              </w:rPr>
            </w:pPr>
          </w:p>
          <w:p w14:paraId="1CA240FC" w14:textId="002DD3E1"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2B70DCFE" w14:textId="77777777" w:rsidTr="00AA3D23">
        <w:tc>
          <w:tcPr>
            <w:tcW w:w="1668" w:type="dxa"/>
            <w:hideMark/>
          </w:tcPr>
          <w:p w14:paraId="7DF65B41"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C0010/R0540</w:t>
            </w:r>
          </w:p>
        </w:tc>
        <w:tc>
          <w:tcPr>
            <w:tcW w:w="2693" w:type="dxa"/>
            <w:hideMark/>
          </w:tcPr>
          <w:p w14:paraId="6F17CBB0" w14:textId="512F77A0"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Technical provisions – non</w:t>
            </w:r>
            <w:r w:rsidR="004508C9" w:rsidRPr="00C22FD0">
              <w:rPr>
                <w:rFonts w:ascii="Times New Roman" w:hAnsi="Times New Roman" w:cs="Times New Roman"/>
                <w:sz w:val="20"/>
              </w:rPr>
              <w:t>–</w:t>
            </w:r>
            <w:r w:rsidRPr="00C22FD0">
              <w:rPr>
                <w:rFonts w:ascii="Times New Roman" w:hAnsi="Times New Roman" w:cs="Times New Roman"/>
                <w:sz w:val="20"/>
              </w:rPr>
              <w:t xml:space="preserve">life (excluding health) </w:t>
            </w:r>
            <w:r w:rsidR="004508C9" w:rsidRPr="00C22FD0">
              <w:rPr>
                <w:rFonts w:ascii="Times New Roman" w:hAnsi="Times New Roman" w:cs="Times New Roman"/>
                <w:sz w:val="20"/>
              </w:rPr>
              <w:t>–</w:t>
            </w:r>
            <w:r w:rsidRPr="00C22FD0">
              <w:rPr>
                <w:rFonts w:ascii="Times New Roman" w:hAnsi="Times New Roman" w:cs="Times New Roman"/>
                <w:sz w:val="20"/>
              </w:rPr>
              <w:t xml:space="preserve"> Best estimate</w:t>
            </w:r>
          </w:p>
        </w:tc>
        <w:tc>
          <w:tcPr>
            <w:tcW w:w="5211" w:type="dxa"/>
            <w:hideMark/>
          </w:tcPr>
          <w:p w14:paraId="7EEE2189" w14:textId="250D0C6B"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best estimate of technical provisions for non </w:t>
            </w:r>
            <w:r w:rsidR="004508C9" w:rsidRPr="00C22FD0">
              <w:rPr>
                <w:rFonts w:ascii="Times New Roman" w:hAnsi="Times New Roman" w:cs="Times New Roman"/>
                <w:sz w:val="20"/>
              </w:rPr>
              <w:t>–</w:t>
            </w:r>
            <w:r w:rsidRPr="00C22FD0">
              <w:rPr>
                <w:rFonts w:ascii="Times New Roman" w:hAnsi="Times New Roman" w:cs="Times New Roman"/>
                <w:sz w:val="20"/>
              </w:rPr>
              <w:t xml:space="preserve"> life business (excluding health). </w:t>
            </w:r>
          </w:p>
          <w:p w14:paraId="108975B1"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Best estimate shall be reported gross of reinsurance.</w:t>
            </w:r>
          </w:p>
          <w:p w14:paraId="0474B097" w14:textId="77777777" w:rsidR="00E21451" w:rsidRPr="00C22FD0" w:rsidRDefault="00E21451" w:rsidP="0040755A">
            <w:pPr>
              <w:rPr>
                <w:rFonts w:ascii="Times New Roman" w:hAnsi="Times New Roman" w:cs="Times New Roman"/>
                <w:sz w:val="20"/>
              </w:rPr>
            </w:pPr>
          </w:p>
          <w:p w14:paraId="0BA7478F" w14:textId="79260121"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w:t>
            </w:r>
            <w:r w:rsidR="003843A6" w:rsidRPr="00C22FD0">
              <w:rPr>
                <w:rFonts w:ascii="Times New Roman" w:hAnsi="Times New Roman" w:cs="Times New Roman"/>
                <w:sz w:val="20"/>
                <w:lang w:val="en-US"/>
              </w:rPr>
              <w:t xml:space="preserve"> deduction to</w:t>
            </w:r>
            <w:r w:rsidRPr="00C22FD0">
              <w:rPr>
                <w:rFonts w:ascii="Times New Roman" w:hAnsi="Times New Roman" w:cs="Times New Roman"/>
                <w:sz w:val="20"/>
                <w:lang w:val="en-US"/>
              </w:rPr>
              <w:t xml:space="preserve"> </w:t>
            </w:r>
            <w:r w:rsidR="003843A6" w:rsidRPr="00C22FD0">
              <w:rPr>
                <w:rFonts w:ascii="Times New Roman" w:hAnsi="Times New Roman" w:cs="Times New Roman"/>
                <w:sz w:val="20"/>
                <w:lang w:val="en-US"/>
              </w:rPr>
              <w:t xml:space="preserve">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4FE10F12" w14:textId="77777777" w:rsidTr="00AA3D23">
        <w:tc>
          <w:tcPr>
            <w:tcW w:w="1668" w:type="dxa"/>
            <w:hideMark/>
          </w:tcPr>
          <w:p w14:paraId="23DABDEA"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C0010/R0550</w:t>
            </w:r>
          </w:p>
        </w:tc>
        <w:tc>
          <w:tcPr>
            <w:tcW w:w="2693" w:type="dxa"/>
            <w:hideMark/>
          </w:tcPr>
          <w:p w14:paraId="19B471FB" w14:textId="3C91D788" w:rsidR="00E21451" w:rsidRPr="00C22FD0" w:rsidRDefault="00E21451" w:rsidP="0040755A">
            <w:pPr>
              <w:pBdr>
                <w:top w:val="single" w:sz="6" w:space="2" w:color="auto"/>
              </w:pBdr>
              <w:tabs>
                <w:tab w:val="right" w:pos="8222"/>
              </w:tabs>
              <w:contextualSpacing/>
              <w:rPr>
                <w:rFonts w:ascii="Times New Roman" w:hAnsi="Times New Roman" w:cs="Times New Roman"/>
                <w:sz w:val="20"/>
              </w:rPr>
            </w:pPr>
            <w:r w:rsidRPr="00C22FD0">
              <w:rPr>
                <w:rFonts w:ascii="Times New Roman" w:hAnsi="Times New Roman" w:cs="Times New Roman"/>
                <w:sz w:val="20"/>
              </w:rPr>
              <w:t>Technical provisions – non</w:t>
            </w:r>
            <w:r w:rsidR="004508C9" w:rsidRPr="00C22FD0">
              <w:rPr>
                <w:rFonts w:ascii="Times New Roman" w:hAnsi="Times New Roman" w:cs="Times New Roman"/>
                <w:sz w:val="20"/>
              </w:rPr>
              <w:t>–</w:t>
            </w:r>
            <w:r w:rsidRPr="00C22FD0">
              <w:rPr>
                <w:rFonts w:ascii="Times New Roman" w:hAnsi="Times New Roman" w:cs="Times New Roman"/>
                <w:sz w:val="20"/>
              </w:rPr>
              <w:t xml:space="preserve">life (excluding health) </w:t>
            </w:r>
            <w:r w:rsidR="004508C9" w:rsidRPr="00C22FD0">
              <w:rPr>
                <w:rFonts w:ascii="Times New Roman" w:hAnsi="Times New Roman" w:cs="Times New Roman"/>
                <w:sz w:val="20"/>
              </w:rPr>
              <w:t>–</w:t>
            </w:r>
            <w:r w:rsidRPr="00C22FD0">
              <w:rPr>
                <w:rFonts w:ascii="Times New Roman" w:hAnsi="Times New Roman" w:cs="Times New Roman"/>
                <w:sz w:val="20"/>
              </w:rPr>
              <w:t xml:space="preserve"> Risk margin</w:t>
            </w:r>
          </w:p>
        </w:tc>
        <w:tc>
          <w:tcPr>
            <w:tcW w:w="5211" w:type="dxa"/>
            <w:hideMark/>
          </w:tcPr>
          <w:p w14:paraId="3A8577F6" w14:textId="77777777" w:rsidR="00E21451" w:rsidRPr="00C22FD0" w:rsidRDefault="00E21451" w:rsidP="0040755A">
            <w:pPr>
              <w:pBdr>
                <w:top w:val="single" w:sz="6" w:space="2" w:color="auto"/>
              </w:pBdr>
              <w:tabs>
                <w:tab w:val="right" w:pos="8222"/>
              </w:tabs>
              <w:rPr>
                <w:rFonts w:ascii="Times New Roman" w:hAnsi="Times New Roman" w:cs="Times New Roman"/>
                <w:sz w:val="20"/>
              </w:rPr>
            </w:pPr>
            <w:r w:rsidRPr="00C22FD0">
              <w:rPr>
                <w:rFonts w:ascii="Times New Roman" w:hAnsi="Times New Roman" w:cs="Times New Roman"/>
                <w:sz w:val="20"/>
              </w:rPr>
              <w:t xml:space="preserve">This is the total amount of risk margin of technical provisions for non – life business (excluding health). </w:t>
            </w:r>
          </w:p>
          <w:p w14:paraId="2D57E0AD" w14:textId="77777777" w:rsidR="00E21451" w:rsidRPr="00C22FD0" w:rsidRDefault="00E21451" w:rsidP="0040755A">
            <w:pPr>
              <w:pBdr>
                <w:top w:val="single" w:sz="6" w:space="2" w:color="auto"/>
              </w:pBdr>
              <w:tabs>
                <w:tab w:val="right" w:pos="8222"/>
              </w:tabs>
              <w:rPr>
                <w:rFonts w:ascii="Times New Roman" w:hAnsi="Times New Roman" w:cs="Times New Roman"/>
                <w:sz w:val="20"/>
              </w:rPr>
            </w:pPr>
          </w:p>
          <w:p w14:paraId="1F530B31" w14:textId="42063724"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w:t>
            </w:r>
            <w:r w:rsidR="003843A6" w:rsidRPr="00C22FD0">
              <w:rPr>
                <w:rFonts w:ascii="Times New Roman" w:hAnsi="Times New Roman" w:cs="Times New Roman"/>
                <w:sz w:val="20"/>
                <w:lang w:val="en-US"/>
              </w:rPr>
              <w:t xml:space="preserve"> deduction to</w:t>
            </w:r>
            <w:r w:rsidRPr="00C22FD0">
              <w:rPr>
                <w:rFonts w:ascii="Times New Roman" w:hAnsi="Times New Roman" w:cs="Times New Roman"/>
                <w:sz w:val="20"/>
                <w:lang w:val="en-US"/>
              </w:rPr>
              <w:t xml:space="preserve"> </w:t>
            </w:r>
            <w:r w:rsidR="003843A6" w:rsidRPr="00C22FD0">
              <w:rPr>
                <w:rFonts w:ascii="Times New Roman" w:hAnsi="Times New Roman" w:cs="Times New Roman"/>
                <w:sz w:val="20"/>
                <w:lang w:val="en-US"/>
              </w:rPr>
              <w:t xml:space="preserve">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0139C312" w14:textId="77777777" w:rsidTr="00AA3D23">
        <w:tc>
          <w:tcPr>
            <w:tcW w:w="1668" w:type="dxa"/>
            <w:hideMark/>
          </w:tcPr>
          <w:p w14:paraId="080C0F31" w14:textId="08751D12"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C0020/R0560</w:t>
            </w:r>
          </w:p>
        </w:tc>
        <w:tc>
          <w:tcPr>
            <w:tcW w:w="2693" w:type="dxa"/>
            <w:hideMark/>
          </w:tcPr>
          <w:p w14:paraId="51AF829F" w14:textId="0FE8F264"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Technical provisions – health (similar to non</w:t>
            </w:r>
            <w:r w:rsidR="004508C9" w:rsidRPr="00C22FD0">
              <w:rPr>
                <w:rFonts w:ascii="Times New Roman" w:hAnsi="Times New Roman" w:cs="Times New Roman"/>
                <w:sz w:val="20"/>
              </w:rPr>
              <w:t>–</w:t>
            </w:r>
            <w:r w:rsidRPr="00C22FD0">
              <w:rPr>
                <w:rFonts w:ascii="Times New Roman" w:hAnsi="Times New Roman" w:cs="Times New Roman"/>
                <w:sz w:val="20"/>
              </w:rPr>
              <w:t>life)</w:t>
            </w:r>
          </w:p>
        </w:tc>
        <w:tc>
          <w:tcPr>
            <w:tcW w:w="5211" w:type="dxa"/>
            <w:hideMark/>
          </w:tcPr>
          <w:p w14:paraId="5532F3F7"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total amount of technical provisions for health (similar to non – life).</w:t>
            </w:r>
          </w:p>
          <w:p w14:paraId="1EC61B48" w14:textId="77777777" w:rsidR="00E21451" w:rsidRPr="00C22FD0" w:rsidRDefault="00E21451" w:rsidP="0040755A">
            <w:pPr>
              <w:rPr>
                <w:rFonts w:ascii="Times New Roman" w:hAnsi="Times New Roman" w:cs="Times New Roman"/>
                <w:sz w:val="20"/>
              </w:rPr>
            </w:pPr>
          </w:p>
          <w:p w14:paraId="311156C0" w14:textId="037E3460"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00AAF163" w14:textId="77777777" w:rsidTr="00AA3D23">
        <w:tc>
          <w:tcPr>
            <w:tcW w:w="1668" w:type="dxa"/>
            <w:hideMark/>
          </w:tcPr>
          <w:p w14:paraId="1FFD2950"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C0010/R0570</w:t>
            </w:r>
          </w:p>
        </w:tc>
        <w:tc>
          <w:tcPr>
            <w:tcW w:w="2693" w:type="dxa"/>
            <w:hideMark/>
          </w:tcPr>
          <w:p w14:paraId="4E269623" w14:textId="168AC819"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 xml:space="preserve">Technical provisions – health (similar to non </w:t>
            </w:r>
            <w:r w:rsidR="004508C9" w:rsidRPr="00C22FD0">
              <w:rPr>
                <w:rFonts w:ascii="Times New Roman" w:hAnsi="Times New Roman" w:cs="Times New Roman"/>
                <w:sz w:val="20"/>
              </w:rPr>
              <w:t>–</w:t>
            </w:r>
            <w:r w:rsidRPr="00C22FD0">
              <w:rPr>
                <w:rFonts w:ascii="Times New Roman" w:hAnsi="Times New Roman" w:cs="Times New Roman"/>
                <w:sz w:val="20"/>
              </w:rPr>
              <w:t xml:space="preserve"> life) – technical provisions calculated as a whole</w:t>
            </w:r>
          </w:p>
        </w:tc>
        <w:tc>
          <w:tcPr>
            <w:tcW w:w="5211" w:type="dxa"/>
            <w:hideMark/>
          </w:tcPr>
          <w:p w14:paraId="395AAB46" w14:textId="652B1FCD"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technical provisions calculated as a whole (replicable / </w:t>
            </w:r>
            <w:proofErr w:type="spellStart"/>
            <w:r w:rsidRPr="00C22FD0">
              <w:rPr>
                <w:rFonts w:ascii="Times New Roman" w:hAnsi="Times New Roman" w:cs="Times New Roman"/>
                <w:sz w:val="20"/>
              </w:rPr>
              <w:t>hedgeable</w:t>
            </w:r>
            <w:proofErr w:type="spellEnd"/>
            <w:r w:rsidRPr="00C22FD0">
              <w:rPr>
                <w:rFonts w:ascii="Times New Roman" w:hAnsi="Times New Roman" w:cs="Times New Roman"/>
                <w:sz w:val="20"/>
              </w:rPr>
              <w:t xml:space="preserve"> portfolio) for health (similar to non</w:t>
            </w:r>
            <w:r w:rsidR="004508C9" w:rsidRPr="00C22FD0">
              <w:rPr>
                <w:rFonts w:ascii="Times New Roman" w:hAnsi="Times New Roman" w:cs="Times New Roman"/>
                <w:sz w:val="20"/>
              </w:rPr>
              <w:t>–</w:t>
            </w:r>
            <w:r w:rsidRPr="00C22FD0">
              <w:rPr>
                <w:rFonts w:ascii="Times New Roman" w:hAnsi="Times New Roman" w:cs="Times New Roman"/>
                <w:sz w:val="20"/>
              </w:rPr>
              <w:t>life).</w:t>
            </w:r>
          </w:p>
          <w:p w14:paraId="66696389" w14:textId="77777777" w:rsidR="00E21451" w:rsidRPr="00C22FD0" w:rsidRDefault="00E21451" w:rsidP="0040755A">
            <w:pPr>
              <w:rPr>
                <w:rFonts w:ascii="Times New Roman" w:hAnsi="Times New Roman" w:cs="Times New Roman"/>
                <w:sz w:val="20"/>
              </w:rPr>
            </w:pPr>
          </w:p>
          <w:p w14:paraId="741C6711" w14:textId="1BAC079E"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601CD520" w14:textId="77777777" w:rsidTr="00AA3D23">
        <w:tc>
          <w:tcPr>
            <w:tcW w:w="1668" w:type="dxa"/>
            <w:hideMark/>
          </w:tcPr>
          <w:p w14:paraId="38FB2055"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C0010/R0580</w:t>
            </w:r>
          </w:p>
        </w:tc>
        <w:tc>
          <w:tcPr>
            <w:tcW w:w="2693" w:type="dxa"/>
            <w:hideMark/>
          </w:tcPr>
          <w:p w14:paraId="15142DA8" w14:textId="7B7F6695"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 xml:space="preserve">Technical provisions – health(similar to non </w:t>
            </w:r>
            <w:r w:rsidR="004508C9" w:rsidRPr="00C22FD0">
              <w:rPr>
                <w:rFonts w:ascii="Times New Roman" w:hAnsi="Times New Roman" w:cs="Times New Roman"/>
                <w:sz w:val="20"/>
              </w:rPr>
              <w:t>–</w:t>
            </w:r>
            <w:r w:rsidRPr="00C22FD0">
              <w:rPr>
                <w:rFonts w:ascii="Times New Roman" w:hAnsi="Times New Roman" w:cs="Times New Roman"/>
                <w:sz w:val="20"/>
              </w:rPr>
              <w:t xml:space="preserve">life) </w:t>
            </w:r>
            <w:r w:rsidR="004508C9" w:rsidRPr="00C22FD0">
              <w:rPr>
                <w:rFonts w:ascii="Times New Roman" w:hAnsi="Times New Roman" w:cs="Times New Roman"/>
                <w:sz w:val="20"/>
              </w:rPr>
              <w:t>–</w:t>
            </w:r>
            <w:r w:rsidRPr="00C22FD0">
              <w:rPr>
                <w:rFonts w:ascii="Times New Roman" w:hAnsi="Times New Roman" w:cs="Times New Roman"/>
                <w:sz w:val="20"/>
              </w:rPr>
              <w:t xml:space="preserve"> Best estimate</w:t>
            </w:r>
          </w:p>
        </w:tc>
        <w:tc>
          <w:tcPr>
            <w:tcW w:w="5211" w:type="dxa"/>
            <w:hideMark/>
          </w:tcPr>
          <w:p w14:paraId="42283DA1"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best estimate of technical provisions for health business (similar to non – life). </w:t>
            </w:r>
          </w:p>
          <w:p w14:paraId="1CD11ACA"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Best estimate shall be reported gross of reinsurance.</w:t>
            </w:r>
          </w:p>
          <w:p w14:paraId="1CFD6DEF" w14:textId="77777777" w:rsidR="00E21451" w:rsidRPr="00C22FD0" w:rsidRDefault="00E21451" w:rsidP="0040755A">
            <w:pPr>
              <w:rPr>
                <w:rFonts w:ascii="Times New Roman" w:hAnsi="Times New Roman" w:cs="Times New Roman"/>
                <w:sz w:val="20"/>
              </w:rPr>
            </w:pPr>
          </w:p>
          <w:p w14:paraId="416F264B" w14:textId="31ACE97A"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2CF16692" w14:textId="77777777" w:rsidTr="00AA3D23">
        <w:tc>
          <w:tcPr>
            <w:tcW w:w="1668" w:type="dxa"/>
            <w:hideMark/>
          </w:tcPr>
          <w:p w14:paraId="4D290A36"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C0010/R0590</w:t>
            </w:r>
          </w:p>
        </w:tc>
        <w:tc>
          <w:tcPr>
            <w:tcW w:w="2693" w:type="dxa"/>
            <w:hideMark/>
          </w:tcPr>
          <w:p w14:paraId="3A798E70" w14:textId="55ECDAEB"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 xml:space="preserve">Technical provisions – health (similar to non – life) </w:t>
            </w:r>
            <w:r w:rsidR="004508C9" w:rsidRPr="00C22FD0">
              <w:rPr>
                <w:rFonts w:ascii="Times New Roman" w:hAnsi="Times New Roman" w:cs="Times New Roman"/>
                <w:sz w:val="20"/>
              </w:rPr>
              <w:t>–</w:t>
            </w:r>
            <w:r w:rsidRPr="00C22FD0">
              <w:rPr>
                <w:rFonts w:ascii="Times New Roman" w:hAnsi="Times New Roman" w:cs="Times New Roman"/>
                <w:sz w:val="20"/>
              </w:rPr>
              <w:t xml:space="preserve"> Risk margin</w:t>
            </w:r>
          </w:p>
        </w:tc>
        <w:tc>
          <w:tcPr>
            <w:tcW w:w="5211" w:type="dxa"/>
            <w:hideMark/>
          </w:tcPr>
          <w:p w14:paraId="645A29D7"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risk margin of technical provisions for health business (similar to non – life). </w:t>
            </w:r>
          </w:p>
          <w:p w14:paraId="7203FE0F" w14:textId="77777777" w:rsidR="00E21451" w:rsidRPr="00C22FD0" w:rsidRDefault="00E21451" w:rsidP="0040755A">
            <w:pPr>
              <w:rPr>
                <w:rFonts w:ascii="Times New Roman" w:hAnsi="Times New Roman" w:cs="Times New Roman"/>
                <w:sz w:val="20"/>
              </w:rPr>
            </w:pPr>
          </w:p>
          <w:p w14:paraId="1E36874D" w14:textId="5185C62F"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w:t>
            </w:r>
            <w:r w:rsidR="003843A6" w:rsidRPr="00C22FD0">
              <w:rPr>
                <w:rFonts w:ascii="Times New Roman" w:hAnsi="Times New Roman" w:cs="Times New Roman"/>
                <w:sz w:val="20"/>
                <w:lang w:val="en-US"/>
              </w:rPr>
              <w:t xml:space="preserve"> deduction to</w:t>
            </w:r>
            <w:r w:rsidRPr="00C22FD0">
              <w:rPr>
                <w:rFonts w:ascii="Times New Roman" w:hAnsi="Times New Roman" w:cs="Times New Roman"/>
                <w:sz w:val="20"/>
                <w:lang w:val="en-US"/>
              </w:rPr>
              <w:t xml:space="preserve"> </w:t>
            </w:r>
            <w:r w:rsidR="003843A6" w:rsidRPr="00C22FD0">
              <w:rPr>
                <w:rFonts w:ascii="Times New Roman" w:hAnsi="Times New Roman" w:cs="Times New Roman"/>
                <w:sz w:val="20"/>
                <w:lang w:val="en-US"/>
              </w:rPr>
              <w:t xml:space="preserve">technical provisions </w:t>
            </w:r>
            <w:r w:rsidRPr="00C22FD0">
              <w:rPr>
                <w:rFonts w:ascii="Times New Roman" w:hAnsi="Times New Roman" w:cs="Times New Roman"/>
                <w:sz w:val="20"/>
                <w:lang w:val="en-US"/>
              </w:rPr>
              <w:t xml:space="preserve">in accordance with the contributory methodology used for the purposes of </w:t>
            </w:r>
            <w:r w:rsidRPr="00C22FD0">
              <w:rPr>
                <w:rFonts w:ascii="Times New Roman" w:hAnsi="Times New Roman" w:cs="Times New Roman"/>
                <w:sz w:val="20"/>
                <w:lang w:val="en-US"/>
              </w:rPr>
              <w:lastRenderedPageBreak/>
              <w:t xml:space="preserve">MCR calculation.  </w:t>
            </w:r>
          </w:p>
        </w:tc>
      </w:tr>
      <w:tr w:rsidR="00E21451" w:rsidRPr="00C22FD0" w14:paraId="5A95A27B" w14:textId="77777777" w:rsidTr="00AA3D23">
        <w:tc>
          <w:tcPr>
            <w:tcW w:w="1668" w:type="dxa"/>
            <w:hideMark/>
          </w:tcPr>
          <w:p w14:paraId="43F8C176" w14:textId="16BB2EA6" w:rsidR="00E21451" w:rsidRPr="00C22FD0" w:rsidRDefault="00E21451" w:rsidP="0040755A">
            <w:pPr>
              <w:pBdr>
                <w:top w:val="single" w:sz="6" w:space="2" w:color="auto"/>
              </w:pBdr>
              <w:contextualSpacing/>
              <w:rPr>
                <w:rFonts w:ascii="Times New Roman" w:hAnsi="Times New Roman" w:cs="Times New Roman"/>
                <w:sz w:val="20"/>
              </w:rPr>
            </w:pPr>
            <w:r w:rsidRPr="00C22FD0">
              <w:rPr>
                <w:rFonts w:ascii="Times New Roman" w:hAnsi="Times New Roman" w:cs="Times New Roman"/>
                <w:sz w:val="20"/>
              </w:rPr>
              <w:lastRenderedPageBreak/>
              <w:t>C0010</w:t>
            </w:r>
            <w:r w:rsidR="004508C9" w:rsidRPr="00C22FD0">
              <w:rPr>
                <w:rFonts w:ascii="Times New Roman" w:hAnsi="Times New Roman" w:cs="Times New Roman"/>
                <w:sz w:val="20"/>
              </w:rPr>
              <w:t>–</w:t>
            </w:r>
            <w:r w:rsidRPr="00C22FD0">
              <w:rPr>
                <w:rFonts w:ascii="Times New Roman" w:hAnsi="Times New Roman" w:cs="Times New Roman"/>
                <w:sz w:val="20"/>
              </w:rPr>
              <w:t>C0020/R0600</w:t>
            </w:r>
          </w:p>
        </w:tc>
        <w:tc>
          <w:tcPr>
            <w:tcW w:w="2693" w:type="dxa"/>
            <w:hideMark/>
          </w:tcPr>
          <w:p w14:paraId="39229E37" w14:textId="3225EFB8"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 xml:space="preserve">Technical provisions </w:t>
            </w:r>
            <w:r w:rsidR="004508C9" w:rsidRPr="00C22FD0">
              <w:rPr>
                <w:rFonts w:ascii="Times New Roman" w:hAnsi="Times New Roman" w:cs="Times New Roman"/>
                <w:sz w:val="20"/>
              </w:rPr>
              <w:t>–</w:t>
            </w:r>
            <w:r w:rsidRPr="00C22FD0">
              <w:rPr>
                <w:rFonts w:ascii="Times New Roman" w:hAnsi="Times New Roman" w:cs="Times New Roman"/>
                <w:sz w:val="20"/>
              </w:rPr>
              <w:t xml:space="preserve"> life (excluding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w:t>
            </w:r>
          </w:p>
        </w:tc>
        <w:tc>
          <w:tcPr>
            <w:tcW w:w="5211" w:type="dxa"/>
            <w:hideMark/>
          </w:tcPr>
          <w:p w14:paraId="001C6F5D" w14:textId="26E3FEBF"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Sum of the technical provisions life (excluding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w:t>
            </w:r>
          </w:p>
          <w:p w14:paraId="5DE8EBEB" w14:textId="77777777" w:rsidR="00E21451" w:rsidRPr="00C22FD0" w:rsidRDefault="00E21451" w:rsidP="0040755A">
            <w:pPr>
              <w:rPr>
                <w:rFonts w:ascii="Times New Roman" w:hAnsi="Times New Roman" w:cs="Times New Roman"/>
                <w:sz w:val="20"/>
              </w:rPr>
            </w:pPr>
          </w:p>
          <w:p w14:paraId="4BAF8BDC" w14:textId="1410E340"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p w14:paraId="289557F5" w14:textId="77777777" w:rsidR="00E21451" w:rsidRPr="00C22FD0" w:rsidRDefault="00E21451" w:rsidP="0040755A">
            <w:pPr>
              <w:rPr>
                <w:rFonts w:ascii="Times New Roman" w:hAnsi="Times New Roman" w:cs="Times New Roman"/>
                <w:sz w:val="20"/>
              </w:rPr>
            </w:pPr>
          </w:p>
          <w:p w14:paraId="045C0E1A" w14:textId="7A7795D9"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With regard to ‘statutory accounts values ‘column (C0020), where the split of technical provisions life (excluding index – linked and unit – linked) between health (similar to life) and life (excluding health, index</w:t>
            </w:r>
            <w:r w:rsidR="004508C9" w:rsidRPr="00C22FD0">
              <w:rPr>
                <w:rFonts w:ascii="Times New Roman" w:hAnsi="Times New Roman" w:cs="Times New Roman"/>
                <w:sz w:val="20"/>
              </w:rPr>
              <w:t>–</w:t>
            </w:r>
            <w:r w:rsidRPr="00C22FD0">
              <w:rPr>
                <w:rFonts w:ascii="Times New Roman" w:hAnsi="Times New Roman" w:cs="Times New Roman"/>
                <w:sz w:val="20"/>
              </w:rPr>
              <w:t xml:space="preserve"> linked and unit – linked) is not possible, this item shall reflect the sum.</w:t>
            </w:r>
          </w:p>
        </w:tc>
      </w:tr>
      <w:tr w:rsidR="00E21451" w:rsidRPr="00C22FD0" w14:paraId="43B843A7" w14:textId="77777777" w:rsidTr="00AA3D23">
        <w:tc>
          <w:tcPr>
            <w:tcW w:w="1668" w:type="dxa"/>
            <w:hideMark/>
          </w:tcPr>
          <w:p w14:paraId="39873AE0" w14:textId="58BCA416"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C0020/R0610</w:t>
            </w:r>
          </w:p>
        </w:tc>
        <w:tc>
          <w:tcPr>
            <w:tcW w:w="2693" w:type="dxa"/>
            <w:hideMark/>
          </w:tcPr>
          <w:p w14:paraId="13EA7653"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Technical provisions – health (similar to life)</w:t>
            </w:r>
          </w:p>
        </w:tc>
        <w:tc>
          <w:tcPr>
            <w:tcW w:w="5211" w:type="dxa"/>
            <w:hideMark/>
          </w:tcPr>
          <w:p w14:paraId="24CA048D"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total amount of technical provisions for health (similar to life) business.</w:t>
            </w:r>
          </w:p>
          <w:p w14:paraId="751D6A1D" w14:textId="77777777" w:rsidR="00E21451" w:rsidRPr="00C22FD0" w:rsidRDefault="00E21451" w:rsidP="0040755A">
            <w:pPr>
              <w:rPr>
                <w:rFonts w:ascii="Times New Roman" w:hAnsi="Times New Roman" w:cs="Times New Roman"/>
                <w:sz w:val="20"/>
              </w:rPr>
            </w:pPr>
          </w:p>
          <w:p w14:paraId="047CD306" w14:textId="66EAD07C"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2FDFDED5" w14:textId="77777777" w:rsidTr="00AA3D23">
        <w:tc>
          <w:tcPr>
            <w:tcW w:w="1668" w:type="dxa"/>
            <w:hideMark/>
          </w:tcPr>
          <w:p w14:paraId="0F083989"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C0010/R0620</w:t>
            </w:r>
          </w:p>
        </w:tc>
        <w:tc>
          <w:tcPr>
            <w:tcW w:w="2693" w:type="dxa"/>
            <w:hideMark/>
          </w:tcPr>
          <w:p w14:paraId="4993E468"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Technical provisions – health (similar to life) – technical provisions calculated as a whole</w:t>
            </w:r>
          </w:p>
        </w:tc>
        <w:tc>
          <w:tcPr>
            <w:tcW w:w="5211" w:type="dxa"/>
            <w:hideMark/>
          </w:tcPr>
          <w:p w14:paraId="49AE46FE"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technical provisions calculated as a whole (replicable / </w:t>
            </w:r>
            <w:proofErr w:type="spellStart"/>
            <w:r w:rsidRPr="00C22FD0">
              <w:rPr>
                <w:rFonts w:ascii="Times New Roman" w:hAnsi="Times New Roman" w:cs="Times New Roman"/>
                <w:sz w:val="20"/>
              </w:rPr>
              <w:t>hedgeable</w:t>
            </w:r>
            <w:proofErr w:type="spellEnd"/>
            <w:r w:rsidRPr="00C22FD0">
              <w:rPr>
                <w:rFonts w:ascii="Times New Roman" w:hAnsi="Times New Roman" w:cs="Times New Roman"/>
                <w:sz w:val="20"/>
              </w:rPr>
              <w:t xml:space="preserve"> portfolio) for health (similar to life) business.</w:t>
            </w:r>
          </w:p>
          <w:p w14:paraId="3DE6569D" w14:textId="77777777" w:rsidR="00E21451" w:rsidRPr="00C22FD0" w:rsidRDefault="00E21451" w:rsidP="0040755A">
            <w:pPr>
              <w:rPr>
                <w:rFonts w:ascii="Times New Roman" w:hAnsi="Times New Roman" w:cs="Times New Roman"/>
                <w:sz w:val="20"/>
              </w:rPr>
            </w:pPr>
          </w:p>
          <w:p w14:paraId="4895A4CB" w14:textId="594D14C4"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21020338" w14:textId="77777777" w:rsidTr="00AA3D23">
        <w:tc>
          <w:tcPr>
            <w:tcW w:w="1668" w:type="dxa"/>
            <w:hideMark/>
          </w:tcPr>
          <w:p w14:paraId="3A74581D"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C0010/R0630</w:t>
            </w:r>
          </w:p>
        </w:tc>
        <w:tc>
          <w:tcPr>
            <w:tcW w:w="2693" w:type="dxa"/>
            <w:hideMark/>
          </w:tcPr>
          <w:p w14:paraId="1C6515FF" w14:textId="5184C665"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 xml:space="preserve">Technical provisions – health (similar to life) </w:t>
            </w:r>
            <w:r w:rsidR="004508C9" w:rsidRPr="00C22FD0">
              <w:rPr>
                <w:rFonts w:ascii="Times New Roman" w:hAnsi="Times New Roman" w:cs="Times New Roman"/>
                <w:sz w:val="20"/>
              </w:rPr>
              <w:t>–</w:t>
            </w:r>
            <w:r w:rsidRPr="00C22FD0">
              <w:rPr>
                <w:rFonts w:ascii="Times New Roman" w:hAnsi="Times New Roman" w:cs="Times New Roman"/>
                <w:sz w:val="20"/>
              </w:rPr>
              <w:t xml:space="preserve"> Best estimate</w:t>
            </w:r>
          </w:p>
        </w:tc>
        <w:tc>
          <w:tcPr>
            <w:tcW w:w="5211" w:type="dxa"/>
            <w:hideMark/>
          </w:tcPr>
          <w:p w14:paraId="6D0999B9"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best estimate of technical provisions for health (similar to life) business. </w:t>
            </w:r>
          </w:p>
          <w:p w14:paraId="245B2FFE"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Best estimate shall be reported gross of reinsurance.</w:t>
            </w:r>
          </w:p>
          <w:p w14:paraId="594CD865" w14:textId="77777777" w:rsidR="00E21451" w:rsidRPr="00C22FD0" w:rsidRDefault="00E21451" w:rsidP="0040755A">
            <w:pPr>
              <w:rPr>
                <w:rFonts w:ascii="Times New Roman" w:hAnsi="Times New Roman" w:cs="Times New Roman"/>
                <w:sz w:val="20"/>
                <w:lang w:val="en-US"/>
              </w:rPr>
            </w:pPr>
          </w:p>
          <w:p w14:paraId="74169293" w14:textId="7D22765F"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35B1D5B5" w14:textId="77777777" w:rsidTr="00AA3D23">
        <w:tc>
          <w:tcPr>
            <w:tcW w:w="1668" w:type="dxa"/>
            <w:hideMark/>
          </w:tcPr>
          <w:p w14:paraId="654251E2"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C0010/R0640</w:t>
            </w:r>
          </w:p>
        </w:tc>
        <w:tc>
          <w:tcPr>
            <w:tcW w:w="2693" w:type="dxa"/>
            <w:hideMark/>
          </w:tcPr>
          <w:p w14:paraId="3C4C4370" w14:textId="5D4C5323"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 xml:space="preserve">Technical provisions – health (similar to life) </w:t>
            </w:r>
            <w:r w:rsidR="004508C9" w:rsidRPr="00C22FD0">
              <w:rPr>
                <w:rFonts w:ascii="Times New Roman" w:hAnsi="Times New Roman" w:cs="Times New Roman"/>
                <w:sz w:val="20"/>
              </w:rPr>
              <w:t>–</w:t>
            </w:r>
            <w:r w:rsidRPr="00C22FD0">
              <w:rPr>
                <w:rFonts w:ascii="Times New Roman" w:hAnsi="Times New Roman" w:cs="Times New Roman"/>
                <w:sz w:val="20"/>
              </w:rPr>
              <w:t xml:space="preserve"> Risk margin</w:t>
            </w:r>
          </w:p>
        </w:tc>
        <w:tc>
          <w:tcPr>
            <w:tcW w:w="5211" w:type="dxa"/>
            <w:hideMark/>
          </w:tcPr>
          <w:p w14:paraId="54C3EE96"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total amount of risk margin of technical provisions for health (similar to life) business.</w:t>
            </w:r>
          </w:p>
          <w:p w14:paraId="7BA4D498" w14:textId="77777777" w:rsidR="00E21451" w:rsidRPr="00C22FD0" w:rsidRDefault="00E21451" w:rsidP="0040755A">
            <w:pPr>
              <w:rPr>
                <w:rFonts w:ascii="Times New Roman" w:hAnsi="Times New Roman" w:cs="Times New Roman"/>
                <w:sz w:val="20"/>
                <w:lang w:val="en-US"/>
              </w:rPr>
            </w:pPr>
          </w:p>
          <w:p w14:paraId="7D7CBED4" w14:textId="2E240C2E"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6995B5AD" w14:textId="77777777" w:rsidTr="00AA3D23">
        <w:tc>
          <w:tcPr>
            <w:tcW w:w="1668" w:type="dxa"/>
            <w:hideMark/>
          </w:tcPr>
          <w:p w14:paraId="026062FD" w14:textId="29A6A32C"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C0020/R0650</w:t>
            </w:r>
          </w:p>
        </w:tc>
        <w:tc>
          <w:tcPr>
            <w:tcW w:w="2693" w:type="dxa"/>
            <w:hideMark/>
          </w:tcPr>
          <w:p w14:paraId="46C23C68" w14:textId="264A30B6" w:rsidR="00E21451" w:rsidRPr="00C22FD0" w:rsidRDefault="00E21451">
            <w:pPr>
              <w:contextualSpacing/>
              <w:rPr>
                <w:rFonts w:ascii="Times New Roman" w:hAnsi="Times New Roman" w:cs="Times New Roman"/>
                <w:sz w:val="20"/>
              </w:rPr>
            </w:pPr>
            <w:r w:rsidRPr="00C22FD0">
              <w:rPr>
                <w:rFonts w:ascii="Times New Roman" w:hAnsi="Times New Roman" w:cs="Times New Roman"/>
                <w:sz w:val="20"/>
              </w:rPr>
              <w:t>Technical provisions – life (excl. health and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w:t>
            </w:r>
          </w:p>
        </w:tc>
        <w:tc>
          <w:tcPr>
            <w:tcW w:w="5211" w:type="dxa"/>
            <w:hideMark/>
          </w:tcPr>
          <w:p w14:paraId="249439FA" w14:textId="073B893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technical provisions for life (excluding health and index </w:t>
            </w:r>
            <w:r w:rsidR="004508C9" w:rsidRPr="00C22FD0">
              <w:rPr>
                <w:rFonts w:ascii="Times New Roman" w:hAnsi="Times New Roman" w:cs="Times New Roman"/>
                <w:sz w:val="20"/>
              </w:rPr>
              <w:t>–</w:t>
            </w:r>
            <w:r w:rsidRPr="00C22FD0">
              <w:rPr>
                <w:rFonts w:ascii="Times New Roman" w:hAnsi="Times New Roman" w:cs="Times New Roman"/>
                <w:sz w:val="20"/>
              </w:rPr>
              <w:t xml:space="preserve"> linked and unit – linked) business. </w:t>
            </w:r>
          </w:p>
          <w:p w14:paraId="6580EE48" w14:textId="77777777" w:rsidR="00E21451" w:rsidRPr="00C22FD0" w:rsidRDefault="00E21451" w:rsidP="0040755A">
            <w:pPr>
              <w:rPr>
                <w:rFonts w:ascii="Times New Roman" w:hAnsi="Times New Roman" w:cs="Times New Roman"/>
                <w:sz w:val="20"/>
              </w:rPr>
            </w:pPr>
          </w:p>
          <w:p w14:paraId="1E421E6B" w14:textId="37F40951"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5E7EDAC9" w14:textId="77777777" w:rsidTr="00AA3D23">
        <w:tc>
          <w:tcPr>
            <w:tcW w:w="1668" w:type="dxa"/>
            <w:hideMark/>
          </w:tcPr>
          <w:p w14:paraId="2F67A0A4"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C0010/R0660</w:t>
            </w:r>
          </w:p>
        </w:tc>
        <w:tc>
          <w:tcPr>
            <w:tcW w:w="2693" w:type="dxa"/>
            <w:hideMark/>
          </w:tcPr>
          <w:p w14:paraId="358A718B" w14:textId="7CE94122"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Technical provisions – life (excl. health and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 – technical provisions calculated as a whole</w:t>
            </w:r>
          </w:p>
        </w:tc>
        <w:tc>
          <w:tcPr>
            <w:tcW w:w="5211" w:type="dxa"/>
            <w:hideMark/>
          </w:tcPr>
          <w:p w14:paraId="1B32C3A8" w14:textId="1B74B183"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technical provisions calculated as a whole (replicable / </w:t>
            </w:r>
            <w:proofErr w:type="spellStart"/>
            <w:r w:rsidRPr="00C22FD0">
              <w:rPr>
                <w:rFonts w:ascii="Times New Roman" w:hAnsi="Times New Roman" w:cs="Times New Roman"/>
                <w:sz w:val="20"/>
              </w:rPr>
              <w:t>hedgeable</w:t>
            </w:r>
            <w:proofErr w:type="spellEnd"/>
            <w:r w:rsidRPr="00C22FD0">
              <w:rPr>
                <w:rFonts w:ascii="Times New Roman" w:hAnsi="Times New Roman" w:cs="Times New Roman"/>
                <w:sz w:val="20"/>
              </w:rPr>
              <w:t xml:space="preserve"> portfolio) for life (excluding health and index </w:t>
            </w:r>
            <w:r w:rsidR="004508C9" w:rsidRPr="00C22FD0">
              <w:rPr>
                <w:rFonts w:ascii="Times New Roman" w:hAnsi="Times New Roman" w:cs="Times New Roman"/>
                <w:sz w:val="20"/>
              </w:rPr>
              <w:t>–</w:t>
            </w:r>
            <w:r w:rsidRPr="00C22FD0">
              <w:rPr>
                <w:rFonts w:ascii="Times New Roman" w:hAnsi="Times New Roman" w:cs="Times New Roman"/>
                <w:sz w:val="20"/>
              </w:rPr>
              <w:t xml:space="preserve"> linked and unit – linked) business.</w:t>
            </w:r>
          </w:p>
          <w:p w14:paraId="0588B590" w14:textId="77777777" w:rsidR="00E21451" w:rsidRPr="00C22FD0" w:rsidRDefault="00E21451" w:rsidP="0040755A">
            <w:pPr>
              <w:contextualSpacing/>
              <w:rPr>
                <w:rFonts w:ascii="Times New Roman" w:hAnsi="Times New Roman" w:cs="Times New Roman"/>
                <w:sz w:val="20"/>
              </w:rPr>
            </w:pPr>
          </w:p>
          <w:p w14:paraId="68AA0B42" w14:textId="281642A4"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w:t>
            </w:r>
            <w:r w:rsidR="003843A6" w:rsidRPr="00C22FD0">
              <w:rPr>
                <w:rFonts w:ascii="Times New Roman" w:hAnsi="Times New Roman" w:cs="Times New Roman"/>
                <w:sz w:val="20"/>
                <w:lang w:val="en-US"/>
              </w:rPr>
              <w:t xml:space="preserve"> deduction to</w:t>
            </w:r>
            <w:r w:rsidRPr="00C22FD0">
              <w:rPr>
                <w:rFonts w:ascii="Times New Roman" w:hAnsi="Times New Roman" w:cs="Times New Roman"/>
                <w:sz w:val="20"/>
                <w:lang w:val="en-US"/>
              </w:rPr>
              <w:t xml:space="preserve"> </w:t>
            </w:r>
            <w:r w:rsidR="003843A6" w:rsidRPr="00C22FD0">
              <w:rPr>
                <w:rFonts w:ascii="Times New Roman" w:hAnsi="Times New Roman" w:cs="Times New Roman"/>
                <w:sz w:val="20"/>
                <w:lang w:val="en-US"/>
              </w:rPr>
              <w:t xml:space="preserve">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60985ADD" w14:textId="77777777" w:rsidTr="00AA3D23">
        <w:tc>
          <w:tcPr>
            <w:tcW w:w="1668" w:type="dxa"/>
            <w:hideMark/>
          </w:tcPr>
          <w:p w14:paraId="439C3BDE"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lastRenderedPageBreak/>
              <w:t>C0010/R0670</w:t>
            </w:r>
          </w:p>
        </w:tc>
        <w:tc>
          <w:tcPr>
            <w:tcW w:w="2693" w:type="dxa"/>
            <w:hideMark/>
          </w:tcPr>
          <w:p w14:paraId="5BB18E3C" w14:textId="65C78BE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Technical provisions – life (excl. health and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 xml:space="preserve">linked) </w:t>
            </w:r>
            <w:r w:rsidR="004508C9" w:rsidRPr="00C22FD0">
              <w:rPr>
                <w:rFonts w:ascii="Times New Roman" w:hAnsi="Times New Roman" w:cs="Times New Roman"/>
                <w:sz w:val="20"/>
              </w:rPr>
              <w:t>–</w:t>
            </w:r>
            <w:r w:rsidRPr="00C22FD0">
              <w:rPr>
                <w:rFonts w:ascii="Times New Roman" w:hAnsi="Times New Roman" w:cs="Times New Roman"/>
                <w:sz w:val="20"/>
              </w:rPr>
              <w:t xml:space="preserve"> Best estimate</w:t>
            </w:r>
          </w:p>
        </w:tc>
        <w:tc>
          <w:tcPr>
            <w:tcW w:w="5211" w:type="dxa"/>
            <w:hideMark/>
          </w:tcPr>
          <w:p w14:paraId="45AA84CA" w14:textId="334F0BE3"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best estimate of technical provisions for life (excluding health and index </w:t>
            </w:r>
            <w:r w:rsidR="004508C9" w:rsidRPr="00C22FD0">
              <w:rPr>
                <w:rFonts w:ascii="Times New Roman" w:hAnsi="Times New Roman" w:cs="Times New Roman"/>
                <w:sz w:val="20"/>
              </w:rPr>
              <w:t>–</w:t>
            </w:r>
            <w:r w:rsidRPr="00C22FD0">
              <w:rPr>
                <w:rFonts w:ascii="Times New Roman" w:hAnsi="Times New Roman" w:cs="Times New Roman"/>
                <w:sz w:val="20"/>
              </w:rPr>
              <w:t xml:space="preserve"> linked and unit – linked) business.</w:t>
            </w:r>
          </w:p>
          <w:p w14:paraId="39B50FED"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Best estimate shall be reported gross of reinsurance.</w:t>
            </w:r>
          </w:p>
          <w:p w14:paraId="7230C911" w14:textId="77777777" w:rsidR="00E21451" w:rsidRPr="00C22FD0" w:rsidRDefault="00E21451" w:rsidP="0040755A">
            <w:pPr>
              <w:rPr>
                <w:rFonts w:ascii="Times New Roman" w:hAnsi="Times New Roman" w:cs="Times New Roman"/>
                <w:sz w:val="20"/>
              </w:rPr>
            </w:pPr>
          </w:p>
          <w:p w14:paraId="549E8670" w14:textId="79075BBA"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w:t>
            </w:r>
            <w:r w:rsidR="003843A6" w:rsidRPr="00C22FD0">
              <w:rPr>
                <w:rFonts w:ascii="Times New Roman" w:hAnsi="Times New Roman" w:cs="Times New Roman"/>
                <w:sz w:val="20"/>
                <w:lang w:val="en-US"/>
              </w:rPr>
              <w:t xml:space="preserve"> deduction to</w:t>
            </w:r>
            <w:r w:rsidRPr="00C22FD0">
              <w:rPr>
                <w:rFonts w:ascii="Times New Roman" w:hAnsi="Times New Roman" w:cs="Times New Roman"/>
                <w:sz w:val="20"/>
                <w:lang w:val="en-US"/>
              </w:rPr>
              <w:t xml:space="preserve"> </w:t>
            </w:r>
            <w:r w:rsidR="003843A6" w:rsidRPr="00C22FD0">
              <w:rPr>
                <w:rFonts w:ascii="Times New Roman" w:hAnsi="Times New Roman" w:cs="Times New Roman"/>
                <w:sz w:val="20"/>
                <w:lang w:val="en-US"/>
              </w:rPr>
              <w:t xml:space="preserve">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1F732ABF" w14:textId="77777777" w:rsidTr="00AA3D23">
        <w:tc>
          <w:tcPr>
            <w:tcW w:w="1668" w:type="dxa"/>
            <w:hideMark/>
          </w:tcPr>
          <w:p w14:paraId="4FE2CADE"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C0010/R0680</w:t>
            </w:r>
          </w:p>
        </w:tc>
        <w:tc>
          <w:tcPr>
            <w:tcW w:w="2693" w:type="dxa"/>
            <w:hideMark/>
          </w:tcPr>
          <w:p w14:paraId="4A8D86C8" w14:textId="7F83EF01" w:rsidR="00E21451" w:rsidRPr="00C22FD0" w:rsidRDefault="00E21451">
            <w:pPr>
              <w:contextualSpacing/>
              <w:rPr>
                <w:rFonts w:ascii="Times New Roman" w:hAnsi="Times New Roman" w:cs="Times New Roman"/>
                <w:sz w:val="20"/>
              </w:rPr>
            </w:pPr>
            <w:r w:rsidRPr="00C22FD0">
              <w:rPr>
                <w:rFonts w:ascii="Times New Roman" w:hAnsi="Times New Roman" w:cs="Times New Roman"/>
                <w:sz w:val="20"/>
              </w:rPr>
              <w:t>Technical provisions – life (excl. health and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 xml:space="preserve">linked) </w:t>
            </w:r>
            <w:r w:rsidR="004508C9" w:rsidRPr="00C22FD0">
              <w:rPr>
                <w:rFonts w:ascii="Times New Roman" w:hAnsi="Times New Roman" w:cs="Times New Roman"/>
                <w:sz w:val="20"/>
              </w:rPr>
              <w:t>–</w:t>
            </w:r>
            <w:r w:rsidRPr="00C22FD0">
              <w:rPr>
                <w:rFonts w:ascii="Times New Roman" w:hAnsi="Times New Roman" w:cs="Times New Roman"/>
                <w:sz w:val="20"/>
              </w:rPr>
              <w:t xml:space="preserve"> Risk margin</w:t>
            </w:r>
          </w:p>
        </w:tc>
        <w:tc>
          <w:tcPr>
            <w:tcW w:w="5211" w:type="dxa"/>
            <w:hideMark/>
          </w:tcPr>
          <w:p w14:paraId="32788238" w14:textId="0374FC1E"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risk margin of technical provisions for life (excluding health and index </w:t>
            </w:r>
            <w:r w:rsidR="004508C9" w:rsidRPr="00C22FD0">
              <w:rPr>
                <w:rFonts w:ascii="Times New Roman" w:hAnsi="Times New Roman" w:cs="Times New Roman"/>
                <w:sz w:val="20"/>
              </w:rPr>
              <w:t>–</w:t>
            </w:r>
            <w:r w:rsidRPr="00C22FD0">
              <w:rPr>
                <w:rFonts w:ascii="Times New Roman" w:hAnsi="Times New Roman" w:cs="Times New Roman"/>
                <w:sz w:val="20"/>
              </w:rPr>
              <w:t xml:space="preserve"> linked and unit – linked) business.</w:t>
            </w:r>
          </w:p>
          <w:p w14:paraId="542876D5" w14:textId="77777777" w:rsidR="00E21451" w:rsidRPr="00C22FD0" w:rsidRDefault="00E21451" w:rsidP="0040755A">
            <w:pPr>
              <w:rPr>
                <w:rFonts w:ascii="Times New Roman" w:hAnsi="Times New Roman" w:cs="Times New Roman"/>
                <w:sz w:val="20"/>
              </w:rPr>
            </w:pPr>
          </w:p>
          <w:p w14:paraId="2F63B713" w14:textId="2A56D9B8"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43B4D9A0" w14:textId="77777777" w:rsidTr="00AA3D23">
        <w:tc>
          <w:tcPr>
            <w:tcW w:w="1668" w:type="dxa"/>
            <w:hideMark/>
          </w:tcPr>
          <w:p w14:paraId="203BA8DF" w14:textId="16787CE1"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C0020/R0690</w:t>
            </w:r>
          </w:p>
        </w:tc>
        <w:tc>
          <w:tcPr>
            <w:tcW w:w="2693" w:type="dxa"/>
            <w:hideMark/>
          </w:tcPr>
          <w:p w14:paraId="2BCA316E" w14:textId="7A864FD2"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Technical provisions –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w:t>
            </w:r>
          </w:p>
        </w:tc>
        <w:tc>
          <w:tcPr>
            <w:tcW w:w="5211" w:type="dxa"/>
            <w:hideMark/>
          </w:tcPr>
          <w:p w14:paraId="06D70834"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total amount of technical provisions for index – linked and unit – linked business.</w:t>
            </w:r>
          </w:p>
          <w:p w14:paraId="0262720F" w14:textId="77777777" w:rsidR="00E21451" w:rsidRPr="00C22FD0" w:rsidRDefault="00E21451" w:rsidP="0040755A">
            <w:pPr>
              <w:rPr>
                <w:rFonts w:ascii="Times New Roman" w:hAnsi="Times New Roman" w:cs="Times New Roman"/>
                <w:sz w:val="20"/>
              </w:rPr>
            </w:pPr>
          </w:p>
          <w:p w14:paraId="15BE61A6" w14:textId="60EB37F1" w:rsidR="00E21451" w:rsidRPr="00C22FD0" w:rsidRDefault="00E21451" w:rsidP="003843A6">
            <w:pPr>
              <w:rPr>
                <w:rFonts w:ascii="Times New Roman" w:hAnsi="Times New Roman" w:cs="Times New Roman"/>
                <w:sz w:val="20"/>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1BAB3294" w14:textId="77777777" w:rsidTr="00AA3D23">
        <w:tc>
          <w:tcPr>
            <w:tcW w:w="1668" w:type="dxa"/>
            <w:hideMark/>
          </w:tcPr>
          <w:p w14:paraId="0C0DA213"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C0010/R0700</w:t>
            </w:r>
          </w:p>
        </w:tc>
        <w:tc>
          <w:tcPr>
            <w:tcW w:w="2693" w:type="dxa"/>
            <w:hideMark/>
          </w:tcPr>
          <w:p w14:paraId="020F694E" w14:textId="3038FCB6"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Technical provisions –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linked – technical provisions calculated as a whole</w:t>
            </w:r>
          </w:p>
        </w:tc>
        <w:tc>
          <w:tcPr>
            <w:tcW w:w="5211" w:type="dxa"/>
            <w:hideMark/>
          </w:tcPr>
          <w:p w14:paraId="244783DE"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amount of technical provisions calculated as a whole (replicable / </w:t>
            </w:r>
            <w:proofErr w:type="spellStart"/>
            <w:r w:rsidRPr="00C22FD0">
              <w:rPr>
                <w:rFonts w:ascii="Times New Roman" w:hAnsi="Times New Roman" w:cs="Times New Roman"/>
                <w:sz w:val="20"/>
              </w:rPr>
              <w:t>hedgeable</w:t>
            </w:r>
            <w:proofErr w:type="spellEnd"/>
            <w:r w:rsidRPr="00C22FD0">
              <w:rPr>
                <w:rFonts w:ascii="Times New Roman" w:hAnsi="Times New Roman" w:cs="Times New Roman"/>
                <w:sz w:val="20"/>
              </w:rPr>
              <w:t xml:space="preserve"> portfolio) for index – linked and unit – linked business.</w:t>
            </w:r>
          </w:p>
          <w:p w14:paraId="669AADC5" w14:textId="77777777" w:rsidR="00E21451" w:rsidRPr="00C22FD0" w:rsidRDefault="00E21451" w:rsidP="0040755A">
            <w:pPr>
              <w:rPr>
                <w:rFonts w:ascii="Times New Roman" w:hAnsi="Times New Roman" w:cs="Times New Roman"/>
                <w:sz w:val="20"/>
              </w:rPr>
            </w:pPr>
          </w:p>
          <w:p w14:paraId="57095268" w14:textId="3ACDF90F" w:rsidR="00E21451" w:rsidRPr="00C22FD0" w:rsidRDefault="00E21451" w:rsidP="003843A6">
            <w:pPr>
              <w:rPr>
                <w:rFonts w:ascii="Times New Roman" w:hAnsi="Times New Roman" w:cs="Times New Roman"/>
                <w:sz w:val="20"/>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2C8279AE" w14:textId="77777777" w:rsidTr="00AA3D23">
        <w:tc>
          <w:tcPr>
            <w:tcW w:w="1668" w:type="dxa"/>
            <w:hideMark/>
          </w:tcPr>
          <w:p w14:paraId="11C02698" w14:textId="77777777" w:rsidR="00E21451" w:rsidRPr="00C22FD0" w:rsidRDefault="00E21451" w:rsidP="0040755A">
            <w:pPr>
              <w:pBdr>
                <w:top w:val="single" w:sz="6" w:space="2" w:color="auto"/>
              </w:pBdr>
              <w:contextualSpacing/>
              <w:rPr>
                <w:rFonts w:ascii="Times New Roman" w:hAnsi="Times New Roman" w:cs="Times New Roman"/>
                <w:sz w:val="20"/>
              </w:rPr>
            </w:pPr>
            <w:r w:rsidRPr="00C22FD0">
              <w:rPr>
                <w:rFonts w:ascii="Times New Roman" w:hAnsi="Times New Roman" w:cs="Times New Roman"/>
                <w:sz w:val="20"/>
              </w:rPr>
              <w:t>C0010/R0710</w:t>
            </w:r>
          </w:p>
        </w:tc>
        <w:tc>
          <w:tcPr>
            <w:tcW w:w="2693" w:type="dxa"/>
            <w:hideMark/>
          </w:tcPr>
          <w:p w14:paraId="13954BFF" w14:textId="70288101"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Technical provisions –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 xml:space="preserve">linked </w:t>
            </w:r>
            <w:r w:rsidR="004508C9" w:rsidRPr="00C22FD0">
              <w:rPr>
                <w:rFonts w:ascii="Times New Roman" w:hAnsi="Times New Roman" w:cs="Times New Roman"/>
                <w:sz w:val="20"/>
              </w:rPr>
              <w:t>–</w:t>
            </w:r>
            <w:r w:rsidRPr="00C22FD0">
              <w:rPr>
                <w:rFonts w:ascii="Times New Roman" w:hAnsi="Times New Roman" w:cs="Times New Roman"/>
                <w:sz w:val="20"/>
              </w:rPr>
              <w:t xml:space="preserve"> Best estimate</w:t>
            </w:r>
          </w:p>
        </w:tc>
        <w:tc>
          <w:tcPr>
            <w:tcW w:w="5211" w:type="dxa"/>
            <w:hideMark/>
          </w:tcPr>
          <w:p w14:paraId="619120A5"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total amount of best estimate of technical provisions for index – linked and unit – linked business.</w:t>
            </w:r>
          </w:p>
          <w:p w14:paraId="179E3DD3"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Best estimate shall be reported gross of reinsurance.</w:t>
            </w:r>
          </w:p>
          <w:p w14:paraId="2CB68000" w14:textId="77777777" w:rsidR="00E21451" w:rsidRPr="00C22FD0" w:rsidRDefault="00E21451" w:rsidP="0040755A">
            <w:pPr>
              <w:rPr>
                <w:rFonts w:ascii="Times New Roman" w:hAnsi="Times New Roman" w:cs="Times New Roman"/>
                <w:sz w:val="20"/>
              </w:rPr>
            </w:pPr>
          </w:p>
          <w:p w14:paraId="70594A40" w14:textId="0AD88C7E" w:rsidR="00E21451" w:rsidRPr="00C22FD0" w:rsidRDefault="00E21451" w:rsidP="003843A6">
            <w:pPr>
              <w:rPr>
                <w:rFonts w:ascii="Times New Roman" w:hAnsi="Times New Roman" w:cs="Times New Roman"/>
                <w:sz w:val="20"/>
                <w:lang w:val="en-US"/>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01C1650B" w14:textId="77777777" w:rsidTr="00AA3D23">
        <w:tc>
          <w:tcPr>
            <w:tcW w:w="1668" w:type="dxa"/>
            <w:hideMark/>
          </w:tcPr>
          <w:p w14:paraId="2482C86D"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C0010/R0720</w:t>
            </w:r>
          </w:p>
        </w:tc>
        <w:tc>
          <w:tcPr>
            <w:tcW w:w="2693" w:type="dxa"/>
            <w:hideMark/>
          </w:tcPr>
          <w:p w14:paraId="484FCAA0" w14:textId="78D1B4C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Technical provisions – index</w:t>
            </w:r>
            <w:r w:rsidR="004508C9" w:rsidRPr="00C22FD0">
              <w:rPr>
                <w:rFonts w:ascii="Times New Roman" w:hAnsi="Times New Roman" w:cs="Times New Roman"/>
                <w:sz w:val="20"/>
              </w:rPr>
              <w:t>–</w:t>
            </w:r>
            <w:r w:rsidRPr="00C22FD0">
              <w:rPr>
                <w:rFonts w:ascii="Times New Roman" w:hAnsi="Times New Roman" w:cs="Times New Roman"/>
                <w:sz w:val="20"/>
              </w:rPr>
              <w:t>linked and unit</w:t>
            </w:r>
            <w:r w:rsidR="004508C9" w:rsidRPr="00C22FD0">
              <w:rPr>
                <w:rFonts w:ascii="Times New Roman" w:hAnsi="Times New Roman" w:cs="Times New Roman"/>
                <w:sz w:val="20"/>
              </w:rPr>
              <w:t>–</w:t>
            </w:r>
            <w:r w:rsidRPr="00C22FD0">
              <w:rPr>
                <w:rFonts w:ascii="Times New Roman" w:hAnsi="Times New Roman" w:cs="Times New Roman"/>
                <w:sz w:val="20"/>
              </w:rPr>
              <w:t xml:space="preserve">linked </w:t>
            </w:r>
            <w:r w:rsidR="004508C9" w:rsidRPr="00C22FD0">
              <w:rPr>
                <w:rFonts w:ascii="Times New Roman" w:hAnsi="Times New Roman" w:cs="Times New Roman"/>
                <w:sz w:val="20"/>
              </w:rPr>
              <w:t>–</w:t>
            </w:r>
            <w:r w:rsidRPr="00C22FD0">
              <w:rPr>
                <w:rFonts w:ascii="Times New Roman" w:hAnsi="Times New Roman" w:cs="Times New Roman"/>
                <w:sz w:val="20"/>
              </w:rPr>
              <w:t xml:space="preserve"> Risk margin</w:t>
            </w:r>
          </w:p>
        </w:tc>
        <w:tc>
          <w:tcPr>
            <w:tcW w:w="5211" w:type="dxa"/>
            <w:hideMark/>
          </w:tcPr>
          <w:p w14:paraId="381D2B7A"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total amount of risk margin of technical provisions for index – linked and unit – linked business.</w:t>
            </w:r>
          </w:p>
          <w:p w14:paraId="5219A882" w14:textId="77777777" w:rsidR="00E21451" w:rsidRPr="00C22FD0" w:rsidRDefault="00E21451" w:rsidP="0040755A">
            <w:pPr>
              <w:rPr>
                <w:rFonts w:ascii="Times New Roman" w:hAnsi="Times New Roman" w:cs="Times New Roman"/>
                <w:sz w:val="20"/>
              </w:rPr>
            </w:pPr>
          </w:p>
          <w:p w14:paraId="3D625E1D" w14:textId="309281A9" w:rsidR="00E21451" w:rsidRPr="00C22FD0" w:rsidRDefault="00E21451" w:rsidP="003843A6">
            <w:pPr>
              <w:contextualSpacing/>
              <w:rPr>
                <w:rFonts w:ascii="Times New Roman" w:hAnsi="Times New Roman" w:cs="Times New Roman"/>
                <w:sz w:val="20"/>
              </w:rPr>
            </w:pPr>
            <w:r w:rsidRPr="00C22FD0">
              <w:rPr>
                <w:rFonts w:ascii="Times New Roman" w:hAnsi="Times New Roman" w:cs="Times New Roman"/>
                <w:sz w:val="20"/>
                <w:lang w:val="en-US"/>
              </w:rPr>
              <w:t xml:space="preserve">This amount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include the apportionment from the transitional </w:t>
            </w:r>
            <w:r w:rsidR="003843A6" w:rsidRPr="00C22FD0">
              <w:rPr>
                <w:rFonts w:ascii="Times New Roman" w:hAnsi="Times New Roman" w:cs="Times New Roman"/>
                <w:sz w:val="20"/>
                <w:lang w:val="en-US"/>
              </w:rPr>
              <w:t xml:space="preserve">deduction to technical provisions </w:t>
            </w:r>
            <w:r w:rsidRPr="00C22FD0">
              <w:rPr>
                <w:rFonts w:ascii="Times New Roman" w:hAnsi="Times New Roman" w:cs="Times New Roman"/>
                <w:sz w:val="20"/>
                <w:lang w:val="en-US"/>
              </w:rPr>
              <w:t xml:space="preserve">in accordance with the contributory methodology used for the purposes of MCR calculation.  </w:t>
            </w:r>
          </w:p>
        </w:tc>
      </w:tr>
      <w:tr w:rsidR="00E21451" w:rsidRPr="00C22FD0" w14:paraId="7959DADB" w14:textId="77777777" w:rsidTr="00AA3D23">
        <w:tc>
          <w:tcPr>
            <w:tcW w:w="1668" w:type="dxa"/>
            <w:hideMark/>
          </w:tcPr>
          <w:p w14:paraId="734DF6B0"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C0020/R0730</w:t>
            </w:r>
          </w:p>
        </w:tc>
        <w:tc>
          <w:tcPr>
            <w:tcW w:w="2693" w:type="dxa"/>
            <w:hideMark/>
          </w:tcPr>
          <w:p w14:paraId="10FDB7C7"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Other technical provisions</w:t>
            </w:r>
          </w:p>
        </w:tc>
        <w:tc>
          <w:tcPr>
            <w:tcW w:w="5211" w:type="dxa"/>
            <w:hideMark/>
          </w:tcPr>
          <w:p w14:paraId="707FFEAB"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 xml:space="preserve">Other technical provisions, as recognised </w:t>
            </w:r>
            <w:r w:rsidRPr="00C22FD0">
              <w:rPr>
                <w:rFonts w:ascii="Times New Roman" w:hAnsi="Times New Roman" w:cs="Times New Roman"/>
                <w:bCs/>
                <w:sz w:val="20"/>
              </w:rPr>
              <w:t>by the group in their statutory accounts, in accordance with the local GAAP or IFRS.</w:t>
            </w:r>
          </w:p>
        </w:tc>
      </w:tr>
      <w:tr w:rsidR="00E21451" w:rsidRPr="00C22FD0" w14:paraId="4B488B77" w14:textId="77777777" w:rsidTr="00AA3D23">
        <w:tc>
          <w:tcPr>
            <w:tcW w:w="1668" w:type="dxa"/>
            <w:hideMark/>
          </w:tcPr>
          <w:p w14:paraId="072E039D"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Pr="00C22FD0" w:rsidDel="00CA1D84">
              <w:rPr>
                <w:rFonts w:ascii="Times New Roman" w:hAnsi="Times New Roman" w:cs="Times New Roman"/>
                <w:sz w:val="20"/>
              </w:rPr>
              <w:t xml:space="preserve"> </w:t>
            </w:r>
            <w:r w:rsidRPr="00C22FD0">
              <w:rPr>
                <w:rFonts w:ascii="Times New Roman" w:hAnsi="Times New Roman" w:cs="Times New Roman"/>
                <w:sz w:val="20"/>
              </w:rPr>
              <w:t>/R0740</w:t>
            </w:r>
          </w:p>
        </w:tc>
        <w:tc>
          <w:tcPr>
            <w:tcW w:w="2693" w:type="dxa"/>
            <w:hideMark/>
          </w:tcPr>
          <w:p w14:paraId="0B4D61D9"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Contingent liabilities</w:t>
            </w:r>
          </w:p>
        </w:tc>
        <w:tc>
          <w:tcPr>
            <w:tcW w:w="5211" w:type="dxa"/>
            <w:hideMark/>
          </w:tcPr>
          <w:p w14:paraId="32AF8412"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A contingent liability is defined as:</w:t>
            </w:r>
          </w:p>
          <w:p w14:paraId="126A6FE6" w14:textId="4C08FE7A" w:rsidR="00E21451" w:rsidRPr="00C22FD0" w:rsidRDefault="00E21451" w:rsidP="0040755A">
            <w:pPr>
              <w:autoSpaceDE w:val="0"/>
              <w:autoSpaceDN w:val="0"/>
              <w:spacing w:before="120" w:after="120"/>
              <w:ind w:left="175"/>
              <w:rPr>
                <w:rFonts w:ascii="Times New Roman" w:hAnsi="Times New Roman" w:cs="Times New Roman"/>
                <w:sz w:val="20"/>
              </w:rPr>
            </w:pPr>
            <w:r w:rsidRPr="00C22FD0">
              <w:rPr>
                <w:rFonts w:ascii="Times New Roman" w:hAnsi="Times New Roman" w:cs="Times New Roman"/>
                <w:sz w:val="20"/>
              </w:rPr>
              <w:t>a) a possible obligation that arises from past events and whose existence will be confirmed only by the occurrence or non</w:t>
            </w:r>
            <w:r w:rsidR="004508C9" w:rsidRPr="00C22FD0">
              <w:rPr>
                <w:rFonts w:ascii="Times New Roman" w:hAnsi="Times New Roman" w:cs="Times New Roman"/>
                <w:sz w:val="20"/>
              </w:rPr>
              <w:t>–</w:t>
            </w:r>
            <w:r w:rsidRPr="00C22FD0">
              <w:rPr>
                <w:rFonts w:ascii="Times New Roman" w:hAnsi="Times New Roman" w:cs="Times New Roman"/>
                <w:sz w:val="20"/>
              </w:rPr>
              <w:t>occurrence of one or more uncertain future events not wholly within the control of the entity; or</w:t>
            </w:r>
          </w:p>
          <w:p w14:paraId="1853775D" w14:textId="77777777" w:rsidR="00E21451" w:rsidRPr="00C22FD0" w:rsidRDefault="00E21451" w:rsidP="0040755A">
            <w:pPr>
              <w:autoSpaceDE w:val="0"/>
              <w:autoSpaceDN w:val="0"/>
              <w:spacing w:before="120" w:after="120"/>
              <w:ind w:left="175"/>
              <w:rPr>
                <w:rFonts w:ascii="Times New Roman" w:hAnsi="Times New Roman" w:cs="Times New Roman"/>
                <w:sz w:val="20"/>
              </w:rPr>
            </w:pPr>
            <w:r w:rsidRPr="00C22FD0">
              <w:rPr>
                <w:rFonts w:ascii="Times New Roman" w:hAnsi="Times New Roman" w:cs="Times New Roman"/>
                <w:sz w:val="20"/>
              </w:rPr>
              <w:t>b) a present obligation that arises from past events even if:</w:t>
            </w:r>
          </w:p>
          <w:p w14:paraId="5516F616" w14:textId="77777777" w:rsidR="00E21451" w:rsidRPr="00C22FD0" w:rsidRDefault="00E21451" w:rsidP="0040755A">
            <w:pPr>
              <w:autoSpaceDE w:val="0"/>
              <w:autoSpaceDN w:val="0"/>
              <w:spacing w:before="120" w:after="120"/>
              <w:ind w:left="601"/>
              <w:rPr>
                <w:rFonts w:ascii="Times New Roman" w:hAnsi="Times New Roman" w:cs="Times New Roman"/>
                <w:sz w:val="20"/>
              </w:rPr>
            </w:pPr>
            <w:r w:rsidRPr="00C22FD0">
              <w:rPr>
                <w:rFonts w:ascii="Times New Roman" w:hAnsi="Times New Roman" w:cs="Times New Roman"/>
                <w:sz w:val="20"/>
              </w:rPr>
              <w:t>(</w:t>
            </w:r>
            <w:proofErr w:type="spellStart"/>
            <w:r w:rsidRPr="00C22FD0">
              <w:rPr>
                <w:rFonts w:ascii="Times New Roman" w:hAnsi="Times New Roman" w:cs="Times New Roman"/>
                <w:sz w:val="20"/>
              </w:rPr>
              <w:t>i</w:t>
            </w:r>
            <w:proofErr w:type="spellEnd"/>
            <w:r w:rsidRPr="00C22FD0">
              <w:rPr>
                <w:rFonts w:ascii="Times New Roman" w:hAnsi="Times New Roman" w:cs="Times New Roman"/>
                <w:sz w:val="20"/>
              </w:rPr>
              <w:t xml:space="preserve">) it is not probable that an outflow of resources embodying economic benefits will be required to </w:t>
            </w:r>
            <w:r w:rsidRPr="00C22FD0">
              <w:rPr>
                <w:rFonts w:ascii="Times New Roman" w:hAnsi="Times New Roman" w:cs="Times New Roman"/>
                <w:sz w:val="20"/>
              </w:rPr>
              <w:lastRenderedPageBreak/>
              <w:t>settle the obligation; or</w:t>
            </w:r>
          </w:p>
          <w:p w14:paraId="6CEB98E2" w14:textId="77777777" w:rsidR="00E21451" w:rsidRPr="00C22FD0" w:rsidRDefault="00E21451" w:rsidP="0040755A">
            <w:pPr>
              <w:autoSpaceDE w:val="0"/>
              <w:autoSpaceDN w:val="0"/>
              <w:spacing w:before="120" w:after="120"/>
              <w:ind w:left="601"/>
              <w:rPr>
                <w:rFonts w:ascii="Times New Roman" w:hAnsi="Times New Roman" w:cs="Times New Roman"/>
                <w:sz w:val="20"/>
              </w:rPr>
            </w:pPr>
            <w:r w:rsidRPr="00C22FD0">
              <w:rPr>
                <w:rFonts w:ascii="Times New Roman" w:hAnsi="Times New Roman" w:cs="Times New Roman"/>
                <w:sz w:val="20"/>
              </w:rPr>
              <w:t xml:space="preserve">(ii) </w:t>
            </w:r>
            <w:proofErr w:type="gramStart"/>
            <w:r w:rsidRPr="00C22FD0">
              <w:rPr>
                <w:rFonts w:ascii="Times New Roman" w:hAnsi="Times New Roman" w:cs="Times New Roman"/>
                <w:sz w:val="20"/>
              </w:rPr>
              <w:t>the</w:t>
            </w:r>
            <w:proofErr w:type="gramEnd"/>
            <w:r w:rsidRPr="00C22FD0">
              <w:rPr>
                <w:rFonts w:ascii="Times New Roman" w:hAnsi="Times New Roman" w:cs="Times New Roman"/>
                <w:sz w:val="20"/>
              </w:rPr>
              <w:t xml:space="preserve"> amount of the obligation cannot be measured with sufficient reliability.</w:t>
            </w:r>
          </w:p>
          <w:p w14:paraId="25550FB6" w14:textId="7F84F999"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The amount of contingent liabilities </w:t>
            </w:r>
            <w:proofErr w:type="spellStart"/>
            <w:r w:rsidRPr="00C22FD0">
              <w:rPr>
                <w:rFonts w:ascii="Times New Roman" w:hAnsi="Times New Roman" w:cs="Times New Roman"/>
                <w:sz w:val="20"/>
                <w:lang w:val="en-US"/>
              </w:rPr>
              <w:t>recognised</w:t>
            </w:r>
            <w:proofErr w:type="spellEnd"/>
            <w:r w:rsidRPr="00C22FD0">
              <w:rPr>
                <w:rFonts w:ascii="Times New Roman" w:hAnsi="Times New Roman" w:cs="Times New Roman"/>
                <w:sz w:val="20"/>
                <w:lang w:val="en-US"/>
              </w:rPr>
              <w:t xml:space="preserve"> in the balance sheet </w:t>
            </w:r>
            <w:r w:rsidR="00C45CB8" w:rsidRPr="00C22FD0">
              <w:rPr>
                <w:rFonts w:ascii="Times New Roman" w:hAnsi="Times New Roman" w:cs="Times New Roman"/>
                <w:sz w:val="20"/>
                <w:lang w:val="en-US"/>
              </w:rPr>
              <w:t>shall</w:t>
            </w:r>
            <w:r w:rsidRPr="00C22FD0">
              <w:rPr>
                <w:rFonts w:ascii="Times New Roman" w:hAnsi="Times New Roman" w:cs="Times New Roman"/>
                <w:sz w:val="20"/>
                <w:lang w:val="en-US"/>
              </w:rPr>
              <w:t xml:space="preserve"> follow the criteria set in </w:t>
            </w:r>
            <w:r w:rsidR="00473BE5" w:rsidRPr="00C22FD0">
              <w:rPr>
                <w:rFonts w:ascii="Times New Roman" w:hAnsi="Times New Roman" w:cs="Times New Roman"/>
                <w:sz w:val="20"/>
                <w:lang w:val="en-US"/>
              </w:rPr>
              <w:t>Article</w:t>
            </w:r>
            <w:r w:rsidRPr="00C22FD0">
              <w:rPr>
                <w:rFonts w:ascii="Times New Roman" w:hAnsi="Times New Roman" w:cs="Times New Roman"/>
                <w:sz w:val="20"/>
                <w:lang w:val="en-US"/>
              </w:rPr>
              <w:t xml:space="preserve"> 11 of the Delegated Regulation </w:t>
            </w:r>
            <w:r w:rsidRPr="00C22FD0">
              <w:rPr>
                <w:rFonts w:ascii="Times New Roman" w:hAnsi="Times New Roman" w:cs="Times New Roman"/>
                <w:bCs/>
                <w:sz w:val="20"/>
              </w:rPr>
              <w:t xml:space="preserve">(EU) </w:t>
            </w:r>
            <w:r w:rsidRPr="00C22FD0">
              <w:rPr>
                <w:rFonts w:ascii="Times New Roman" w:hAnsi="Times New Roman" w:cs="Times New Roman"/>
                <w:sz w:val="20"/>
                <w:lang w:val="en-US"/>
              </w:rPr>
              <w:t>2015/35.</w:t>
            </w:r>
          </w:p>
        </w:tc>
      </w:tr>
      <w:tr w:rsidR="00E21451" w:rsidRPr="00C22FD0" w14:paraId="2B0BCB2E" w14:textId="77777777" w:rsidTr="00AA3D23">
        <w:tc>
          <w:tcPr>
            <w:tcW w:w="1668" w:type="dxa"/>
            <w:hideMark/>
          </w:tcPr>
          <w:p w14:paraId="391B1F9C" w14:textId="6DA1D773" w:rsidR="00E21451" w:rsidRPr="00C22FD0" w:rsidRDefault="00E21451" w:rsidP="0040755A">
            <w:pPr>
              <w:pBdr>
                <w:top w:val="single" w:sz="6" w:space="2" w:color="auto"/>
              </w:pBdr>
              <w:contextualSpacing/>
              <w:rPr>
                <w:rFonts w:ascii="Times New Roman" w:hAnsi="Times New Roman" w:cs="Times New Roman"/>
                <w:sz w:val="20"/>
              </w:rPr>
            </w:pPr>
            <w:r w:rsidRPr="00C22FD0">
              <w:rPr>
                <w:rFonts w:ascii="Times New Roman" w:hAnsi="Times New Roman" w:cs="Times New Roman"/>
                <w:sz w:val="20"/>
              </w:rPr>
              <w:lastRenderedPageBreak/>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C0020/R0750</w:t>
            </w:r>
          </w:p>
        </w:tc>
        <w:tc>
          <w:tcPr>
            <w:tcW w:w="2693" w:type="dxa"/>
            <w:hideMark/>
          </w:tcPr>
          <w:p w14:paraId="6098732B" w14:textId="77777777" w:rsidR="00E21451" w:rsidRPr="00C22FD0" w:rsidRDefault="00E21451" w:rsidP="0040755A">
            <w:pPr>
              <w:pBdr>
                <w:top w:val="single" w:sz="6" w:space="2" w:color="auto"/>
              </w:pBdr>
              <w:contextualSpacing/>
              <w:rPr>
                <w:rFonts w:ascii="Times New Roman" w:hAnsi="Times New Roman" w:cs="Times New Roman"/>
                <w:sz w:val="20"/>
              </w:rPr>
            </w:pPr>
            <w:r w:rsidRPr="00C22FD0">
              <w:rPr>
                <w:rFonts w:ascii="Times New Roman" w:hAnsi="Times New Roman" w:cs="Times New Roman"/>
                <w:sz w:val="20"/>
              </w:rPr>
              <w:t>Provisions other than technical provisions</w:t>
            </w:r>
          </w:p>
        </w:tc>
        <w:tc>
          <w:tcPr>
            <w:tcW w:w="5211" w:type="dxa"/>
            <w:hideMark/>
          </w:tcPr>
          <w:p w14:paraId="53872E1C" w14:textId="77777777" w:rsidR="00E21451" w:rsidRPr="00C22FD0" w:rsidRDefault="00E21451" w:rsidP="0040755A">
            <w:pPr>
              <w:spacing w:before="120" w:after="120"/>
              <w:rPr>
                <w:rFonts w:ascii="Times New Roman" w:hAnsi="Times New Roman" w:cs="Times New Roman"/>
                <w:sz w:val="20"/>
              </w:rPr>
            </w:pPr>
            <w:r w:rsidRPr="00C22FD0">
              <w:rPr>
                <w:rFonts w:ascii="Times New Roman" w:hAnsi="Times New Roman" w:cs="Times New Roman"/>
                <w:sz w:val="20"/>
              </w:rPr>
              <w:t>Liabilities of uncertain timing or amount, excluding the ones reported under “Pension benefit obligations.</w:t>
            </w:r>
          </w:p>
          <w:p w14:paraId="0400BAD2" w14:textId="77777777" w:rsidR="00E21451" w:rsidRPr="00C22FD0" w:rsidRDefault="00E21451" w:rsidP="0040755A">
            <w:pPr>
              <w:spacing w:before="120" w:after="120"/>
              <w:rPr>
                <w:rFonts w:ascii="Times New Roman" w:hAnsi="Times New Roman" w:cs="Times New Roman"/>
                <w:sz w:val="20"/>
              </w:rPr>
            </w:pPr>
            <w:r w:rsidRPr="00C22FD0">
              <w:rPr>
                <w:rFonts w:ascii="Times New Roman" w:hAnsi="Times New Roman" w:cs="Times New Roman"/>
                <w:sz w:val="20"/>
              </w:rPr>
              <w:t>The provisions are recognised as liabilities (assuming that a reliable estimate can be made) when they represent obligations and it is probable that an outflow of resources embodying economic benefits will be required to settle the obligations.</w:t>
            </w:r>
          </w:p>
        </w:tc>
      </w:tr>
      <w:tr w:rsidR="00E21451" w:rsidRPr="00C22FD0" w14:paraId="1B3AAEC4" w14:textId="77777777" w:rsidTr="00AA3D23">
        <w:tc>
          <w:tcPr>
            <w:tcW w:w="1668" w:type="dxa"/>
            <w:hideMark/>
          </w:tcPr>
          <w:p w14:paraId="7E7E62B9" w14:textId="74D35A0C"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C0020/R0760</w:t>
            </w:r>
          </w:p>
        </w:tc>
        <w:tc>
          <w:tcPr>
            <w:tcW w:w="2693" w:type="dxa"/>
            <w:hideMark/>
          </w:tcPr>
          <w:p w14:paraId="519E4A31"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Pension benefit obligations</w:t>
            </w:r>
          </w:p>
        </w:tc>
        <w:tc>
          <w:tcPr>
            <w:tcW w:w="5211" w:type="dxa"/>
            <w:hideMark/>
          </w:tcPr>
          <w:p w14:paraId="409124B9"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net obligations related to </w:t>
            </w:r>
            <w:r w:rsidRPr="00C22FD0">
              <w:rPr>
                <w:rFonts w:ascii="Times New Roman" w:hAnsi="Times New Roman" w:cs="Times New Roman"/>
                <w:sz w:val="20"/>
                <w:lang w:val="en-US"/>
              </w:rPr>
              <w:t>employees’</w:t>
            </w:r>
            <w:r w:rsidRPr="00C22FD0">
              <w:rPr>
                <w:rFonts w:ascii="Times New Roman" w:hAnsi="Times New Roman" w:cs="Times New Roman"/>
                <w:sz w:val="20"/>
              </w:rPr>
              <w:t xml:space="preserve"> pension scheme. </w:t>
            </w:r>
          </w:p>
        </w:tc>
      </w:tr>
      <w:tr w:rsidR="00E21451" w:rsidRPr="00C22FD0" w14:paraId="26A32A81" w14:textId="77777777" w:rsidTr="00AA3D23">
        <w:tc>
          <w:tcPr>
            <w:tcW w:w="1668" w:type="dxa"/>
            <w:hideMark/>
          </w:tcPr>
          <w:p w14:paraId="354F5BB6" w14:textId="6B32878D"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C0020/R0770</w:t>
            </w:r>
          </w:p>
        </w:tc>
        <w:tc>
          <w:tcPr>
            <w:tcW w:w="2693" w:type="dxa"/>
            <w:hideMark/>
          </w:tcPr>
          <w:p w14:paraId="407E2C09"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Deposits from reinsurers</w:t>
            </w:r>
          </w:p>
        </w:tc>
        <w:tc>
          <w:tcPr>
            <w:tcW w:w="5211" w:type="dxa"/>
            <w:hideMark/>
          </w:tcPr>
          <w:p w14:paraId="436C23B8" w14:textId="77777777" w:rsidR="00E21451" w:rsidRPr="00C22FD0" w:rsidRDefault="00E21451" w:rsidP="0040755A">
            <w:pPr>
              <w:pBdr>
                <w:top w:val="single" w:sz="6" w:space="2" w:color="auto"/>
              </w:pBdr>
              <w:tabs>
                <w:tab w:val="right" w:pos="8222"/>
              </w:tabs>
              <w:rPr>
                <w:rFonts w:ascii="Times New Roman" w:hAnsi="Times New Roman" w:cs="Times New Roman"/>
                <w:sz w:val="20"/>
              </w:rPr>
            </w:pPr>
            <w:r w:rsidRPr="00C22FD0">
              <w:rPr>
                <w:rFonts w:ascii="Times New Roman" w:hAnsi="Times New Roman" w:cs="Times New Roman"/>
                <w:sz w:val="20"/>
              </w:rPr>
              <w:t>Amounts (e.g. cash) received from reinsurer or deducted by the reinsurer according to the reinsurance contract.</w:t>
            </w:r>
          </w:p>
        </w:tc>
      </w:tr>
      <w:tr w:rsidR="00E21451" w:rsidRPr="00C22FD0" w14:paraId="5F6C6825" w14:textId="77777777" w:rsidTr="00AA3D23">
        <w:tc>
          <w:tcPr>
            <w:tcW w:w="1668" w:type="dxa"/>
            <w:hideMark/>
          </w:tcPr>
          <w:p w14:paraId="5CA2567A" w14:textId="0C871C8B" w:rsidR="00E21451" w:rsidRPr="00C22FD0" w:rsidRDefault="00E21451" w:rsidP="0040755A">
            <w:pPr>
              <w:pBdr>
                <w:top w:val="single" w:sz="6" w:space="2" w:color="auto"/>
              </w:pBd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C0020/R0780</w:t>
            </w:r>
          </w:p>
        </w:tc>
        <w:tc>
          <w:tcPr>
            <w:tcW w:w="2693" w:type="dxa"/>
            <w:hideMark/>
          </w:tcPr>
          <w:p w14:paraId="5ADC6853"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Deferred tax liabilities</w:t>
            </w:r>
          </w:p>
        </w:tc>
        <w:tc>
          <w:tcPr>
            <w:tcW w:w="5211" w:type="dxa"/>
            <w:hideMark/>
          </w:tcPr>
          <w:p w14:paraId="549B2878" w14:textId="77777777" w:rsidR="00E21451" w:rsidRPr="00C22FD0" w:rsidRDefault="00E21451" w:rsidP="0040755A">
            <w:pPr>
              <w:keepNext/>
              <w:contextualSpacing/>
              <w:outlineLvl w:val="1"/>
              <w:rPr>
                <w:rFonts w:ascii="Times New Roman" w:hAnsi="Times New Roman" w:cs="Times New Roman"/>
                <w:sz w:val="20"/>
              </w:rPr>
            </w:pPr>
            <w:r w:rsidRPr="00C22FD0">
              <w:rPr>
                <w:rFonts w:ascii="Times New Roman" w:hAnsi="Times New Roman" w:cs="Times New Roman"/>
                <w:sz w:val="20"/>
              </w:rPr>
              <w:t>Deferred tax liabilities are the amounts of income taxes payable in future periods in respect of taxable temporary differences.</w:t>
            </w:r>
          </w:p>
        </w:tc>
      </w:tr>
      <w:tr w:rsidR="00E21451" w:rsidRPr="00C22FD0" w14:paraId="155CB23F" w14:textId="77777777" w:rsidTr="00AA3D23">
        <w:tc>
          <w:tcPr>
            <w:tcW w:w="1668" w:type="dxa"/>
            <w:hideMark/>
          </w:tcPr>
          <w:p w14:paraId="5CE44A80" w14:textId="365EBEC3"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C0020/R0790</w:t>
            </w:r>
          </w:p>
        </w:tc>
        <w:tc>
          <w:tcPr>
            <w:tcW w:w="2693" w:type="dxa"/>
            <w:hideMark/>
          </w:tcPr>
          <w:p w14:paraId="3D0B0264"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Derivatives</w:t>
            </w:r>
          </w:p>
        </w:tc>
        <w:tc>
          <w:tcPr>
            <w:tcW w:w="5211" w:type="dxa"/>
            <w:hideMark/>
          </w:tcPr>
          <w:p w14:paraId="6A6793C3" w14:textId="77777777" w:rsidR="00E21451" w:rsidRPr="00C22FD0" w:rsidRDefault="00E21451" w:rsidP="0040755A">
            <w:pPr>
              <w:keepNext/>
              <w:autoSpaceDE w:val="0"/>
              <w:autoSpaceDN w:val="0"/>
              <w:spacing w:before="120" w:after="120"/>
              <w:outlineLvl w:val="1"/>
              <w:rPr>
                <w:rFonts w:ascii="Times New Roman" w:hAnsi="Times New Roman" w:cs="Times New Roman"/>
                <w:sz w:val="20"/>
              </w:rPr>
            </w:pPr>
            <w:r w:rsidRPr="00C22FD0">
              <w:rPr>
                <w:rFonts w:ascii="Times New Roman" w:hAnsi="Times New Roman" w:cs="Times New Roman"/>
                <w:sz w:val="20"/>
              </w:rPr>
              <w:t>A financial instrument or other contract with all three of the following characteristics:</w:t>
            </w:r>
          </w:p>
          <w:p w14:paraId="229C8D16" w14:textId="6BC91681" w:rsidR="00E21451" w:rsidRPr="00C22FD0" w:rsidRDefault="00E21451" w:rsidP="0040755A">
            <w:pPr>
              <w:keepNext/>
              <w:autoSpaceDE w:val="0"/>
              <w:autoSpaceDN w:val="0"/>
              <w:spacing w:before="120" w:after="120"/>
              <w:ind w:left="317" w:hanging="283"/>
              <w:outlineLvl w:val="1"/>
              <w:rPr>
                <w:rFonts w:ascii="Times New Roman" w:hAnsi="Times New Roman" w:cs="Times New Roman"/>
                <w:sz w:val="20"/>
              </w:rPr>
            </w:pPr>
            <w:r w:rsidRPr="00C22FD0">
              <w:rPr>
                <w:rFonts w:ascii="Times New Roman" w:hAnsi="Times New Roman" w:cs="Times New Roman"/>
                <w:sz w:val="20"/>
              </w:rPr>
              <w:t>(a) Its value changes in response to the change in a specified interest rate, financial instrument price, commodity price, foreign exchange rate, index of prices or rates, credit rating or credit index, or other variable, provided in the case of a non</w:t>
            </w:r>
            <w:r w:rsidR="004508C9" w:rsidRPr="00C22FD0">
              <w:rPr>
                <w:rFonts w:ascii="Times New Roman" w:hAnsi="Times New Roman" w:cs="Times New Roman"/>
                <w:sz w:val="20"/>
              </w:rPr>
              <w:t>–</w:t>
            </w:r>
            <w:r w:rsidRPr="00C22FD0">
              <w:rPr>
                <w:rFonts w:ascii="Times New Roman" w:hAnsi="Times New Roman" w:cs="Times New Roman"/>
                <w:sz w:val="20"/>
              </w:rPr>
              <w:t>financial variable that the variable is not specific to a party to the contract (sometimes called the ‘underlying’).</w:t>
            </w:r>
          </w:p>
          <w:p w14:paraId="6ADD5863" w14:textId="77777777" w:rsidR="00E21451" w:rsidRPr="00C22FD0" w:rsidRDefault="00E21451" w:rsidP="0040755A">
            <w:pPr>
              <w:keepNext/>
              <w:autoSpaceDE w:val="0"/>
              <w:autoSpaceDN w:val="0"/>
              <w:spacing w:before="120" w:after="120"/>
              <w:ind w:left="317" w:hanging="283"/>
              <w:outlineLvl w:val="1"/>
              <w:rPr>
                <w:rFonts w:ascii="Times New Roman" w:hAnsi="Times New Roman" w:cs="Times New Roman"/>
                <w:sz w:val="20"/>
              </w:rPr>
            </w:pPr>
            <w:r w:rsidRPr="00C22FD0">
              <w:rPr>
                <w:rFonts w:ascii="Times New Roman" w:hAnsi="Times New Roman" w:cs="Times New Roman"/>
                <w:sz w:val="20"/>
              </w:rPr>
              <w:t>(b) It requires no initial net investment or an initial net investment that is smaller than would be required for other types of contracts that would be expected to have a similar response to changes in market factors.</w:t>
            </w:r>
          </w:p>
          <w:p w14:paraId="4894AE2C" w14:textId="77777777" w:rsidR="00E21451" w:rsidRPr="00C22FD0" w:rsidRDefault="00E21451" w:rsidP="0040755A">
            <w:pPr>
              <w:keepNext/>
              <w:autoSpaceDE w:val="0"/>
              <w:autoSpaceDN w:val="0"/>
              <w:spacing w:before="120" w:after="120"/>
              <w:ind w:left="317" w:hanging="283"/>
              <w:outlineLvl w:val="1"/>
              <w:rPr>
                <w:rFonts w:ascii="Times New Roman" w:hAnsi="Times New Roman" w:cs="Times New Roman"/>
                <w:sz w:val="20"/>
              </w:rPr>
            </w:pPr>
            <w:r w:rsidRPr="00C22FD0">
              <w:rPr>
                <w:rFonts w:ascii="Times New Roman" w:hAnsi="Times New Roman" w:cs="Times New Roman"/>
                <w:sz w:val="20"/>
              </w:rPr>
              <w:t>(c) It is settled at a future date.</w:t>
            </w:r>
          </w:p>
          <w:p w14:paraId="0AEAB085" w14:textId="3FC964BD"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 </w:t>
            </w:r>
            <w:r w:rsidRPr="00C22FD0">
              <w:rPr>
                <w:rFonts w:ascii="Times New Roman" w:hAnsi="Times New Roman" w:cs="Times New Roman"/>
                <w:sz w:val="20"/>
              </w:rPr>
              <w:br/>
              <w:t xml:space="preserve">Only derivative liabilities shall be reported on this </w:t>
            </w:r>
            <w:r w:rsidR="00473BE5" w:rsidRPr="00C22FD0">
              <w:rPr>
                <w:rFonts w:ascii="Times New Roman" w:hAnsi="Times New Roman" w:cs="Times New Roman"/>
                <w:sz w:val="20"/>
              </w:rPr>
              <w:t xml:space="preserve">row </w:t>
            </w:r>
            <w:r w:rsidRPr="00C22FD0">
              <w:rPr>
                <w:rFonts w:ascii="Times New Roman" w:hAnsi="Times New Roman" w:cs="Times New Roman"/>
                <w:sz w:val="20"/>
              </w:rPr>
              <w:t>(i.e. derivatives with negative values as of the reporting date.) Derivatives assets shall be reported under 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C0020/R0190.</w:t>
            </w:r>
          </w:p>
          <w:p w14:paraId="68828C52" w14:textId="77777777" w:rsidR="00E21451" w:rsidRPr="00C22FD0" w:rsidRDefault="00E21451" w:rsidP="0040755A">
            <w:pPr>
              <w:rPr>
                <w:rFonts w:ascii="Times New Roman" w:hAnsi="Times New Roman" w:cs="Times New Roman"/>
                <w:sz w:val="20"/>
              </w:rPr>
            </w:pPr>
          </w:p>
          <w:p w14:paraId="734E13DB"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Groups which do not value derivatives in their Local GAAP do not need to provide a statutory accounts value. </w:t>
            </w:r>
          </w:p>
        </w:tc>
      </w:tr>
      <w:tr w:rsidR="00E21451" w:rsidRPr="00C22FD0" w14:paraId="609469CB" w14:textId="77777777" w:rsidTr="00AA3D23">
        <w:tc>
          <w:tcPr>
            <w:tcW w:w="1668" w:type="dxa"/>
            <w:hideMark/>
          </w:tcPr>
          <w:p w14:paraId="202ECDC4" w14:textId="2C2A70FE"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C0020/R0800</w:t>
            </w:r>
          </w:p>
        </w:tc>
        <w:tc>
          <w:tcPr>
            <w:tcW w:w="2693" w:type="dxa"/>
            <w:hideMark/>
          </w:tcPr>
          <w:p w14:paraId="3E98987E"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Debts owed to credit institutions</w:t>
            </w:r>
          </w:p>
        </w:tc>
        <w:tc>
          <w:tcPr>
            <w:tcW w:w="5211" w:type="dxa"/>
            <w:hideMark/>
          </w:tcPr>
          <w:p w14:paraId="7F1EEDC4"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Debts, such as mortgage and loans, owed to credit institutions, excluding bonds held by credit institutions (it is not possible for the group to identify all the holders of the bonds that it issues) and subordinated liabilities. It This shall also include bank overdrafts. </w:t>
            </w:r>
          </w:p>
        </w:tc>
      </w:tr>
      <w:tr w:rsidR="00E21451" w:rsidRPr="00C22FD0" w14:paraId="6806D687" w14:textId="77777777" w:rsidTr="00AA3D23">
        <w:tc>
          <w:tcPr>
            <w:tcW w:w="1668" w:type="dxa"/>
            <w:hideMark/>
          </w:tcPr>
          <w:p w14:paraId="38AB78AC" w14:textId="733D7AF1" w:rsidR="00E21451" w:rsidRPr="00C22FD0" w:rsidRDefault="00E21451" w:rsidP="0040755A">
            <w:pPr>
              <w:pBdr>
                <w:top w:val="single" w:sz="6" w:space="2" w:color="auto"/>
              </w:pBd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C0020/R0810</w:t>
            </w:r>
          </w:p>
        </w:tc>
        <w:tc>
          <w:tcPr>
            <w:tcW w:w="2693" w:type="dxa"/>
            <w:hideMark/>
          </w:tcPr>
          <w:p w14:paraId="254135DA"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Financial liabilities other than debts owed to credit institutions</w:t>
            </w:r>
          </w:p>
        </w:tc>
        <w:tc>
          <w:tcPr>
            <w:tcW w:w="5211" w:type="dxa"/>
            <w:hideMark/>
          </w:tcPr>
          <w:p w14:paraId="51BBBE17"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Financial liabilities including bonds issued by the group (held by credit institutions or not), structured notes issued by the group itself and mortgage and loans due to other entities than credit institutions.</w:t>
            </w:r>
          </w:p>
          <w:p w14:paraId="2A7866A7"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Subordinated liabilities shall not be included here.</w:t>
            </w:r>
          </w:p>
        </w:tc>
      </w:tr>
      <w:tr w:rsidR="00E21451" w:rsidRPr="00C22FD0" w14:paraId="1DE3C184" w14:textId="77777777" w:rsidTr="00AA3D23">
        <w:tc>
          <w:tcPr>
            <w:tcW w:w="1668" w:type="dxa"/>
            <w:hideMark/>
          </w:tcPr>
          <w:p w14:paraId="6960EC48" w14:textId="53575102" w:rsidR="00E21451" w:rsidRPr="00C22FD0" w:rsidRDefault="00E21451" w:rsidP="00060682">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C0020/R0820</w:t>
            </w:r>
          </w:p>
        </w:tc>
        <w:tc>
          <w:tcPr>
            <w:tcW w:w="2693" w:type="dxa"/>
            <w:hideMark/>
          </w:tcPr>
          <w:p w14:paraId="46556DEF"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Insurance and intermediaries payables</w:t>
            </w:r>
          </w:p>
        </w:tc>
        <w:tc>
          <w:tcPr>
            <w:tcW w:w="5211" w:type="dxa"/>
            <w:hideMark/>
          </w:tcPr>
          <w:p w14:paraId="56673341" w14:textId="5D289648"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Amounts </w:t>
            </w:r>
            <w:ins w:id="198" w:author="Author">
              <w:r w:rsidR="00A5198D" w:rsidRPr="00C22FD0">
                <w:rPr>
                  <w:rFonts w:ascii="Times New Roman" w:hAnsi="Times New Roman" w:cs="Times New Roman"/>
                  <w:sz w:val="20"/>
                  <w:lang w:val="en-US"/>
                </w:rPr>
                <w:t>payable</w:t>
              </w:r>
            </w:ins>
            <w:del w:id="199" w:author="Author">
              <w:r w:rsidRPr="00C22FD0" w:rsidDel="00A5198D">
                <w:rPr>
                  <w:rFonts w:ascii="Times New Roman" w:hAnsi="Times New Roman" w:cs="Times New Roman"/>
                  <w:sz w:val="20"/>
                </w:rPr>
                <w:delText>past</w:delText>
              </w:r>
              <w:r w:rsidR="004508C9" w:rsidRPr="00C22FD0" w:rsidDel="00A5198D">
                <w:rPr>
                  <w:rFonts w:ascii="Times New Roman" w:hAnsi="Times New Roman" w:cs="Times New Roman"/>
                  <w:sz w:val="20"/>
                </w:rPr>
                <w:delText>–</w:delText>
              </w:r>
              <w:r w:rsidRPr="00C22FD0" w:rsidDel="00A5198D">
                <w:rPr>
                  <w:rFonts w:ascii="Times New Roman" w:hAnsi="Times New Roman" w:cs="Times New Roman"/>
                  <w:sz w:val="20"/>
                </w:rPr>
                <w:delText>due</w:delText>
              </w:r>
            </w:del>
            <w:r w:rsidRPr="00C22FD0">
              <w:rPr>
                <w:rFonts w:ascii="Times New Roman" w:hAnsi="Times New Roman" w:cs="Times New Roman"/>
                <w:sz w:val="20"/>
              </w:rPr>
              <w:t xml:space="preserve"> to policyholders, insurers and other business linked to insurance</w:t>
            </w:r>
            <w:del w:id="200" w:author="Author">
              <w:r w:rsidRPr="00C22FD0" w:rsidDel="00A5198D">
                <w:rPr>
                  <w:rFonts w:ascii="Times New Roman" w:hAnsi="Times New Roman" w:cs="Times New Roman"/>
                  <w:sz w:val="20"/>
                </w:rPr>
                <w:delText>,</w:delText>
              </w:r>
            </w:del>
            <w:r w:rsidRPr="00C22FD0">
              <w:rPr>
                <w:rFonts w:ascii="Times New Roman" w:hAnsi="Times New Roman" w:cs="Times New Roman"/>
                <w:sz w:val="20"/>
              </w:rPr>
              <w:t xml:space="preserve"> </w:t>
            </w:r>
            <w:del w:id="201" w:author="Author">
              <w:r w:rsidRPr="00C22FD0" w:rsidDel="00A5198D">
                <w:rPr>
                  <w:rFonts w:ascii="Times New Roman" w:hAnsi="Times New Roman" w:cs="Times New Roman"/>
                  <w:sz w:val="20"/>
                </w:rPr>
                <w:delText xml:space="preserve">but </w:delText>
              </w:r>
            </w:del>
            <w:r w:rsidRPr="00C22FD0">
              <w:rPr>
                <w:rFonts w:ascii="Times New Roman" w:hAnsi="Times New Roman" w:cs="Times New Roman"/>
                <w:sz w:val="20"/>
              </w:rPr>
              <w:t xml:space="preserve">that are not </w:t>
            </w:r>
            <w:ins w:id="202" w:author="Author">
              <w:r w:rsidR="00A5198D" w:rsidRPr="00C22FD0">
                <w:rPr>
                  <w:rFonts w:ascii="Times New Roman" w:hAnsi="Times New Roman" w:cs="Times New Roman"/>
                  <w:sz w:val="20"/>
                </w:rPr>
                <w:t xml:space="preserve">included in </w:t>
              </w:r>
            </w:ins>
            <w:r w:rsidRPr="00C22FD0">
              <w:rPr>
                <w:rFonts w:ascii="Times New Roman" w:hAnsi="Times New Roman" w:cs="Times New Roman"/>
                <w:sz w:val="20"/>
              </w:rPr>
              <w:lastRenderedPageBreak/>
              <w:t>technical provisions.</w:t>
            </w:r>
          </w:p>
          <w:p w14:paraId="50261EC0" w14:textId="02AE7314"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br/>
              <w:t xml:space="preserve">Includes amounts </w:t>
            </w:r>
            <w:del w:id="203" w:author="Author">
              <w:r w:rsidRPr="00C22FD0" w:rsidDel="00A5198D">
                <w:rPr>
                  <w:rFonts w:ascii="Times New Roman" w:hAnsi="Times New Roman" w:cs="Times New Roman"/>
                  <w:sz w:val="20"/>
                </w:rPr>
                <w:delText>past</w:delText>
              </w:r>
              <w:r w:rsidR="004508C9" w:rsidRPr="00C22FD0" w:rsidDel="00A5198D">
                <w:rPr>
                  <w:rFonts w:ascii="Times New Roman" w:hAnsi="Times New Roman" w:cs="Times New Roman"/>
                  <w:sz w:val="20"/>
                </w:rPr>
                <w:delText>–</w:delText>
              </w:r>
              <w:r w:rsidRPr="00C22FD0" w:rsidDel="00A5198D">
                <w:rPr>
                  <w:rFonts w:ascii="Times New Roman" w:hAnsi="Times New Roman" w:cs="Times New Roman"/>
                  <w:sz w:val="20"/>
                </w:rPr>
                <w:delText>due</w:delText>
              </w:r>
            </w:del>
            <w:ins w:id="204" w:author="Author">
              <w:r w:rsidR="00A5198D" w:rsidRPr="00C22FD0">
                <w:rPr>
                  <w:rFonts w:ascii="Times New Roman" w:hAnsi="Times New Roman" w:cs="Times New Roman"/>
                  <w:sz w:val="20"/>
                </w:rPr>
                <w:t>payable</w:t>
              </w:r>
            </w:ins>
            <w:r w:rsidRPr="00C22FD0">
              <w:rPr>
                <w:rFonts w:ascii="Times New Roman" w:hAnsi="Times New Roman" w:cs="Times New Roman"/>
                <w:sz w:val="20"/>
              </w:rPr>
              <w:t xml:space="preserve"> to (re)insurance intermediaries (e.g. commissions due to intermediaries but not yet paid by the group).</w:t>
            </w:r>
            <w:r w:rsidRPr="00C22FD0">
              <w:rPr>
                <w:rFonts w:ascii="Times New Roman" w:hAnsi="Times New Roman" w:cs="Times New Roman"/>
                <w:sz w:val="20"/>
              </w:rPr>
              <w:br/>
              <w:t>Excludes loans &amp; mortgages due to other insurance companies, if they only relate to financing and are not linked to insurance business (such loans and mortgages shall be reported as financial liabilities).</w:t>
            </w:r>
          </w:p>
          <w:p w14:paraId="1E5A6560" w14:textId="77777777" w:rsidR="00E21451" w:rsidRPr="00C22FD0" w:rsidRDefault="00E21451" w:rsidP="0040755A">
            <w:pPr>
              <w:rPr>
                <w:ins w:id="205" w:author="Author"/>
                <w:rFonts w:ascii="Times New Roman" w:hAnsi="Times New Roman" w:cs="Times New Roman"/>
                <w:sz w:val="20"/>
                <w:lang w:val="en-US"/>
              </w:rPr>
            </w:pPr>
            <w:r w:rsidRPr="00C22FD0">
              <w:rPr>
                <w:rFonts w:ascii="Times New Roman" w:hAnsi="Times New Roman" w:cs="Times New Roman"/>
                <w:sz w:val="20"/>
                <w:lang w:val="en-US"/>
              </w:rPr>
              <w:t>It shall include payables from reinsurance accepted</w:t>
            </w:r>
            <w:ins w:id="206" w:author="Author">
              <w:r w:rsidR="00A61567" w:rsidRPr="00C22FD0">
                <w:rPr>
                  <w:rFonts w:ascii="Times New Roman" w:hAnsi="Times New Roman" w:cs="Times New Roman"/>
                  <w:sz w:val="20"/>
                  <w:lang w:val="en-US"/>
                </w:rPr>
                <w:t>.</w:t>
              </w:r>
            </w:ins>
          </w:p>
          <w:p w14:paraId="6176994B" w14:textId="0CEFC40F" w:rsidR="00A61567" w:rsidRPr="00C22FD0" w:rsidRDefault="00A61567" w:rsidP="0040755A">
            <w:pPr>
              <w:rPr>
                <w:rFonts w:ascii="Times New Roman" w:hAnsi="Times New Roman" w:cs="Times New Roman"/>
                <w:sz w:val="20"/>
              </w:rPr>
            </w:pPr>
            <w:ins w:id="207" w:author="Author">
              <w:r w:rsidRPr="00C22FD0">
                <w:rPr>
                  <w:rFonts w:ascii="Times New Roman" w:hAnsi="Times New Roman" w:cs="Times New Roman"/>
                  <w:sz w:val="20"/>
                  <w:lang w:val="en-US"/>
                </w:rPr>
                <w:t>For Solvency II column (C0010) this cell should only include amounts past-due.</w:t>
              </w:r>
            </w:ins>
          </w:p>
        </w:tc>
      </w:tr>
      <w:tr w:rsidR="00E21451" w:rsidRPr="00C22FD0" w14:paraId="2AB52C9E" w14:textId="77777777" w:rsidTr="00AA3D23">
        <w:tc>
          <w:tcPr>
            <w:tcW w:w="1668" w:type="dxa"/>
            <w:hideMark/>
          </w:tcPr>
          <w:p w14:paraId="4583B4AD" w14:textId="2C5F7F0B" w:rsidR="00E21451" w:rsidRPr="00C22FD0" w:rsidRDefault="00E21451" w:rsidP="00060682">
            <w:pPr>
              <w:contextualSpacing/>
              <w:rPr>
                <w:rFonts w:ascii="Times New Roman" w:hAnsi="Times New Roman" w:cs="Times New Roman"/>
                <w:sz w:val="20"/>
              </w:rPr>
            </w:pPr>
            <w:r w:rsidRPr="00C22FD0">
              <w:rPr>
                <w:rFonts w:ascii="Times New Roman" w:hAnsi="Times New Roman" w:cs="Times New Roman"/>
                <w:sz w:val="20"/>
              </w:rPr>
              <w:lastRenderedPageBreak/>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C0020/R0830</w:t>
            </w:r>
          </w:p>
        </w:tc>
        <w:tc>
          <w:tcPr>
            <w:tcW w:w="2693" w:type="dxa"/>
            <w:hideMark/>
          </w:tcPr>
          <w:p w14:paraId="68B734E0" w14:textId="77777777" w:rsidR="00E21451" w:rsidRPr="00C22FD0" w:rsidRDefault="00E21451" w:rsidP="0040755A">
            <w:pPr>
              <w:pBdr>
                <w:top w:val="single" w:sz="6" w:space="2" w:color="auto"/>
              </w:pBdr>
              <w:tabs>
                <w:tab w:val="right" w:pos="8222"/>
              </w:tabs>
              <w:contextualSpacing/>
              <w:rPr>
                <w:rFonts w:ascii="Times New Roman" w:hAnsi="Times New Roman" w:cs="Times New Roman"/>
                <w:sz w:val="20"/>
              </w:rPr>
            </w:pPr>
            <w:r w:rsidRPr="00C22FD0">
              <w:rPr>
                <w:rFonts w:ascii="Times New Roman" w:hAnsi="Times New Roman" w:cs="Times New Roman"/>
                <w:sz w:val="20"/>
              </w:rPr>
              <w:t>Reinsurance payables</w:t>
            </w:r>
          </w:p>
        </w:tc>
        <w:tc>
          <w:tcPr>
            <w:tcW w:w="5211" w:type="dxa"/>
            <w:hideMark/>
          </w:tcPr>
          <w:p w14:paraId="57746205" w14:textId="0E974B18"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Amounts payable</w:t>
            </w:r>
            <w:del w:id="208" w:author="Author">
              <w:r w:rsidRPr="00C22FD0" w:rsidDel="00A5198D">
                <w:rPr>
                  <w:rFonts w:ascii="Times New Roman" w:hAnsi="Times New Roman" w:cs="Times New Roman"/>
                  <w:sz w:val="20"/>
                </w:rPr>
                <w:delText>,</w:delText>
              </w:r>
            </w:del>
            <w:r w:rsidRPr="00C22FD0">
              <w:rPr>
                <w:rFonts w:ascii="Times New Roman" w:hAnsi="Times New Roman" w:cs="Times New Roman"/>
                <w:sz w:val="20"/>
              </w:rPr>
              <w:t xml:space="preserve"> </w:t>
            </w:r>
            <w:del w:id="209" w:author="Author">
              <w:r w:rsidRPr="00C22FD0" w:rsidDel="00A5198D">
                <w:rPr>
                  <w:rFonts w:ascii="Times New Roman" w:hAnsi="Times New Roman" w:cs="Times New Roman"/>
                  <w:sz w:val="20"/>
                </w:rPr>
                <w:delText>past</w:delText>
              </w:r>
              <w:r w:rsidR="004508C9" w:rsidRPr="00C22FD0" w:rsidDel="00A5198D">
                <w:rPr>
                  <w:rFonts w:ascii="Times New Roman" w:hAnsi="Times New Roman" w:cs="Times New Roman"/>
                  <w:sz w:val="20"/>
                </w:rPr>
                <w:delText>–</w:delText>
              </w:r>
              <w:r w:rsidRPr="00C22FD0" w:rsidDel="00A5198D">
                <w:rPr>
                  <w:rFonts w:ascii="Times New Roman" w:hAnsi="Times New Roman" w:cs="Times New Roman"/>
                  <w:sz w:val="20"/>
                </w:rPr>
                <w:delText xml:space="preserve">due </w:delText>
              </w:r>
            </w:del>
            <w:r w:rsidRPr="00C22FD0">
              <w:rPr>
                <w:rFonts w:ascii="Times New Roman" w:hAnsi="Times New Roman" w:cs="Times New Roman"/>
                <w:sz w:val="20"/>
              </w:rPr>
              <w:t xml:space="preserve">to reinsurers (in particular current accounts) other than deposits linked to reinsurance </w:t>
            </w:r>
            <w:proofErr w:type="gramStart"/>
            <w:r w:rsidRPr="00C22FD0">
              <w:rPr>
                <w:rFonts w:ascii="Times New Roman" w:hAnsi="Times New Roman" w:cs="Times New Roman"/>
                <w:sz w:val="20"/>
              </w:rPr>
              <w:t>business</w:t>
            </w:r>
            <w:del w:id="210" w:author="Author">
              <w:r w:rsidRPr="00C22FD0" w:rsidDel="00A5198D">
                <w:rPr>
                  <w:rFonts w:ascii="Times New Roman" w:hAnsi="Times New Roman" w:cs="Times New Roman"/>
                  <w:sz w:val="20"/>
                </w:rPr>
                <w:delText>,</w:delText>
              </w:r>
            </w:del>
            <w:r w:rsidRPr="00C22FD0">
              <w:rPr>
                <w:rFonts w:ascii="Times New Roman" w:hAnsi="Times New Roman" w:cs="Times New Roman"/>
                <w:sz w:val="20"/>
              </w:rPr>
              <w:t xml:space="preserve"> that are</w:t>
            </w:r>
            <w:proofErr w:type="gramEnd"/>
            <w:r w:rsidRPr="00C22FD0">
              <w:rPr>
                <w:rFonts w:ascii="Times New Roman" w:hAnsi="Times New Roman" w:cs="Times New Roman"/>
                <w:sz w:val="20"/>
              </w:rPr>
              <w:t xml:space="preserve"> not included in reinsurance recoverables.</w:t>
            </w:r>
          </w:p>
          <w:p w14:paraId="65411F0E" w14:textId="77777777" w:rsidR="00E21451" w:rsidRPr="00C22FD0" w:rsidRDefault="00E21451" w:rsidP="0040755A">
            <w:pPr>
              <w:contextualSpacing/>
              <w:rPr>
                <w:ins w:id="211" w:author="Author"/>
                <w:rFonts w:ascii="Times New Roman" w:hAnsi="Times New Roman" w:cs="Times New Roman"/>
                <w:sz w:val="20"/>
              </w:rPr>
            </w:pPr>
            <w:r w:rsidRPr="00C22FD0">
              <w:rPr>
                <w:rFonts w:ascii="Times New Roman" w:hAnsi="Times New Roman" w:cs="Times New Roman"/>
                <w:sz w:val="20"/>
              </w:rPr>
              <w:br/>
              <w:t>Includes payables to reinsurers that relate to ceded premiums.</w:t>
            </w:r>
          </w:p>
          <w:p w14:paraId="26E14232" w14:textId="0E51515A" w:rsidR="00A61567" w:rsidRPr="00C22FD0" w:rsidRDefault="00A61567" w:rsidP="0040755A">
            <w:pPr>
              <w:contextualSpacing/>
              <w:rPr>
                <w:rFonts w:ascii="Times New Roman" w:hAnsi="Times New Roman" w:cs="Times New Roman"/>
                <w:sz w:val="20"/>
              </w:rPr>
            </w:pPr>
            <w:ins w:id="212" w:author="Author">
              <w:r w:rsidRPr="00C22FD0">
                <w:rPr>
                  <w:rFonts w:ascii="Times New Roman" w:hAnsi="Times New Roman" w:cs="Times New Roman"/>
                  <w:sz w:val="20"/>
                  <w:lang w:val="en-US"/>
                </w:rPr>
                <w:t>For Solvency II column (C0010) this cell should only include amounts past-due.</w:t>
              </w:r>
            </w:ins>
          </w:p>
        </w:tc>
      </w:tr>
      <w:tr w:rsidR="00E21451" w:rsidRPr="00C22FD0" w14:paraId="5F76DB75" w14:textId="77777777" w:rsidTr="00AA3D23">
        <w:tc>
          <w:tcPr>
            <w:tcW w:w="1668" w:type="dxa"/>
            <w:hideMark/>
          </w:tcPr>
          <w:p w14:paraId="037D6293" w14:textId="256764D3"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C0020/R0840</w:t>
            </w:r>
          </w:p>
        </w:tc>
        <w:tc>
          <w:tcPr>
            <w:tcW w:w="2693" w:type="dxa"/>
            <w:hideMark/>
          </w:tcPr>
          <w:p w14:paraId="7C3B4537"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Payables (trade, not insurance)</w:t>
            </w:r>
          </w:p>
        </w:tc>
        <w:tc>
          <w:tcPr>
            <w:tcW w:w="5211" w:type="dxa"/>
            <w:hideMark/>
          </w:tcPr>
          <w:p w14:paraId="08DB4871" w14:textId="0A93C4C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total amount trade payables, including amounts due to employees, suppliers, etc. and not insurance</w:t>
            </w:r>
            <w:r w:rsidR="004508C9" w:rsidRPr="00C22FD0">
              <w:rPr>
                <w:rFonts w:ascii="Times New Roman" w:hAnsi="Times New Roman" w:cs="Times New Roman"/>
                <w:sz w:val="20"/>
              </w:rPr>
              <w:t>–</w:t>
            </w:r>
            <w:r w:rsidRPr="00C22FD0">
              <w:rPr>
                <w:rFonts w:ascii="Times New Roman" w:hAnsi="Times New Roman" w:cs="Times New Roman"/>
                <w:sz w:val="20"/>
              </w:rPr>
              <w:t>related, parallel to receivables (trade, not insurance) on asset side; includes public entities.</w:t>
            </w:r>
          </w:p>
        </w:tc>
      </w:tr>
      <w:tr w:rsidR="00E21451" w:rsidRPr="00C22FD0" w14:paraId="7ABB729C" w14:textId="77777777" w:rsidTr="00AA3D23">
        <w:tc>
          <w:tcPr>
            <w:tcW w:w="1668" w:type="dxa"/>
            <w:hideMark/>
          </w:tcPr>
          <w:p w14:paraId="6DCE117C" w14:textId="61F0BCC4"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C0020/R0850</w:t>
            </w:r>
          </w:p>
        </w:tc>
        <w:tc>
          <w:tcPr>
            <w:tcW w:w="2693" w:type="dxa"/>
            <w:hideMark/>
          </w:tcPr>
          <w:p w14:paraId="1581B72A" w14:textId="77777777" w:rsidR="00E21451" w:rsidRPr="00C22FD0" w:rsidRDefault="00E21451" w:rsidP="0040755A">
            <w:pPr>
              <w:pBdr>
                <w:top w:val="single" w:sz="6" w:space="2" w:color="auto"/>
              </w:pBdr>
              <w:tabs>
                <w:tab w:val="right" w:pos="8222"/>
              </w:tabs>
              <w:contextualSpacing/>
              <w:rPr>
                <w:rFonts w:ascii="Times New Roman" w:hAnsi="Times New Roman" w:cs="Times New Roman"/>
                <w:sz w:val="20"/>
              </w:rPr>
            </w:pPr>
            <w:r w:rsidRPr="00C22FD0">
              <w:rPr>
                <w:rFonts w:ascii="Times New Roman" w:hAnsi="Times New Roman" w:cs="Times New Roman"/>
                <w:sz w:val="20"/>
              </w:rPr>
              <w:t>Subordinated liabilities</w:t>
            </w:r>
          </w:p>
        </w:tc>
        <w:tc>
          <w:tcPr>
            <w:tcW w:w="5211" w:type="dxa"/>
            <w:hideMark/>
          </w:tcPr>
          <w:p w14:paraId="2C5C7623"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Subordinated liabilities are debts which rank after other specified debts when undertaking is liquidated. This is the total of subordinated liabilities classified as Basic Own Funds and those that are not included in Basic Own Funds.</w:t>
            </w:r>
          </w:p>
          <w:p w14:paraId="722CF92C" w14:textId="77777777" w:rsidR="00E21451" w:rsidRPr="00C22FD0" w:rsidRDefault="00E21451" w:rsidP="0040755A">
            <w:pPr>
              <w:rPr>
                <w:rFonts w:ascii="Times New Roman" w:hAnsi="Times New Roman" w:cs="Times New Roman"/>
                <w:sz w:val="20"/>
              </w:rPr>
            </w:pPr>
          </w:p>
          <w:p w14:paraId="426012BB"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With regard to ‘statutory accounts values ‘column (C0020), where the split between subordinated liabilities not in basic own funds and subordinated liabilities in basic own funds is not available, this item shall reflect the sum.</w:t>
            </w:r>
          </w:p>
        </w:tc>
      </w:tr>
      <w:tr w:rsidR="00E21451" w:rsidRPr="00C22FD0" w14:paraId="657FCECE" w14:textId="77777777" w:rsidTr="00AA3D23">
        <w:tc>
          <w:tcPr>
            <w:tcW w:w="1668" w:type="dxa"/>
            <w:hideMark/>
          </w:tcPr>
          <w:p w14:paraId="0428D358" w14:textId="6B868710"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C0020/R0860</w:t>
            </w:r>
          </w:p>
        </w:tc>
        <w:tc>
          <w:tcPr>
            <w:tcW w:w="2693" w:type="dxa"/>
            <w:hideMark/>
          </w:tcPr>
          <w:p w14:paraId="2D40966F"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Subordinated liabilities not in Basic Own Funds</w:t>
            </w:r>
          </w:p>
        </w:tc>
        <w:tc>
          <w:tcPr>
            <w:tcW w:w="5211" w:type="dxa"/>
            <w:hideMark/>
          </w:tcPr>
          <w:p w14:paraId="21D7F465"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Subordinated liabilities are debts which rank after other specified debts when undertaking is liquidated. Other debts may be even more deeply subordinated. Only subordinated liabilities that are not classified in Basic Own Funds shall be presented here.</w:t>
            </w:r>
          </w:p>
          <w:p w14:paraId="74C798E3" w14:textId="77777777" w:rsidR="00E21451" w:rsidRPr="00C22FD0" w:rsidRDefault="00E21451" w:rsidP="0040755A">
            <w:pPr>
              <w:rPr>
                <w:rFonts w:ascii="Times New Roman" w:hAnsi="Times New Roman" w:cs="Times New Roman"/>
                <w:sz w:val="20"/>
              </w:rPr>
            </w:pPr>
          </w:p>
          <w:p w14:paraId="28412045"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With regard to ‘statutory accounts values ‘column (C0020), where the split between subordinated liabilities not in basic own funds and subordinated liabilities in basic own funds is not available, this item shall not be reported.</w:t>
            </w:r>
          </w:p>
        </w:tc>
      </w:tr>
      <w:tr w:rsidR="00E21451" w:rsidRPr="00C22FD0" w14:paraId="649A3AC8" w14:textId="77777777" w:rsidTr="00AA3D23">
        <w:tc>
          <w:tcPr>
            <w:tcW w:w="1668" w:type="dxa"/>
            <w:hideMark/>
          </w:tcPr>
          <w:p w14:paraId="732DA992" w14:textId="22F8652E"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C0020/R0870</w:t>
            </w:r>
          </w:p>
        </w:tc>
        <w:tc>
          <w:tcPr>
            <w:tcW w:w="2693" w:type="dxa"/>
            <w:hideMark/>
          </w:tcPr>
          <w:p w14:paraId="39CF4618"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Subordinated liabilities in Basic Own Funds</w:t>
            </w:r>
          </w:p>
        </w:tc>
        <w:tc>
          <w:tcPr>
            <w:tcW w:w="5211" w:type="dxa"/>
            <w:hideMark/>
          </w:tcPr>
          <w:p w14:paraId="5FC0CA87"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Subordinated liabilities classified in Basic Own Funds.</w:t>
            </w:r>
          </w:p>
          <w:p w14:paraId="022685A6" w14:textId="77777777" w:rsidR="00E21451" w:rsidRPr="00C22FD0" w:rsidRDefault="00E21451" w:rsidP="0040755A">
            <w:pPr>
              <w:rPr>
                <w:rFonts w:ascii="Times New Roman" w:hAnsi="Times New Roman" w:cs="Times New Roman"/>
                <w:sz w:val="20"/>
              </w:rPr>
            </w:pPr>
          </w:p>
          <w:p w14:paraId="1AE1D44C" w14:textId="2E4E4CA3"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With regard to ‘statutory accounts values ‘column (C0020), where</w:t>
            </w:r>
            <w:r w:rsidR="004508C9" w:rsidRPr="00C22FD0">
              <w:rPr>
                <w:rFonts w:ascii="Times New Roman" w:hAnsi="Times New Roman" w:cs="Times New Roman"/>
                <w:sz w:val="20"/>
              </w:rPr>
              <w:t>–</w:t>
            </w:r>
            <w:r w:rsidRPr="00C22FD0">
              <w:rPr>
                <w:rFonts w:ascii="Times New Roman" w:hAnsi="Times New Roman" w:cs="Times New Roman"/>
                <w:sz w:val="20"/>
              </w:rPr>
              <w:t xml:space="preserve"> the split between subordinated liabilities not in basic own funds and subordinated liabilities in basic own funds is not available, this item shall not be reported. </w:t>
            </w:r>
          </w:p>
        </w:tc>
      </w:tr>
      <w:tr w:rsidR="00E21451" w:rsidRPr="00C22FD0" w14:paraId="291250FF" w14:textId="77777777" w:rsidTr="00AA3D23">
        <w:tc>
          <w:tcPr>
            <w:tcW w:w="1668" w:type="dxa"/>
            <w:hideMark/>
          </w:tcPr>
          <w:p w14:paraId="0BCDECF7" w14:textId="0CDEC22A"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C0020/R0880</w:t>
            </w:r>
          </w:p>
        </w:tc>
        <w:tc>
          <w:tcPr>
            <w:tcW w:w="2693" w:type="dxa"/>
            <w:hideMark/>
          </w:tcPr>
          <w:p w14:paraId="76087F31"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Any other liabilities, not elsewhere shown</w:t>
            </w:r>
          </w:p>
        </w:tc>
        <w:tc>
          <w:tcPr>
            <w:tcW w:w="5211" w:type="dxa"/>
            <w:hideMark/>
          </w:tcPr>
          <w:p w14:paraId="3F04753C"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total of any other liabilities, not elsewhere already included in other Balance Sheet items.</w:t>
            </w:r>
          </w:p>
        </w:tc>
      </w:tr>
      <w:tr w:rsidR="00E21451" w:rsidRPr="00C22FD0" w14:paraId="13C27123" w14:textId="77777777" w:rsidTr="00AA3D23">
        <w:tc>
          <w:tcPr>
            <w:tcW w:w="1668" w:type="dxa"/>
            <w:hideMark/>
          </w:tcPr>
          <w:p w14:paraId="3EBA0414" w14:textId="58CB7A88"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w:t>
            </w:r>
            <w:r w:rsidR="004508C9" w:rsidRPr="00C22FD0">
              <w:rPr>
                <w:rFonts w:ascii="Times New Roman" w:hAnsi="Times New Roman" w:cs="Times New Roman"/>
                <w:sz w:val="20"/>
              </w:rPr>
              <w:t>–</w:t>
            </w:r>
            <w:r w:rsidRPr="00C22FD0">
              <w:rPr>
                <w:rFonts w:ascii="Times New Roman" w:hAnsi="Times New Roman" w:cs="Times New Roman"/>
                <w:sz w:val="20"/>
              </w:rPr>
              <w:t xml:space="preserve"> C0020/R0900</w:t>
            </w:r>
          </w:p>
        </w:tc>
        <w:tc>
          <w:tcPr>
            <w:tcW w:w="2693" w:type="dxa"/>
            <w:hideMark/>
          </w:tcPr>
          <w:p w14:paraId="013B4B03"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 xml:space="preserve">Total liabilities </w:t>
            </w:r>
          </w:p>
        </w:tc>
        <w:tc>
          <w:tcPr>
            <w:tcW w:w="5211" w:type="dxa"/>
            <w:hideMark/>
          </w:tcPr>
          <w:p w14:paraId="5AB95A1A"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overall total amount of all liabilities</w:t>
            </w:r>
            <w:r w:rsidRPr="00C22FD0">
              <w:rPr>
                <w:rFonts w:ascii="Times New Roman" w:hAnsi="Times New Roman" w:cs="Times New Roman"/>
                <w:sz w:val="20"/>
              </w:rPr>
              <w:br/>
            </w:r>
          </w:p>
        </w:tc>
      </w:tr>
      <w:tr w:rsidR="00E21451" w:rsidRPr="00C22FD0" w14:paraId="0EA16AA9" w14:textId="77777777" w:rsidTr="00AA3D23">
        <w:tc>
          <w:tcPr>
            <w:tcW w:w="1668" w:type="dxa"/>
            <w:hideMark/>
          </w:tcPr>
          <w:p w14:paraId="257B1AEA"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C0010/R1000</w:t>
            </w:r>
          </w:p>
        </w:tc>
        <w:tc>
          <w:tcPr>
            <w:tcW w:w="2693" w:type="dxa"/>
            <w:hideMark/>
          </w:tcPr>
          <w:p w14:paraId="7EC45C9E"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Excess of assets over liabilities</w:t>
            </w:r>
          </w:p>
        </w:tc>
        <w:tc>
          <w:tcPr>
            <w:tcW w:w="5211" w:type="dxa"/>
            <w:hideMark/>
          </w:tcPr>
          <w:p w14:paraId="4E2222E4"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This is the total of group’s excess of assets over liabilities, valued in accordance with Solvency II valuation basis. Value of the assets minus liabilities.</w:t>
            </w:r>
          </w:p>
        </w:tc>
      </w:tr>
      <w:tr w:rsidR="00E21451" w:rsidRPr="00C22FD0" w14:paraId="6D69FE57" w14:textId="77777777" w:rsidTr="00AA3D23">
        <w:tc>
          <w:tcPr>
            <w:tcW w:w="1668" w:type="dxa"/>
          </w:tcPr>
          <w:p w14:paraId="61858319"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C0020/R1000</w:t>
            </w:r>
          </w:p>
        </w:tc>
        <w:tc>
          <w:tcPr>
            <w:tcW w:w="2693" w:type="dxa"/>
          </w:tcPr>
          <w:p w14:paraId="5A034EA4" w14:textId="77777777" w:rsidR="00E21451" w:rsidRPr="00C22FD0" w:rsidRDefault="00E21451" w:rsidP="0040755A">
            <w:pPr>
              <w:contextualSpacing/>
              <w:rPr>
                <w:rFonts w:ascii="Times New Roman" w:hAnsi="Times New Roman" w:cs="Times New Roman"/>
                <w:sz w:val="20"/>
              </w:rPr>
            </w:pPr>
            <w:r w:rsidRPr="00C22FD0">
              <w:rPr>
                <w:rFonts w:ascii="Times New Roman" w:hAnsi="Times New Roman" w:cs="Times New Roman"/>
                <w:sz w:val="20"/>
              </w:rPr>
              <w:t>Excess of assets over liabilities</w:t>
            </w:r>
          </w:p>
          <w:p w14:paraId="4BECCD62" w14:textId="77777777" w:rsidR="00E21451" w:rsidRPr="00C22FD0" w:rsidRDefault="00E21451">
            <w:pPr>
              <w:contextualSpacing/>
              <w:rPr>
                <w:rFonts w:ascii="Times New Roman" w:hAnsi="Times New Roman" w:cs="Times New Roman"/>
                <w:sz w:val="20"/>
              </w:rPr>
            </w:pPr>
            <w:r w:rsidRPr="00C22FD0">
              <w:rPr>
                <w:rFonts w:ascii="Times New Roman" w:hAnsi="Times New Roman" w:cs="Times New Roman"/>
                <w:sz w:val="20"/>
              </w:rPr>
              <w:t>(statutory accounts value)</w:t>
            </w:r>
          </w:p>
        </w:tc>
        <w:tc>
          <w:tcPr>
            <w:tcW w:w="5211" w:type="dxa"/>
          </w:tcPr>
          <w:p w14:paraId="56900057"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 xml:space="preserve">This is the total of excess of assets over liabilities of statutory accounts value column. </w:t>
            </w:r>
            <w:r w:rsidRPr="00C22FD0">
              <w:rPr>
                <w:rFonts w:ascii="Times New Roman" w:hAnsi="Times New Roman" w:cs="Times New Roman"/>
                <w:sz w:val="20"/>
              </w:rPr>
              <w:br/>
            </w:r>
          </w:p>
        </w:tc>
      </w:tr>
    </w:tbl>
    <w:p w14:paraId="164F4FA9" w14:textId="77777777" w:rsidR="00E21451" w:rsidRPr="00C22FD0" w:rsidRDefault="00E21451" w:rsidP="0040755A">
      <w:pPr>
        <w:rPr>
          <w:rFonts w:ascii="Times New Roman" w:hAnsi="Times New Roman" w:cs="Times New Roman"/>
          <w:sz w:val="20"/>
        </w:rPr>
      </w:pPr>
    </w:p>
    <w:p w14:paraId="7BAFCA34" w14:textId="5C9711DC" w:rsidR="00E21451" w:rsidRPr="00C22FD0" w:rsidRDefault="00E21451" w:rsidP="0040755A">
      <w:pPr>
        <w:jc w:val="both"/>
        <w:rPr>
          <w:rFonts w:ascii="Times New Roman" w:hAnsi="Times New Roman" w:cs="Times New Roman"/>
          <w:b/>
          <w:bCs/>
          <w:sz w:val="20"/>
          <w:szCs w:val="20"/>
        </w:rPr>
      </w:pPr>
      <w:r w:rsidRPr="00C22FD0">
        <w:rPr>
          <w:rFonts w:ascii="Times New Roman" w:hAnsi="Times New Roman" w:cs="Times New Roman"/>
          <w:b/>
          <w:bCs/>
          <w:sz w:val="20"/>
          <w:szCs w:val="20"/>
        </w:rPr>
        <w:lastRenderedPageBreak/>
        <w:t xml:space="preserve">S.02.02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Assets and liabilities by currency</w:t>
      </w:r>
    </w:p>
    <w:p w14:paraId="21ED157E" w14:textId="77777777" w:rsidR="00E21451" w:rsidRPr="00C22FD0" w:rsidRDefault="00E21451" w:rsidP="0040755A">
      <w:pPr>
        <w:jc w:val="both"/>
        <w:rPr>
          <w:rFonts w:ascii="Times New Roman" w:hAnsi="Times New Roman" w:cs="Times New Roman"/>
          <w:b/>
          <w:bCs/>
          <w:sz w:val="20"/>
          <w:szCs w:val="20"/>
        </w:rPr>
      </w:pPr>
      <w:r w:rsidRPr="00C22FD0">
        <w:rPr>
          <w:rFonts w:ascii="Times New Roman" w:hAnsi="Times New Roman" w:cs="Times New Roman"/>
          <w:b/>
          <w:bCs/>
          <w:sz w:val="20"/>
          <w:szCs w:val="20"/>
        </w:rPr>
        <w:t>General comment:</w:t>
      </w:r>
    </w:p>
    <w:p w14:paraId="1F5E4C21" w14:textId="13C310CF" w:rsidR="00E21451" w:rsidRPr="00C22FD0" w:rsidRDefault="00FC4845">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7F9B6128" w14:textId="77777777" w:rsidR="00E21451" w:rsidRPr="00C22FD0" w:rsidRDefault="00E21451" w:rsidP="0040755A">
      <w:pPr>
        <w:jc w:val="both"/>
        <w:rPr>
          <w:rFonts w:ascii="Times New Roman" w:hAnsi="Times New Roman" w:cs="Times New Roman"/>
          <w:bCs/>
          <w:sz w:val="20"/>
          <w:szCs w:val="20"/>
          <w:lang w:val="en-US"/>
        </w:rPr>
      </w:pPr>
      <w:r w:rsidRPr="00C22FD0">
        <w:rPr>
          <w:rFonts w:ascii="Times New Roman" w:hAnsi="Times New Roman" w:cs="Times New Roman"/>
          <w:bCs/>
          <w:sz w:val="20"/>
          <w:szCs w:val="20"/>
        </w:rPr>
        <w:t xml:space="preserve">This template is to be filled in accordance to the Balance sheet (S.02.01). </w:t>
      </w:r>
      <w:r w:rsidRPr="00C22FD0">
        <w:rPr>
          <w:rFonts w:ascii="Times New Roman" w:hAnsi="Times New Roman" w:cs="Times New Roman"/>
          <w:bCs/>
          <w:sz w:val="20"/>
          <w:szCs w:val="20"/>
          <w:lang w:val="en-US"/>
        </w:rPr>
        <w:t xml:space="preserve">Valuation principles are laid down in Directive 2009/138/EC, </w:t>
      </w:r>
      <w:r w:rsidRPr="00C22FD0">
        <w:rPr>
          <w:rFonts w:ascii="Times New Roman" w:hAnsi="Times New Roman" w:cs="Times New Roman"/>
          <w:bCs/>
          <w:sz w:val="20"/>
          <w:szCs w:val="20"/>
        </w:rPr>
        <w:t>Delegated Regulation (EU) 2015/35</w:t>
      </w:r>
      <w:r w:rsidRPr="00C22FD0">
        <w:rPr>
          <w:rFonts w:ascii="Times New Roman" w:hAnsi="Times New Roman" w:cs="Times New Roman"/>
          <w:bCs/>
          <w:sz w:val="20"/>
          <w:szCs w:val="20"/>
          <w:lang w:val="en-US"/>
        </w:rPr>
        <w:t xml:space="preserve">, Solvency II Technical Standards and Guidelines. </w:t>
      </w:r>
    </w:p>
    <w:p w14:paraId="06EB2D34" w14:textId="77777777" w:rsidR="00E21451" w:rsidRPr="00C22FD0" w:rsidRDefault="00E21451">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template is not required to be submitted if one single currency represents more than 90% of assets and also of liabilities. </w:t>
      </w:r>
    </w:p>
    <w:p w14:paraId="0731C623" w14:textId="3D689650" w:rsidR="00E21451" w:rsidRPr="00C22FD0" w:rsidRDefault="00E21451">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If submitted, information on the reporting currency shall always be reported regardless of the amount of assets and liabilities. Information reported by currency shall at least represent 90% of the total assets and </w:t>
      </w:r>
      <w:r w:rsidR="00FC50DE" w:rsidRPr="00C22FD0">
        <w:rPr>
          <w:rFonts w:ascii="Times New Roman" w:hAnsi="Times New Roman" w:cs="Times New Roman"/>
          <w:sz w:val="20"/>
          <w:szCs w:val="20"/>
          <w:lang w:val="en-US"/>
        </w:rPr>
        <w:t xml:space="preserve">of the total </w:t>
      </w:r>
      <w:r w:rsidRPr="00C22FD0">
        <w:rPr>
          <w:rFonts w:ascii="Times New Roman" w:hAnsi="Times New Roman" w:cs="Times New Roman"/>
          <w:sz w:val="20"/>
          <w:szCs w:val="20"/>
          <w:lang w:val="en-US"/>
        </w:rPr>
        <w:t xml:space="preserve">liabilities. The remaining 10% shall be aggregated. If a specific currency has to be reported for either assets or liabilities to comply with the 90% rule then that currency shall be reported for both assets and liabilities. </w:t>
      </w:r>
    </w:p>
    <w:tbl>
      <w:tblPr>
        <w:tblStyle w:val="TableGrid"/>
        <w:tblW w:w="9256" w:type="dxa"/>
        <w:tblLayout w:type="fixed"/>
        <w:tblLook w:val="04A0" w:firstRow="1" w:lastRow="0" w:firstColumn="1" w:lastColumn="0" w:noHBand="0" w:noVBand="1"/>
      </w:tblPr>
      <w:tblGrid>
        <w:gridCol w:w="1809"/>
        <w:gridCol w:w="2835"/>
        <w:gridCol w:w="4612"/>
      </w:tblGrid>
      <w:tr w:rsidR="00E21451" w:rsidRPr="00C22FD0" w14:paraId="03EA7593" w14:textId="77777777" w:rsidTr="0040755A">
        <w:tc>
          <w:tcPr>
            <w:tcW w:w="1809" w:type="dxa"/>
            <w:hideMark/>
          </w:tcPr>
          <w:p w14:paraId="1B8AE091" w14:textId="77777777" w:rsidR="00E21451" w:rsidRPr="00C22FD0" w:rsidRDefault="00E21451" w:rsidP="0040755A">
            <w:pPr>
              <w:rPr>
                <w:rFonts w:ascii="Times New Roman" w:hAnsi="Times New Roman" w:cs="Times New Roman"/>
                <w:b/>
                <w:bCs/>
                <w:sz w:val="20"/>
                <w:szCs w:val="20"/>
              </w:rPr>
            </w:pPr>
          </w:p>
        </w:tc>
        <w:tc>
          <w:tcPr>
            <w:tcW w:w="2835" w:type="dxa"/>
            <w:hideMark/>
          </w:tcPr>
          <w:p w14:paraId="39D5E8D4"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4612" w:type="dxa"/>
            <w:hideMark/>
          </w:tcPr>
          <w:p w14:paraId="5E51D1CC"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4764983B" w14:textId="77777777" w:rsidTr="0040755A">
        <w:tc>
          <w:tcPr>
            <w:tcW w:w="1809" w:type="dxa"/>
            <w:hideMark/>
          </w:tcPr>
          <w:p w14:paraId="54AD428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C0010/R0010</w:t>
            </w:r>
          </w:p>
          <w:p w14:paraId="15DECCE7" w14:textId="77777777" w:rsidR="00E21451" w:rsidRPr="00C22FD0" w:rsidRDefault="00E21451">
            <w:pPr>
              <w:rPr>
                <w:rFonts w:ascii="Times New Roman" w:hAnsi="Times New Roman" w:cs="Times New Roman"/>
                <w:sz w:val="20"/>
                <w:szCs w:val="20"/>
              </w:rPr>
            </w:pPr>
          </w:p>
        </w:tc>
        <w:tc>
          <w:tcPr>
            <w:tcW w:w="2835" w:type="dxa"/>
            <w:hideMark/>
          </w:tcPr>
          <w:p w14:paraId="1F677DC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Currencies </w:t>
            </w:r>
          </w:p>
        </w:tc>
        <w:tc>
          <w:tcPr>
            <w:tcW w:w="4612" w:type="dxa"/>
            <w:hideMark/>
          </w:tcPr>
          <w:p w14:paraId="6052110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Identify the ISO 4217 alphabetic code of each currency to be reported. </w:t>
            </w:r>
          </w:p>
        </w:tc>
      </w:tr>
      <w:tr w:rsidR="00E21451" w:rsidRPr="00C22FD0" w14:paraId="0CF95EAC" w14:textId="77777777" w:rsidTr="0040755A">
        <w:tc>
          <w:tcPr>
            <w:tcW w:w="1809" w:type="dxa"/>
            <w:hideMark/>
          </w:tcPr>
          <w:p w14:paraId="7930E2F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C0020/R0020</w:t>
            </w:r>
          </w:p>
        </w:tc>
        <w:tc>
          <w:tcPr>
            <w:tcW w:w="2835" w:type="dxa"/>
            <w:hideMark/>
          </w:tcPr>
          <w:p w14:paraId="63807EF7" w14:textId="4ED713F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Investments (other than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hideMark/>
          </w:tcPr>
          <w:p w14:paraId="5393A405" w14:textId="351463E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total value of the investments (other than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all currencies.</w:t>
            </w:r>
          </w:p>
          <w:p w14:paraId="620828EF" w14:textId="77777777" w:rsidR="00E21451" w:rsidRPr="00C22FD0" w:rsidRDefault="00E21451" w:rsidP="0040755A">
            <w:pPr>
              <w:jc w:val="both"/>
              <w:rPr>
                <w:rFonts w:ascii="Times New Roman" w:hAnsi="Times New Roman" w:cs="Times New Roman"/>
                <w:sz w:val="20"/>
                <w:szCs w:val="20"/>
              </w:rPr>
            </w:pPr>
          </w:p>
          <w:p w14:paraId="6E173FD9" w14:textId="1842DE2D"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Investment in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controlled participations (NCPs) at the group level will be included in the “Investments”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 xml:space="preserve">in this template (R0020). The net asset value of NCPs shall be apportioned to the relevant currency column in accordance with the individual’s local currency. </w:t>
            </w:r>
          </w:p>
        </w:tc>
      </w:tr>
      <w:tr w:rsidR="00E21451" w:rsidRPr="00C22FD0" w14:paraId="31E4B3EC" w14:textId="77777777" w:rsidTr="0040755A">
        <w:trPr>
          <w:trHeight w:val="1032"/>
        </w:trPr>
        <w:tc>
          <w:tcPr>
            <w:tcW w:w="1809" w:type="dxa"/>
            <w:hideMark/>
          </w:tcPr>
          <w:p w14:paraId="55B1A31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C0030/R0020</w:t>
            </w:r>
          </w:p>
        </w:tc>
        <w:tc>
          <w:tcPr>
            <w:tcW w:w="2835" w:type="dxa"/>
            <w:hideMark/>
          </w:tcPr>
          <w:p w14:paraId="1ACB2C9C" w14:textId="3C9D44F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Investments (other than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hideMark/>
          </w:tcPr>
          <w:p w14:paraId="7F7B226D" w14:textId="7523A7F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the investments (other than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linked contracts) for the reporting currency. </w:t>
            </w:r>
          </w:p>
        </w:tc>
      </w:tr>
      <w:tr w:rsidR="00E21451" w:rsidRPr="00C22FD0" w14:paraId="7CF50BC2" w14:textId="77777777" w:rsidTr="0040755A">
        <w:trPr>
          <w:trHeight w:val="1060"/>
        </w:trPr>
        <w:tc>
          <w:tcPr>
            <w:tcW w:w="1809" w:type="dxa"/>
            <w:hideMark/>
          </w:tcPr>
          <w:p w14:paraId="2DD7360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C0040/R0020</w:t>
            </w:r>
          </w:p>
        </w:tc>
        <w:tc>
          <w:tcPr>
            <w:tcW w:w="2835" w:type="dxa"/>
            <w:hideMark/>
          </w:tcPr>
          <w:p w14:paraId="3440ADD2" w14:textId="743DC12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Investments (other than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30590DC2" w14:textId="303B17F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total value of investments (other than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the remaining currencies that are not reported by currency.</w:t>
            </w:r>
          </w:p>
          <w:p w14:paraId="6371955B" w14:textId="77777777" w:rsidR="00E21451" w:rsidRPr="00C22FD0" w:rsidRDefault="00E21451" w:rsidP="0040755A">
            <w:pPr>
              <w:rPr>
                <w:rFonts w:ascii="Times New Roman" w:hAnsi="Times New Roman" w:cs="Times New Roman"/>
                <w:sz w:val="20"/>
                <w:szCs w:val="20"/>
              </w:rPr>
            </w:pPr>
          </w:p>
          <w:p w14:paraId="177BA1A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(C0030/R0020) and in the currencies reported by currency (C0050/R0020). </w:t>
            </w:r>
          </w:p>
        </w:tc>
      </w:tr>
      <w:tr w:rsidR="00E21451" w:rsidRPr="00C22FD0" w14:paraId="45082BA2" w14:textId="77777777" w:rsidTr="0040755A">
        <w:trPr>
          <w:trHeight w:val="974"/>
        </w:trPr>
        <w:tc>
          <w:tcPr>
            <w:tcW w:w="1809" w:type="dxa"/>
            <w:hideMark/>
          </w:tcPr>
          <w:p w14:paraId="5FD102F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C0050/R0020</w:t>
            </w:r>
          </w:p>
          <w:p w14:paraId="706CAB4E" w14:textId="77777777" w:rsidR="00E21451" w:rsidRPr="00C22FD0" w:rsidRDefault="00E21451" w:rsidP="0040755A">
            <w:pPr>
              <w:rPr>
                <w:rFonts w:ascii="Times New Roman" w:hAnsi="Times New Roman" w:cs="Times New Roman"/>
                <w:sz w:val="20"/>
                <w:szCs w:val="20"/>
              </w:rPr>
            </w:pPr>
          </w:p>
        </w:tc>
        <w:tc>
          <w:tcPr>
            <w:tcW w:w="2835" w:type="dxa"/>
            <w:hideMark/>
          </w:tcPr>
          <w:p w14:paraId="13F4B1CB" w14:textId="00AD171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Investments (other than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2D558626" w14:textId="52AEE2E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Report the value of the investments (other than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each of the currencies required to be reported separately.</w:t>
            </w:r>
          </w:p>
        </w:tc>
      </w:tr>
      <w:tr w:rsidR="00E21451" w:rsidRPr="00C22FD0" w14:paraId="72DF6F66" w14:textId="77777777" w:rsidTr="0040755A">
        <w:tc>
          <w:tcPr>
            <w:tcW w:w="1809" w:type="dxa"/>
            <w:hideMark/>
          </w:tcPr>
          <w:p w14:paraId="657EB8C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C0020/R0030</w:t>
            </w:r>
          </w:p>
        </w:tc>
        <w:tc>
          <w:tcPr>
            <w:tcW w:w="2835" w:type="dxa"/>
            <w:hideMark/>
          </w:tcPr>
          <w:p w14:paraId="498446DF" w14:textId="0E220E4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729FADE7" w14:textId="248F977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Report the total value of other assets: Property, plant &amp; equipment held for own use, Cash and cash equivalents, Loans on policies, Loans &amp; mortgages to individuals and Other loans &amp; mortgages (other than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all currencies.</w:t>
            </w:r>
          </w:p>
        </w:tc>
      </w:tr>
      <w:tr w:rsidR="00E21451" w:rsidRPr="00C22FD0" w14:paraId="70A1D664" w14:textId="77777777" w:rsidTr="0040755A">
        <w:trPr>
          <w:trHeight w:val="2047"/>
        </w:trPr>
        <w:tc>
          <w:tcPr>
            <w:tcW w:w="1809" w:type="dxa"/>
            <w:hideMark/>
          </w:tcPr>
          <w:p w14:paraId="00C19F4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C0030/R0030</w:t>
            </w:r>
          </w:p>
        </w:tc>
        <w:tc>
          <w:tcPr>
            <w:tcW w:w="2835" w:type="dxa"/>
            <w:hideMark/>
          </w:tcPr>
          <w:p w14:paraId="1F075C8D" w14:textId="6F119C7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78766230" w14:textId="3B9F292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Report the value of the other assets: Property, plant &amp; equipment held for own use, Cash and cash equivalents, Loans on policies, Loans &amp; mortgages to individuals and Other loans &amp; mortgages (other than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the  reporting currency.</w:t>
            </w:r>
          </w:p>
        </w:tc>
      </w:tr>
      <w:tr w:rsidR="00E21451" w:rsidRPr="00C22FD0" w14:paraId="7DD89757" w14:textId="77777777" w:rsidTr="0040755A">
        <w:trPr>
          <w:trHeight w:val="1749"/>
        </w:trPr>
        <w:tc>
          <w:tcPr>
            <w:tcW w:w="1809" w:type="dxa"/>
            <w:hideMark/>
          </w:tcPr>
          <w:p w14:paraId="0BAAA1A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C0040/R0030</w:t>
            </w:r>
          </w:p>
        </w:tc>
        <w:tc>
          <w:tcPr>
            <w:tcW w:w="2835" w:type="dxa"/>
            <w:hideMark/>
          </w:tcPr>
          <w:p w14:paraId="2C087017" w14:textId="046ECFC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5AC0F5D3" w14:textId="135C806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total value the other assets: Property, plant &amp; equipment held for own use, Cash and cash equivalents, Loans on policies, Loans &amp; mortgages to individuals and Other loans &amp; mortgages (other than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the remaining currencies that are not reported by currency.</w:t>
            </w:r>
          </w:p>
          <w:p w14:paraId="37A386D4" w14:textId="77777777" w:rsidR="00E21451" w:rsidRPr="00C22FD0" w:rsidRDefault="00E21451" w:rsidP="0040755A">
            <w:pPr>
              <w:rPr>
                <w:rFonts w:ascii="Times New Roman" w:hAnsi="Times New Roman" w:cs="Times New Roman"/>
                <w:sz w:val="20"/>
                <w:szCs w:val="20"/>
              </w:rPr>
            </w:pPr>
          </w:p>
          <w:p w14:paraId="1778516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(C0030/R0030) and in the currencies reported by currency (C0050/R0030). </w:t>
            </w:r>
          </w:p>
        </w:tc>
      </w:tr>
      <w:tr w:rsidR="00E21451" w:rsidRPr="00C22FD0" w14:paraId="6903ACF1" w14:textId="77777777" w:rsidTr="0040755A">
        <w:trPr>
          <w:trHeight w:val="1689"/>
        </w:trPr>
        <w:tc>
          <w:tcPr>
            <w:tcW w:w="1809" w:type="dxa"/>
            <w:hideMark/>
          </w:tcPr>
          <w:p w14:paraId="7932CF2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C0050/R0030</w:t>
            </w:r>
          </w:p>
          <w:p w14:paraId="2D41F03F" w14:textId="77777777" w:rsidR="00E21451" w:rsidRPr="00C22FD0" w:rsidRDefault="00E21451" w:rsidP="0040755A">
            <w:pPr>
              <w:rPr>
                <w:rFonts w:ascii="Times New Roman" w:hAnsi="Times New Roman" w:cs="Times New Roman"/>
                <w:sz w:val="20"/>
                <w:szCs w:val="20"/>
              </w:rPr>
            </w:pPr>
          </w:p>
        </w:tc>
        <w:tc>
          <w:tcPr>
            <w:tcW w:w="2835" w:type="dxa"/>
            <w:hideMark/>
          </w:tcPr>
          <w:p w14:paraId="55AA7C13" w14:textId="2B08D56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0866C0EB" w14:textId="6F91F44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the other assets: Property, plant &amp; equipment held for own use, Cash and cash equivalents, Loans on policies, Loans &amp; mortgages to individuals and Other loans &amp; mortgages (other than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each of the currencies required to be reported separately.</w:t>
            </w:r>
          </w:p>
        </w:tc>
      </w:tr>
      <w:tr w:rsidR="00E21451" w:rsidRPr="00C22FD0" w14:paraId="6AE5CD47" w14:textId="77777777" w:rsidTr="0040755A">
        <w:tc>
          <w:tcPr>
            <w:tcW w:w="1809" w:type="dxa"/>
            <w:hideMark/>
          </w:tcPr>
          <w:p w14:paraId="4D0E94E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C0020/R0040</w:t>
            </w:r>
          </w:p>
        </w:tc>
        <w:tc>
          <w:tcPr>
            <w:tcW w:w="2835" w:type="dxa"/>
            <w:hideMark/>
          </w:tcPr>
          <w:p w14:paraId="43727B31" w14:textId="6A45679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19ECDF85" w14:textId="713A4BC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total value of the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all currencies.</w:t>
            </w:r>
          </w:p>
          <w:p w14:paraId="2F47A731" w14:textId="77777777" w:rsidR="00E21451" w:rsidRPr="00C22FD0" w:rsidRDefault="00E21451" w:rsidP="0040755A">
            <w:pPr>
              <w:rPr>
                <w:rFonts w:ascii="Times New Roman" w:hAnsi="Times New Roman" w:cs="Times New Roman"/>
                <w:sz w:val="20"/>
                <w:szCs w:val="20"/>
              </w:rPr>
            </w:pPr>
          </w:p>
        </w:tc>
      </w:tr>
      <w:tr w:rsidR="00E21451" w:rsidRPr="00C22FD0" w14:paraId="47BD5FD6" w14:textId="77777777" w:rsidTr="0040755A">
        <w:trPr>
          <w:trHeight w:val="740"/>
        </w:trPr>
        <w:tc>
          <w:tcPr>
            <w:tcW w:w="1809" w:type="dxa"/>
            <w:hideMark/>
          </w:tcPr>
          <w:p w14:paraId="0D010BC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C0030/R0040</w:t>
            </w:r>
          </w:p>
        </w:tc>
        <w:tc>
          <w:tcPr>
            <w:tcW w:w="2835" w:type="dxa"/>
            <w:hideMark/>
          </w:tcPr>
          <w:p w14:paraId="7C2D1220" w14:textId="69FA533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681D511B" w14:textId="076D74C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Report the value of the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the reporting currency.</w:t>
            </w:r>
          </w:p>
        </w:tc>
      </w:tr>
      <w:tr w:rsidR="00E21451" w:rsidRPr="00C22FD0" w14:paraId="56F915A4" w14:textId="77777777" w:rsidTr="0040755A">
        <w:tc>
          <w:tcPr>
            <w:tcW w:w="1809" w:type="dxa"/>
            <w:hideMark/>
          </w:tcPr>
          <w:p w14:paraId="4712653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C0040/R0040</w:t>
            </w:r>
          </w:p>
        </w:tc>
        <w:tc>
          <w:tcPr>
            <w:tcW w:w="2835" w:type="dxa"/>
            <w:hideMark/>
          </w:tcPr>
          <w:p w14:paraId="27C1CBF8" w14:textId="1805C1A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50BAAC87" w14:textId="14826B3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total value of the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linked contracts for the remaining currencies that are not reported by currency. </w:t>
            </w:r>
          </w:p>
          <w:p w14:paraId="2479A32B" w14:textId="77777777" w:rsidR="00E21451" w:rsidRPr="00C22FD0" w:rsidRDefault="00E21451" w:rsidP="0040755A">
            <w:pPr>
              <w:rPr>
                <w:rFonts w:ascii="Times New Roman" w:hAnsi="Times New Roman" w:cs="Times New Roman"/>
                <w:sz w:val="20"/>
                <w:szCs w:val="20"/>
              </w:rPr>
            </w:pPr>
          </w:p>
          <w:p w14:paraId="6975603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(C0030/R0040) and in the currencies reported by currency (C0050/R0040). </w:t>
            </w:r>
          </w:p>
        </w:tc>
      </w:tr>
      <w:tr w:rsidR="00E21451" w:rsidRPr="00C22FD0" w14:paraId="098F9F30" w14:textId="77777777" w:rsidTr="0040755A">
        <w:trPr>
          <w:trHeight w:val="757"/>
        </w:trPr>
        <w:tc>
          <w:tcPr>
            <w:tcW w:w="1809" w:type="dxa"/>
            <w:hideMark/>
          </w:tcPr>
          <w:p w14:paraId="2CC0117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C0050/R0040</w:t>
            </w:r>
          </w:p>
          <w:p w14:paraId="5F6BCB3D" w14:textId="77777777" w:rsidR="00E21451" w:rsidRPr="00C22FD0" w:rsidRDefault="00E21451" w:rsidP="0040755A">
            <w:pPr>
              <w:rPr>
                <w:rFonts w:ascii="Times New Roman" w:hAnsi="Times New Roman" w:cs="Times New Roman"/>
                <w:sz w:val="20"/>
                <w:szCs w:val="20"/>
              </w:rPr>
            </w:pPr>
          </w:p>
        </w:tc>
        <w:tc>
          <w:tcPr>
            <w:tcW w:w="2835" w:type="dxa"/>
            <w:hideMark/>
          </w:tcPr>
          <w:p w14:paraId="4560D367" w14:textId="59D86D0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2E9AF401" w14:textId="4898925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Report the value of the assets held for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all currencies required to be reported separately.</w:t>
            </w:r>
          </w:p>
        </w:tc>
      </w:tr>
      <w:tr w:rsidR="00E21451" w:rsidRPr="00C22FD0" w14:paraId="7E11EB6D" w14:textId="77777777" w:rsidTr="0040755A">
        <w:tc>
          <w:tcPr>
            <w:tcW w:w="1809" w:type="dxa"/>
            <w:hideMark/>
          </w:tcPr>
          <w:p w14:paraId="65DA993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C0020/R0050</w:t>
            </w:r>
          </w:p>
        </w:tc>
        <w:tc>
          <w:tcPr>
            <w:tcW w:w="2835" w:type="dxa"/>
            <w:hideMark/>
          </w:tcPr>
          <w:p w14:paraId="0E352708" w14:textId="20327F0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Reinsurance recoverables</w:t>
            </w:r>
          </w:p>
        </w:tc>
        <w:tc>
          <w:tcPr>
            <w:tcW w:w="4612" w:type="dxa"/>
          </w:tcPr>
          <w:p w14:paraId="2827130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total value of the reinsurance recoverables for all currencies.</w:t>
            </w:r>
          </w:p>
        </w:tc>
      </w:tr>
      <w:tr w:rsidR="00E21451" w:rsidRPr="00C22FD0" w14:paraId="13F72E91" w14:textId="77777777" w:rsidTr="0040755A">
        <w:tc>
          <w:tcPr>
            <w:tcW w:w="1809" w:type="dxa"/>
            <w:hideMark/>
          </w:tcPr>
          <w:p w14:paraId="1081A66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C0030/R0050</w:t>
            </w:r>
          </w:p>
        </w:tc>
        <w:tc>
          <w:tcPr>
            <w:tcW w:w="2835" w:type="dxa"/>
            <w:hideMark/>
          </w:tcPr>
          <w:p w14:paraId="58DA070C" w14:textId="4C3EFEB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Reinsurance recoverables</w:t>
            </w:r>
          </w:p>
        </w:tc>
        <w:tc>
          <w:tcPr>
            <w:tcW w:w="4612" w:type="dxa"/>
          </w:tcPr>
          <w:p w14:paraId="3F4D4FB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the reinsurance recoverables for the reporting currency.</w:t>
            </w:r>
          </w:p>
        </w:tc>
      </w:tr>
      <w:tr w:rsidR="00E21451" w:rsidRPr="00C22FD0" w14:paraId="77E2BF29" w14:textId="77777777" w:rsidTr="0040755A">
        <w:trPr>
          <w:trHeight w:val="771"/>
        </w:trPr>
        <w:tc>
          <w:tcPr>
            <w:tcW w:w="1809" w:type="dxa"/>
            <w:hideMark/>
          </w:tcPr>
          <w:p w14:paraId="0CC22E6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C0040/R0050</w:t>
            </w:r>
          </w:p>
        </w:tc>
        <w:tc>
          <w:tcPr>
            <w:tcW w:w="2835" w:type="dxa"/>
            <w:hideMark/>
          </w:tcPr>
          <w:p w14:paraId="107B8C20" w14:textId="27BE728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Reinsurance recoverables</w:t>
            </w:r>
          </w:p>
        </w:tc>
        <w:tc>
          <w:tcPr>
            <w:tcW w:w="4612" w:type="dxa"/>
          </w:tcPr>
          <w:p w14:paraId="6EBB658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total value of the reinsurance recoverables for remaining currencies that are not reported by currency.</w:t>
            </w:r>
          </w:p>
          <w:p w14:paraId="26325425" w14:textId="77777777" w:rsidR="00E21451" w:rsidRPr="00C22FD0" w:rsidRDefault="00E21451" w:rsidP="0040755A">
            <w:pPr>
              <w:rPr>
                <w:rFonts w:ascii="Times New Roman" w:hAnsi="Times New Roman" w:cs="Times New Roman"/>
                <w:sz w:val="20"/>
                <w:szCs w:val="20"/>
              </w:rPr>
            </w:pPr>
          </w:p>
          <w:p w14:paraId="73D2C52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(C0030/R0050) and in the currencies reported by currency (C0050/R0050). </w:t>
            </w:r>
          </w:p>
        </w:tc>
      </w:tr>
      <w:tr w:rsidR="00E21451" w:rsidRPr="00C22FD0" w14:paraId="3198D608" w14:textId="77777777" w:rsidTr="0040755A">
        <w:tc>
          <w:tcPr>
            <w:tcW w:w="1809" w:type="dxa"/>
            <w:hideMark/>
          </w:tcPr>
          <w:p w14:paraId="50CC7F1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C0050/R0050</w:t>
            </w:r>
          </w:p>
          <w:p w14:paraId="50350859" w14:textId="77777777" w:rsidR="00E21451" w:rsidRPr="00C22FD0" w:rsidRDefault="00E21451" w:rsidP="0040755A">
            <w:pPr>
              <w:rPr>
                <w:rFonts w:ascii="Times New Roman" w:hAnsi="Times New Roman" w:cs="Times New Roman"/>
                <w:sz w:val="20"/>
                <w:szCs w:val="20"/>
              </w:rPr>
            </w:pPr>
          </w:p>
        </w:tc>
        <w:tc>
          <w:tcPr>
            <w:tcW w:w="2835" w:type="dxa"/>
            <w:hideMark/>
          </w:tcPr>
          <w:p w14:paraId="1D8E1A7F" w14:textId="503D23F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Reinsurance recoverables</w:t>
            </w:r>
          </w:p>
        </w:tc>
        <w:tc>
          <w:tcPr>
            <w:tcW w:w="4612" w:type="dxa"/>
          </w:tcPr>
          <w:p w14:paraId="6F9B3DA5"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Report the value of the Reinsurance recoverables for each of the currencies required to be reported separately.</w:t>
            </w:r>
          </w:p>
        </w:tc>
      </w:tr>
      <w:tr w:rsidR="00E21451" w:rsidRPr="00C22FD0" w14:paraId="08B66969" w14:textId="77777777" w:rsidTr="0040755A">
        <w:tc>
          <w:tcPr>
            <w:tcW w:w="1809" w:type="dxa"/>
            <w:hideMark/>
          </w:tcPr>
          <w:p w14:paraId="4F57CAB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C0020/R0060</w:t>
            </w:r>
          </w:p>
        </w:tc>
        <w:tc>
          <w:tcPr>
            <w:tcW w:w="2835" w:type="dxa"/>
            <w:hideMark/>
          </w:tcPr>
          <w:p w14:paraId="7609D30E" w14:textId="5498F8D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Deposits to cedants, insurance and intermediaries receivables and reinsurance receivables</w:t>
            </w:r>
          </w:p>
        </w:tc>
        <w:tc>
          <w:tcPr>
            <w:tcW w:w="4612" w:type="dxa"/>
          </w:tcPr>
          <w:p w14:paraId="71F2BFD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total value of the deposits to cedants, insurance and intermediaries receivables and reinsurance receivables for all currencies.</w:t>
            </w:r>
          </w:p>
        </w:tc>
      </w:tr>
      <w:tr w:rsidR="00E21451" w:rsidRPr="00C22FD0" w14:paraId="7421E7A5" w14:textId="77777777" w:rsidTr="0040755A">
        <w:trPr>
          <w:trHeight w:val="346"/>
        </w:trPr>
        <w:tc>
          <w:tcPr>
            <w:tcW w:w="1809" w:type="dxa"/>
            <w:hideMark/>
          </w:tcPr>
          <w:p w14:paraId="58F68D9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C0030/R0060</w:t>
            </w:r>
          </w:p>
        </w:tc>
        <w:tc>
          <w:tcPr>
            <w:tcW w:w="2835" w:type="dxa"/>
            <w:hideMark/>
          </w:tcPr>
          <w:p w14:paraId="05A23598" w14:textId="0B90437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Deposits to cedants, insurance and intermediaries receivables and reinsurance receivables</w:t>
            </w:r>
          </w:p>
        </w:tc>
        <w:tc>
          <w:tcPr>
            <w:tcW w:w="4612" w:type="dxa"/>
          </w:tcPr>
          <w:p w14:paraId="3AEEBEF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the deposits to cedants, insurance and intermediaries receivables and reinsurance receivables for the reporting currency.</w:t>
            </w:r>
          </w:p>
        </w:tc>
      </w:tr>
      <w:tr w:rsidR="00E21451" w:rsidRPr="00C22FD0" w14:paraId="23C6F0DE" w14:textId="77777777" w:rsidTr="0040755A">
        <w:trPr>
          <w:trHeight w:val="1008"/>
        </w:trPr>
        <w:tc>
          <w:tcPr>
            <w:tcW w:w="1809" w:type="dxa"/>
            <w:hideMark/>
          </w:tcPr>
          <w:p w14:paraId="53C088D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C0040/R0060</w:t>
            </w:r>
          </w:p>
        </w:tc>
        <w:tc>
          <w:tcPr>
            <w:tcW w:w="2835" w:type="dxa"/>
            <w:hideMark/>
          </w:tcPr>
          <w:p w14:paraId="1C4DBF13" w14:textId="387874B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Deposits to cedants, insurance and intermediaries receivables and reinsurance receivables</w:t>
            </w:r>
          </w:p>
        </w:tc>
        <w:tc>
          <w:tcPr>
            <w:tcW w:w="4612" w:type="dxa"/>
          </w:tcPr>
          <w:p w14:paraId="6DA80D1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Report the value of the deposits to cedants, insurance and intermediaries receivables and reinsurance receivables for the remaining currencies that are not reported by currency. </w:t>
            </w:r>
          </w:p>
          <w:p w14:paraId="630C5A91" w14:textId="77777777" w:rsidR="00E21451" w:rsidRPr="00C22FD0" w:rsidRDefault="00E21451" w:rsidP="0040755A">
            <w:pPr>
              <w:rPr>
                <w:rFonts w:ascii="Times New Roman" w:hAnsi="Times New Roman" w:cs="Times New Roman"/>
                <w:sz w:val="20"/>
                <w:szCs w:val="20"/>
              </w:rPr>
            </w:pPr>
          </w:p>
          <w:p w14:paraId="6BFB53B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(C0030/R0060) and in the currencies reported by currency (C0050/R0060). </w:t>
            </w:r>
          </w:p>
        </w:tc>
      </w:tr>
      <w:tr w:rsidR="00E21451" w:rsidRPr="00C22FD0" w14:paraId="51804652" w14:textId="77777777" w:rsidTr="0040755A">
        <w:tc>
          <w:tcPr>
            <w:tcW w:w="1809" w:type="dxa"/>
            <w:hideMark/>
          </w:tcPr>
          <w:p w14:paraId="22132B4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C0050/R0060</w:t>
            </w:r>
          </w:p>
          <w:p w14:paraId="546FDFDD" w14:textId="77777777" w:rsidR="00E21451" w:rsidRPr="00C22FD0" w:rsidRDefault="00E21451" w:rsidP="0040755A">
            <w:pPr>
              <w:rPr>
                <w:rFonts w:ascii="Times New Roman" w:hAnsi="Times New Roman" w:cs="Times New Roman"/>
                <w:sz w:val="20"/>
                <w:szCs w:val="20"/>
              </w:rPr>
            </w:pPr>
          </w:p>
        </w:tc>
        <w:tc>
          <w:tcPr>
            <w:tcW w:w="2835" w:type="dxa"/>
            <w:hideMark/>
          </w:tcPr>
          <w:p w14:paraId="62EC0D68" w14:textId="00222D1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Deposits to cedants, insurance and intermediaries receivables and reinsurance receivables</w:t>
            </w:r>
          </w:p>
        </w:tc>
        <w:tc>
          <w:tcPr>
            <w:tcW w:w="4612" w:type="dxa"/>
          </w:tcPr>
          <w:p w14:paraId="14CB2CB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Report the value of the deposits to cedants, insurance and intermediaries receivables and reinsurance receivables for each of the currencies required to be reported separately. </w:t>
            </w:r>
          </w:p>
        </w:tc>
      </w:tr>
      <w:tr w:rsidR="00E21451" w:rsidRPr="00C22FD0" w14:paraId="04BB7846" w14:textId="77777777" w:rsidTr="0040755A">
        <w:tc>
          <w:tcPr>
            <w:tcW w:w="1809" w:type="dxa"/>
            <w:hideMark/>
          </w:tcPr>
          <w:p w14:paraId="411694B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C0020/R0070</w:t>
            </w:r>
          </w:p>
        </w:tc>
        <w:tc>
          <w:tcPr>
            <w:tcW w:w="2835" w:type="dxa"/>
            <w:hideMark/>
          </w:tcPr>
          <w:p w14:paraId="1A5379DC" w14:textId="3A29271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Any other assets </w:t>
            </w:r>
          </w:p>
        </w:tc>
        <w:tc>
          <w:tcPr>
            <w:tcW w:w="4612" w:type="dxa"/>
          </w:tcPr>
          <w:p w14:paraId="0F76B6C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total value of any other assets for all currencies.</w:t>
            </w:r>
          </w:p>
          <w:p w14:paraId="584FB40F" w14:textId="77777777" w:rsidR="00E21451" w:rsidRPr="00C22FD0" w:rsidRDefault="00E21451" w:rsidP="0040755A">
            <w:pPr>
              <w:rPr>
                <w:rFonts w:ascii="Times New Roman" w:hAnsi="Times New Roman" w:cs="Times New Roman"/>
                <w:sz w:val="20"/>
                <w:szCs w:val="20"/>
              </w:rPr>
            </w:pPr>
          </w:p>
        </w:tc>
      </w:tr>
      <w:tr w:rsidR="00E21451" w:rsidRPr="00C22FD0" w14:paraId="6EF60063" w14:textId="77777777" w:rsidTr="0040755A">
        <w:trPr>
          <w:trHeight w:val="507"/>
        </w:trPr>
        <w:tc>
          <w:tcPr>
            <w:tcW w:w="1809" w:type="dxa"/>
            <w:hideMark/>
          </w:tcPr>
          <w:p w14:paraId="2701BA3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C0030/R0070</w:t>
            </w:r>
          </w:p>
        </w:tc>
        <w:tc>
          <w:tcPr>
            <w:tcW w:w="2835" w:type="dxa"/>
            <w:hideMark/>
          </w:tcPr>
          <w:p w14:paraId="0851D74E" w14:textId="57CEA09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solvency II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Any other assets</w:t>
            </w:r>
          </w:p>
        </w:tc>
        <w:tc>
          <w:tcPr>
            <w:tcW w:w="4612" w:type="dxa"/>
          </w:tcPr>
          <w:p w14:paraId="46BD807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any other assets for the reporting currency.</w:t>
            </w:r>
          </w:p>
        </w:tc>
      </w:tr>
      <w:tr w:rsidR="00E21451" w:rsidRPr="00C22FD0" w14:paraId="56E3C859" w14:textId="77777777" w:rsidTr="0040755A">
        <w:tc>
          <w:tcPr>
            <w:tcW w:w="1809" w:type="dxa"/>
            <w:hideMark/>
          </w:tcPr>
          <w:p w14:paraId="6E79C7C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C0040/R0070</w:t>
            </w:r>
          </w:p>
        </w:tc>
        <w:tc>
          <w:tcPr>
            <w:tcW w:w="2835" w:type="dxa"/>
            <w:hideMark/>
          </w:tcPr>
          <w:p w14:paraId="50F21A33" w14:textId="2CF377E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Any other assets</w:t>
            </w:r>
          </w:p>
        </w:tc>
        <w:tc>
          <w:tcPr>
            <w:tcW w:w="4612" w:type="dxa"/>
          </w:tcPr>
          <w:p w14:paraId="72E3E89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total value of any other assets for the remaining currencies that are not reported by currency.</w:t>
            </w:r>
          </w:p>
          <w:p w14:paraId="2C5E2546" w14:textId="77777777" w:rsidR="00E21451" w:rsidRPr="00C22FD0" w:rsidRDefault="00E21451" w:rsidP="0040755A">
            <w:pPr>
              <w:rPr>
                <w:rFonts w:ascii="Times New Roman" w:hAnsi="Times New Roman" w:cs="Times New Roman"/>
                <w:sz w:val="20"/>
                <w:szCs w:val="20"/>
              </w:rPr>
            </w:pPr>
          </w:p>
          <w:p w14:paraId="32C8A80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(C0030/R0070) and in the currencies reported by currency (C0050/R0070). </w:t>
            </w:r>
          </w:p>
        </w:tc>
      </w:tr>
      <w:tr w:rsidR="00E21451" w:rsidRPr="00C22FD0" w14:paraId="0F27C471" w14:textId="77777777" w:rsidTr="0040755A">
        <w:trPr>
          <w:trHeight w:val="591"/>
        </w:trPr>
        <w:tc>
          <w:tcPr>
            <w:tcW w:w="1809" w:type="dxa"/>
            <w:hideMark/>
          </w:tcPr>
          <w:p w14:paraId="7B89DF1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C0050/R0070</w:t>
            </w:r>
          </w:p>
          <w:p w14:paraId="733F55C1" w14:textId="77777777" w:rsidR="00E21451" w:rsidRPr="00C22FD0" w:rsidRDefault="00E21451" w:rsidP="0040755A">
            <w:pPr>
              <w:rPr>
                <w:rFonts w:ascii="Times New Roman" w:hAnsi="Times New Roman" w:cs="Times New Roman"/>
                <w:sz w:val="20"/>
                <w:szCs w:val="20"/>
              </w:rPr>
            </w:pPr>
          </w:p>
        </w:tc>
        <w:tc>
          <w:tcPr>
            <w:tcW w:w="2835" w:type="dxa"/>
            <w:hideMark/>
          </w:tcPr>
          <w:p w14:paraId="5FC9D15C" w14:textId="134CAC5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Any other assets</w:t>
            </w:r>
          </w:p>
        </w:tc>
        <w:tc>
          <w:tcPr>
            <w:tcW w:w="4612" w:type="dxa"/>
          </w:tcPr>
          <w:p w14:paraId="5C71A73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any other assets for each of the currencies required to be reported separately.</w:t>
            </w:r>
          </w:p>
        </w:tc>
      </w:tr>
      <w:tr w:rsidR="00E21451" w:rsidRPr="00C22FD0" w14:paraId="7335B066" w14:textId="77777777" w:rsidTr="0040755A">
        <w:trPr>
          <w:trHeight w:val="489"/>
        </w:trPr>
        <w:tc>
          <w:tcPr>
            <w:tcW w:w="1809" w:type="dxa"/>
            <w:hideMark/>
          </w:tcPr>
          <w:p w14:paraId="03A7DB0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C0020/R0100</w:t>
            </w:r>
          </w:p>
        </w:tc>
        <w:tc>
          <w:tcPr>
            <w:tcW w:w="2835" w:type="dxa"/>
            <w:hideMark/>
          </w:tcPr>
          <w:p w14:paraId="598A42F4" w14:textId="7F7C7F5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assets</w:t>
            </w:r>
          </w:p>
        </w:tc>
        <w:tc>
          <w:tcPr>
            <w:tcW w:w="4612" w:type="dxa"/>
          </w:tcPr>
          <w:p w14:paraId="2837795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Report the total value of the total assets for all currencies. </w:t>
            </w:r>
          </w:p>
        </w:tc>
      </w:tr>
      <w:tr w:rsidR="00E21451" w:rsidRPr="00C22FD0" w14:paraId="5A5E40A0" w14:textId="77777777" w:rsidTr="0040755A">
        <w:trPr>
          <w:trHeight w:val="664"/>
        </w:trPr>
        <w:tc>
          <w:tcPr>
            <w:tcW w:w="1809" w:type="dxa"/>
            <w:hideMark/>
          </w:tcPr>
          <w:p w14:paraId="6DBD3E0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C0030/R0100</w:t>
            </w:r>
          </w:p>
        </w:tc>
        <w:tc>
          <w:tcPr>
            <w:tcW w:w="2835" w:type="dxa"/>
            <w:hideMark/>
          </w:tcPr>
          <w:p w14:paraId="10026273" w14:textId="662EF2F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assets</w:t>
            </w:r>
          </w:p>
        </w:tc>
        <w:tc>
          <w:tcPr>
            <w:tcW w:w="4612" w:type="dxa"/>
          </w:tcPr>
          <w:p w14:paraId="468794A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total assets for the reporting currency.</w:t>
            </w:r>
          </w:p>
        </w:tc>
      </w:tr>
      <w:tr w:rsidR="00E21451" w:rsidRPr="00C22FD0" w14:paraId="11382B21" w14:textId="77777777" w:rsidTr="0040755A">
        <w:trPr>
          <w:trHeight w:val="487"/>
        </w:trPr>
        <w:tc>
          <w:tcPr>
            <w:tcW w:w="1809" w:type="dxa"/>
            <w:hideMark/>
          </w:tcPr>
          <w:p w14:paraId="6CE22D4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C0040/R0100</w:t>
            </w:r>
          </w:p>
        </w:tc>
        <w:tc>
          <w:tcPr>
            <w:tcW w:w="2835" w:type="dxa"/>
            <w:hideMark/>
          </w:tcPr>
          <w:p w14:paraId="3BF050B1" w14:textId="322CDCC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assets</w:t>
            </w:r>
          </w:p>
        </w:tc>
        <w:tc>
          <w:tcPr>
            <w:tcW w:w="4612" w:type="dxa"/>
          </w:tcPr>
          <w:p w14:paraId="0D5463D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Report the value of total assets for the remaining currencies that are not reported by currency. </w:t>
            </w:r>
          </w:p>
          <w:p w14:paraId="79877BF5" w14:textId="77777777" w:rsidR="00E21451" w:rsidRPr="00C22FD0" w:rsidRDefault="00E21451" w:rsidP="0040755A">
            <w:pPr>
              <w:rPr>
                <w:rFonts w:ascii="Times New Roman" w:hAnsi="Times New Roman" w:cs="Times New Roman"/>
                <w:sz w:val="20"/>
                <w:szCs w:val="20"/>
              </w:rPr>
            </w:pPr>
          </w:p>
          <w:p w14:paraId="5DAB571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(C0030/R0100) and in the currencies reported by currency (C0050/R0100). </w:t>
            </w:r>
          </w:p>
        </w:tc>
      </w:tr>
      <w:tr w:rsidR="00E21451" w:rsidRPr="00C22FD0" w14:paraId="142AB721" w14:textId="77777777" w:rsidTr="0040755A">
        <w:trPr>
          <w:trHeight w:val="629"/>
        </w:trPr>
        <w:tc>
          <w:tcPr>
            <w:tcW w:w="1809" w:type="dxa"/>
            <w:hideMark/>
          </w:tcPr>
          <w:p w14:paraId="32DB3F7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C0050/R0100</w:t>
            </w:r>
          </w:p>
          <w:p w14:paraId="201DC392" w14:textId="77777777" w:rsidR="00E21451" w:rsidRPr="00C22FD0" w:rsidRDefault="00E21451" w:rsidP="0040755A">
            <w:pPr>
              <w:rPr>
                <w:rFonts w:ascii="Times New Roman" w:hAnsi="Times New Roman" w:cs="Times New Roman"/>
                <w:sz w:val="20"/>
                <w:szCs w:val="20"/>
              </w:rPr>
            </w:pPr>
          </w:p>
        </w:tc>
        <w:tc>
          <w:tcPr>
            <w:tcW w:w="2835" w:type="dxa"/>
            <w:hideMark/>
          </w:tcPr>
          <w:p w14:paraId="30E472A2" w14:textId="7E1F9F3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assets</w:t>
            </w:r>
          </w:p>
        </w:tc>
        <w:tc>
          <w:tcPr>
            <w:tcW w:w="4612" w:type="dxa"/>
          </w:tcPr>
          <w:p w14:paraId="470E8C5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Report the value of total assets for each of the currencies required to be reported separately. </w:t>
            </w:r>
          </w:p>
        </w:tc>
      </w:tr>
      <w:tr w:rsidR="00E21451" w:rsidRPr="00C22FD0" w14:paraId="41C416E2" w14:textId="77777777" w:rsidTr="0040755A">
        <w:tc>
          <w:tcPr>
            <w:tcW w:w="1809" w:type="dxa"/>
            <w:hideMark/>
          </w:tcPr>
          <w:p w14:paraId="45C0387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C0020/R0110</w:t>
            </w:r>
          </w:p>
        </w:tc>
        <w:tc>
          <w:tcPr>
            <w:tcW w:w="2835" w:type="dxa"/>
            <w:hideMark/>
          </w:tcPr>
          <w:p w14:paraId="7A421D84" w14:textId="6B499C0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Technical provisions (excluding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55734252" w14:textId="164FB14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total value of the technical provisions (excl.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all currencies.</w:t>
            </w:r>
          </w:p>
        </w:tc>
      </w:tr>
      <w:tr w:rsidR="00E21451" w:rsidRPr="00C22FD0" w14:paraId="01708EEF" w14:textId="77777777" w:rsidTr="0040755A">
        <w:tc>
          <w:tcPr>
            <w:tcW w:w="1809" w:type="dxa"/>
            <w:hideMark/>
          </w:tcPr>
          <w:p w14:paraId="1AAEC6C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C0030/R0110</w:t>
            </w:r>
          </w:p>
        </w:tc>
        <w:tc>
          <w:tcPr>
            <w:tcW w:w="2835" w:type="dxa"/>
            <w:hideMark/>
          </w:tcPr>
          <w:p w14:paraId="3E0D7320" w14:textId="355E4EA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Technical provisions (excluding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2506657F" w14:textId="3A49024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the technical provisions (excl.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the reporting currency</w:t>
            </w:r>
          </w:p>
        </w:tc>
      </w:tr>
      <w:tr w:rsidR="00E21451" w:rsidRPr="00C22FD0" w14:paraId="5D59E958" w14:textId="77777777" w:rsidTr="0040755A">
        <w:tc>
          <w:tcPr>
            <w:tcW w:w="1809" w:type="dxa"/>
            <w:hideMark/>
          </w:tcPr>
          <w:p w14:paraId="5628197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C0040/R0110</w:t>
            </w:r>
          </w:p>
        </w:tc>
        <w:tc>
          <w:tcPr>
            <w:tcW w:w="2835" w:type="dxa"/>
            <w:hideMark/>
          </w:tcPr>
          <w:p w14:paraId="5B662F11" w14:textId="1CC825D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Technical </w:t>
            </w:r>
            <w:r w:rsidRPr="00C22FD0">
              <w:rPr>
                <w:rFonts w:ascii="Times New Roman" w:hAnsi="Times New Roman" w:cs="Times New Roman"/>
                <w:sz w:val="20"/>
                <w:szCs w:val="20"/>
              </w:rPr>
              <w:lastRenderedPageBreak/>
              <w:t>provisions (excluding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7A288AFF" w14:textId="17D8EAD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Report the total value of the technical provisions (excl.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linked contracts) for the </w:t>
            </w:r>
            <w:r w:rsidRPr="00C22FD0">
              <w:rPr>
                <w:rFonts w:ascii="Times New Roman" w:hAnsi="Times New Roman" w:cs="Times New Roman"/>
                <w:sz w:val="20"/>
                <w:szCs w:val="20"/>
              </w:rPr>
              <w:lastRenderedPageBreak/>
              <w:t>remaining currencies that are not reported by currency.</w:t>
            </w:r>
          </w:p>
          <w:p w14:paraId="00694117" w14:textId="77777777" w:rsidR="00E21451" w:rsidRPr="00C22FD0" w:rsidRDefault="00E21451" w:rsidP="0040755A">
            <w:pPr>
              <w:rPr>
                <w:rFonts w:ascii="Times New Roman" w:hAnsi="Times New Roman" w:cs="Times New Roman"/>
                <w:sz w:val="20"/>
                <w:szCs w:val="20"/>
              </w:rPr>
            </w:pPr>
          </w:p>
          <w:p w14:paraId="60F2CAC6"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(C0030/R0110) and in the currencies reported by currency (C0050/R0110). </w:t>
            </w:r>
          </w:p>
        </w:tc>
      </w:tr>
      <w:tr w:rsidR="00E21451" w:rsidRPr="00C22FD0" w14:paraId="45B73644" w14:textId="77777777" w:rsidTr="0040755A">
        <w:tc>
          <w:tcPr>
            <w:tcW w:w="1809" w:type="dxa"/>
            <w:hideMark/>
          </w:tcPr>
          <w:p w14:paraId="5D59ADE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C0050/R0110</w:t>
            </w:r>
          </w:p>
          <w:p w14:paraId="54718E6C" w14:textId="77777777" w:rsidR="00E21451" w:rsidRPr="00C22FD0" w:rsidRDefault="00E21451" w:rsidP="0040755A">
            <w:pPr>
              <w:rPr>
                <w:rFonts w:ascii="Times New Roman" w:hAnsi="Times New Roman" w:cs="Times New Roman"/>
                <w:sz w:val="20"/>
                <w:szCs w:val="20"/>
              </w:rPr>
            </w:pPr>
          </w:p>
        </w:tc>
        <w:tc>
          <w:tcPr>
            <w:tcW w:w="2835" w:type="dxa"/>
            <w:hideMark/>
          </w:tcPr>
          <w:p w14:paraId="2371A9B7" w14:textId="734CD5B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Technical provisions (excluding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5A889B35" w14:textId="7A65889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the Technical provisions (excl.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each of the currencies required to be reported separately.</w:t>
            </w:r>
          </w:p>
        </w:tc>
      </w:tr>
      <w:tr w:rsidR="00E21451" w:rsidRPr="00C22FD0" w14:paraId="018C970A" w14:textId="77777777" w:rsidTr="0040755A">
        <w:tc>
          <w:tcPr>
            <w:tcW w:w="1809" w:type="dxa"/>
            <w:hideMark/>
          </w:tcPr>
          <w:p w14:paraId="20A9ABC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C0020/R0120</w:t>
            </w:r>
          </w:p>
        </w:tc>
        <w:tc>
          <w:tcPr>
            <w:tcW w:w="2835" w:type="dxa"/>
            <w:hideMark/>
          </w:tcPr>
          <w:p w14:paraId="282F489C" w14:textId="38231F6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Technical provisions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39014A4F" w14:textId="0300169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Report the total value of the technical provisions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linked contracts for all currencies. </w:t>
            </w:r>
          </w:p>
        </w:tc>
      </w:tr>
      <w:tr w:rsidR="00E21451" w:rsidRPr="00C22FD0" w14:paraId="08B92DA7" w14:textId="77777777" w:rsidTr="0040755A">
        <w:tc>
          <w:tcPr>
            <w:tcW w:w="1809" w:type="dxa"/>
            <w:hideMark/>
          </w:tcPr>
          <w:p w14:paraId="098B020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C0030/R0120</w:t>
            </w:r>
          </w:p>
        </w:tc>
        <w:tc>
          <w:tcPr>
            <w:tcW w:w="2835" w:type="dxa"/>
            <w:hideMark/>
          </w:tcPr>
          <w:p w14:paraId="34DA4EAB" w14:textId="6AAA0E4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Technical provisions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3608BFF7" w14:textId="533994B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Report the value of the technical provisions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the reporting currency.</w:t>
            </w:r>
          </w:p>
        </w:tc>
      </w:tr>
      <w:tr w:rsidR="00E21451" w:rsidRPr="00C22FD0" w14:paraId="2C76A7F4" w14:textId="77777777" w:rsidTr="0040755A">
        <w:tc>
          <w:tcPr>
            <w:tcW w:w="1809" w:type="dxa"/>
            <w:hideMark/>
          </w:tcPr>
          <w:p w14:paraId="4319236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C0040/R0120</w:t>
            </w:r>
          </w:p>
        </w:tc>
        <w:tc>
          <w:tcPr>
            <w:tcW w:w="2835" w:type="dxa"/>
            <w:hideMark/>
          </w:tcPr>
          <w:p w14:paraId="3670080D" w14:textId="4AF617C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Technical provisions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02F1A834" w14:textId="316E832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Report the value of the technical provisions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the remaining currencies that are not reported by currency.</w:t>
            </w:r>
          </w:p>
          <w:p w14:paraId="0BCE7F54" w14:textId="77777777" w:rsidR="00E21451" w:rsidRPr="00C22FD0" w:rsidRDefault="00E21451" w:rsidP="0040755A">
            <w:pPr>
              <w:rPr>
                <w:rFonts w:ascii="Times New Roman" w:hAnsi="Times New Roman" w:cs="Times New Roman"/>
                <w:sz w:val="20"/>
                <w:szCs w:val="20"/>
              </w:rPr>
            </w:pPr>
          </w:p>
          <w:p w14:paraId="0BF761F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(C0030/R0120) and in the currencies reported by currency (C0050/R0120). </w:t>
            </w:r>
          </w:p>
        </w:tc>
      </w:tr>
      <w:tr w:rsidR="00E21451" w:rsidRPr="00C22FD0" w14:paraId="4538F181" w14:textId="77777777" w:rsidTr="0040755A">
        <w:tc>
          <w:tcPr>
            <w:tcW w:w="1809" w:type="dxa"/>
            <w:hideMark/>
          </w:tcPr>
          <w:p w14:paraId="5F15F4B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C0050/R0120</w:t>
            </w:r>
          </w:p>
        </w:tc>
        <w:tc>
          <w:tcPr>
            <w:tcW w:w="2835" w:type="dxa"/>
            <w:hideMark/>
          </w:tcPr>
          <w:p w14:paraId="6858EDF5" w14:textId="304F013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Technical provisions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4612" w:type="dxa"/>
          </w:tcPr>
          <w:p w14:paraId="36ADD108" w14:textId="404EDC3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Report the value of the technical provisions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 for each of the currencies required to be reported separately.</w:t>
            </w:r>
          </w:p>
        </w:tc>
      </w:tr>
      <w:tr w:rsidR="00E21451" w:rsidRPr="00C22FD0" w14:paraId="3697820B" w14:textId="77777777" w:rsidTr="0040755A">
        <w:tc>
          <w:tcPr>
            <w:tcW w:w="1809" w:type="dxa"/>
            <w:hideMark/>
          </w:tcPr>
          <w:p w14:paraId="3495B44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C0020/R0130</w:t>
            </w:r>
          </w:p>
        </w:tc>
        <w:tc>
          <w:tcPr>
            <w:tcW w:w="2835" w:type="dxa"/>
            <w:hideMark/>
          </w:tcPr>
          <w:p w14:paraId="6E3226DD" w14:textId="2C623EC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Deposits from reinsurers and insurance, intermediaries and reinsurance payables</w:t>
            </w:r>
          </w:p>
        </w:tc>
        <w:tc>
          <w:tcPr>
            <w:tcW w:w="4612" w:type="dxa"/>
          </w:tcPr>
          <w:p w14:paraId="1509DE07" w14:textId="141312C2" w:rsidR="00E21451" w:rsidRPr="00C22FD0" w:rsidRDefault="00E21451" w:rsidP="00D6253B">
            <w:pPr>
              <w:rPr>
                <w:rFonts w:ascii="Times New Roman" w:hAnsi="Times New Roman" w:cs="Times New Roman"/>
                <w:sz w:val="20"/>
                <w:szCs w:val="20"/>
              </w:rPr>
            </w:pPr>
            <w:r w:rsidRPr="00C22FD0">
              <w:rPr>
                <w:rFonts w:ascii="Times New Roman" w:hAnsi="Times New Roman" w:cs="Times New Roman"/>
                <w:sz w:val="20"/>
                <w:szCs w:val="20"/>
              </w:rPr>
              <w:t>Report the total value of the deposits from reinsurers</w:t>
            </w:r>
            <w:r w:rsidR="00D6253B" w:rsidRPr="00C22FD0">
              <w:rPr>
                <w:rFonts w:ascii="Times New Roman" w:hAnsi="Times New Roman" w:cs="Times New Roman"/>
                <w:sz w:val="20"/>
                <w:szCs w:val="20"/>
              </w:rPr>
              <w:t xml:space="preserve">, </w:t>
            </w:r>
            <w:r w:rsidRPr="00C22FD0">
              <w:rPr>
                <w:rFonts w:ascii="Times New Roman" w:hAnsi="Times New Roman" w:cs="Times New Roman"/>
                <w:sz w:val="20"/>
                <w:szCs w:val="20"/>
              </w:rPr>
              <w:t xml:space="preserve">insurance </w:t>
            </w:r>
            <w:r w:rsidR="00D6253B" w:rsidRPr="00C22FD0">
              <w:rPr>
                <w:rFonts w:ascii="Times New Roman" w:hAnsi="Times New Roman" w:cs="Times New Roman"/>
                <w:sz w:val="20"/>
                <w:szCs w:val="20"/>
              </w:rPr>
              <w:t xml:space="preserve">and </w:t>
            </w:r>
            <w:r w:rsidRPr="00C22FD0">
              <w:rPr>
                <w:rFonts w:ascii="Times New Roman" w:hAnsi="Times New Roman" w:cs="Times New Roman"/>
                <w:sz w:val="20"/>
                <w:szCs w:val="20"/>
              </w:rPr>
              <w:t xml:space="preserve">intermediaries </w:t>
            </w:r>
            <w:r w:rsidR="00D6253B" w:rsidRPr="00C22FD0">
              <w:rPr>
                <w:rFonts w:ascii="Times New Roman" w:hAnsi="Times New Roman" w:cs="Times New Roman"/>
                <w:sz w:val="20"/>
                <w:szCs w:val="20"/>
              </w:rPr>
              <w:t xml:space="preserve">payables </w:t>
            </w:r>
            <w:r w:rsidRPr="00C22FD0">
              <w:rPr>
                <w:rFonts w:ascii="Times New Roman" w:hAnsi="Times New Roman" w:cs="Times New Roman"/>
                <w:sz w:val="20"/>
                <w:szCs w:val="20"/>
              </w:rPr>
              <w:t>and reinsurance payables for all currencies.</w:t>
            </w:r>
          </w:p>
        </w:tc>
      </w:tr>
      <w:tr w:rsidR="00E21451" w:rsidRPr="00C22FD0" w14:paraId="06181FA9" w14:textId="77777777" w:rsidTr="0040755A">
        <w:tc>
          <w:tcPr>
            <w:tcW w:w="1809" w:type="dxa"/>
            <w:hideMark/>
          </w:tcPr>
          <w:p w14:paraId="6D64AF1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C0030/R0130</w:t>
            </w:r>
          </w:p>
        </w:tc>
        <w:tc>
          <w:tcPr>
            <w:tcW w:w="2835" w:type="dxa"/>
            <w:hideMark/>
          </w:tcPr>
          <w:p w14:paraId="4A9F0AE8" w14:textId="500E751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Deposits from reinsurers and insurance, intermediaries and reinsurance payables</w:t>
            </w:r>
          </w:p>
        </w:tc>
        <w:tc>
          <w:tcPr>
            <w:tcW w:w="4612" w:type="dxa"/>
          </w:tcPr>
          <w:p w14:paraId="52724D9B" w14:textId="713B3CAE" w:rsidR="00E21451" w:rsidRPr="00C22FD0" w:rsidRDefault="00E21451" w:rsidP="00D6253B">
            <w:pPr>
              <w:rPr>
                <w:rFonts w:ascii="Times New Roman" w:hAnsi="Times New Roman" w:cs="Times New Roman"/>
                <w:sz w:val="20"/>
                <w:szCs w:val="20"/>
              </w:rPr>
            </w:pPr>
            <w:r w:rsidRPr="00C22FD0">
              <w:rPr>
                <w:rFonts w:ascii="Times New Roman" w:hAnsi="Times New Roman" w:cs="Times New Roman"/>
                <w:sz w:val="20"/>
                <w:szCs w:val="20"/>
              </w:rPr>
              <w:t>Report the value of the deposits from reinsurers</w:t>
            </w:r>
            <w:r w:rsidR="00D6253B" w:rsidRPr="00C22FD0">
              <w:rPr>
                <w:rFonts w:ascii="Times New Roman" w:hAnsi="Times New Roman" w:cs="Times New Roman"/>
                <w:sz w:val="20"/>
                <w:szCs w:val="20"/>
              </w:rPr>
              <w:t xml:space="preserve">, </w:t>
            </w:r>
            <w:r w:rsidRPr="00C22FD0">
              <w:rPr>
                <w:rFonts w:ascii="Times New Roman" w:hAnsi="Times New Roman" w:cs="Times New Roman"/>
                <w:sz w:val="20"/>
                <w:szCs w:val="20"/>
              </w:rPr>
              <w:t>insurance</w:t>
            </w:r>
            <w:r w:rsidR="00D6253B" w:rsidRPr="00C22FD0">
              <w:rPr>
                <w:rFonts w:ascii="Times New Roman" w:hAnsi="Times New Roman" w:cs="Times New Roman"/>
                <w:sz w:val="20"/>
                <w:szCs w:val="20"/>
              </w:rPr>
              <w:t xml:space="preserve"> and</w:t>
            </w:r>
            <w:r w:rsidRPr="00C22FD0">
              <w:rPr>
                <w:rFonts w:ascii="Times New Roman" w:hAnsi="Times New Roman" w:cs="Times New Roman"/>
                <w:sz w:val="20"/>
                <w:szCs w:val="20"/>
              </w:rPr>
              <w:t xml:space="preserve"> intermediaries </w:t>
            </w:r>
            <w:r w:rsidR="00D6253B" w:rsidRPr="00C22FD0">
              <w:rPr>
                <w:rFonts w:ascii="Times New Roman" w:hAnsi="Times New Roman" w:cs="Times New Roman"/>
                <w:sz w:val="20"/>
                <w:szCs w:val="20"/>
              </w:rPr>
              <w:t xml:space="preserve">payables </w:t>
            </w:r>
            <w:r w:rsidRPr="00C22FD0">
              <w:rPr>
                <w:rFonts w:ascii="Times New Roman" w:hAnsi="Times New Roman" w:cs="Times New Roman"/>
                <w:sz w:val="20"/>
                <w:szCs w:val="20"/>
              </w:rPr>
              <w:t>and reinsurance payables for the reporting currency.</w:t>
            </w:r>
          </w:p>
        </w:tc>
      </w:tr>
      <w:tr w:rsidR="00E21451" w:rsidRPr="00C22FD0" w14:paraId="2C9E972F" w14:textId="77777777" w:rsidTr="0040755A">
        <w:tc>
          <w:tcPr>
            <w:tcW w:w="1809" w:type="dxa"/>
            <w:hideMark/>
          </w:tcPr>
          <w:p w14:paraId="66833C8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C0040/R0130</w:t>
            </w:r>
          </w:p>
        </w:tc>
        <w:tc>
          <w:tcPr>
            <w:tcW w:w="2835" w:type="dxa"/>
            <w:hideMark/>
          </w:tcPr>
          <w:p w14:paraId="53B618B4" w14:textId="55AEBA5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Deposits from reinsurers and insurance, intermediaries and reinsurance payables</w:t>
            </w:r>
          </w:p>
        </w:tc>
        <w:tc>
          <w:tcPr>
            <w:tcW w:w="4612" w:type="dxa"/>
          </w:tcPr>
          <w:p w14:paraId="0BDE8F6E" w14:textId="2C928FC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the deposits from reinsurers</w:t>
            </w:r>
            <w:r w:rsidR="00D6253B" w:rsidRPr="00C22FD0">
              <w:rPr>
                <w:rFonts w:ascii="Times New Roman" w:hAnsi="Times New Roman" w:cs="Times New Roman"/>
                <w:sz w:val="20"/>
                <w:szCs w:val="20"/>
              </w:rPr>
              <w:t>,</w:t>
            </w:r>
            <w:r w:rsidRPr="00C22FD0">
              <w:rPr>
                <w:rFonts w:ascii="Times New Roman" w:hAnsi="Times New Roman" w:cs="Times New Roman"/>
                <w:sz w:val="20"/>
                <w:szCs w:val="20"/>
              </w:rPr>
              <w:t xml:space="preserve"> insurance</w:t>
            </w:r>
            <w:r w:rsidR="00D6253B" w:rsidRPr="00C22FD0">
              <w:rPr>
                <w:rFonts w:ascii="Times New Roman" w:hAnsi="Times New Roman" w:cs="Times New Roman"/>
                <w:sz w:val="20"/>
                <w:szCs w:val="20"/>
              </w:rPr>
              <w:t xml:space="preserve"> and</w:t>
            </w:r>
            <w:r w:rsidRPr="00C22FD0">
              <w:rPr>
                <w:rFonts w:ascii="Times New Roman" w:hAnsi="Times New Roman" w:cs="Times New Roman"/>
                <w:sz w:val="20"/>
                <w:szCs w:val="20"/>
              </w:rPr>
              <w:t xml:space="preserve"> intermediaries </w:t>
            </w:r>
            <w:r w:rsidR="00D6253B" w:rsidRPr="00C22FD0">
              <w:rPr>
                <w:rFonts w:ascii="Times New Roman" w:hAnsi="Times New Roman" w:cs="Times New Roman"/>
                <w:sz w:val="20"/>
                <w:szCs w:val="20"/>
              </w:rPr>
              <w:t xml:space="preserve">payables </w:t>
            </w:r>
            <w:r w:rsidRPr="00C22FD0">
              <w:rPr>
                <w:rFonts w:ascii="Times New Roman" w:hAnsi="Times New Roman" w:cs="Times New Roman"/>
                <w:sz w:val="20"/>
                <w:szCs w:val="20"/>
              </w:rPr>
              <w:t xml:space="preserve">and reinsurance payables for the remaining currencies that are not reported by currency. </w:t>
            </w:r>
          </w:p>
          <w:p w14:paraId="743120DC" w14:textId="77777777" w:rsidR="00E21451" w:rsidRPr="00C22FD0" w:rsidRDefault="00E21451" w:rsidP="0040755A">
            <w:pPr>
              <w:rPr>
                <w:rFonts w:ascii="Times New Roman" w:hAnsi="Times New Roman" w:cs="Times New Roman"/>
                <w:sz w:val="20"/>
                <w:szCs w:val="20"/>
              </w:rPr>
            </w:pPr>
          </w:p>
          <w:p w14:paraId="1BC6971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(C0030/R0130) and in the currencies reported by currency (C0050/R0130). </w:t>
            </w:r>
          </w:p>
        </w:tc>
      </w:tr>
      <w:tr w:rsidR="00E21451" w:rsidRPr="00C22FD0" w14:paraId="53B5A430" w14:textId="77777777" w:rsidTr="0040755A">
        <w:tc>
          <w:tcPr>
            <w:tcW w:w="1809" w:type="dxa"/>
            <w:hideMark/>
          </w:tcPr>
          <w:p w14:paraId="5B1AB36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C0050/R0130</w:t>
            </w:r>
          </w:p>
          <w:p w14:paraId="2A613B47" w14:textId="77777777" w:rsidR="00E21451" w:rsidRPr="00C22FD0" w:rsidRDefault="00E21451" w:rsidP="0040755A">
            <w:pPr>
              <w:rPr>
                <w:rFonts w:ascii="Times New Roman" w:hAnsi="Times New Roman" w:cs="Times New Roman"/>
                <w:sz w:val="20"/>
                <w:szCs w:val="20"/>
              </w:rPr>
            </w:pPr>
          </w:p>
        </w:tc>
        <w:tc>
          <w:tcPr>
            <w:tcW w:w="2835" w:type="dxa"/>
            <w:hideMark/>
          </w:tcPr>
          <w:p w14:paraId="6F2BE9DB" w14:textId="2B2E696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Deposits from reinsurers and insurance, intermediaries and reinsurance payables</w:t>
            </w:r>
          </w:p>
        </w:tc>
        <w:tc>
          <w:tcPr>
            <w:tcW w:w="4612" w:type="dxa"/>
          </w:tcPr>
          <w:p w14:paraId="02B77950" w14:textId="2C014E45" w:rsidR="00E21451" w:rsidRPr="00C22FD0" w:rsidRDefault="00E21451" w:rsidP="006672A1">
            <w:pPr>
              <w:rPr>
                <w:rFonts w:ascii="Times New Roman" w:hAnsi="Times New Roman" w:cs="Times New Roman"/>
                <w:sz w:val="20"/>
                <w:szCs w:val="20"/>
              </w:rPr>
            </w:pPr>
            <w:r w:rsidRPr="00C22FD0">
              <w:rPr>
                <w:rFonts w:ascii="Times New Roman" w:hAnsi="Times New Roman" w:cs="Times New Roman"/>
                <w:sz w:val="20"/>
                <w:szCs w:val="20"/>
              </w:rPr>
              <w:t>Report the value of the deposits from reinsurers</w:t>
            </w:r>
            <w:r w:rsidR="006672A1" w:rsidRPr="00C22FD0">
              <w:rPr>
                <w:rFonts w:ascii="Times New Roman" w:hAnsi="Times New Roman" w:cs="Times New Roman"/>
                <w:sz w:val="20"/>
                <w:szCs w:val="20"/>
              </w:rPr>
              <w:t xml:space="preserve">, </w:t>
            </w:r>
            <w:r w:rsidRPr="00C22FD0">
              <w:rPr>
                <w:rFonts w:ascii="Times New Roman" w:hAnsi="Times New Roman" w:cs="Times New Roman"/>
                <w:sz w:val="20"/>
                <w:szCs w:val="20"/>
              </w:rPr>
              <w:t>insurance</w:t>
            </w:r>
            <w:r w:rsidR="006672A1" w:rsidRPr="00C22FD0">
              <w:rPr>
                <w:rFonts w:ascii="Times New Roman" w:hAnsi="Times New Roman" w:cs="Times New Roman"/>
                <w:sz w:val="20"/>
                <w:szCs w:val="20"/>
              </w:rPr>
              <w:t xml:space="preserve"> and</w:t>
            </w:r>
            <w:r w:rsidRPr="00C22FD0">
              <w:rPr>
                <w:rFonts w:ascii="Times New Roman" w:hAnsi="Times New Roman" w:cs="Times New Roman"/>
                <w:sz w:val="20"/>
                <w:szCs w:val="20"/>
              </w:rPr>
              <w:t xml:space="preserve"> </w:t>
            </w:r>
            <w:proofErr w:type="gramStart"/>
            <w:r w:rsidRPr="00C22FD0">
              <w:rPr>
                <w:rFonts w:ascii="Times New Roman" w:hAnsi="Times New Roman" w:cs="Times New Roman"/>
                <w:sz w:val="20"/>
                <w:szCs w:val="20"/>
              </w:rPr>
              <w:t>intermediaries</w:t>
            </w:r>
            <w:proofErr w:type="gramEnd"/>
            <w:r w:rsidRPr="00C22FD0">
              <w:rPr>
                <w:rFonts w:ascii="Times New Roman" w:hAnsi="Times New Roman" w:cs="Times New Roman"/>
                <w:sz w:val="20"/>
                <w:szCs w:val="20"/>
              </w:rPr>
              <w:t xml:space="preserve"> </w:t>
            </w:r>
            <w:r w:rsidR="006672A1" w:rsidRPr="00C22FD0">
              <w:rPr>
                <w:rFonts w:ascii="Times New Roman" w:hAnsi="Times New Roman" w:cs="Times New Roman"/>
                <w:sz w:val="20"/>
                <w:szCs w:val="20"/>
              </w:rPr>
              <w:t xml:space="preserve">payables </w:t>
            </w:r>
            <w:r w:rsidRPr="00C22FD0">
              <w:rPr>
                <w:rFonts w:ascii="Times New Roman" w:hAnsi="Times New Roman" w:cs="Times New Roman"/>
                <w:sz w:val="20"/>
                <w:szCs w:val="20"/>
              </w:rPr>
              <w:t>and reinsurance payables for each of the currencies required to be reported separately.</w:t>
            </w:r>
          </w:p>
        </w:tc>
      </w:tr>
      <w:tr w:rsidR="00E21451" w:rsidRPr="00C22FD0" w14:paraId="3A9CD227" w14:textId="77777777" w:rsidTr="0040755A">
        <w:tc>
          <w:tcPr>
            <w:tcW w:w="1809" w:type="dxa"/>
            <w:hideMark/>
          </w:tcPr>
          <w:p w14:paraId="7A68B32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C0020/R0140</w:t>
            </w:r>
          </w:p>
        </w:tc>
        <w:tc>
          <w:tcPr>
            <w:tcW w:w="2835" w:type="dxa"/>
            <w:hideMark/>
          </w:tcPr>
          <w:p w14:paraId="1DAD0D33" w14:textId="2E8F56B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Derivatives</w:t>
            </w:r>
          </w:p>
        </w:tc>
        <w:tc>
          <w:tcPr>
            <w:tcW w:w="4612" w:type="dxa"/>
          </w:tcPr>
          <w:p w14:paraId="12E01BF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total value of the derivatives for all currencies.</w:t>
            </w:r>
          </w:p>
        </w:tc>
      </w:tr>
      <w:tr w:rsidR="00E21451" w:rsidRPr="00C22FD0" w14:paraId="7D489744" w14:textId="77777777" w:rsidTr="0040755A">
        <w:tc>
          <w:tcPr>
            <w:tcW w:w="1809" w:type="dxa"/>
            <w:hideMark/>
          </w:tcPr>
          <w:p w14:paraId="2D3707B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C0030/R0140</w:t>
            </w:r>
          </w:p>
        </w:tc>
        <w:tc>
          <w:tcPr>
            <w:tcW w:w="2835" w:type="dxa"/>
            <w:hideMark/>
          </w:tcPr>
          <w:p w14:paraId="332F163A" w14:textId="4BFD5A7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Derivatives</w:t>
            </w:r>
          </w:p>
        </w:tc>
        <w:tc>
          <w:tcPr>
            <w:tcW w:w="4612" w:type="dxa"/>
          </w:tcPr>
          <w:p w14:paraId="30746B6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the derivatives for the reporting currency.</w:t>
            </w:r>
          </w:p>
        </w:tc>
      </w:tr>
      <w:tr w:rsidR="00E21451" w:rsidRPr="00C22FD0" w14:paraId="0FC00330" w14:textId="77777777" w:rsidTr="0040755A">
        <w:tc>
          <w:tcPr>
            <w:tcW w:w="1809" w:type="dxa"/>
            <w:hideMark/>
          </w:tcPr>
          <w:p w14:paraId="64E017E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C0040/R0140</w:t>
            </w:r>
          </w:p>
        </w:tc>
        <w:tc>
          <w:tcPr>
            <w:tcW w:w="2835" w:type="dxa"/>
            <w:hideMark/>
          </w:tcPr>
          <w:p w14:paraId="04018057" w14:textId="5184F18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Derivatives</w:t>
            </w:r>
          </w:p>
        </w:tc>
        <w:tc>
          <w:tcPr>
            <w:tcW w:w="4612" w:type="dxa"/>
          </w:tcPr>
          <w:p w14:paraId="48A53C6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Report the total value of the derivatives for the remaining currencies that are not reported by currency. </w:t>
            </w:r>
          </w:p>
          <w:p w14:paraId="060B4178" w14:textId="77777777" w:rsidR="00E21451" w:rsidRPr="00C22FD0" w:rsidRDefault="00E21451" w:rsidP="0040755A">
            <w:pPr>
              <w:rPr>
                <w:rFonts w:ascii="Times New Roman" w:hAnsi="Times New Roman" w:cs="Times New Roman"/>
                <w:sz w:val="20"/>
                <w:szCs w:val="20"/>
              </w:rPr>
            </w:pPr>
          </w:p>
          <w:p w14:paraId="78DB4A5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(C0030/R0140) and in the currencies reported by currency (C0050/R0140). </w:t>
            </w:r>
          </w:p>
        </w:tc>
      </w:tr>
      <w:tr w:rsidR="00E21451" w:rsidRPr="00C22FD0" w14:paraId="7C29A9D1" w14:textId="77777777" w:rsidTr="0040755A">
        <w:tc>
          <w:tcPr>
            <w:tcW w:w="1809" w:type="dxa"/>
            <w:hideMark/>
          </w:tcPr>
          <w:p w14:paraId="54470D9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C0050/R0140</w:t>
            </w:r>
          </w:p>
          <w:p w14:paraId="44E17329" w14:textId="77777777" w:rsidR="00E21451" w:rsidRPr="00C22FD0" w:rsidRDefault="00E21451" w:rsidP="0040755A">
            <w:pPr>
              <w:rPr>
                <w:rFonts w:ascii="Times New Roman" w:hAnsi="Times New Roman" w:cs="Times New Roman"/>
                <w:sz w:val="20"/>
                <w:szCs w:val="20"/>
              </w:rPr>
            </w:pPr>
          </w:p>
        </w:tc>
        <w:tc>
          <w:tcPr>
            <w:tcW w:w="2835" w:type="dxa"/>
            <w:hideMark/>
          </w:tcPr>
          <w:p w14:paraId="180BB7CD" w14:textId="7432C7D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Derivatives</w:t>
            </w:r>
          </w:p>
        </w:tc>
        <w:tc>
          <w:tcPr>
            <w:tcW w:w="4612" w:type="dxa"/>
          </w:tcPr>
          <w:p w14:paraId="1496E70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the derivatives for each of the currency required to be reported separately.</w:t>
            </w:r>
          </w:p>
        </w:tc>
      </w:tr>
      <w:tr w:rsidR="00E21451" w:rsidRPr="00C22FD0" w14:paraId="333A7AE1" w14:textId="77777777" w:rsidTr="0040755A">
        <w:tc>
          <w:tcPr>
            <w:tcW w:w="1809" w:type="dxa"/>
            <w:hideMark/>
          </w:tcPr>
          <w:p w14:paraId="6564B28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C0020/R0150</w:t>
            </w:r>
          </w:p>
        </w:tc>
        <w:tc>
          <w:tcPr>
            <w:tcW w:w="2835" w:type="dxa"/>
            <w:hideMark/>
          </w:tcPr>
          <w:p w14:paraId="6322E68C" w14:textId="5B2A8B3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Financial liabilities </w:t>
            </w:r>
          </w:p>
        </w:tc>
        <w:tc>
          <w:tcPr>
            <w:tcW w:w="4612" w:type="dxa"/>
          </w:tcPr>
          <w:p w14:paraId="4CF3777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Report the total value of the financial liabilities for all currencies.</w:t>
            </w:r>
          </w:p>
        </w:tc>
      </w:tr>
      <w:tr w:rsidR="00E21451" w:rsidRPr="00C22FD0" w14:paraId="367A2DCE" w14:textId="77777777" w:rsidTr="0040755A">
        <w:tc>
          <w:tcPr>
            <w:tcW w:w="1809" w:type="dxa"/>
            <w:hideMark/>
          </w:tcPr>
          <w:p w14:paraId="6588C62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C0030/R0150</w:t>
            </w:r>
          </w:p>
        </w:tc>
        <w:tc>
          <w:tcPr>
            <w:tcW w:w="2835" w:type="dxa"/>
            <w:hideMark/>
          </w:tcPr>
          <w:p w14:paraId="4B25C943" w14:textId="0A2B37F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Financial liabilities</w:t>
            </w:r>
          </w:p>
        </w:tc>
        <w:tc>
          <w:tcPr>
            <w:tcW w:w="4612" w:type="dxa"/>
          </w:tcPr>
          <w:p w14:paraId="03A6F10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the financial liabilities for the reporting currency.</w:t>
            </w:r>
          </w:p>
        </w:tc>
      </w:tr>
      <w:tr w:rsidR="00E21451" w:rsidRPr="00C22FD0" w14:paraId="6A76896D" w14:textId="77777777" w:rsidTr="0040755A">
        <w:tc>
          <w:tcPr>
            <w:tcW w:w="1809" w:type="dxa"/>
            <w:hideMark/>
          </w:tcPr>
          <w:p w14:paraId="083C068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C0040/R0150</w:t>
            </w:r>
          </w:p>
        </w:tc>
        <w:tc>
          <w:tcPr>
            <w:tcW w:w="2835" w:type="dxa"/>
            <w:hideMark/>
          </w:tcPr>
          <w:p w14:paraId="01D29ECB" w14:textId="370EABB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Financial liabilities</w:t>
            </w:r>
          </w:p>
        </w:tc>
        <w:tc>
          <w:tcPr>
            <w:tcW w:w="4612" w:type="dxa"/>
          </w:tcPr>
          <w:p w14:paraId="0822850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Report the total value of the financial liabilities for the remaining currencies that are not reported by currency. </w:t>
            </w:r>
          </w:p>
          <w:p w14:paraId="2F550DC5" w14:textId="77777777" w:rsidR="00E21451" w:rsidRPr="00C22FD0" w:rsidRDefault="00E21451" w:rsidP="0040755A">
            <w:pPr>
              <w:rPr>
                <w:rFonts w:ascii="Times New Roman" w:hAnsi="Times New Roman" w:cs="Times New Roman"/>
                <w:sz w:val="20"/>
                <w:szCs w:val="20"/>
              </w:rPr>
            </w:pPr>
          </w:p>
          <w:p w14:paraId="6CFE14F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(C0030/R0150) and in the currencies reported by currency (C0050/R0150). </w:t>
            </w:r>
          </w:p>
        </w:tc>
      </w:tr>
      <w:tr w:rsidR="00E21451" w:rsidRPr="00C22FD0" w14:paraId="0B1F27F6" w14:textId="77777777" w:rsidTr="0040755A">
        <w:tc>
          <w:tcPr>
            <w:tcW w:w="1809" w:type="dxa"/>
            <w:hideMark/>
          </w:tcPr>
          <w:p w14:paraId="6083064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C0050/R0150</w:t>
            </w:r>
          </w:p>
          <w:p w14:paraId="1D945F95" w14:textId="77777777" w:rsidR="00E21451" w:rsidRPr="00C22FD0" w:rsidRDefault="00E21451" w:rsidP="0040755A">
            <w:pPr>
              <w:rPr>
                <w:rFonts w:ascii="Times New Roman" w:hAnsi="Times New Roman" w:cs="Times New Roman"/>
                <w:sz w:val="20"/>
                <w:szCs w:val="20"/>
              </w:rPr>
            </w:pPr>
          </w:p>
        </w:tc>
        <w:tc>
          <w:tcPr>
            <w:tcW w:w="2835" w:type="dxa"/>
            <w:hideMark/>
          </w:tcPr>
          <w:p w14:paraId="60239ACA" w14:textId="48DD582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Financial liabilities</w:t>
            </w:r>
          </w:p>
        </w:tc>
        <w:tc>
          <w:tcPr>
            <w:tcW w:w="4612" w:type="dxa"/>
          </w:tcPr>
          <w:p w14:paraId="50F6120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the financial liabilities for each of the currencies required to be reported separately.</w:t>
            </w:r>
          </w:p>
        </w:tc>
      </w:tr>
      <w:tr w:rsidR="00E21451" w:rsidRPr="00C22FD0" w14:paraId="4FF2A2BF" w14:textId="77777777" w:rsidTr="0040755A">
        <w:tc>
          <w:tcPr>
            <w:tcW w:w="1809" w:type="dxa"/>
            <w:hideMark/>
          </w:tcPr>
          <w:p w14:paraId="454CB46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C0020/R0160</w:t>
            </w:r>
          </w:p>
        </w:tc>
        <w:tc>
          <w:tcPr>
            <w:tcW w:w="2835" w:type="dxa"/>
            <w:hideMark/>
          </w:tcPr>
          <w:p w14:paraId="2AB28BF2" w14:textId="6E8C9CF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Contingent liabilities</w:t>
            </w:r>
          </w:p>
        </w:tc>
        <w:tc>
          <w:tcPr>
            <w:tcW w:w="4612" w:type="dxa"/>
          </w:tcPr>
          <w:p w14:paraId="1EAF8E4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Report the total value of the Contingent liabilities for all currencies.</w:t>
            </w:r>
          </w:p>
        </w:tc>
      </w:tr>
      <w:tr w:rsidR="00E21451" w:rsidRPr="00C22FD0" w14:paraId="34235EBD" w14:textId="77777777" w:rsidTr="0040755A">
        <w:tc>
          <w:tcPr>
            <w:tcW w:w="1809" w:type="dxa"/>
            <w:hideMark/>
          </w:tcPr>
          <w:p w14:paraId="2A5A488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C0030/R0160</w:t>
            </w:r>
          </w:p>
        </w:tc>
        <w:tc>
          <w:tcPr>
            <w:tcW w:w="2835" w:type="dxa"/>
            <w:hideMark/>
          </w:tcPr>
          <w:p w14:paraId="649C9C3C" w14:textId="236FDCF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Contingent liabilities</w:t>
            </w:r>
          </w:p>
        </w:tc>
        <w:tc>
          <w:tcPr>
            <w:tcW w:w="4612" w:type="dxa"/>
          </w:tcPr>
          <w:p w14:paraId="6722910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the contingent liabilities for the reporting currency.</w:t>
            </w:r>
          </w:p>
        </w:tc>
      </w:tr>
      <w:tr w:rsidR="00E21451" w:rsidRPr="00C22FD0" w14:paraId="5EDA3003" w14:textId="77777777" w:rsidTr="0040755A">
        <w:tc>
          <w:tcPr>
            <w:tcW w:w="1809" w:type="dxa"/>
            <w:hideMark/>
          </w:tcPr>
          <w:p w14:paraId="4BF6494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C0040/R0160</w:t>
            </w:r>
          </w:p>
        </w:tc>
        <w:tc>
          <w:tcPr>
            <w:tcW w:w="2835" w:type="dxa"/>
            <w:hideMark/>
          </w:tcPr>
          <w:p w14:paraId="42663A14" w14:textId="157DEDF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Contingent liabilities</w:t>
            </w:r>
          </w:p>
        </w:tc>
        <w:tc>
          <w:tcPr>
            <w:tcW w:w="4612" w:type="dxa"/>
          </w:tcPr>
          <w:p w14:paraId="66CEF2D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Report the total value of the contingent liabilities for the remaining currencies that are not reported by currency. </w:t>
            </w:r>
          </w:p>
          <w:p w14:paraId="2C464F29" w14:textId="77777777" w:rsidR="00E21451" w:rsidRPr="00C22FD0" w:rsidRDefault="00E21451" w:rsidP="0040755A">
            <w:pPr>
              <w:rPr>
                <w:rFonts w:ascii="Times New Roman" w:hAnsi="Times New Roman" w:cs="Times New Roman"/>
                <w:sz w:val="20"/>
                <w:szCs w:val="20"/>
              </w:rPr>
            </w:pPr>
          </w:p>
          <w:p w14:paraId="2057AED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(C0030/R0160) and in the currencies reported by currency (C0050/R0160). </w:t>
            </w:r>
          </w:p>
        </w:tc>
      </w:tr>
      <w:tr w:rsidR="00E21451" w:rsidRPr="00C22FD0" w14:paraId="37483E92" w14:textId="77777777" w:rsidTr="0040755A">
        <w:tc>
          <w:tcPr>
            <w:tcW w:w="1809" w:type="dxa"/>
            <w:hideMark/>
          </w:tcPr>
          <w:p w14:paraId="7370C3B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C0050/R0160</w:t>
            </w:r>
          </w:p>
        </w:tc>
        <w:tc>
          <w:tcPr>
            <w:tcW w:w="2835" w:type="dxa"/>
            <w:hideMark/>
          </w:tcPr>
          <w:p w14:paraId="48125C5D" w14:textId="1B1DFF1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Contingent liabilities</w:t>
            </w:r>
          </w:p>
        </w:tc>
        <w:tc>
          <w:tcPr>
            <w:tcW w:w="4612" w:type="dxa"/>
          </w:tcPr>
          <w:p w14:paraId="036E3DD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the contingent liabilities for each of the currencies required to be reported separately</w:t>
            </w:r>
          </w:p>
        </w:tc>
      </w:tr>
      <w:tr w:rsidR="00E21451" w:rsidRPr="00C22FD0" w14:paraId="2875D9D7" w14:textId="77777777" w:rsidTr="0040755A">
        <w:tc>
          <w:tcPr>
            <w:tcW w:w="1809" w:type="dxa"/>
            <w:hideMark/>
          </w:tcPr>
          <w:p w14:paraId="6995477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C0020/R0170</w:t>
            </w:r>
          </w:p>
        </w:tc>
        <w:tc>
          <w:tcPr>
            <w:tcW w:w="2835" w:type="dxa"/>
            <w:hideMark/>
          </w:tcPr>
          <w:p w14:paraId="1EE3BE08" w14:textId="68CF9BD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Any other liabilities</w:t>
            </w:r>
          </w:p>
        </w:tc>
        <w:tc>
          <w:tcPr>
            <w:tcW w:w="4612" w:type="dxa"/>
          </w:tcPr>
          <w:p w14:paraId="21FE00E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total value of any other liabilities for all currencies.</w:t>
            </w:r>
          </w:p>
        </w:tc>
      </w:tr>
      <w:tr w:rsidR="00E21451" w:rsidRPr="00C22FD0" w14:paraId="59176018" w14:textId="77777777" w:rsidTr="0040755A">
        <w:tc>
          <w:tcPr>
            <w:tcW w:w="1809" w:type="dxa"/>
            <w:hideMark/>
          </w:tcPr>
          <w:p w14:paraId="4C32D5D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C0030/R0170</w:t>
            </w:r>
          </w:p>
        </w:tc>
        <w:tc>
          <w:tcPr>
            <w:tcW w:w="2835" w:type="dxa"/>
            <w:hideMark/>
          </w:tcPr>
          <w:p w14:paraId="55434112" w14:textId="7F9BB2A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Any other liabilities</w:t>
            </w:r>
          </w:p>
        </w:tc>
        <w:tc>
          <w:tcPr>
            <w:tcW w:w="4612" w:type="dxa"/>
          </w:tcPr>
          <w:p w14:paraId="10243BD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any other liabilities for the reporting currency.</w:t>
            </w:r>
          </w:p>
        </w:tc>
      </w:tr>
      <w:tr w:rsidR="00E21451" w:rsidRPr="00C22FD0" w14:paraId="303CAC73" w14:textId="77777777" w:rsidTr="0040755A">
        <w:tc>
          <w:tcPr>
            <w:tcW w:w="1809" w:type="dxa"/>
            <w:hideMark/>
          </w:tcPr>
          <w:p w14:paraId="70CE682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C0040/R0170</w:t>
            </w:r>
          </w:p>
        </w:tc>
        <w:tc>
          <w:tcPr>
            <w:tcW w:w="2835" w:type="dxa"/>
            <w:hideMark/>
          </w:tcPr>
          <w:p w14:paraId="397DE460" w14:textId="13214EB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Any other liabilities</w:t>
            </w:r>
          </w:p>
        </w:tc>
        <w:tc>
          <w:tcPr>
            <w:tcW w:w="4612" w:type="dxa"/>
          </w:tcPr>
          <w:p w14:paraId="2DAF12A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Report the total value of any other liabilities for remaining currencies that are not reported by currency. </w:t>
            </w:r>
          </w:p>
          <w:p w14:paraId="306BCACB" w14:textId="77777777" w:rsidR="00E21451" w:rsidRPr="00C22FD0" w:rsidRDefault="00E21451" w:rsidP="0040755A">
            <w:pPr>
              <w:rPr>
                <w:rFonts w:ascii="Times New Roman" w:hAnsi="Times New Roman" w:cs="Times New Roman"/>
                <w:sz w:val="20"/>
                <w:szCs w:val="20"/>
              </w:rPr>
            </w:pPr>
          </w:p>
          <w:p w14:paraId="324F88B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(C0030/R0170) and in the currencies reported by currency (C0050/R0170). </w:t>
            </w:r>
          </w:p>
        </w:tc>
      </w:tr>
      <w:tr w:rsidR="00E21451" w:rsidRPr="00C22FD0" w14:paraId="698C956B" w14:textId="77777777" w:rsidTr="0040755A">
        <w:tc>
          <w:tcPr>
            <w:tcW w:w="1809" w:type="dxa"/>
            <w:hideMark/>
          </w:tcPr>
          <w:p w14:paraId="22B074B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C0050/R0170</w:t>
            </w:r>
          </w:p>
        </w:tc>
        <w:tc>
          <w:tcPr>
            <w:tcW w:w="2835" w:type="dxa"/>
            <w:hideMark/>
          </w:tcPr>
          <w:p w14:paraId="66799DFD" w14:textId="7FD5962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Any other liabilities</w:t>
            </w:r>
          </w:p>
        </w:tc>
        <w:tc>
          <w:tcPr>
            <w:tcW w:w="4612" w:type="dxa"/>
          </w:tcPr>
          <w:p w14:paraId="62AEDE2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any other liabilities for each of the currencies required to be reported separately.</w:t>
            </w:r>
          </w:p>
        </w:tc>
      </w:tr>
      <w:tr w:rsidR="00E21451" w:rsidRPr="00C22FD0" w14:paraId="1EB9250D" w14:textId="77777777" w:rsidTr="0040755A">
        <w:tc>
          <w:tcPr>
            <w:tcW w:w="1809" w:type="dxa"/>
            <w:hideMark/>
          </w:tcPr>
          <w:p w14:paraId="514D064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C0020/R0200</w:t>
            </w:r>
          </w:p>
        </w:tc>
        <w:tc>
          <w:tcPr>
            <w:tcW w:w="2835" w:type="dxa"/>
            <w:hideMark/>
          </w:tcPr>
          <w:p w14:paraId="12F5EA65" w14:textId="3FEF121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value of all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liabilities</w:t>
            </w:r>
          </w:p>
        </w:tc>
        <w:tc>
          <w:tcPr>
            <w:tcW w:w="4612" w:type="dxa"/>
          </w:tcPr>
          <w:p w14:paraId="7F2DE50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Report the total value of the total liabilities for all currencies.</w:t>
            </w:r>
          </w:p>
        </w:tc>
      </w:tr>
      <w:tr w:rsidR="00E21451" w:rsidRPr="00C22FD0" w14:paraId="427B9CB9" w14:textId="77777777" w:rsidTr="0040755A">
        <w:tc>
          <w:tcPr>
            <w:tcW w:w="1809" w:type="dxa"/>
            <w:hideMark/>
          </w:tcPr>
          <w:p w14:paraId="3FCF2AD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C0030/R0200</w:t>
            </w:r>
          </w:p>
        </w:tc>
        <w:tc>
          <w:tcPr>
            <w:tcW w:w="2835" w:type="dxa"/>
            <w:hideMark/>
          </w:tcPr>
          <w:p w14:paraId="09AAEF52" w14:textId="5194E83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the reporting currency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liabilities</w:t>
            </w:r>
          </w:p>
        </w:tc>
        <w:tc>
          <w:tcPr>
            <w:tcW w:w="4612" w:type="dxa"/>
          </w:tcPr>
          <w:p w14:paraId="7DABCA4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Report the value of total liabilities for the reporting currency.</w:t>
            </w:r>
          </w:p>
        </w:tc>
      </w:tr>
      <w:tr w:rsidR="00E21451" w:rsidRPr="00C22FD0" w14:paraId="3F673523" w14:textId="77777777" w:rsidTr="0040755A">
        <w:tc>
          <w:tcPr>
            <w:tcW w:w="1809" w:type="dxa"/>
            <w:hideMark/>
          </w:tcPr>
          <w:p w14:paraId="1B382F0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C0040/R0200</w:t>
            </w:r>
          </w:p>
        </w:tc>
        <w:tc>
          <w:tcPr>
            <w:tcW w:w="2835" w:type="dxa"/>
            <w:hideMark/>
          </w:tcPr>
          <w:p w14:paraId="55705CB5" w14:textId="589DA89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remaining other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liabilities</w:t>
            </w:r>
          </w:p>
        </w:tc>
        <w:tc>
          <w:tcPr>
            <w:tcW w:w="4612" w:type="dxa"/>
          </w:tcPr>
          <w:p w14:paraId="52A164B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Report the total value of total liabilities for the remaining currencies that are not reported by currency. </w:t>
            </w:r>
          </w:p>
          <w:p w14:paraId="14A0CB72" w14:textId="77777777" w:rsidR="00E21451" w:rsidRPr="00C22FD0" w:rsidRDefault="00E21451" w:rsidP="0040755A">
            <w:pPr>
              <w:rPr>
                <w:rFonts w:ascii="Times New Roman" w:hAnsi="Times New Roman" w:cs="Times New Roman"/>
                <w:sz w:val="20"/>
                <w:szCs w:val="20"/>
              </w:rPr>
            </w:pPr>
          </w:p>
          <w:p w14:paraId="77A9928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means that this cell excludes the amount reported in the reporting currency (C0030/R0200) and in the currencies reported by currency (C0050/R0200). </w:t>
            </w:r>
          </w:p>
        </w:tc>
      </w:tr>
      <w:tr w:rsidR="00E21451" w:rsidRPr="00C22FD0" w14:paraId="0ECB4FCD" w14:textId="77777777" w:rsidTr="0040755A">
        <w:tc>
          <w:tcPr>
            <w:tcW w:w="1809" w:type="dxa"/>
            <w:hideMark/>
          </w:tcPr>
          <w:p w14:paraId="756E4F5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C0050/R0200</w:t>
            </w:r>
          </w:p>
        </w:tc>
        <w:tc>
          <w:tcPr>
            <w:tcW w:w="2835" w:type="dxa"/>
            <w:hideMark/>
          </w:tcPr>
          <w:p w14:paraId="23E77FD9" w14:textId="3358EF6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material currencies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liabilities</w:t>
            </w:r>
          </w:p>
        </w:tc>
        <w:tc>
          <w:tcPr>
            <w:tcW w:w="4612" w:type="dxa"/>
            <w:hideMark/>
          </w:tcPr>
          <w:p w14:paraId="0320723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Report the value of total liabilities for each of the currency required to be reported separately.</w:t>
            </w:r>
          </w:p>
        </w:tc>
      </w:tr>
    </w:tbl>
    <w:p w14:paraId="28C12373" w14:textId="77777777" w:rsidR="00E21451" w:rsidRPr="00C22FD0" w:rsidRDefault="00E21451">
      <w:pPr>
        <w:rPr>
          <w:rFonts w:ascii="Times New Roman" w:hAnsi="Times New Roman" w:cs="Times New Roman"/>
          <w:sz w:val="20"/>
          <w:szCs w:val="20"/>
        </w:rPr>
      </w:pPr>
    </w:p>
    <w:p w14:paraId="1479B132" w14:textId="01ADEA84" w:rsidR="00E21451" w:rsidRPr="00C22FD0" w:rsidRDefault="00E21451">
      <w:pPr>
        <w:rPr>
          <w:rFonts w:ascii="Times New Roman" w:hAnsi="Times New Roman" w:cs="Times New Roman"/>
          <w:b/>
          <w:bCs/>
          <w:sz w:val="20"/>
          <w:szCs w:val="20"/>
        </w:rPr>
      </w:pPr>
      <w:bookmarkStart w:id="213" w:name="RANGE!A2:C48"/>
      <w:r w:rsidRPr="00C22FD0">
        <w:rPr>
          <w:rFonts w:ascii="Times New Roman" w:hAnsi="Times New Roman" w:cs="Times New Roman"/>
          <w:b/>
          <w:bCs/>
          <w:sz w:val="20"/>
          <w:szCs w:val="20"/>
        </w:rPr>
        <w:t>S.03.01</w:t>
      </w:r>
      <w:bookmarkEnd w:id="213"/>
      <w:r w:rsidRPr="00C22FD0">
        <w:rPr>
          <w:rFonts w:ascii="Times New Roman" w:hAnsi="Times New Roman" w:cs="Times New Roman"/>
          <w:b/>
          <w:bCs/>
          <w:sz w:val="20"/>
          <w:szCs w:val="20"/>
        </w:rPr>
        <w:t xml:space="preserve"> – Off</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balance sheet items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General</w:t>
      </w:r>
    </w:p>
    <w:p w14:paraId="1B8F8A68" w14:textId="77777777"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6CBD76F2" w14:textId="1D202DE4"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sz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3B890079" w14:textId="25277F23" w:rsidR="00E21451" w:rsidRPr="00C22FD0" w:rsidRDefault="00FC4845" w:rsidP="0040755A">
      <w:pPr>
        <w:jc w:val="both"/>
        <w:rPr>
          <w:rFonts w:ascii="Times New Roman" w:hAnsi="Times New Roman" w:cs="Times New Roman"/>
          <w:bCs/>
          <w:sz w:val="20"/>
          <w:szCs w:val="20"/>
          <w:lang w:val="en-US"/>
        </w:rPr>
      </w:pPr>
      <w:r w:rsidRPr="00C22FD0">
        <w:rPr>
          <w:rFonts w:ascii="Times New Roman" w:hAnsi="Times New Roman" w:cs="Times New Roman"/>
          <w:bCs/>
          <w:sz w:val="20"/>
          <w:szCs w:val="20"/>
          <w:lang w:val="en-US"/>
        </w:rPr>
        <w:lastRenderedPageBreak/>
        <w:t xml:space="preserve">This </w:t>
      </w:r>
      <w:r w:rsidR="00D90E40" w:rsidRPr="00C22FD0">
        <w:rPr>
          <w:rFonts w:ascii="Times New Roman" w:hAnsi="Times New Roman" w:cs="Times New Roman"/>
          <w:bCs/>
          <w:sz w:val="20"/>
          <w:szCs w:val="20"/>
          <w:lang w:val="en-US"/>
        </w:rPr>
        <w:t>template</w:t>
      </w:r>
      <w:r w:rsidR="00E21451" w:rsidRPr="00C22FD0">
        <w:rPr>
          <w:rFonts w:ascii="Times New Roman" w:hAnsi="Times New Roman" w:cs="Times New Roman"/>
          <w:bCs/>
          <w:sz w:val="20"/>
          <w:szCs w:val="20"/>
          <w:lang w:val="en-US"/>
        </w:rPr>
        <w:t xml:space="preserve"> shall include the information referring to off</w:t>
      </w:r>
      <w:r w:rsidR="004508C9" w:rsidRPr="00C22FD0">
        <w:rPr>
          <w:rFonts w:ascii="Times New Roman" w:hAnsi="Times New Roman" w:cs="Times New Roman"/>
          <w:bCs/>
          <w:sz w:val="20"/>
          <w:szCs w:val="20"/>
          <w:lang w:val="en-US"/>
        </w:rPr>
        <w:t>–</w:t>
      </w:r>
      <w:r w:rsidR="00E21451" w:rsidRPr="00C22FD0">
        <w:rPr>
          <w:rFonts w:ascii="Times New Roman" w:hAnsi="Times New Roman" w:cs="Times New Roman"/>
          <w:bCs/>
          <w:sz w:val="20"/>
          <w:szCs w:val="20"/>
          <w:lang w:val="en-US"/>
        </w:rPr>
        <w:t xml:space="preserve">balance sheet items and the maximum and solvency II value of contingent liabilities in Solvency II balance sheet also. As regards the Solvency II value, the instructions define the items from a recognition perspective. Valuation principles are laid down in Directive 2009/138/EC, </w:t>
      </w:r>
      <w:r w:rsidR="00E21451" w:rsidRPr="00C22FD0">
        <w:rPr>
          <w:rFonts w:ascii="Times New Roman" w:hAnsi="Times New Roman" w:cs="Times New Roman"/>
          <w:bCs/>
          <w:sz w:val="20"/>
          <w:szCs w:val="20"/>
        </w:rPr>
        <w:t>Delegated Regulation (EU) 2015/35</w:t>
      </w:r>
      <w:r w:rsidR="00E21451" w:rsidRPr="00C22FD0">
        <w:rPr>
          <w:rFonts w:ascii="Times New Roman" w:hAnsi="Times New Roman" w:cs="Times New Roman"/>
          <w:bCs/>
          <w:sz w:val="20"/>
          <w:szCs w:val="20"/>
          <w:lang w:val="en-US"/>
        </w:rPr>
        <w:t>, Solvency II Technical Standards and Guidelines.</w:t>
      </w:r>
    </w:p>
    <w:p w14:paraId="11E404A4" w14:textId="2B684E2E" w:rsidR="00E21451" w:rsidRPr="00C22FD0" w:rsidRDefault="00E21451" w:rsidP="0040755A">
      <w:pPr>
        <w:jc w:val="both"/>
        <w:rPr>
          <w:rFonts w:ascii="Times New Roman" w:hAnsi="Times New Roman" w:cs="Times New Roman"/>
          <w:bCs/>
          <w:sz w:val="20"/>
          <w:szCs w:val="20"/>
          <w:lang w:val="en-US"/>
        </w:rPr>
      </w:pPr>
      <w:r w:rsidRPr="00C22FD0">
        <w:rPr>
          <w:rFonts w:ascii="Times New Roman" w:hAnsi="Times New Roman" w:cs="Times New Roman"/>
          <w:bCs/>
          <w:sz w:val="20"/>
          <w:szCs w:val="20"/>
          <w:lang w:val="en-US"/>
        </w:rPr>
        <w:t xml:space="preserve">Guarantee require the issuer to make specified payments to reimburse the holder for a loss it incurs if a specified debtor fails to make payment when due under the original or modified terms of a debt instrument. These guarantees can have various legal forms, such as financial guarantees, letters of credit, </w:t>
      </w:r>
      <w:proofErr w:type="gramStart"/>
      <w:r w:rsidRPr="00C22FD0">
        <w:rPr>
          <w:rFonts w:ascii="Times New Roman" w:hAnsi="Times New Roman" w:cs="Times New Roman"/>
          <w:bCs/>
          <w:sz w:val="20"/>
          <w:szCs w:val="20"/>
          <w:lang w:val="en-US"/>
        </w:rPr>
        <w:t>credit</w:t>
      </w:r>
      <w:proofErr w:type="gramEnd"/>
      <w:r w:rsidRPr="00C22FD0">
        <w:rPr>
          <w:rFonts w:ascii="Times New Roman" w:hAnsi="Times New Roman" w:cs="Times New Roman"/>
          <w:bCs/>
          <w:sz w:val="20"/>
          <w:szCs w:val="20"/>
          <w:lang w:val="en-US"/>
        </w:rPr>
        <w:t xml:space="preserve"> default contracts. These items </w:t>
      </w:r>
      <w:r w:rsidR="00C45CB8" w:rsidRPr="00C22FD0">
        <w:rPr>
          <w:rFonts w:ascii="Times New Roman" w:hAnsi="Times New Roman" w:cs="Times New Roman"/>
          <w:bCs/>
          <w:sz w:val="20"/>
          <w:szCs w:val="20"/>
          <w:lang w:val="en-US"/>
        </w:rPr>
        <w:t>shall</w:t>
      </w:r>
      <w:r w:rsidRPr="00C22FD0">
        <w:rPr>
          <w:rFonts w:ascii="Times New Roman" w:hAnsi="Times New Roman" w:cs="Times New Roman"/>
          <w:bCs/>
          <w:sz w:val="20"/>
          <w:szCs w:val="20"/>
          <w:lang w:val="en-US"/>
        </w:rPr>
        <w:t xml:space="preserve"> not include guarantees stemming from insurance contracts, which are </w:t>
      </w:r>
      <w:proofErr w:type="spellStart"/>
      <w:r w:rsidRPr="00C22FD0">
        <w:rPr>
          <w:rFonts w:ascii="Times New Roman" w:hAnsi="Times New Roman" w:cs="Times New Roman"/>
          <w:bCs/>
          <w:sz w:val="20"/>
          <w:szCs w:val="20"/>
          <w:lang w:val="en-US"/>
        </w:rPr>
        <w:t>recognised</w:t>
      </w:r>
      <w:proofErr w:type="spellEnd"/>
      <w:r w:rsidRPr="00C22FD0">
        <w:rPr>
          <w:rFonts w:ascii="Times New Roman" w:hAnsi="Times New Roman" w:cs="Times New Roman"/>
          <w:bCs/>
          <w:sz w:val="20"/>
          <w:szCs w:val="20"/>
          <w:lang w:val="en-US"/>
        </w:rPr>
        <w:t xml:space="preserve"> in technical provisions.</w:t>
      </w:r>
    </w:p>
    <w:p w14:paraId="7392C385" w14:textId="77777777" w:rsidR="00E21451" w:rsidRPr="00C22FD0" w:rsidRDefault="00E21451" w:rsidP="0040755A">
      <w:pPr>
        <w:spacing w:after="0"/>
        <w:jc w:val="both"/>
        <w:rPr>
          <w:rFonts w:ascii="Times New Roman" w:hAnsi="Times New Roman" w:cs="Times New Roman"/>
          <w:bCs/>
          <w:sz w:val="20"/>
          <w:szCs w:val="20"/>
          <w:lang w:val="en-US"/>
        </w:rPr>
      </w:pPr>
      <w:r w:rsidRPr="00C22FD0">
        <w:rPr>
          <w:rFonts w:ascii="Times New Roman" w:hAnsi="Times New Roman" w:cs="Times New Roman"/>
          <w:bCs/>
          <w:sz w:val="20"/>
          <w:szCs w:val="20"/>
          <w:lang w:val="en-US"/>
        </w:rPr>
        <w:t>A contingent liability is defined as:</w:t>
      </w:r>
    </w:p>
    <w:p w14:paraId="6063AB24" w14:textId="77451BEE" w:rsidR="00E21451" w:rsidRPr="00C22FD0" w:rsidRDefault="00E21451" w:rsidP="00E21451">
      <w:pPr>
        <w:pStyle w:val="ListParagraph"/>
        <w:numPr>
          <w:ilvl w:val="1"/>
          <w:numId w:val="5"/>
        </w:numPr>
        <w:ind w:left="709"/>
        <w:rPr>
          <w:rFonts w:ascii="Times New Roman" w:hAnsi="Times New Roman" w:cs="Times New Roman"/>
          <w:sz w:val="20"/>
          <w:szCs w:val="20"/>
          <w:lang w:val="en-US"/>
        </w:rPr>
      </w:pPr>
      <w:r w:rsidRPr="00C22FD0">
        <w:rPr>
          <w:rFonts w:ascii="Times New Roman" w:hAnsi="Times New Roman" w:cs="Times New Roman"/>
          <w:bCs/>
          <w:sz w:val="20"/>
          <w:szCs w:val="20"/>
          <w:lang w:val="en-US"/>
        </w:rPr>
        <w:t>a possible obligation that arises from past events and whose existence will be confirmed only by the occurrence or non</w:t>
      </w:r>
      <w:r w:rsidR="004508C9" w:rsidRPr="00C22FD0">
        <w:rPr>
          <w:rFonts w:ascii="Times New Roman" w:hAnsi="Times New Roman" w:cs="Times New Roman"/>
          <w:bCs/>
          <w:sz w:val="20"/>
          <w:szCs w:val="20"/>
          <w:lang w:val="en-US"/>
        </w:rPr>
        <w:t>–</w:t>
      </w:r>
      <w:r w:rsidRPr="00C22FD0">
        <w:rPr>
          <w:rFonts w:ascii="Times New Roman" w:hAnsi="Times New Roman" w:cs="Times New Roman"/>
          <w:bCs/>
          <w:sz w:val="20"/>
          <w:szCs w:val="20"/>
          <w:lang w:val="en-US"/>
        </w:rPr>
        <w:t xml:space="preserve">occurrence of one or more uncertain future events not wholly within the control of the entity; </w:t>
      </w:r>
      <w:r w:rsidRPr="00C22FD0">
        <w:rPr>
          <w:rFonts w:ascii="Times New Roman" w:hAnsi="Times New Roman" w:cs="Times New Roman"/>
          <w:sz w:val="20"/>
          <w:szCs w:val="20"/>
          <w:lang w:val="en-US"/>
        </w:rPr>
        <w:t>or</w:t>
      </w:r>
    </w:p>
    <w:p w14:paraId="6AA97E95" w14:textId="77777777" w:rsidR="00E21451" w:rsidRPr="00C22FD0" w:rsidRDefault="00E21451" w:rsidP="00E21451">
      <w:pPr>
        <w:pStyle w:val="ListParagraph"/>
        <w:numPr>
          <w:ilvl w:val="0"/>
          <w:numId w:val="5"/>
        </w:numPr>
        <w:spacing w:after="0"/>
        <w:jc w:val="both"/>
        <w:rPr>
          <w:rFonts w:ascii="Times New Roman" w:hAnsi="Times New Roman" w:cs="Times New Roman"/>
          <w:bCs/>
          <w:sz w:val="20"/>
          <w:szCs w:val="20"/>
          <w:lang w:val="en-US"/>
        </w:rPr>
      </w:pPr>
      <w:r w:rsidRPr="00C22FD0">
        <w:rPr>
          <w:rFonts w:ascii="Times New Roman" w:hAnsi="Times New Roman" w:cs="Times New Roman"/>
          <w:bCs/>
          <w:sz w:val="20"/>
          <w:szCs w:val="20"/>
          <w:lang w:val="en-US"/>
        </w:rPr>
        <w:t>a present obligation that arises from past events even if:</w:t>
      </w:r>
    </w:p>
    <w:p w14:paraId="036A19A9" w14:textId="77777777" w:rsidR="00E21451" w:rsidRPr="00C22FD0" w:rsidRDefault="00E21451" w:rsidP="00E21451">
      <w:pPr>
        <w:pStyle w:val="ListParagraph"/>
        <w:numPr>
          <w:ilvl w:val="0"/>
          <w:numId w:val="6"/>
        </w:numPr>
        <w:spacing w:after="0"/>
        <w:ind w:left="1418"/>
        <w:jc w:val="both"/>
        <w:rPr>
          <w:rFonts w:ascii="Times New Roman" w:hAnsi="Times New Roman" w:cs="Times New Roman"/>
          <w:bCs/>
          <w:sz w:val="20"/>
          <w:szCs w:val="20"/>
          <w:lang w:val="en-US"/>
        </w:rPr>
      </w:pPr>
      <w:r w:rsidRPr="00C22FD0">
        <w:rPr>
          <w:rFonts w:ascii="Times New Roman" w:hAnsi="Times New Roman" w:cs="Times New Roman"/>
          <w:bCs/>
          <w:sz w:val="20"/>
          <w:szCs w:val="20"/>
          <w:lang w:val="en-US"/>
        </w:rPr>
        <w:t>it is not probable that an outflow of resources embodying economic benefits will be required to settle the obligation; or</w:t>
      </w:r>
    </w:p>
    <w:p w14:paraId="186721B8" w14:textId="77777777" w:rsidR="00E21451" w:rsidRPr="00C22FD0" w:rsidRDefault="00E21451" w:rsidP="00E21451">
      <w:pPr>
        <w:pStyle w:val="ListParagraph"/>
        <w:numPr>
          <w:ilvl w:val="0"/>
          <w:numId w:val="6"/>
        </w:numPr>
        <w:spacing w:after="0"/>
        <w:ind w:left="1418"/>
        <w:jc w:val="both"/>
        <w:rPr>
          <w:rFonts w:ascii="Times New Roman" w:hAnsi="Times New Roman" w:cs="Times New Roman"/>
          <w:bCs/>
          <w:sz w:val="20"/>
          <w:szCs w:val="20"/>
          <w:lang w:val="en-US"/>
        </w:rPr>
      </w:pPr>
      <w:proofErr w:type="gramStart"/>
      <w:r w:rsidRPr="00C22FD0">
        <w:rPr>
          <w:rFonts w:ascii="Times New Roman" w:hAnsi="Times New Roman" w:cs="Times New Roman"/>
          <w:bCs/>
          <w:sz w:val="20"/>
          <w:szCs w:val="20"/>
          <w:lang w:val="en-US"/>
        </w:rPr>
        <w:t>the</w:t>
      </w:r>
      <w:proofErr w:type="gramEnd"/>
      <w:r w:rsidRPr="00C22FD0">
        <w:rPr>
          <w:rFonts w:ascii="Times New Roman" w:hAnsi="Times New Roman" w:cs="Times New Roman"/>
          <w:bCs/>
          <w:sz w:val="20"/>
          <w:szCs w:val="20"/>
          <w:lang w:val="en-US"/>
        </w:rPr>
        <w:t xml:space="preserve"> amount of the obligation cannot be measured with sufficient reliability.</w:t>
      </w:r>
    </w:p>
    <w:p w14:paraId="47854199" w14:textId="77777777" w:rsidR="00E21451" w:rsidRPr="00C22FD0" w:rsidRDefault="00E21451" w:rsidP="0040755A">
      <w:pPr>
        <w:spacing w:before="120"/>
        <w:jc w:val="both"/>
        <w:rPr>
          <w:rFonts w:ascii="Times New Roman" w:hAnsi="Times New Roman" w:cs="Times New Roman"/>
          <w:bCs/>
          <w:sz w:val="20"/>
          <w:szCs w:val="20"/>
          <w:lang w:val="en-US"/>
        </w:rPr>
      </w:pPr>
      <w:r w:rsidRPr="00C22FD0">
        <w:rPr>
          <w:rFonts w:ascii="Times New Roman" w:hAnsi="Times New Roman" w:cs="Times New Roman"/>
          <w:sz w:val="20"/>
          <w:szCs w:val="20"/>
        </w:rPr>
        <w:t>Collateral is an asset with a monetary value or a commitment that secure the lender against the defaults of the borrower.</w:t>
      </w:r>
    </w:p>
    <w:p w14:paraId="5E32556F" w14:textId="77777777"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guarantees listed in this template are not reported in S.03.02 and S.03.03.</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This</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means</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that</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only</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limited</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guarantees</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are</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to</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be</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reported</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in</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this</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template.</w:t>
      </w:r>
    </w:p>
    <w:p w14:paraId="4C046EC5" w14:textId="48FF0A0A" w:rsidR="00E21451" w:rsidRPr="00C22FD0" w:rsidRDefault="00E21451" w:rsidP="0040755A">
      <w:pPr>
        <w:snapToGrid w:val="0"/>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At group level, the template is applicable for all entities </w:t>
      </w:r>
      <w:r w:rsidR="00457D88" w:rsidRPr="00C22FD0">
        <w:rPr>
          <w:rFonts w:ascii="Times New Roman" w:hAnsi="Times New Roman" w:cs="Times New Roman"/>
          <w:sz w:val="20"/>
          <w:szCs w:val="20"/>
          <w:lang w:val="en-US"/>
        </w:rPr>
        <w:t>with</w:t>
      </w:r>
      <w:r w:rsidRPr="00C22FD0">
        <w:rPr>
          <w:rFonts w:ascii="Times New Roman" w:hAnsi="Times New Roman" w:cs="Times New Roman"/>
          <w:sz w:val="20"/>
          <w:szCs w:val="20"/>
          <w:lang w:val="en-US"/>
        </w:rPr>
        <w:t xml:space="preserve">in the scope of group supervision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including other financial sectors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controlled participations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for method 1 (Accounting consolidation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based method), method 2 (Deduction and aggregation method) and a combination of methods 1 and 2.</w:t>
      </w:r>
    </w:p>
    <w:p w14:paraId="611A6789" w14:textId="77777777" w:rsidR="00E21451" w:rsidRPr="00C22FD0" w:rsidRDefault="00E21451" w:rsidP="0040755A">
      <w:pPr>
        <w:snapToGrid w:val="0"/>
        <w:spacing w:after="0" w:line="240" w:lineRule="auto"/>
        <w:jc w:val="both"/>
        <w:rPr>
          <w:rFonts w:ascii="Times New Roman" w:hAnsi="Times New Roman" w:cs="Times New Roman"/>
          <w:sz w:val="20"/>
          <w:szCs w:val="20"/>
          <w:lang w:val="en-US"/>
        </w:rPr>
      </w:pPr>
    </w:p>
    <w:p w14:paraId="4D02E928" w14:textId="502214F2" w:rsidR="00E21451" w:rsidRPr="00C22FD0" w:rsidRDefault="00E21451" w:rsidP="0040755A">
      <w:pPr>
        <w:snapToGrid w:val="0"/>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For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controlled participations guarantees provided and guarantees received are included on a proportional basis when method 1 is applied. When method 2 is applied these guarantees are reported with the total amount. </w:t>
      </w:r>
    </w:p>
    <w:p w14:paraId="03B77D13" w14:textId="77777777" w:rsidR="00E21451" w:rsidRPr="00C22FD0" w:rsidRDefault="00E21451" w:rsidP="0040755A">
      <w:pPr>
        <w:jc w:val="both"/>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339"/>
        <w:gridCol w:w="2440"/>
        <w:gridCol w:w="5463"/>
      </w:tblGrid>
      <w:tr w:rsidR="00E21451" w:rsidRPr="00C22FD0" w14:paraId="256F84C8" w14:textId="77777777" w:rsidTr="00CA3234">
        <w:tc>
          <w:tcPr>
            <w:tcW w:w="0" w:type="auto"/>
            <w:noWrap/>
            <w:hideMark/>
          </w:tcPr>
          <w:p w14:paraId="3145F7B4" w14:textId="77777777" w:rsidR="00E21451" w:rsidRPr="00C22FD0" w:rsidRDefault="00E21451" w:rsidP="0040755A">
            <w:pPr>
              <w:jc w:val="center"/>
              <w:rPr>
                <w:rFonts w:ascii="Times New Roman" w:hAnsi="Times New Roman" w:cs="Times New Roman"/>
                <w:sz w:val="20"/>
                <w:szCs w:val="20"/>
              </w:rPr>
            </w:pPr>
          </w:p>
        </w:tc>
        <w:tc>
          <w:tcPr>
            <w:tcW w:w="0" w:type="auto"/>
            <w:hideMark/>
          </w:tcPr>
          <w:p w14:paraId="643C77E6"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0" w:type="auto"/>
            <w:hideMark/>
          </w:tcPr>
          <w:p w14:paraId="7ED0A5A4"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3DCDB321" w14:textId="77777777" w:rsidTr="00CA3234">
        <w:tc>
          <w:tcPr>
            <w:tcW w:w="0" w:type="auto"/>
            <w:hideMark/>
          </w:tcPr>
          <w:p w14:paraId="4245BE6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C0010/R0010</w:t>
            </w:r>
          </w:p>
        </w:tc>
        <w:tc>
          <w:tcPr>
            <w:tcW w:w="0" w:type="auto"/>
            <w:hideMark/>
          </w:tcPr>
          <w:p w14:paraId="08A655C8" w14:textId="468A77E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Maximum value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Guarantees provided by the group, including letters of credit</w:t>
            </w:r>
          </w:p>
        </w:tc>
        <w:tc>
          <w:tcPr>
            <w:tcW w:w="0" w:type="auto"/>
            <w:hideMark/>
          </w:tcPr>
          <w:p w14:paraId="70357D65" w14:textId="5B8C0E4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Sum of all possible cash out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flows related to guarantees if events triggering guarantees were all to happen in relation to guarantees provided by the </w:t>
            </w:r>
            <w:r w:rsidR="00521176" w:rsidRPr="00C22FD0">
              <w:rPr>
                <w:rFonts w:ascii="Times New Roman" w:hAnsi="Times New Roman" w:cs="Times New Roman"/>
                <w:sz w:val="20"/>
                <w:szCs w:val="20"/>
              </w:rPr>
              <w:t xml:space="preserve">group </w:t>
            </w:r>
            <w:r w:rsidRPr="00C22FD0">
              <w:rPr>
                <w:rFonts w:ascii="Times New Roman" w:hAnsi="Times New Roman" w:cs="Times New Roman"/>
                <w:sz w:val="20"/>
                <w:szCs w:val="20"/>
              </w:rPr>
              <w:t>to another party. It includes cash</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flows related to letter of credit.</w:t>
            </w:r>
          </w:p>
          <w:p w14:paraId="4F187E2E" w14:textId="77777777" w:rsidR="00E21451" w:rsidRPr="00C22FD0" w:rsidRDefault="00E21451" w:rsidP="0040755A">
            <w:pPr>
              <w:rPr>
                <w:rFonts w:ascii="Times New Roman" w:hAnsi="Times New Roman" w:cs="Times New Roman"/>
                <w:sz w:val="20"/>
                <w:szCs w:val="20"/>
              </w:rPr>
            </w:pPr>
          </w:p>
          <w:p w14:paraId="79AD9987" w14:textId="270BC1C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In case any guarantee is also identified as contingent liability under R0310, the maximum amount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also be included in this row.</w:t>
            </w:r>
          </w:p>
          <w:p w14:paraId="13E7C2B0" w14:textId="77777777" w:rsidR="00E21451" w:rsidRPr="00C22FD0" w:rsidRDefault="00E21451" w:rsidP="0040755A">
            <w:pPr>
              <w:rPr>
                <w:rFonts w:ascii="Times New Roman" w:hAnsi="Times New Roman" w:cs="Times New Roman"/>
                <w:sz w:val="20"/>
                <w:szCs w:val="20"/>
              </w:rPr>
            </w:pPr>
          </w:p>
          <w:p w14:paraId="3D2489F8" w14:textId="091509C5" w:rsidR="00E21451" w:rsidRPr="00C22FD0" w:rsidRDefault="00E21451" w:rsidP="00546B36">
            <w:pPr>
              <w:rPr>
                <w:rFonts w:ascii="Times New Roman" w:hAnsi="Times New Roman" w:cs="Times New Roman"/>
                <w:sz w:val="20"/>
                <w:szCs w:val="20"/>
              </w:rPr>
            </w:pPr>
            <w:r w:rsidRPr="00C22FD0">
              <w:rPr>
                <w:rFonts w:ascii="Times New Roman" w:hAnsi="Times New Roman" w:cs="Times New Roman"/>
                <w:sz w:val="20"/>
                <w:szCs w:val="20"/>
              </w:rPr>
              <w:t>Internal guarantees within the scope of group</w:t>
            </w:r>
            <w:r w:rsidR="00546B36" w:rsidRPr="00C22FD0">
              <w:rPr>
                <w:rFonts w:ascii="Times New Roman" w:hAnsi="Times New Roman" w:cs="Times New Roman"/>
                <w:sz w:val="20"/>
                <w:szCs w:val="20"/>
              </w:rPr>
              <w:t xml:space="preserve"> supervision</w:t>
            </w:r>
            <w:r w:rsidRPr="00C22FD0">
              <w:rPr>
                <w:rFonts w:ascii="Times New Roman" w:hAnsi="Times New Roman" w:cs="Times New Roman"/>
                <w:sz w:val="20"/>
                <w:szCs w:val="20"/>
              </w:rPr>
              <w:t xml:space="preserve"> are not reported in this template.</w:t>
            </w:r>
          </w:p>
        </w:tc>
      </w:tr>
      <w:tr w:rsidR="00A5198D" w:rsidRPr="00C22FD0" w14:paraId="5A733D98" w14:textId="77777777" w:rsidTr="00A5198D">
        <w:trPr>
          <w:ins w:id="214" w:author="Author"/>
        </w:trPr>
        <w:tc>
          <w:tcPr>
            <w:tcW w:w="0" w:type="auto"/>
          </w:tcPr>
          <w:p w14:paraId="0ADFF5B0" w14:textId="77777777" w:rsidR="00A5198D" w:rsidRPr="00C22FD0" w:rsidRDefault="00A5198D" w:rsidP="00A5198D">
            <w:pPr>
              <w:rPr>
                <w:ins w:id="215" w:author="Author"/>
                <w:rFonts w:ascii="Times New Roman" w:hAnsi="Times New Roman" w:cs="Times New Roman"/>
                <w:sz w:val="20"/>
                <w:szCs w:val="20"/>
              </w:rPr>
            </w:pPr>
            <w:ins w:id="216" w:author="Author">
              <w:r w:rsidRPr="00C22FD0">
                <w:rPr>
                  <w:rFonts w:ascii="Times New Roman" w:hAnsi="Times New Roman" w:cs="Times New Roman"/>
                  <w:sz w:val="20"/>
                  <w:szCs w:val="20"/>
                </w:rPr>
                <w:t>C0020/R0010</w:t>
              </w:r>
            </w:ins>
          </w:p>
        </w:tc>
        <w:tc>
          <w:tcPr>
            <w:tcW w:w="0" w:type="auto"/>
          </w:tcPr>
          <w:p w14:paraId="4CE12951" w14:textId="1B5CD10D" w:rsidR="00A5198D" w:rsidRPr="00C22FD0" w:rsidRDefault="00A5198D" w:rsidP="00A5198D">
            <w:pPr>
              <w:rPr>
                <w:ins w:id="217" w:author="Author"/>
                <w:rFonts w:ascii="Times New Roman" w:hAnsi="Times New Roman" w:cs="Times New Roman"/>
                <w:sz w:val="20"/>
                <w:szCs w:val="20"/>
              </w:rPr>
            </w:pPr>
            <w:ins w:id="218" w:author="Author">
              <w:r w:rsidRPr="00C22FD0">
                <w:rPr>
                  <w:rFonts w:ascii="Times New Roman" w:hAnsi="Times New Roman" w:cs="Times New Roman"/>
                  <w:sz w:val="20"/>
                  <w:szCs w:val="20"/>
                </w:rPr>
                <w:t>Value of guarantee/ collateral / contingent liabilities – Guarantees provided by the group, including letters of credit</w:t>
              </w:r>
            </w:ins>
          </w:p>
        </w:tc>
        <w:tc>
          <w:tcPr>
            <w:tcW w:w="0" w:type="auto"/>
          </w:tcPr>
          <w:p w14:paraId="74FAF418" w14:textId="19A96CB1" w:rsidR="00A5198D" w:rsidRPr="00C22FD0" w:rsidDel="002C0586" w:rsidRDefault="00A5198D" w:rsidP="00A5198D">
            <w:pPr>
              <w:rPr>
                <w:ins w:id="219" w:author="Author"/>
                <w:rFonts w:ascii="Times New Roman" w:hAnsi="Times New Roman" w:cs="Times New Roman"/>
                <w:sz w:val="20"/>
                <w:szCs w:val="20"/>
              </w:rPr>
            </w:pPr>
            <w:ins w:id="220" w:author="Author">
              <w:r w:rsidRPr="00C22FD0">
                <w:rPr>
                  <w:rFonts w:ascii="Times New Roman" w:hAnsi="Times New Roman" w:cs="Times New Roman"/>
                  <w:sz w:val="20"/>
                  <w:szCs w:val="20"/>
                </w:rPr>
                <w:t>Solvency II value of the guarantees provided by the group, including letters of credit</w:t>
              </w:r>
            </w:ins>
          </w:p>
        </w:tc>
      </w:tr>
      <w:tr w:rsidR="00E21451" w:rsidRPr="00C22FD0" w14:paraId="57C26AA3" w14:textId="77777777" w:rsidTr="00CA3234">
        <w:tc>
          <w:tcPr>
            <w:tcW w:w="0" w:type="auto"/>
            <w:hideMark/>
          </w:tcPr>
          <w:p w14:paraId="175DD02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C0010/R0030</w:t>
            </w:r>
          </w:p>
        </w:tc>
        <w:tc>
          <w:tcPr>
            <w:tcW w:w="0" w:type="auto"/>
            <w:hideMark/>
          </w:tcPr>
          <w:p w14:paraId="05066559" w14:textId="418FA86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Maximum value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Guarantees received by the group, including letters of credit</w:t>
            </w:r>
          </w:p>
        </w:tc>
        <w:tc>
          <w:tcPr>
            <w:tcW w:w="0" w:type="auto"/>
            <w:hideMark/>
          </w:tcPr>
          <w:p w14:paraId="616AB543" w14:textId="1D4F25D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Sum of all possible cash in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flows related to guarantees if events triggering guarantees were all to happen in relation to guarantees received by the </w:t>
            </w:r>
            <w:r w:rsidR="00C06EA8" w:rsidRPr="00C22FD0">
              <w:rPr>
                <w:rFonts w:ascii="Times New Roman" w:hAnsi="Times New Roman" w:cs="Times New Roman"/>
                <w:sz w:val="20"/>
                <w:szCs w:val="20"/>
              </w:rPr>
              <w:t xml:space="preserve">group </w:t>
            </w:r>
            <w:r w:rsidRPr="00C22FD0">
              <w:rPr>
                <w:rFonts w:ascii="Times New Roman" w:hAnsi="Times New Roman" w:cs="Times New Roman"/>
                <w:sz w:val="20"/>
                <w:szCs w:val="20"/>
              </w:rPr>
              <w:t xml:space="preserve">from another party to guarantee the payment of the liabilities due by the </w:t>
            </w:r>
            <w:r w:rsidR="00E51732" w:rsidRPr="00C22FD0">
              <w:rPr>
                <w:rFonts w:ascii="Times New Roman" w:hAnsi="Times New Roman" w:cs="Times New Roman"/>
                <w:sz w:val="20"/>
                <w:szCs w:val="20"/>
              </w:rPr>
              <w:t xml:space="preserve">group </w:t>
            </w:r>
            <w:r w:rsidRPr="00C22FD0">
              <w:rPr>
                <w:rFonts w:ascii="Times New Roman" w:hAnsi="Times New Roman" w:cs="Times New Roman"/>
                <w:sz w:val="20"/>
                <w:szCs w:val="20"/>
              </w:rPr>
              <w:t>(includes letter of credit, undrawn committed borrowing facilities).</w:t>
            </w:r>
          </w:p>
          <w:p w14:paraId="55B8B271" w14:textId="77777777" w:rsidR="00E21451" w:rsidRPr="00C22FD0" w:rsidRDefault="00E21451" w:rsidP="0040755A">
            <w:pPr>
              <w:rPr>
                <w:rFonts w:ascii="Times New Roman" w:hAnsi="Times New Roman" w:cs="Times New Roman"/>
                <w:sz w:val="20"/>
                <w:szCs w:val="20"/>
              </w:rPr>
            </w:pPr>
          </w:p>
          <w:p w14:paraId="29A2707E" w14:textId="006A936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Internal guarantees </w:t>
            </w:r>
            <w:r w:rsidR="00546B36"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are not </w:t>
            </w:r>
            <w:r w:rsidRPr="00C22FD0">
              <w:rPr>
                <w:rFonts w:ascii="Times New Roman" w:hAnsi="Times New Roman" w:cs="Times New Roman"/>
                <w:sz w:val="20"/>
                <w:szCs w:val="20"/>
              </w:rPr>
              <w:lastRenderedPageBreak/>
              <w:t>reported in this template.</w:t>
            </w:r>
          </w:p>
        </w:tc>
      </w:tr>
      <w:tr w:rsidR="00A5198D" w:rsidRPr="00C22FD0" w14:paraId="293B4907" w14:textId="77777777" w:rsidTr="00A5198D">
        <w:trPr>
          <w:ins w:id="221" w:author="Author"/>
        </w:trPr>
        <w:tc>
          <w:tcPr>
            <w:tcW w:w="0" w:type="auto"/>
          </w:tcPr>
          <w:p w14:paraId="1AC905A6" w14:textId="77777777" w:rsidR="00A5198D" w:rsidRPr="00C22FD0" w:rsidRDefault="00A5198D" w:rsidP="00A5198D">
            <w:pPr>
              <w:rPr>
                <w:ins w:id="222" w:author="Author"/>
                <w:rFonts w:ascii="Times New Roman" w:hAnsi="Times New Roman" w:cs="Times New Roman"/>
                <w:sz w:val="20"/>
                <w:szCs w:val="20"/>
              </w:rPr>
            </w:pPr>
            <w:ins w:id="223" w:author="Author">
              <w:r w:rsidRPr="00C22FD0">
                <w:rPr>
                  <w:rFonts w:ascii="Times New Roman" w:hAnsi="Times New Roman" w:cs="Times New Roman"/>
                  <w:sz w:val="20"/>
                  <w:szCs w:val="20"/>
                </w:rPr>
                <w:lastRenderedPageBreak/>
                <w:t>C0020/R0030</w:t>
              </w:r>
            </w:ins>
          </w:p>
        </w:tc>
        <w:tc>
          <w:tcPr>
            <w:tcW w:w="0" w:type="auto"/>
          </w:tcPr>
          <w:p w14:paraId="2CEA7CAF" w14:textId="0FC73FB7" w:rsidR="00A5198D" w:rsidRPr="00C22FD0" w:rsidRDefault="00A5198D" w:rsidP="00A5198D">
            <w:pPr>
              <w:rPr>
                <w:ins w:id="224" w:author="Author"/>
                <w:rFonts w:ascii="Times New Roman" w:hAnsi="Times New Roman" w:cs="Times New Roman"/>
                <w:sz w:val="20"/>
                <w:szCs w:val="20"/>
              </w:rPr>
            </w:pPr>
            <w:ins w:id="225" w:author="Author">
              <w:r w:rsidRPr="00C22FD0">
                <w:rPr>
                  <w:rFonts w:ascii="Times New Roman" w:hAnsi="Times New Roman" w:cs="Times New Roman"/>
                  <w:sz w:val="20"/>
                  <w:szCs w:val="20"/>
                </w:rPr>
                <w:t>Value of guarantee/ collateral / contingent liabilities –</w:t>
              </w:r>
              <w:r w:rsidRPr="00C22FD0">
                <w:rPr>
                  <w:rFonts w:ascii="Times New Roman" w:hAnsi="Times New Roman" w:cs="Times New Roman"/>
                  <w:bCs/>
                  <w:sz w:val="20"/>
                  <w:szCs w:val="20"/>
                  <w:lang w:val="en-US"/>
                </w:rPr>
                <w:t xml:space="preserve"> </w:t>
              </w:r>
              <w:r w:rsidRPr="00C22FD0">
                <w:rPr>
                  <w:rFonts w:ascii="Times New Roman" w:hAnsi="Times New Roman" w:cs="Times New Roman"/>
                  <w:sz w:val="20"/>
                  <w:szCs w:val="20"/>
                </w:rPr>
                <w:t>Guarantees received by the group, including letters of credit</w:t>
              </w:r>
            </w:ins>
          </w:p>
        </w:tc>
        <w:tc>
          <w:tcPr>
            <w:tcW w:w="0" w:type="auto"/>
          </w:tcPr>
          <w:p w14:paraId="3ABE1513" w14:textId="37B1D077" w:rsidR="00A5198D" w:rsidRPr="00C22FD0" w:rsidDel="002C0586" w:rsidRDefault="00A5198D" w:rsidP="00A5198D">
            <w:pPr>
              <w:rPr>
                <w:ins w:id="226" w:author="Author"/>
                <w:rFonts w:ascii="Times New Roman" w:hAnsi="Times New Roman" w:cs="Times New Roman"/>
                <w:sz w:val="20"/>
                <w:szCs w:val="20"/>
              </w:rPr>
            </w:pPr>
            <w:ins w:id="227" w:author="Author">
              <w:r w:rsidRPr="00C22FD0">
                <w:rPr>
                  <w:rFonts w:ascii="Times New Roman" w:hAnsi="Times New Roman" w:cs="Times New Roman"/>
                  <w:sz w:val="20"/>
                  <w:szCs w:val="20"/>
                </w:rPr>
                <w:t>Solvency II value of the guarantees received by the group, including letters of credit.</w:t>
              </w:r>
            </w:ins>
          </w:p>
        </w:tc>
      </w:tr>
      <w:tr w:rsidR="00E21451" w:rsidRPr="00C22FD0" w14:paraId="79C25891" w14:textId="77777777" w:rsidTr="0040755A">
        <w:tc>
          <w:tcPr>
            <w:tcW w:w="0" w:type="auto"/>
            <w:hideMark/>
          </w:tcPr>
          <w:p w14:paraId="5881D96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C0020/R0100</w:t>
            </w:r>
          </w:p>
        </w:tc>
        <w:tc>
          <w:tcPr>
            <w:tcW w:w="0" w:type="auto"/>
            <w:hideMark/>
          </w:tcPr>
          <w:p w14:paraId="087D9392" w14:textId="73AD8CF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guarantee / collateral / contingent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 held for loans made or bonds purchased</w:t>
            </w:r>
          </w:p>
        </w:tc>
        <w:tc>
          <w:tcPr>
            <w:tcW w:w="0" w:type="auto"/>
            <w:hideMark/>
          </w:tcPr>
          <w:p w14:paraId="5492EB0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Solvency II value of the collaterals held for loans made or bonds purchased.</w:t>
            </w:r>
          </w:p>
          <w:p w14:paraId="234F6514" w14:textId="77777777" w:rsidR="00E21451" w:rsidRPr="00C22FD0" w:rsidRDefault="00E21451">
            <w:pPr>
              <w:rPr>
                <w:rFonts w:ascii="Times New Roman" w:hAnsi="Times New Roman" w:cs="Times New Roman"/>
                <w:sz w:val="20"/>
                <w:szCs w:val="20"/>
              </w:rPr>
            </w:pPr>
          </w:p>
          <w:p w14:paraId="37E57B9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4AA582DA" w14:textId="77777777" w:rsidTr="0040755A">
        <w:tc>
          <w:tcPr>
            <w:tcW w:w="0" w:type="auto"/>
            <w:hideMark/>
          </w:tcPr>
          <w:p w14:paraId="2FCCAC4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C0020/R0110</w:t>
            </w:r>
          </w:p>
        </w:tc>
        <w:tc>
          <w:tcPr>
            <w:tcW w:w="0" w:type="auto"/>
            <w:hideMark/>
          </w:tcPr>
          <w:p w14:paraId="59FA3EDD" w14:textId="640691D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guarantee / collateral / contingent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 held for derivatives</w:t>
            </w:r>
          </w:p>
        </w:tc>
        <w:tc>
          <w:tcPr>
            <w:tcW w:w="0" w:type="auto"/>
            <w:hideMark/>
          </w:tcPr>
          <w:p w14:paraId="704A9606"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Solvency II value of the collaterals held for derivatives.</w:t>
            </w:r>
          </w:p>
          <w:p w14:paraId="786A5A0A" w14:textId="77777777" w:rsidR="00E21451" w:rsidRPr="00C22FD0" w:rsidRDefault="00E21451">
            <w:pPr>
              <w:rPr>
                <w:rFonts w:ascii="Times New Roman" w:hAnsi="Times New Roman" w:cs="Times New Roman"/>
                <w:sz w:val="20"/>
                <w:szCs w:val="20"/>
              </w:rPr>
            </w:pPr>
          </w:p>
          <w:p w14:paraId="230D273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55C92309" w14:textId="77777777" w:rsidTr="0040755A">
        <w:tc>
          <w:tcPr>
            <w:tcW w:w="0" w:type="auto"/>
            <w:hideMark/>
          </w:tcPr>
          <w:p w14:paraId="4A99CF4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C0020/R0120</w:t>
            </w:r>
          </w:p>
        </w:tc>
        <w:tc>
          <w:tcPr>
            <w:tcW w:w="0" w:type="auto"/>
            <w:hideMark/>
          </w:tcPr>
          <w:p w14:paraId="09B251E2" w14:textId="6B14B28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guarantee / collateral / contingent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Assets pledged by reinsurers for ceded technical provisions</w:t>
            </w:r>
          </w:p>
        </w:tc>
        <w:tc>
          <w:tcPr>
            <w:tcW w:w="0" w:type="auto"/>
            <w:hideMark/>
          </w:tcPr>
          <w:p w14:paraId="18FBF23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Solvency II value of the assets pledged by reinsurers for ceded technical provisions.</w:t>
            </w:r>
          </w:p>
          <w:p w14:paraId="1487FAC7" w14:textId="77777777" w:rsidR="00E21451" w:rsidRPr="00C22FD0" w:rsidRDefault="00E21451">
            <w:pPr>
              <w:rPr>
                <w:rFonts w:ascii="Times New Roman" w:hAnsi="Times New Roman" w:cs="Times New Roman"/>
                <w:sz w:val="20"/>
                <w:szCs w:val="20"/>
              </w:rPr>
            </w:pPr>
          </w:p>
          <w:p w14:paraId="3FAC731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392A9FAB" w14:textId="77777777" w:rsidTr="0040755A">
        <w:tc>
          <w:tcPr>
            <w:tcW w:w="0" w:type="auto"/>
            <w:hideMark/>
          </w:tcPr>
          <w:p w14:paraId="2051E1A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C0020/R0130</w:t>
            </w:r>
          </w:p>
        </w:tc>
        <w:tc>
          <w:tcPr>
            <w:tcW w:w="0" w:type="auto"/>
            <w:hideMark/>
          </w:tcPr>
          <w:p w14:paraId="004A3476" w14:textId="1412AAD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guarantee / collateral / contingent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collateral held</w:t>
            </w:r>
          </w:p>
        </w:tc>
        <w:tc>
          <w:tcPr>
            <w:tcW w:w="0" w:type="auto"/>
            <w:hideMark/>
          </w:tcPr>
          <w:p w14:paraId="39CB4B3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Solvency II value of other collaterals held.</w:t>
            </w:r>
          </w:p>
          <w:p w14:paraId="4711473C" w14:textId="77777777" w:rsidR="00E21451" w:rsidRPr="00C22FD0" w:rsidRDefault="00E21451">
            <w:pPr>
              <w:rPr>
                <w:rFonts w:ascii="Times New Roman" w:hAnsi="Times New Roman" w:cs="Times New Roman"/>
                <w:sz w:val="20"/>
                <w:szCs w:val="20"/>
              </w:rPr>
            </w:pPr>
          </w:p>
          <w:p w14:paraId="7CE6B13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26E2CCC4" w14:textId="77777777" w:rsidTr="0040755A">
        <w:tc>
          <w:tcPr>
            <w:tcW w:w="0" w:type="auto"/>
            <w:hideMark/>
          </w:tcPr>
          <w:p w14:paraId="333C3E9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C0020/R0200</w:t>
            </w:r>
          </w:p>
        </w:tc>
        <w:tc>
          <w:tcPr>
            <w:tcW w:w="0" w:type="auto"/>
            <w:hideMark/>
          </w:tcPr>
          <w:p w14:paraId="293AB832" w14:textId="2B307E8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guarantee / collateral / contingent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collateral held</w:t>
            </w:r>
          </w:p>
        </w:tc>
        <w:tc>
          <w:tcPr>
            <w:tcW w:w="0" w:type="auto"/>
            <w:hideMark/>
          </w:tcPr>
          <w:p w14:paraId="4CB9219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Solvency II value of the collaterals held.</w:t>
            </w:r>
          </w:p>
          <w:p w14:paraId="754B80DD" w14:textId="77777777" w:rsidR="00E21451" w:rsidRPr="00C22FD0" w:rsidRDefault="00E21451">
            <w:pPr>
              <w:rPr>
                <w:rFonts w:ascii="Times New Roman" w:hAnsi="Times New Roman" w:cs="Times New Roman"/>
                <w:sz w:val="20"/>
                <w:szCs w:val="20"/>
              </w:rPr>
            </w:pPr>
          </w:p>
          <w:p w14:paraId="6C9B8FA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417804F2" w14:textId="77777777" w:rsidTr="00CA3234">
        <w:tc>
          <w:tcPr>
            <w:tcW w:w="0" w:type="auto"/>
            <w:hideMark/>
          </w:tcPr>
          <w:p w14:paraId="65D63F9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C0030/R0100</w:t>
            </w:r>
          </w:p>
        </w:tc>
        <w:tc>
          <w:tcPr>
            <w:tcW w:w="0" w:type="auto"/>
            <w:hideMark/>
          </w:tcPr>
          <w:p w14:paraId="67533DA7" w14:textId="7E72D00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assets for which collateral is held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 held for loans made or bonds purchased</w:t>
            </w:r>
          </w:p>
        </w:tc>
        <w:tc>
          <w:tcPr>
            <w:tcW w:w="0" w:type="auto"/>
            <w:hideMark/>
          </w:tcPr>
          <w:p w14:paraId="7F7124C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Solvency II value of the assets for which the collateral for loans made or bonds purchased is held.</w:t>
            </w:r>
          </w:p>
          <w:p w14:paraId="329CE2D3" w14:textId="77777777" w:rsidR="00E21451" w:rsidRPr="00C22FD0" w:rsidRDefault="00E21451">
            <w:pPr>
              <w:rPr>
                <w:rFonts w:ascii="Times New Roman" w:hAnsi="Times New Roman" w:cs="Times New Roman"/>
                <w:sz w:val="20"/>
                <w:szCs w:val="20"/>
              </w:rPr>
            </w:pPr>
          </w:p>
          <w:p w14:paraId="47B68E2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7E91E646" w14:textId="77777777" w:rsidTr="00CA3234">
        <w:tc>
          <w:tcPr>
            <w:tcW w:w="0" w:type="auto"/>
            <w:hideMark/>
          </w:tcPr>
          <w:p w14:paraId="34629A2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C0030/R0110</w:t>
            </w:r>
          </w:p>
        </w:tc>
        <w:tc>
          <w:tcPr>
            <w:tcW w:w="0" w:type="auto"/>
            <w:hideMark/>
          </w:tcPr>
          <w:p w14:paraId="45C05C4D" w14:textId="15A3148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assets for which collateral is held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 held for derivatives</w:t>
            </w:r>
          </w:p>
        </w:tc>
        <w:tc>
          <w:tcPr>
            <w:tcW w:w="0" w:type="auto"/>
            <w:hideMark/>
          </w:tcPr>
          <w:p w14:paraId="7FA1CE2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Solvency II value of the assets for which the collateral for derivatives is held.</w:t>
            </w:r>
          </w:p>
          <w:p w14:paraId="7D6EF313" w14:textId="77777777" w:rsidR="00E21451" w:rsidRPr="00C22FD0" w:rsidRDefault="00E21451">
            <w:pPr>
              <w:rPr>
                <w:rFonts w:ascii="Times New Roman" w:hAnsi="Times New Roman" w:cs="Times New Roman"/>
                <w:sz w:val="20"/>
                <w:szCs w:val="20"/>
              </w:rPr>
            </w:pPr>
          </w:p>
          <w:p w14:paraId="24702D9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13A57AF0" w14:textId="77777777" w:rsidTr="00CA3234">
        <w:tc>
          <w:tcPr>
            <w:tcW w:w="0" w:type="auto"/>
            <w:hideMark/>
          </w:tcPr>
          <w:p w14:paraId="3E3C054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C0030/R0120</w:t>
            </w:r>
          </w:p>
        </w:tc>
        <w:tc>
          <w:tcPr>
            <w:tcW w:w="0" w:type="auto"/>
            <w:hideMark/>
          </w:tcPr>
          <w:p w14:paraId="1FA2C285" w14:textId="2C57484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assets for which collateral is held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Assets pledged by reinsurers for ceded technical provisions</w:t>
            </w:r>
          </w:p>
        </w:tc>
        <w:tc>
          <w:tcPr>
            <w:tcW w:w="0" w:type="auto"/>
            <w:hideMark/>
          </w:tcPr>
          <w:p w14:paraId="420D205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Solvency II value of the assets for which the collateral on assets pledged by reinsurers for ceded technical provisions is held.</w:t>
            </w:r>
          </w:p>
          <w:p w14:paraId="0C9F6488" w14:textId="77777777" w:rsidR="00E21451" w:rsidRPr="00C22FD0" w:rsidRDefault="00E21451">
            <w:pPr>
              <w:rPr>
                <w:rFonts w:ascii="Times New Roman" w:hAnsi="Times New Roman" w:cs="Times New Roman"/>
                <w:sz w:val="20"/>
                <w:szCs w:val="20"/>
              </w:rPr>
            </w:pPr>
          </w:p>
          <w:p w14:paraId="59E0799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7F5E27CB" w14:textId="77777777" w:rsidTr="00CA3234">
        <w:tc>
          <w:tcPr>
            <w:tcW w:w="0" w:type="auto"/>
            <w:hideMark/>
          </w:tcPr>
          <w:p w14:paraId="4E69FDF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C0030/R0130</w:t>
            </w:r>
          </w:p>
        </w:tc>
        <w:tc>
          <w:tcPr>
            <w:tcW w:w="0" w:type="auto"/>
            <w:hideMark/>
          </w:tcPr>
          <w:p w14:paraId="533FB53B" w14:textId="2B7B847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assets for which collateral is held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collateral held</w:t>
            </w:r>
          </w:p>
        </w:tc>
        <w:tc>
          <w:tcPr>
            <w:tcW w:w="0" w:type="auto"/>
            <w:hideMark/>
          </w:tcPr>
          <w:p w14:paraId="4E18787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Solvency II value of the assets for which the other collateral is held.</w:t>
            </w:r>
          </w:p>
          <w:p w14:paraId="1BD34E5F" w14:textId="77777777" w:rsidR="00E21451" w:rsidRPr="00C22FD0" w:rsidRDefault="00E21451">
            <w:pPr>
              <w:rPr>
                <w:rFonts w:ascii="Times New Roman" w:hAnsi="Times New Roman" w:cs="Times New Roman"/>
                <w:sz w:val="20"/>
                <w:szCs w:val="20"/>
              </w:rPr>
            </w:pPr>
          </w:p>
          <w:p w14:paraId="147248C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27ACFC51" w14:textId="77777777" w:rsidTr="00CA3234">
        <w:tc>
          <w:tcPr>
            <w:tcW w:w="0" w:type="auto"/>
            <w:hideMark/>
          </w:tcPr>
          <w:p w14:paraId="5A29977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C0030/R0200</w:t>
            </w:r>
          </w:p>
        </w:tc>
        <w:tc>
          <w:tcPr>
            <w:tcW w:w="0" w:type="auto"/>
            <w:hideMark/>
          </w:tcPr>
          <w:p w14:paraId="08A4D90C" w14:textId="3C965C9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assets for which collateral is held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collateral held</w:t>
            </w:r>
          </w:p>
        </w:tc>
        <w:tc>
          <w:tcPr>
            <w:tcW w:w="0" w:type="auto"/>
            <w:hideMark/>
          </w:tcPr>
          <w:p w14:paraId="37275DE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Total Solvency II value of the assets for which the total collateral is held.</w:t>
            </w:r>
          </w:p>
          <w:p w14:paraId="7C4A37C3" w14:textId="77777777" w:rsidR="00E21451" w:rsidRPr="00C22FD0" w:rsidRDefault="00E21451">
            <w:pPr>
              <w:rPr>
                <w:rFonts w:ascii="Times New Roman" w:hAnsi="Times New Roman" w:cs="Times New Roman"/>
                <w:sz w:val="20"/>
                <w:szCs w:val="20"/>
              </w:rPr>
            </w:pPr>
          </w:p>
          <w:p w14:paraId="464A33A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554776B1" w14:textId="77777777" w:rsidTr="0040755A">
        <w:tc>
          <w:tcPr>
            <w:tcW w:w="0" w:type="auto"/>
            <w:hideMark/>
          </w:tcPr>
          <w:p w14:paraId="3258770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C0020/R0210</w:t>
            </w:r>
          </w:p>
        </w:tc>
        <w:tc>
          <w:tcPr>
            <w:tcW w:w="0" w:type="auto"/>
            <w:hideMark/>
          </w:tcPr>
          <w:p w14:paraId="06DC46CE" w14:textId="6F6AFAF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guarantee / collateral / contingent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 pledged for loans received or bonds issued</w:t>
            </w:r>
          </w:p>
        </w:tc>
        <w:tc>
          <w:tcPr>
            <w:tcW w:w="0" w:type="auto"/>
            <w:hideMark/>
          </w:tcPr>
          <w:p w14:paraId="4B9503D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Solvency II value of the collaterals pledged for loans received or bonds issued.</w:t>
            </w:r>
          </w:p>
          <w:p w14:paraId="2EC0E8A8" w14:textId="77777777" w:rsidR="00E21451" w:rsidRPr="00C22FD0" w:rsidRDefault="00E21451">
            <w:pPr>
              <w:rPr>
                <w:rFonts w:ascii="Times New Roman" w:hAnsi="Times New Roman" w:cs="Times New Roman"/>
                <w:sz w:val="20"/>
                <w:szCs w:val="20"/>
              </w:rPr>
            </w:pPr>
          </w:p>
          <w:p w14:paraId="39AA4C8C" w14:textId="77777777" w:rsidR="00E21451" w:rsidRPr="00C22FD0" w:rsidRDefault="00E21451">
            <w:pPr>
              <w:rPr>
                <w:rFonts w:ascii="Times New Roman" w:hAnsi="Times New Roman" w:cs="Times New Roman"/>
                <w:bCs/>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32D98615" w14:textId="77777777" w:rsidTr="0040755A">
        <w:tc>
          <w:tcPr>
            <w:tcW w:w="0" w:type="auto"/>
            <w:hideMark/>
          </w:tcPr>
          <w:p w14:paraId="31A14A5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C0020/R0220</w:t>
            </w:r>
          </w:p>
        </w:tc>
        <w:tc>
          <w:tcPr>
            <w:tcW w:w="0" w:type="auto"/>
            <w:hideMark/>
          </w:tcPr>
          <w:p w14:paraId="13AE47AC" w14:textId="762C094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guarantee / collateral / contingent </w:t>
            </w:r>
            <w:r w:rsidRPr="00C22FD0">
              <w:rPr>
                <w:rFonts w:ascii="Times New Roman" w:hAnsi="Times New Roman" w:cs="Times New Roman"/>
                <w:sz w:val="20"/>
                <w:szCs w:val="20"/>
              </w:rPr>
              <w:lastRenderedPageBreak/>
              <w:t xml:space="preserve">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 pledged for derivatives</w:t>
            </w:r>
          </w:p>
        </w:tc>
        <w:tc>
          <w:tcPr>
            <w:tcW w:w="0" w:type="auto"/>
            <w:hideMark/>
          </w:tcPr>
          <w:p w14:paraId="2000575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Solvency II value of the collaterals pledged for derivatives.</w:t>
            </w:r>
          </w:p>
          <w:p w14:paraId="4822A35B" w14:textId="77777777" w:rsidR="00E21451" w:rsidRPr="00C22FD0" w:rsidRDefault="00E21451">
            <w:pPr>
              <w:rPr>
                <w:rFonts w:ascii="Times New Roman" w:hAnsi="Times New Roman" w:cs="Times New Roman"/>
                <w:sz w:val="20"/>
                <w:szCs w:val="20"/>
              </w:rPr>
            </w:pPr>
          </w:p>
          <w:p w14:paraId="73E1A73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lastRenderedPageBreak/>
              <w:t>Other local/sectoral valuation principles than Solvency II ones may be relevant in this case.</w:t>
            </w:r>
          </w:p>
        </w:tc>
      </w:tr>
      <w:tr w:rsidR="00E21451" w:rsidRPr="00C22FD0" w14:paraId="0605042E" w14:textId="77777777" w:rsidTr="0040755A">
        <w:tc>
          <w:tcPr>
            <w:tcW w:w="0" w:type="auto"/>
            <w:hideMark/>
          </w:tcPr>
          <w:p w14:paraId="5DF9B30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C0020/R0230</w:t>
            </w:r>
          </w:p>
        </w:tc>
        <w:tc>
          <w:tcPr>
            <w:tcW w:w="0" w:type="auto"/>
            <w:hideMark/>
          </w:tcPr>
          <w:p w14:paraId="4F555CB2" w14:textId="126D311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guarantee / collateral / contingent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Assets pledged to cedants for technical provisions (reinsurance accepted)</w:t>
            </w:r>
          </w:p>
        </w:tc>
        <w:tc>
          <w:tcPr>
            <w:tcW w:w="0" w:type="auto"/>
            <w:hideMark/>
          </w:tcPr>
          <w:p w14:paraId="18D1F40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Solvency II value of the assets pledged to cedants for technical provisions (reinsurance accepted).</w:t>
            </w:r>
          </w:p>
          <w:p w14:paraId="498A8DF3" w14:textId="77777777" w:rsidR="00E21451" w:rsidRPr="00C22FD0" w:rsidRDefault="00E21451">
            <w:pPr>
              <w:rPr>
                <w:rFonts w:ascii="Times New Roman" w:hAnsi="Times New Roman" w:cs="Times New Roman"/>
                <w:sz w:val="20"/>
                <w:szCs w:val="20"/>
              </w:rPr>
            </w:pPr>
          </w:p>
          <w:p w14:paraId="637476F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47154F3F" w14:textId="77777777" w:rsidTr="0040755A">
        <w:tc>
          <w:tcPr>
            <w:tcW w:w="0" w:type="auto"/>
            <w:hideMark/>
          </w:tcPr>
          <w:p w14:paraId="097E046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C0020/R0240</w:t>
            </w:r>
          </w:p>
        </w:tc>
        <w:tc>
          <w:tcPr>
            <w:tcW w:w="0" w:type="auto"/>
            <w:hideMark/>
          </w:tcPr>
          <w:p w14:paraId="427B6C8F" w14:textId="020093F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guarantee / collateral / contingent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collateral pledged</w:t>
            </w:r>
          </w:p>
        </w:tc>
        <w:tc>
          <w:tcPr>
            <w:tcW w:w="0" w:type="auto"/>
            <w:hideMark/>
          </w:tcPr>
          <w:p w14:paraId="140089E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Solvency II value of the collateral pledged for other collateral.</w:t>
            </w:r>
          </w:p>
          <w:p w14:paraId="73B86372" w14:textId="77777777" w:rsidR="00E21451" w:rsidRPr="00C22FD0" w:rsidRDefault="00E21451">
            <w:pPr>
              <w:rPr>
                <w:rFonts w:ascii="Times New Roman" w:hAnsi="Times New Roman" w:cs="Times New Roman"/>
                <w:sz w:val="20"/>
                <w:szCs w:val="20"/>
              </w:rPr>
            </w:pPr>
          </w:p>
          <w:p w14:paraId="03CC138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334BBD65" w14:textId="77777777" w:rsidTr="0040755A">
        <w:tc>
          <w:tcPr>
            <w:tcW w:w="0" w:type="auto"/>
            <w:hideMark/>
          </w:tcPr>
          <w:p w14:paraId="178E08B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C0020/R0300</w:t>
            </w:r>
          </w:p>
        </w:tc>
        <w:tc>
          <w:tcPr>
            <w:tcW w:w="0" w:type="auto"/>
            <w:hideMark/>
          </w:tcPr>
          <w:p w14:paraId="3EF2273B" w14:textId="6B398AC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guarantee / collateral / contingent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collateral pledged</w:t>
            </w:r>
          </w:p>
        </w:tc>
        <w:tc>
          <w:tcPr>
            <w:tcW w:w="0" w:type="auto"/>
            <w:hideMark/>
          </w:tcPr>
          <w:p w14:paraId="6AD7E3D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Total Solvency II value of the collateral pledged.</w:t>
            </w:r>
          </w:p>
          <w:p w14:paraId="774C8E09" w14:textId="77777777" w:rsidR="00E21451" w:rsidRPr="00C22FD0" w:rsidRDefault="00E21451">
            <w:pPr>
              <w:rPr>
                <w:rFonts w:ascii="Times New Roman" w:hAnsi="Times New Roman" w:cs="Times New Roman"/>
                <w:sz w:val="20"/>
                <w:szCs w:val="20"/>
              </w:rPr>
            </w:pPr>
          </w:p>
          <w:p w14:paraId="4EF1F4D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local/sectoral valuation principles than Solvency II ones may be relevant in this case. </w:t>
            </w:r>
          </w:p>
        </w:tc>
      </w:tr>
      <w:tr w:rsidR="00E21451" w:rsidRPr="00C22FD0" w14:paraId="34F8DC3A" w14:textId="77777777" w:rsidTr="00CA3234">
        <w:tc>
          <w:tcPr>
            <w:tcW w:w="0" w:type="auto"/>
            <w:hideMark/>
          </w:tcPr>
          <w:p w14:paraId="7BAD8FD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C0040/R0210</w:t>
            </w:r>
          </w:p>
        </w:tc>
        <w:tc>
          <w:tcPr>
            <w:tcW w:w="0" w:type="auto"/>
            <w:hideMark/>
          </w:tcPr>
          <w:p w14:paraId="4C756974" w14:textId="198DCD8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liabilities for which collateral is pledged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 pledged for loans received or bonds issued</w:t>
            </w:r>
          </w:p>
        </w:tc>
        <w:tc>
          <w:tcPr>
            <w:tcW w:w="0" w:type="auto"/>
            <w:hideMark/>
          </w:tcPr>
          <w:p w14:paraId="4F5B625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Solvency II value of the liabilities for which the collateral for loans received or bonds issued is pledged.</w:t>
            </w:r>
          </w:p>
          <w:p w14:paraId="7FD80C86" w14:textId="77777777" w:rsidR="00E21451" w:rsidRPr="00C22FD0" w:rsidRDefault="00E21451">
            <w:pPr>
              <w:rPr>
                <w:rFonts w:ascii="Times New Roman" w:hAnsi="Times New Roman" w:cs="Times New Roman"/>
                <w:sz w:val="20"/>
                <w:szCs w:val="20"/>
              </w:rPr>
            </w:pPr>
          </w:p>
          <w:p w14:paraId="1E6572F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Other local/sectoral valuation principles than Solvency II ones may be relevant in this case. </w:t>
            </w:r>
          </w:p>
        </w:tc>
      </w:tr>
      <w:tr w:rsidR="00E21451" w:rsidRPr="00C22FD0" w14:paraId="79E3D7F1" w14:textId="77777777" w:rsidTr="00CA3234">
        <w:tc>
          <w:tcPr>
            <w:tcW w:w="0" w:type="auto"/>
            <w:hideMark/>
          </w:tcPr>
          <w:p w14:paraId="4A257D2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C0040/R0220</w:t>
            </w:r>
          </w:p>
        </w:tc>
        <w:tc>
          <w:tcPr>
            <w:tcW w:w="0" w:type="auto"/>
            <w:hideMark/>
          </w:tcPr>
          <w:p w14:paraId="1B3E2F96" w14:textId="7012D80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liabilities for which collateral is pledged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 pledged for derivatives</w:t>
            </w:r>
          </w:p>
        </w:tc>
        <w:tc>
          <w:tcPr>
            <w:tcW w:w="0" w:type="auto"/>
            <w:hideMark/>
          </w:tcPr>
          <w:p w14:paraId="3BB443B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Solvency II value of the liabilities for which the collateral for derivatives is pledged.</w:t>
            </w:r>
          </w:p>
          <w:p w14:paraId="0D9796FC" w14:textId="77777777" w:rsidR="00E21451" w:rsidRPr="00C22FD0" w:rsidRDefault="00E21451">
            <w:pPr>
              <w:rPr>
                <w:rFonts w:ascii="Times New Roman" w:hAnsi="Times New Roman" w:cs="Times New Roman"/>
                <w:sz w:val="20"/>
                <w:szCs w:val="20"/>
              </w:rPr>
            </w:pPr>
          </w:p>
          <w:p w14:paraId="0B87F58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4721DB5C" w14:textId="77777777" w:rsidTr="00CA3234">
        <w:tc>
          <w:tcPr>
            <w:tcW w:w="0" w:type="auto"/>
            <w:hideMark/>
          </w:tcPr>
          <w:p w14:paraId="34E041D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C0040/R0230</w:t>
            </w:r>
          </w:p>
        </w:tc>
        <w:tc>
          <w:tcPr>
            <w:tcW w:w="0" w:type="auto"/>
            <w:hideMark/>
          </w:tcPr>
          <w:p w14:paraId="1A49E624" w14:textId="1DF7A8B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liabilities for which collateral is pledged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Assets pledged to cedants for technical provisions (reinsurance accepted)</w:t>
            </w:r>
          </w:p>
        </w:tc>
        <w:tc>
          <w:tcPr>
            <w:tcW w:w="0" w:type="auto"/>
            <w:hideMark/>
          </w:tcPr>
          <w:p w14:paraId="200EA62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Solvency II value of the liabilities for which the assets are pledged to cedants for technical provisions (reinsurance accepted).</w:t>
            </w:r>
          </w:p>
          <w:p w14:paraId="6D0A07E7" w14:textId="77777777" w:rsidR="00E21451" w:rsidRPr="00C22FD0" w:rsidRDefault="00E21451">
            <w:pPr>
              <w:rPr>
                <w:rFonts w:ascii="Times New Roman" w:hAnsi="Times New Roman" w:cs="Times New Roman"/>
                <w:sz w:val="20"/>
                <w:szCs w:val="20"/>
              </w:rPr>
            </w:pPr>
          </w:p>
          <w:p w14:paraId="34DE16E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08C549D7" w14:textId="77777777" w:rsidTr="00CA3234">
        <w:tc>
          <w:tcPr>
            <w:tcW w:w="0" w:type="auto"/>
            <w:hideMark/>
          </w:tcPr>
          <w:p w14:paraId="78E935C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C0040/R0240</w:t>
            </w:r>
          </w:p>
        </w:tc>
        <w:tc>
          <w:tcPr>
            <w:tcW w:w="0" w:type="auto"/>
            <w:hideMark/>
          </w:tcPr>
          <w:p w14:paraId="25C11FEF" w14:textId="41114D1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liabilities for which collateral is pledged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collateral pledged</w:t>
            </w:r>
          </w:p>
        </w:tc>
        <w:tc>
          <w:tcPr>
            <w:tcW w:w="0" w:type="auto"/>
            <w:hideMark/>
          </w:tcPr>
          <w:p w14:paraId="7CF2EB6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Solvency II value of the liabilities for which other collateral is pledged.</w:t>
            </w:r>
          </w:p>
          <w:p w14:paraId="0E3E2850" w14:textId="77777777" w:rsidR="00E21451" w:rsidRPr="00C22FD0" w:rsidRDefault="00E21451">
            <w:pPr>
              <w:rPr>
                <w:rFonts w:ascii="Times New Roman" w:hAnsi="Times New Roman" w:cs="Times New Roman"/>
                <w:sz w:val="20"/>
                <w:szCs w:val="20"/>
              </w:rPr>
            </w:pPr>
          </w:p>
          <w:p w14:paraId="019D40A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0357ED94" w14:textId="77777777" w:rsidTr="00CA3234">
        <w:tc>
          <w:tcPr>
            <w:tcW w:w="0" w:type="auto"/>
            <w:hideMark/>
          </w:tcPr>
          <w:p w14:paraId="13AE7F6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C0040/R0300</w:t>
            </w:r>
          </w:p>
        </w:tc>
        <w:tc>
          <w:tcPr>
            <w:tcW w:w="0" w:type="auto"/>
            <w:hideMark/>
          </w:tcPr>
          <w:p w14:paraId="285B07B3" w14:textId="4FC6B9C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liabilities for which collateral is pledged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collateral pledged</w:t>
            </w:r>
          </w:p>
        </w:tc>
        <w:tc>
          <w:tcPr>
            <w:tcW w:w="0" w:type="auto"/>
            <w:hideMark/>
          </w:tcPr>
          <w:p w14:paraId="4743155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Total Solvency II value of the liabilities for which the collateral is pledged.</w:t>
            </w:r>
          </w:p>
          <w:p w14:paraId="73975CDF" w14:textId="77777777" w:rsidR="00E21451" w:rsidRPr="00C22FD0" w:rsidRDefault="00E21451">
            <w:pPr>
              <w:rPr>
                <w:rFonts w:ascii="Times New Roman" w:hAnsi="Times New Roman" w:cs="Times New Roman"/>
                <w:sz w:val="20"/>
                <w:szCs w:val="20"/>
              </w:rPr>
            </w:pPr>
          </w:p>
          <w:p w14:paraId="10D2D59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Other local/sectoral valuation principles than Solvency II ones may be relevant in this case.</w:t>
            </w:r>
          </w:p>
        </w:tc>
      </w:tr>
      <w:tr w:rsidR="00E21451" w:rsidRPr="00C22FD0" w14:paraId="242CBF9B" w14:textId="77777777" w:rsidTr="00CA3234">
        <w:tc>
          <w:tcPr>
            <w:tcW w:w="0" w:type="auto"/>
            <w:hideMark/>
          </w:tcPr>
          <w:p w14:paraId="5F41E85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C0010/R0310</w:t>
            </w:r>
          </w:p>
        </w:tc>
        <w:tc>
          <w:tcPr>
            <w:tcW w:w="0" w:type="auto"/>
            <w:hideMark/>
          </w:tcPr>
          <w:p w14:paraId="7E7AED1A" w14:textId="15D0F18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Maximum value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Contingent liabilities not in Solvency II Balance Sheet</w:t>
            </w:r>
            <w:r w:rsidRPr="00C22FD0" w:rsidDel="00E04EBF">
              <w:rPr>
                <w:rFonts w:ascii="Times New Roman" w:hAnsi="Times New Roman" w:cs="Times New Roman"/>
                <w:sz w:val="20"/>
                <w:szCs w:val="20"/>
              </w:rPr>
              <w:t xml:space="preserve"> </w:t>
            </w:r>
            <w:r w:rsidRPr="00C22FD0">
              <w:rPr>
                <w:rFonts w:ascii="Times New Roman" w:hAnsi="Times New Roman" w:cs="Times New Roman"/>
                <w:sz w:val="20"/>
                <w:szCs w:val="20"/>
              </w:rPr>
              <w:t xml:space="preserve"> </w:t>
            </w:r>
          </w:p>
        </w:tc>
        <w:tc>
          <w:tcPr>
            <w:tcW w:w="0" w:type="auto"/>
            <w:hideMark/>
          </w:tcPr>
          <w:p w14:paraId="4CE6F1AF" w14:textId="79939C3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Maximum possible value, regardless of their probability (i.e. future cash out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flows required to settle the contingent liability over the lifetime of that contingent liability, discounted at the relevant risk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free interest rate term structure) of contingent liabilities that are not included in those valued in Solvency II Balance Sheet (item C0010/R0740 of S.02.01)</w:t>
            </w:r>
          </w:p>
          <w:p w14:paraId="52D2AE59" w14:textId="77777777" w:rsidR="00E21451" w:rsidRPr="00C22FD0" w:rsidRDefault="00E21451">
            <w:pPr>
              <w:rPr>
                <w:rFonts w:ascii="Times New Roman" w:hAnsi="Times New Roman" w:cs="Times New Roman"/>
                <w:sz w:val="20"/>
                <w:szCs w:val="20"/>
              </w:rPr>
            </w:pPr>
          </w:p>
          <w:p w14:paraId="77777C1F" w14:textId="13A58D0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Internal contingent liabilities </w:t>
            </w:r>
            <w:r w:rsidR="00546B36"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are not reported in this template.</w:t>
            </w:r>
          </w:p>
          <w:p w14:paraId="3DE1B1C4" w14:textId="77777777" w:rsidR="00E21451" w:rsidRPr="00C22FD0" w:rsidRDefault="00E21451">
            <w:pPr>
              <w:rPr>
                <w:rFonts w:ascii="Times New Roman" w:hAnsi="Times New Roman" w:cs="Times New Roman"/>
                <w:sz w:val="20"/>
                <w:szCs w:val="20"/>
              </w:rPr>
            </w:pPr>
          </w:p>
          <w:p w14:paraId="166D737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shall relate to Contingent liabilities that are not material.</w:t>
            </w:r>
          </w:p>
          <w:p w14:paraId="7FF345BD" w14:textId="77777777" w:rsidR="00E21451" w:rsidRPr="00C22FD0" w:rsidRDefault="00E21451" w:rsidP="0040755A">
            <w:pPr>
              <w:rPr>
                <w:rFonts w:ascii="Times New Roman" w:hAnsi="Times New Roman" w:cs="Times New Roman"/>
                <w:sz w:val="20"/>
                <w:szCs w:val="20"/>
              </w:rPr>
            </w:pPr>
          </w:p>
          <w:p w14:paraId="32C755A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amount shall include guarantees reported in R0010 if considered as contingent liabilities.</w:t>
            </w:r>
          </w:p>
        </w:tc>
      </w:tr>
      <w:tr w:rsidR="00E21451" w:rsidRPr="00C22FD0" w14:paraId="153AE3C0" w14:textId="77777777" w:rsidTr="00CA3234">
        <w:tc>
          <w:tcPr>
            <w:tcW w:w="0" w:type="auto"/>
            <w:hideMark/>
          </w:tcPr>
          <w:p w14:paraId="63BF670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C0010/R0330</w:t>
            </w:r>
          </w:p>
        </w:tc>
        <w:tc>
          <w:tcPr>
            <w:tcW w:w="0" w:type="auto"/>
            <w:hideMark/>
          </w:tcPr>
          <w:p w14:paraId="40E0BA48" w14:textId="2EDD48D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Maximum value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Contingent liabilities in Solvency II Balance Sheet</w:t>
            </w:r>
          </w:p>
        </w:tc>
        <w:tc>
          <w:tcPr>
            <w:tcW w:w="0" w:type="auto"/>
            <w:hideMark/>
          </w:tcPr>
          <w:p w14:paraId="08573939" w14:textId="55AF369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Maximum possible value, regardless of their probability (i.e. future cash out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flows required to settle the contingent liability over the lifetime of that contingent liability, discounted at the relevant risk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free interest rate term structure) of contingent </w:t>
            </w:r>
            <w:r w:rsidRPr="00C22FD0">
              <w:rPr>
                <w:rFonts w:ascii="Times New Roman" w:hAnsi="Times New Roman" w:cs="Times New Roman"/>
                <w:sz w:val="20"/>
                <w:szCs w:val="20"/>
              </w:rPr>
              <w:lastRenderedPageBreak/>
              <w:t xml:space="preserve">liabilities that are valued in Solvency II Balance Sheet, as defined in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11 of the Delegated Regulation (EU) 2015/35.</w:t>
            </w:r>
          </w:p>
        </w:tc>
      </w:tr>
      <w:tr w:rsidR="00E21451" w:rsidRPr="00C22FD0" w14:paraId="3D3F730E" w14:textId="77777777" w:rsidTr="00CA3234">
        <w:tc>
          <w:tcPr>
            <w:tcW w:w="0" w:type="auto"/>
            <w:hideMark/>
          </w:tcPr>
          <w:p w14:paraId="0F3FFE6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C0010/R0400</w:t>
            </w:r>
          </w:p>
        </w:tc>
        <w:tc>
          <w:tcPr>
            <w:tcW w:w="0" w:type="auto"/>
            <w:hideMark/>
          </w:tcPr>
          <w:p w14:paraId="250EFA4D" w14:textId="3DCEF33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Maximum value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Contingent liabilities</w:t>
            </w:r>
          </w:p>
        </w:tc>
        <w:tc>
          <w:tcPr>
            <w:tcW w:w="0" w:type="auto"/>
            <w:hideMark/>
          </w:tcPr>
          <w:p w14:paraId="4AA529BF" w14:textId="47543D3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Total maximum possible value, regardless of their probability (i.e. future cash flows required to settle the contingent liability over the lifetime of that contingent liability, discounted at the relevant risk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free interest rate term structure) of contingent liabilities.</w:t>
            </w:r>
          </w:p>
        </w:tc>
      </w:tr>
      <w:tr w:rsidR="00E21451" w:rsidRPr="00C22FD0" w14:paraId="26E372A2" w14:textId="77777777" w:rsidTr="00CA3234">
        <w:tc>
          <w:tcPr>
            <w:tcW w:w="0" w:type="auto"/>
          </w:tcPr>
          <w:p w14:paraId="462DC4CA" w14:textId="77777777" w:rsidR="00E21451" w:rsidRPr="00C22FD0" w:rsidRDefault="00E21451" w:rsidP="0040755A">
            <w:pPr>
              <w:jc w:val="center"/>
              <w:rPr>
                <w:rFonts w:ascii="Times New Roman" w:hAnsi="Times New Roman" w:cs="Times New Roman"/>
                <w:sz w:val="20"/>
                <w:szCs w:val="20"/>
              </w:rPr>
            </w:pPr>
            <w:r w:rsidRPr="00C22FD0">
              <w:rPr>
                <w:rFonts w:ascii="Times New Roman" w:hAnsi="Times New Roman" w:cs="Times New Roman"/>
                <w:sz w:val="20"/>
                <w:szCs w:val="20"/>
              </w:rPr>
              <w:t>C0020/R0310</w:t>
            </w:r>
          </w:p>
        </w:tc>
        <w:tc>
          <w:tcPr>
            <w:tcW w:w="0" w:type="auto"/>
          </w:tcPr>
          <w:p w14:paraId="64E35804" w14:textId="05BD83C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guarantee/ collateral / contingent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Contingent liabilities not in Solvency II Balance Sheet</w:t>
            </w:r>
          </w:p>
        </w:tc>
        <w:tc>
          <w:tcPr>
            <w:tcW w:w="0" w:type="auto"/>
          </w:tcPr>
          <w:p w14:paraId="00B47B1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Solvency II value of the contingent liabilities not in Solvency II Balance Sheet.</w:t>
            </w:r>
          </w:p>
        </w:tc>
      </w:tr>
      <w:tr w:rsidR="00E21451" w:rsidRPr="00C22FD0" w14:paraId="42560B43" w14:textId="77777777" w:rsidTr="0040755A">
        <w:tc>
          <w:tcPr>
            <w:tcW w:w="0" w:type="auto"/>
            <w:hideMark/>
          </w:tcPr>
          <w:p w14:paraId="7EB170B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C0020/R0330</w:t>
            </w:r>
          </w:p>
        </w:tc>
        <w:tc>
          <w:tcPr>
            <w:tcW w:w="0" w:type="auto"/>
            <w:hideMark/>
          </w:tcPr>
          <w:p w14:paraId="783D1259" w14:textId="5276565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guarantee / collateral / contingent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Contingent liabilities in Solvency II Balance Sheet</w:t>
            </w:r>
          </w:p>
        </w:tc>
        <w:tc>
          <w:tcPr>
            <w:tcW w:w="0" w:type="auto"/>
            <w:hideMark/>
          </w:tcPr>
          <w:p w14:paraId="59F5D2E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Solvency II value of the contingent liabilities in Solvency II Balance Sheet. This value shall only be reported in relation to contingent liabilities</w:t>
            </w:r>
            <w:r w:rsidRPr="00C22FD0" w:rsidDel="00B06D2C">
              <w:rPr>
                <w:rFonts w:ascii="Times New Roman" w:hAnsi="Times New Roman" w:cs="Times New Roman"/>
                <w:sz w:val="20"/>
                <w:szCs w:val="20"/>
              </w:rPr>
              <w:t xml:space="preserve"> </w:t>
            </w:r>
            <w:r w:rsidRPr="00C22FD0">
              <w:rPr>
                <w:rFonts w:ascii="Times New Roman" w:hAnsi="Times New Roman" w:cs="Times New Roman"/>
                <w:sz w:val="20"/>
                <w:szCs w:val="20"/>
              </w:rPr>
              <w:t>for which a value in item C0010/R0330 in S.03.01 was reported.</w:t>
            </w:r>
          </w:p>
          <w:p w14:paraId="46A8910E" w14:textId="77777777" w:rsidR="00E21451" w:rsidRPr="00C22FD0" w:rsidRDefault="00E21451" w:rsidP="0040755A">
            <w:pPr>
              <w:rPr>
                <w:rFonts w:ascii="Times New Roman" w:hAnsi="Times New Roman" w:cs="Times New Roman"/>
                <w:sz w:val="20"/>
                <w:szCs w:val="20"/>
              </w:rPr>
            </w:pPr>
          </w:p>
          <w:p w14:paraId="4BD1953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If this value is lower than C0010/R0740 in S.02.01 an explanation shall be provided in the narrative reporting.</w:t>
            </w:r>
          </w:p>
        </w:tc>
      </w:tr>
    </w:tbl>
    <w:p w14:paraId="79FAF096" w14:textId="77777777" w:rsidR="00E21451" w:rsidRPr="00C22FD0" w:rsidRDefault="00E21451">
      <w:pPr>
        <w:rPr>
          <w:rFonts w:ascii="Times New Roman" w:hAnsi="Times New Roman" w:cs="Times New Roman"/>
          <w:sz w:val="20"/>
          <w:szCs w:val="20"/>
        </w:rPr>
      </w:pPr>
    </w:p>
    <w:p w14:paraId="2AECB63C" w14:textId="641A5335"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S.03.02 – Off</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balance</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sheet items – list of unlimited guarantees received </w:t>
      </w:r>
      <w:r w:rsidR="002A1784" w:rsidRPr="00C22FD0">
        <w:rPr>
          <w:rFonts w:ascii="Times New Roman" w:hAnsi="Times New Roman" w:cs="Times New Roman"/>
          <w:b/>
          <w:bCs/>
          <w:sz w:val="20"/>
          <w:szCs w:val="20"/>
        </w:rPr>
        <w:t>by the group</w:t>
      </w:r>
    </w:p>
    <w:p w14:paraId="5617EC7E" w14:textId="77777777"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6ED88FA9" w14:textId="65352DE3"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050C4A33" w14:textId="77777777" w:rsidR="00E21451" w:rsidRPr="00C22FD0" w:rsidRDefault="00E21451" w:rsidP="0040755A">
      <w:pPr>
        <w:jc w:val="both"/>
        <w:rPr>
          <w:rFonts w:ascii="Times New Roman" w:hAnsi="Times New Roman" w:cs="Times New Roman"/>
          <w:bCs/>
          <w:sz w:val="20"/>
          <w:szCs w:val="20"/>
        </w:rPr>
      </w:pPr>
      <w:r w:rsidRPr="00C22FD0">
        <w:rPr>
          <w:rFonts w:ascii="Times New Roman" w:hAnsi="Times New Roman" w:cs="Times New Roman"/>
          <w:bCs/>
          <w:sz w:val="20"/>
          <w:szCs w:val="20"/>
          <w:lang w:val="en-US"/>
        </w:rPr>
        <w:t xml:space="preserve">As regards the Solvency II value, the instructions define the items from a recognition perspective. Valuation principles are laid down in Directive 2009/138/EC, </w:t>
      </w:r>
      <w:r w:rsidRPr="00C22FD0">
        <w:rPr>
          <w:rFonts w:ascii="Times New Roman" w:hAnsi="Times New Roman" w:cs="Times New Roman"/>
          <w:bCs/>
          <w:sz w:val="20"/>
          <w:szCs w:val="20"/>
        </w:rPr>
        <w:t>Delegated Regulation (EU) 2015/35</w:t>
      </w:r>
      <w:r w:rsidRPr="00C22FD0">
        <w:rPr>
          <w:rFonts w:ascii="Times New Roman" w:hAnsi="Times New Roman" w:cs="Times New Roman"/>
          <w:bCs/>
          <w:sz w:val="20"/>
          <w:szCs w:val="20"/>
          <w:lang w:val="en-US"/>
        </w:rPr>
        <w:t>, Solvency II Technical Standards and Guidelines.</w:t>
      </w:r>
    </w:p>
    <w:p w14:paraId="4387271F" w14:textId="77777777" w:rsidR="00E21451" w:rsidRPr="00C22FD0" w:rsidRDefault="00E21451" w:rsidP="0040755A">
      <w:pPr>
        <w:snapToGrid w:val="0"/>
        <w:spacing w:after="240" w:line="240" w:lineRule="auto"/>
        <w:jc w:val="both"/>
        <w:rPr>
          <w:rFonts w:ascii="Times New Roman" w:hAnsi="Times New Roman" w:cs="Times New Roman"/>
          <w:sz w:val="20"/>
          <w:szCs w:val="20"/>
        </w:rPr>
      </w:pPr>
      <w:r w:rsidRPr="00C22FD0">
        <w:rPr>
          <w:rFonts w:ascii="Times New Roman" w:hAnsi="Times New Roman" w:cs="Times New Roman"/>
          <w:sz w:val="20"/>
          <w:szCs w:val="20"/>
        </w:rPr>
        <w:t>Unlimited guarantees refer to guarantees with unlimited amount, regardless of the date being limited or unlimited.</w:t>
      </w:r>
    </w:p>
    <w:p w14:paraId="32F4AAA0" w14:textId="77777777" w:rsidR="00E21451" w:rsidRPr="00C22FD0" w:rsidRDefault="00E21451">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guarantees listed in this template are not reported in S.03.01. </w:t>
      </w:r>
    </w:p>
    <w:tbl>
      <w:tblPr>
        <w:tblStyle w:val="TableGrid"/>
        <w:tblW w:w="0" w:type="auto"/>
        <w:tblLook w:val="04A0" w:firstRow="1" w:lastRow="0" w:firstColumn="1" w:lastColumn="0" w:noHBand="0" w:noVBand="1"/>
      </w:tblPr>
      <w:tblGrid>
        <w:gridCol w:w="750"/>
        <w:gridCol w:w="2096"/>
        <w:gridCol w:w="6396"/>
      </w:tblGrid>
      <w:tr w:rsidR="00E21451" w:rsidRPr="00C22FD0" w14:paraId="19298783" w14:textId="77777777" w:rsidTr="0040755A">
        <w:tc>
          <w:tcPr>
            <w:tcW w:w="0" w:type="auto"/>
            <w:noWrap/>
            <w:hideMark/>
          </w:tcPr>
          <w:p w14:paraId="6F429836" w14:textId="77777777" w:rsidR="00E21451" w:rsidRPr="00C22FD0" w:rsidRDefault="00E21451" w:rsidP="0040755A">
            <w:pPr>
              <w:jc w:val="center"/>
              <w:rPr>
                <w:rFonts w:ascii="Times New Roman" w:hAnsi="Times New Roman" w:cs="Times New Roman"/>
                <w:sz w:val="20"/>
                <w:szCs w:val="20"/>
              </w:rPr>
            </w:pPr>
          </w:p>
        </w:tc>
        <w:tc>
          <w:tcPr>
            <w:tcW w:w="0" w:type="auto"/>
            <w:hideMark/>
          </w:tcPr>
          <w:p w14:paraId="68D63285"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0" w:type="auto"/>
            <w:hideMark/>
          </w:tcPr>
          <w:p w14:paraId="7C5D0F86"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5D03F75C" w14:textId="77777777" w:rsidTr="0040755A">
        <w:tc>
          <w:tcPr>
            <w:tcW w:w="0" w:type="auto"/>
            <w:hideMark/>
          </w:tcPr>
          <w:p w14:paraId="69405B6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w:t>
            </w:r>
          </w:p>
        </w:tc>
        <w:tc>
          <w:tcPr>
            <w:tcW w:w="0" w:type="auto"/>
            <w:hideMark/>
          </w:tcPr>
          <w:p w14:paraId="650005D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Code of guarantee</w:t>
            </w:r>
          </w:p>
        </w:tc>
        <w:tc>
          <w:tcPr>
            <w:tcW w:w="0" w:type="auto"/>
            <w:hideMark/>
          </w:tcPr>
          <w:p w14:paraId="4CEDE200" w14:textId="5120A26F" w:rsidR="00E21451" w:rsidRPr="00C22FD0" w:rsidRDefault="00E21451" w:rsidP="00532CAC">
            <w:pPr>
              <w:rPr>
                <w:rFonts w:ascii="Times New Roman" w:hAnsi="Times New Roman" w:cs="Times New Roman"/>
                <w:sz w:val="20"/>
                <w:szCs w:val="20"/>
              </w:rPr>
            </w:pPr>
            <w:r w:rsidRPr="00C22FD0">
              <w:rPr>
                <w:rFonts w:ascii="Times New Roman" w:hAnsi="Times New Roman" w:cs="Times New Roman"/>
                <w:sz w:val="20"/>
                <w:szCs w:val="20"/>
              </w:rPr>
              <w:t xml:space="preserve">Code of guarantee received. This number is attributed by the </w:t>
            </w:r>
            <w:r w:rsidR="00532CAC" w:rsidRPr="00C22FD0">
              <w:rPr>
                <w:rFonts w:ascii="Times New Roman" w:hAnsi="Times New Roman" w:cs="Times New Roman"/>
                <w:sz w:val="20"/>
                <w:szCs w:val="20"/>
              </w:rPr>
              <w:t>group</w:t>
            </w:r>
            <w:r w:rsidRPr="00C22FD0">
              <w:rPr>
                <w:rFonts w:ascii="Times New Roman" w:hAnsi="Times New Roman" w:cs="Times New Roman"/>
                <w:sz w:val="20"/>
                <w:szCs w:val="20"/>
              </w:rPr>
              <w:t xml:space="preserve">, must be unique and be consistent over time. It shall not be reused for other guarantees. </w:t>
            </w:r>
          </w:p>
        </w:tc>
      </w:tr>
      <w:tr w:rsidR="00E21451" w:rsidRPr="00C22FD0" w14:paraId="6D916C91" w14:textId="77777777" w:rsidTr="0040755A">
        <w:tc>
          <w:tcPr>
            <w:tcW w:w="0" w:type="auto"/>
            <w:hideMark/>
          </w:tcPr>
          <w:p w14:paraId="7C356AB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w:t>
            </w:r>
          </w:p>
        </w:tc>
        <w:tc>
          <w:tcPr>
            <w:tcW w:w="0" w:type="auto"/>
            <w:hideMark/>
          </w:tcPr>
          <w:p w14:paraId="284B2C8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Name of provider of guarantee</w:t>
            </w:r>
          </w:p>
        </w:tc>
        <w:tc>
          <w:tcPr>
            <w:tcW w:w="0" w:type="auto"/>
            <w:hideMark/>
          </w:tcPr>
          <w:p w14:paraId="66F8B05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Identification of the name of the provider of the guarantee.</w:t>
            </w:r>
          </w:p>
        </w:tc>
      </w:tr>
      <w:tr w:rsidR="00E21451" w:rsidRPr="00C22FD0" w14:paraId="795B00E5" w14:textId="77777777" w:rsidTr="0040755A">
        <w:tc>
          <w:tcPr>
            <w:tcW w:w="0" w:type="auto"/>
          </w:tcPr>
          <w:p w14:paraId="7EFEDFA6" w14:textId="77777777" w:rsidR="00E21451" w:rsidRPr="00C22FD0" w:rsidDel="00F5010C"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w:t>
            </w:r>
          </w:p>
        </w:tc>
        <w:tc>
          <w:tcPr>
            <w:tcW w:w="0" w:type="auto"/>
          </w:tcPr>
          <w:p w14:paraId="12D6CF9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Code of provider of guarantee</w:t>
            </w:r>
          </w:p>
        </w:tc>
        <w:tc>
          <w:tcPr>
            <w:tcW w:w="0" w:type="auto"/>
          </w:tcPr>
          <w:p w14:paraId="55E6265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Identification code of provider using the Legal Entity Identifier (LEI) if available.</w:t>
            </w:r>
            <w:r w:rsidRPr="00C22FD0">
              <w:rPr>
                <w:rFonts w:ascii="Times New Roman" w:hAnsi="Times New Roman" w:cs="Times New Roman"/>
                <w:sz w:val="20"/>
                <w:szCs w:val="20"/>
              </w:rPr>
              <w:br/>
            </w:r>
            <w:r w:rsidRPr="00C22FD0">
              <w:rPr>
                <w:rFonts w:ascii="Times New Roman" w:hAnsi="Times New Roman" w:cs="Times New Roman"/>
                <w:sz w:val="20"/>
                <w:szCs w:val="20"/>
              </w:rPr>
              <w:br/>
              <w:t>If not available this item shall not be reported.</w:t>
            </w:r>
          </w:p>
        </w:tc>
      </w:tr>
      <w:tr w:rsidR="00E21451" w:rsidRPr="00C22FD0" w14:paraId="394FE3A7" w14:textId="77777777" w:rsidTr="0040755A">
        <w:tc>
          <w:tcPr>
            <w:tcW w:w="0" w:type="auto"/>
          </w:tcPr>
          <w:p w14:paraId="333E5118" w14:textId="77777777" w:rsidR="00E21451" w:rsidRPr="00C22FD0" w:rsidDel="00F5010C"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w:t>
            </w:r>
          </w:p>
        </w:tc>
        <w:tc>
          <w:tcPr>
            <w:tcW w:w="0" w:type="auto"/>
          </w:tcPr>
          <w:p w14:paraId="78B9E1F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code of provider of guarantee</w:t>
            </w:r>
          </w:p>
        </w:tc>
        <w:tc>
          <w:tcPr>
            <w:tcW w:w="0" w:type="auto"/>
          </w:tcPr>
          <w:p w14:paraId="0E1E3E7C" w14:textId="3C1DBC3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Identification of the code used for the “Code of provider of guarantee” item.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LEI </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None</w:t>
            </w:r>
          </w:p>
        </w:tc>
      </w:tr>
      <w:tr w:rsidR="00E21451" w:rsidRPr="00C22FD0" w14:paraId="2DA242C1" w14:textId="77777777" w:rsidTr="0040755A">
        <w:tc>
          <w:tcPr>
            <w:tcW w:w="0" w:type="auto"/>
            <w:hideMark/>
          </w:tcPr>
          <w:p w14:paraId="48DD57E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C0060</w:t>
            </w:r>
          </w:p>
        </w:tc>
        <w:tc>
          <w:tcPr>
            <w:tcW w:w="0" w:type="auto"/>
            <w:hideMark/>
          </w:tcPr>
          <w:p w14:paraId="6E81474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Triggering event(s) of guarantee</w:t>
            </w:r>
          </w:p>
        </w:tc>
        <w:tc>
          <w:tcPr>
            <w:tcW w:w="0" w:type="auto"/>
            <w:hideMark/>
          </w:tcPr>
          <w:p w14:paraId="70974D6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Identify the triggering event. One of the options in the following closed list shall be used:</w:t>
            </w:r>
          </w:p>
          <w:p w14:paraId="77811226" w14:textId="6A0F923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Bankruptcy filing </w:t>
            </w:r>
            <w:r w:rsidR="00FF2F3B" w:rsidRPr="00C22FD0">
              <w:rPr>
                <w:rFonts w:ascii="Times New Roman" w:hAnsi="Times New Roman" w:cs="Times New Roman"/>
                <w:sz w:val="20"/>
                <w:szCs w:val="20"/>
              </w:rPr>
              <w:t>International Swaps and Derivatives Association ("</w:t>
            </w:r>
            <w:r w:rsidRPr="00C22FD0">
              <w:rPr>
                <w:rFonts w:ascii="Times New Roman" w:hAnsi="Times New Roman" w:cs="Times New Roman"/>
                <w:sz w:val="20"/>
                <w:szCs w:val="20"/>
              </w:rPr>
              <w:t>ISDA</w:t>
            </w:r>
            <w:r w:rsidR="00FF2F3B"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event</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Downgrading by a rating agency</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Fall of SCR below a threshold but higher than 100 %</w:t>
            </w:r>
            <w:r w:rsidRPr="00C22FD0">
              <w:rPr>
                <w:rFonts w:ascii="Times New Roman" w:hAnsi="Times New Roman" w:cs="Times New Roman"/>
                <w:sz w:val="20"/>
                <w:szCs w:val="20"/>
              </w:rPr>
              <w:b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Fall of MCR below a threshold but higher than 100 %</w:t>
            </w:r>
            <w:r w:rsidRPr="00C22FD0">
              <w:rPr>
                <w:rFonts w:ascii="Times New Roman" w:hAnsi="Times New Roman" w:cs="Times New Roman"/>
                <w:sz w:val="20"/>
                <w:szCs w:val="20"/>
              </w:rPr>
              <w:b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Breach of SCR</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Breach of MCR</w:t>
            </w:r>
            <w:r w:rsidRPr="00C22FD0">
              <w:rPr>
                <w:rFonts w:ascii="Times New Roman" w:hAnsi="Times New Roman" w:cs="Times New Roman"/>
                <w:sz w:val="20"/>
                <w:szCs w:val="20"/>
              </w:rPr>
              <w:br/>
            </w:r>
            <w:r w:rsidRPr="00C22FD0">
              <w:rPr>
                <w:rFonts w:ascii="Times New Roman" w:hAnsi="Times New Roman" w:cs="Times New Roman"/>
                <w:sz w:val="20"/>
                <w:szCs w:val="20"/>
              </w:rPr>
              <w:lastRenderedPageBreak/>
              <w:t xml:space="preserve">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payment of a contractual obligation</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Fraud</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Breach of contractual obligation linked with the disposal of assets</w:t>
            </w:r>
            <w:r w:rsidRPr="00C22FD0">
              <w:rPr>
                <w:rFonts w:ascii="Times New Roman" w:hAnsi="Times New Roman" w:cs="Times New Roman"/>
                <w:sz w:val="20"/>
                <w:szCs w:val="20"/>
              </w:rPr>
              <w:br/>
              <w:t xml:space="preserve">10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Breach of contractual obligation linked with the acquisition of assets</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w:t>
            </w:r>
          </w:p>
        </w:tc>
      </w:tr>
      <w:tr w:rsidR="00E21451" w:rsidRPr="00C22FD0" w14:paraId="310421BF" w14:textId="77777777" w:rsidTr="0040755A">
        <w:tc>
          <w:tcPr>
            <w:tcW w:w="0" w:type="auto"/>
            <w:hideMark/>
          </w:tcPr>
          <w:p w14:paraId="44E79ED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C0070</w:t>
            </w:r>
          </w:p>
        </w:tc>
        <w:tc>
          <w:tcPr>
            <w:tcW w:w="0" w:type="auto"/>
            <w:hideMark/>
          </w:tcPr>
          <w:p w14:paraId="04C53E7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Specific triggering event (s) of guarantee</w:t>
            </w:r>
          </w:p>
        </w:tc>
        <w:tc>
          <w:tcPr>
            <w:tcW w:w="0" w:type="auto"/>
            <w:hideMark/>
          </w:tcPr>
          <w:p w14:paraId="1DFA93C8" w14:textId="6C044D95" w:rsidR="00E21451" w:rsidRPr="00C22FD0" w:rsidRDefault="00E21451" w:rsidP="00532CAC">
            <w:pPr>
              <w:jc w:val="both"/>
              <w:rPr>
                <w:rFonts w:ascii="Times New Roman" w:hAnsi="Times New Roman" w:cs="Times New Roman"/>
                <w:sz w:val="20"/>
                <w:szCs w:val="20"/>
              </w:rPr>
            </w:pPr>
            <w:r w:rsidRPr="00C22FD0">
              <w:rPr>
                <w:rFonts w:ascii="Times New Roman" w:hAnsi="Times New Roman" w:cs="Times New Roman"/>
                <w:sz w:val="20"/>
                <w:szCs w:val="20"/>
              </w:rPr>
              <w:t xml:space="preserve">Description of the triggering event in case “0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w:t>
            </w:r>
            <w:r w:rsidR="00532CAC" w:rsidRPr="00C22FD0">
              <w:rPr>
                <w:rFonts w:ascii="Times New Roman" w:hAnsi="Times New Roman" w:cs="Times New Roman"/>
                <w:sz w:val="20"/>
                <w:szCs w:val="20"/>
              </w:rPr>
              <w:t xml:space="preserve"> was selected</w:t>
            </w:r>
            <w:r w:rsidRPr="00C22FD0">
              <w:rPr>
                <w:rFonts w:ascii="Times New Roman" w:hAnsi="Times New Roman" w:cs="Times New Roman"/>
                <w:sz w:val="20"/>
                <w:szCs w:val="20"/>
              </w:rPr>
              <w:t xml:space="preserve"> for item C0060 “Triggering event(s) of guarantee”.</w:t>
            </w:r>
          </w:p>
        </w:tc>
      </w:tr>
      <w:tr w:rsidR="00E21451" w:rsidRPr="00C22FD0" w14:paraId="7A1EA868" w14:textId="77777777" w:rsidTr="0040755A">
        <w:tc>
          <w:tcPr>
            <w:tcW w:w="0" w:type="auto"/>
            <w:hideMark/>
          </w:tcPr>
          <w:p w14:paraId="068F57C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w:t>
            </w:r>
          </w:p>
        </w:tc>
        <w:tc>
          <w:tcPr>
            <w:tcW w:w="0" w:type="auto"/>
            <w:hideMark/>
          </w:tcPr>
          <w:p w14:paraId="4428554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Effective date of guarantee</w:t>
            </w:r>
          </w:p>
        </w:tc>
        <w:tc>
          <w:tcPr>
            <w:tcW w:w="0" w:type="auto"/>
            <w:hideMark/>
          </w:tcPr>
          <w:p w14:paraId="5A5B42CD" w14:textId="242E03A4"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starting date of the coverage of the contract. </w:t>
            </w:r>
          </w:p>
        </w:tc>
      </w:tr>
      <w:tr w:rsidR="00E21451" w:rsidRPr="00C22FD0" w14:paraId="001AF10B" w14:textId="77777777" w:rsidTr="0040755A">
        <w:tc>
          <w:tcPr>
            <w:tcW w:w="0" w:type="auto"/>
            <w:hideMark/>
          </w:tcPr>
          <w:p w14:paraId="052F9A3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C0090</w:t>
            </w:r>
          </w:p>
        </w:tc>
        <w:tc>
          <w:tcPr>
            <w:tcW w:w="0" w:type="auto"/>
            <w:hideMark/>
          </w:tcPr>
          <w:p w14:paraId="0E3CE4C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Ancillary Own Funds</w:t>
            </w:r>
          </w:p>
        </w:tc>
        <w:tc>
          <w:tcPr>
            <w:tcW w:w="0" w:type="auto"/>
            <w:hideMark/>
          </w:tcPr>
          <w:p w14:paraId="5120D51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Indication if the guarantee is classified as Ancillary Own Fund and is presented in the following items of S.23.01: </w:t>
            </w:r>
          </w:p>
          <w:p w14:paraId="739AF146" w14:textId="77777777" w:rsidR="00E21451" w:rsidRPr="00C22FD0" w:rsidRDefault="00E21451" w:rsidP="00CA3234">
            <w:pPr>
              <w:pStyle w:val="ListParagraph"/>
              <w:numPr>
                <w:ilvl w:val="0"/>
                <w:numId w:val="7"/>
              </w:numPr>
              <w:rPr>
                <w:rFonts w:ascii="Times New Roman" w:hAnsi="Times New Roman" w:cs="Times New Roman"/>
                <w:sz w:val="20"/>
                <w:szCs w:val="20"/>
              </w:rPr>
            </w:pPr>
            <w:r w:rsidRPr="00C22FD0">
              <w:rPr>
                <w:rFonts w:ascii="Times New Roman" w:hAnsi="Times New Roman" w:cs="Times New Roman"/>
                <w:sz w:val="20"/>
                <w:szCs w:val="20"/>
              </w:rPr>
              <w:t>Letters of credit and guarantees under Article 96(2) of the Directive 2009/138/EC (C0010/R0340)</w:t>
            </w:r>
          </w:p>
          <w:p w14:paraId="1A26ED30" w14:textId="77777777" w:rsidR="00E21451" w:rsidRPr="00C22FD0" w:rsidRDefault="00E21451" w:rsidP="00CA3234">
            <w:pPr>
              <w:pStyle w:val="ListParagraph"/>
              <w:numPr>
                <w:ilvl w:val="0"/>
                <w:numId w:val="7"/>
              </w:numPr>
              <w:rPr>
                <w:rFonts w:ascii="Times New Roman" w:hAnsi="Times New Roman" w:cs="Times New Roman"/>
                <w:sz w:val="20"/>
                <w:szCs w:val="20"/>
              </w:rPr>
            </w:pPr>
            <w:r w:rsidRPr="00C22FD0">
              <w:rPr>
                <w:rFonts w:ascii="Times New Roman" w:hAnsi="Times New Roman" w:cs="Times New Roman"/>
                <w:sz w:val="20"/>
                <w:szCs w:val="20"/>
              </w:rPr>
              <w:t>Letters of credit and guarantees other than under Article 96(2) of the Directive 2009/138/EC (C0010/R0350)</w:t>
            </w:r>
          </w:p>
          <w:p w14:paraId="62660D59" w14:textId="1D8F2FD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r w:rsidRPr="00C22FD0">
              <w:rPr>
                <w:rFonts w:ascii="Times New Roman" w:hAnsi="Times New Roman" w:cs="Times New Roman"/>
                <w:sz w:val="20"/>
                <w:szCs w:val="20"/>
              </w:rPr>
              <w:br/>
            </w:r>
            <w:r w:rsidR="000A4CB6"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Ancillary own fund</w:t>
            </w:r>
            <w:r w:rsidRPr="00C22FD0">
              <w:rPr>
                <w:rFonts w:ascii="Times New Roman" w:hAnsi="Times New Roman" w:cs="Times New Roman"/>
                <w:sz w:val="20"/>
                <w:szCs w:val="20"/>
              </w:rPr>
              <w:br/>
            </w:r>
            <w:r w:rsidR="000A4CB6"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an ancillary own fund</w:t>
            </w:r>
          </w:p>
        </w:tc>
      </w:tr>
    </w:tbl>
    <w:p w14:paraId="249DE114" w14:textId="77777777" w:rsidR="00E21451" w:rsidRPr="00C22FD0" w:rsidRDefault="00E21451" w:rsidP="0040755A">
      <w:pPr>
        <w:rPr>
          <w:rFonts w:ascii="Times New Roman" w:hAnsi="Times New Roman" w:cs="Times New Roman"/>
          <w:sz w:val="20"/>
          <w:szCs w:val="20"/>
        </w:rPr>
      </w:pPr>
    </w:p>
    <w:p w14:paraId="57D08AF1" w14:textId="7C2139C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b/>
          <w:bCs/>
          <w:sz w:val="20"/>
          <w:szCs w:val="20"/>
        </w:rPr>
        <w:t>S.03.03 – Off</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balance</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sheet items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List of unlimited guarantees provided by the </w:t>
      </w:r>
      <w:r w:rsidR="00937A7B" w:rsidRPr="00C22FD0">
        <w:rPr>
          <w:rFonts w:ascii="Times New Roman" w:hAnsi="Times New Roman" w:cs="Times New Roman"/>
          <w:b/>
          <w:bCs/>
          <w:sz w:val="20"/>
          <w:szCs w:val="20"/>
        </w:rPr>
        <w:t xml:space="preserve">group </w:t>
      </w:r>
    </w:p>
    <w:p w14:paraId="766F1D22" w14:textId="77777777" w:rsidR="00E21451" w:rsidRPr="00C22FD0" w:rsidRDefault="00E21451" w:rsidP="0040755A">
      <w:pPr>
        <w:jc w:val="both"/>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1FBD9C89" w14:textId="658A7C1C"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482AFEEC" w14:textId="77777777" w:rsidR="00E21451" w:rsidRPr="00C22FD0" w:rsidRDefault="00E21451" w:rsidP="0040755A">
      <w:pPr>
        <w:jc w:val="both"/>
        <w:rPr>
          <w:rFonts w:ascii="Times New Roman" w:hAnsi="Times New Roman" w:cs="Times New Roman"/>
          <w:bCs/>
          <w:sz w:val="20"/>
          <w:szCs w:val="20"/>
        </w:rPr>
      </w:pPr>
      <w:r w:rsidRPr="00C22FD0">
        <w:rPr>
          <w:rFonts w:ascii="Times New Roman" w:hAnsi="Times New Roman" w:cs="Times New Roman"/>
          <w:bCs/>
          <w:sz w:val="20"/>
          <w:szCs w:val="20"/>
          <w:lang w:val="en-US"/>
        </w:rPr>
        <w:t xml:space="preserve">As regards the Solvency II value, the instructions define the items from a recognition perspective. Valuation principles are laid down in Directive 2009/138/EC, </w:t>
      </w:r>
      <w:r w:rsidRPr="00C22FD0">
        <w:rPr>
          <w:rFonts w:ascii="Times New Roman" w:hAnsi="Times New Roman" w:cs="Times New Roman"/>
          <w:bCs/>
          <w:sz w:val="20"/>
          <w:szCs w:val="20"/>
        </w:rPr>
        <w:t>Delegated Regulation (EU) 2015/35</w:t>
      </w:r>
      <w:r w:rsidRPr="00C22FD0">
        <w:rPr>
          <w:rFonts w:ascii="Times New Roman" w:hAnsi="Times New Roman" w:cs="Times New Roman"/>
          <w:bCs/>
          <w:sz w:val="20"/>
          <w:szCs w:val="20"/>
          <w:lang w:val="en-US"/>
        </w:rPr>
        <w:t>, Solvency II Technical Standards and Guidelines.</w:t>
      </w:r>
    </w:p>
    <w:p w14:paraId="348284B1" w14:textId="77777777" w:rsidR="00E21451" w:rsidRPr="00C22FD0" w:rsidRDefault="00E21451" w:rsidP="0040755A">
      <w:pPr>
        <w:snapToGrid w:val="0"/>
        <w:spacing w:after="240" w:line="240" w:lineRule="auto"/>
        <w:jc w:val="both"/>
        <w:rPr>
          <w:rFonts w:ascii="Times New Roman" w:hAnsi="Times New Roman" w:cs="Times New Roman"/>
          <w:sz w:val="20"/>
          <w:szCs w:val="20"/>
        </w:rPr>
      </w:pPr>
      <w:r w:rsidRPr="00C22FD0">
        <w:rPr>
          <w:rFonts w:ascii="Times New Roman" w:hAnsi="Times New Roman" w:cs="Times New Roman"/>
          <w:sz w:val="20"/>
          <w:szCs w:val="20"/>
        </w:rPr>
        <w:t>Unlimited guarantees refer to guarantees with unlimited amount, regardless of the date being limited or unlimited.</w:t>
      </w:r>
    </w:p>
    <w:p w14:paraId="0E2955CB" w14:textId="7B310463" w:rsidR="00E21451" w:rsidRPr="00C22FD0" w:rsidRDefault="00E21451" w:rsidP="0040755A">
      <w:pPr>
        <w:snapToGrid w:val="0"/>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guarantees listed in this template are not reported in S.03.01. At group level, the template is applicable for all entities </w:t>
      </w:r>
      <w:r w:rsidR="00457D88" w:rsidRPr="00C22FD0">
        <w:rPr>
          <w:rFonts w:ascii="Times New Roman" w:hAnsi="Times New Roman" w:cs="Times New Roman"/>
          <w:sz w:val="20"/>
          <w:szCs w:val="20"/>
          <w:lang w:val="en-US"/>
        </w:rPr>
        <w:t>with</w:t>
      </w:r>
      <w:r w:rsidRPr="00C22FD0">
        <w:rPr>
          <w:rFonts w:ascii="Times New Roman" w:hAnsi="Times New Roman" w:cs="Times New Roman"/>
          <w:sz w:val="20"/>
          <w:szCs w:val="20"/>
          <w:lang w:val="en-US"/>
        </w:rPr>
        <w:t xml:space="preserve">in the scope of group supervision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including other financial sectors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controlled participations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for method 1 (Accounting consolidation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based method), method 2 (Deduction and aggregation method) and a combination of methods 1 and 2.</w:t>
      </w:r>
    </w:p>
    <w:p w14:paraId="62CCF7E7" w14:textId="77777777" w:rsidR="00E21451" w:rsidRPr="00C22FD0" w:rsidRDefault="00E21451" w:rsidP="0040755A">
      <w:pPr>
        <w:snapToGrid w:val="0"/>
        <w:spacing w:after="0" w:line="240" w:lineRule="auto"/>
        <w:jc w:val="both"/>
        <w:rPr>
          <w:rFonts w:ascii="Times New Roman" w:hAnsi="Times New Roman" w:cs="Times New Roman"/>
          <w:sz w:val="20"/>
          <w:szCs w:val="20"/>
          <w:lang w:val="en-US"/>
        </w:rPr>
      </w:pPr>
    </w:p>
    <w:p w14:paraId="6C4F4ABB" w14:textId="21B2494F"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Internal guarantees within the scope of group </w:t>
      </w:r>
      <w:r w:rsidR="00457D88" w:rsidRPr="00C22FD0">
        <w:rPr>
          <w:rFonts w:ascii="Times New Roman" w:hAnsi="Times New Roman" w:cs="Times New Roman"/>
          <w:sz w:val="20"/>
          <w:szCs w:val="20"/>
        </w:rPr>
        <w:t xml:space="preserve">supervision </w:t>
      </w:r>
      <w:r w:rsidRPr="00C22FD0">
        <w:rPr>
          <w:rFonts w:ascii="Times New Roman" w:hAnsi="Times New Roman" w:cs="Times New Roman"/>
          <w:sz w:val="20"/>
          <w:szCs w:val="20"/>
        </w:rPr>
        <w:t>are not reported in this template but reported in the relevant Intra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group transactions (S.36) template. </w:t>
      </w:r>
    </w:p>
    <w:tbl>
      <w:tblPr>
        <w:tblStyle w:val="TableGrid"/>
        <w:tblW w:w="0" w:type="auto"/>
        <w:tblLook w:val="04A0" w:firstRow="1" w:lastRow="0" w:firstColumn="1" w:lastColumn="0" w:noHBand="0" w:noVBand="1"/>
      </w:tblPr>
      <w:tblGrid>
        <w:gridCol w:w="750"/>
        <w:gridCol w:w="2274"/>
        <w:gridCol w:w="6218"/>
      </w:tblGrid>
      <w:tr w:rsidR="00E21451" w:rsidRPr="00C22FD0" w14:paraId="1CB60329" w14:textId="77777777" w:rsidTr="0040755A">
        <w:tc>
          <w:tcPr>
            <w:tcW w:w="0" w:type="auto"/>
            <w:noWrap/>
            <w:hideMark/>
          </w:tcPr>
          <w:p w14:paraId="38F2E4C4" w14:textId="77777777" w:rsidR="00E21451" w:rsidRPr="00C22FD0" w:rsidRDefault="00E21451" w:rsidP="0040755A">
            <w:pPr>
              <w:jc w:val="center"/>
              <w:rPr>
                <w:rFonts w:ascii="Times New Roman" w:hAnsi="Times New Roman" w:cs="Times New Roman"/>
                <w:sz w:val="20"/>
                <w:szCs w:val="20"/>
              </w:rPr>
            </w:pPr>
          </w:p>
        </w:tc>
        <w:tc>
          <w:tcPr>
            <w:tcW w:w="0" w:type="auto"/>
            <w:hideMark/>
          </w:tcPr>
          <w:p w14:paraId="593EFE35"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0" w:type="auto"/>
            <w:hideMark/>
          </w:tcPr>
          <w:p w14:paraId="60AB0A46"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763E9FBC" w14:textId="77777777" w:rsidTr="0040755A">
        <w:tc>
          <w:tcPr>
            <w:tcW w:w="0" w:type="auto"/>
            <w:hideMark/>
          </w:tcPr>
          <w:p w14:paraId="0DA40CA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w:t>
            </w:r>
          </w:p>
        </w:tc>
        <w:tc>
          <w:tcPr>
            <w:tcW w:w="0" w:type="auto"/>
            <w:hideMark/>
          </w:tcPr>
          <w:p w14:paraId="6986CE9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Code of guarantee</w:t>
            </w:r>
          </w:p>
        </w:tc>
        <w:tc>
          <w:tcPr>
            <w:tcW w:w="0" w:type="auto"/>
            <w:hideMark/>
          </w:tcPr>
          <w:p w14:paraId="73B15CB6" w14:textId="4FB31039" w:rsidR="00E21451" w:rsidRPr="00C22FD0" w:rsidRDefault="00E21451" w:rsidP="00532CAC">
            <w:pPr>
              <w:rPr>
                <w:rFonts w:ascii="Times New Roman" w:hAnsi="Times New Roman" w:cs="Times New Roman"/>
                <w:sz w:val="20"/>
                <w:szCs w:val="20"/>
              </w:rPr>
            </w:pPr>
            <w:r w:rsidRPr="00C22FD0">
              <w:rPr>
                <w:rFonts w:ascii="Times New Roman" w:hAnsi="Times New Roman" w:cs="Times New Roman"/>
                <w:sz w:val="20"/>
                <w:szCs w:val="20"/>
              </w:rPr>
              <w:t xml:space="preserve">Code of guarantee provided. This number is attributed by the </w:t>
            </w:r>
            <w:r w:rsidR="00532CAC" w:rsidRPr="00C22FD0">
              <w:rPr>
                <w:rFonts w:ascii="Times New Roman" w:hAnsi="Times New Roman" w:cs="Times New Roman"/>
                <w:sz w:val="20"/>
                <w:szCs w:val="20"/>
              </w:rPr>
              <w:t>group</w:t>
            </w:r>
            <w:r w:rsidRPr="00C22FD0">
              <w:rPr>
                <w:rFonts w:ascii="Times New Roman" w:hAnsi="Times New Roman" w:cs="Times New Roman"/>
                <w:sz w:val="20"/>
                <w:szCs w:val="20"/>
              </w:rPr>
              <w:t>, must be unique and be consistent over time. It shall not be reused for other guarantees.</w:t>
            </w:r>
          </w:p>
        </w:tc>
      </w:tr>
      <w:tr w:rsidR="00E21451" w:rsidRPr="00C22FD0" w14:paraId="0C44F83B" w14:textId="77777777" w:rsidTr="0040755A">
        <w:tc>
          <w:tcPr>
            <w:tcW w:w="0" w:type="auto"/>
            <w:hideMark/>
          </w:tcPr>
          <w:p w14:paraId="5B82E59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w:t>
            </w:r>
          </w:p>
        </w:tc>
        <w:tc>
          <w:tcPr>
            <w:tcW w:w="0" w:type="auto"/>
            <w:hideMark/>
          </w:tcPr>
          <w:p w14:paraId="47AF645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Name of receiver of guarantee</w:t>
            </w:r>
          </w:p>
        </w:tc>
        <w:tc>
          <w:tcPr>
            <w:tcW w:w="0" w:type="auto"/>
            <w:hideMark/>
          </w:tcPr>
          <w:p w14:paraId="2EA85EA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Identification of the name of the receiver of the guarantee.</w:t>
            </w:r>
          </w:p>
        </w:tc>
      </w:tr>
      <w:tr w:rsidR="00E21451" w:rsidRPr="00C22FD0" w14:paraId="4A95E936" w14:textId="77777777" w:rsidTr="0040755A">
        <w:tc>
          <w:tcPr>
            <w:tcW w:w="0" w:type="auto"/>
          </w:tcPr>
          <w:p w14:paraId="4CF399B1" w14:textId="77777777" w:rsidR="00E21451" w:rsidRPr="00C22FD0" w:rsidDel="00F5010C"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w:t>
            </w:r>
          </w:p>
        </w:tc>
        <w:tc>
          <w:tcPr>
            <w:tcW w:w="0" w:type="auto"/>
          </w:tcPr>
          <w:p w14:paraId="385C063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Code of receiver of guarantee</w:t>
            </w:r>
          </w:p>
        </w:tc>
        <w:tc>
          <w:tcPr>
            <w:tcW w:w="0" w:type="auto"/>
          </w:tcPr>
          <w:p w14:paraId="3D679A4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Identification code of receiver of guarantee using the Legal Entity Identifier (LEI) if available.</w:t>
            </w:r>
            <w:r w:rsidRPr="00C22FD0">
              <w:rPr>
                <w:rFonts w:ascii="Times New Roman" w:hAnsi="Times New Roman" w:cs="Times New Roman"/>
                <w:sz w:val="20"/>
                <w:szCs w:val="20"/>
              </w:rPr>
              <w:br/>
            </w:r>
            <w:r w:rsidRPr="00C22FD0">
              <w:rPr>
                <w:rFonts w:ascii="Times New Roman" w:hAnsi="Times New Roman" w:cs="Times New Roman"/>
                <w:sz w:val="20"/>
                <w:szCs w:val="20"/>
              </w:rPr>
              <w:br/>
              <w:t>If not available this item shall not be reported.</w:t>
            </w:r>
          </w:p>
        </w:tc>
      </w:tr>
      <w:tr w:rsidR="00E21451" w:rsidRPr="00C22FD0" w14:paraId="0E2D3BDA" w14:textId="77777777" w:rsidTr="0040755A">
        <w:tc>
          <w:tcPr>
            <w:tcW w:w="0" w:type="auto"/>
          </w:tcPr>
          <w:p w14:paraId="74209388" w14:textId="77777777" w:rsidR="00E21451" w:rsidRPr="00C22FD0" w:rsidDel="00F5010C"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w:t>
            </w:r>
          </w:p>
        </w:tc>
        <w:tc>
          <w:tcPr>
            <w:tcW w:w="0" w:type="auto"/>
          </w:tcPr>
          <w:p w14:paraId="20C8BD3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code of receiver of guarantee</w:t>
            </w:r>
          </w:p>
        </w:tc>
        <w:tc>
          <w:tcPr>
            <w:tcW w:w="0" w:type="auto"/>
          </w:tcPr>
          <w:p w14:paraId="500FEE13" w14:textId="75C7ABF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Identification of the code used for the “Code of provider of guarantee” item.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LEI </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None</w:t>
            </w:r>
          </w:p>
        </w:tc>
      </w:tr>
      <w:tr w:rsidR="00E21451" w:rsidRPr="00C22FD0" w14:paraId="3416DA0C" w14:textId="77777777" w:rsidTr="0040755A">
        <w:tc>
          <w:tcPr>
            <w:tcW w:w="0" w:type="auto"/>
            <w:hideMark/>
          </w:tcPr>
          <w:p w14:paraId="785DD1B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C0060</w:t>
            </w:r>
          </w:p>
        </w:tc>
        <w:tc>
          <w:tcPr>
            <w:tcW w:w="0" w:type="auto"/>
            <w:hideMark/>
          </w:tcPr>
          <w:p w14:paraId="42434A2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Triggering event(s) of guarantee</w:t>
            </w:r>
          </w:p>
        </w:tc>
        <w:tc>
          <w:tcPr>
            <w:tcW w:w="0" w:type="auto"/>
            <w:hideMark/>
          </w:tcPr>
          <w:p w14:paraId="2A815B0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List of triggering events. One of the options in the following closed list shall be used:</w:t>
            </w:r>
          </w:p>
          <w:p w14:paraId="3F8D8AE9" w14:textId="7752CE1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Bankruptcy filing ISDA credit event</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Downgrading by a rating agency</w:t>
            </w:r>
            <w:r w:rsidRPr="00C22FD0">
              <w:rPr>
                <w:rFonts w:ascii="Times New Roman" w:hAnsi="Times New Roman" w:cs="Times New Roman"/>
                <w:sz w:val="20"/>
                <w:szCs w:val="20"/>
              </w:rPr>
              <w:br/>
            </w:r>
            <w:r w:rsidRPr="00C22FD0">
              <w:rPr>
                <w:rFonts w:ascii="Times New Roman" w:hAnsi="Times New Roman" w:cs="Times New Roman"/>
                <w:sz w:val="20"/>
                <w:szCs w:val="20"/>
              </w:rPr>
              <w:lastRenderedPageBreak/>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Fall of SCR below a threshold but higher than 100 %</w:t>
            </w:r>
            <w:r w:rsidRPr="00C22FD0">
              <w:rPr>
                <w:rFonts w:ascii="Times New Roman" w:hAnsi="Times New Roman" w:cs="Times New Roman"/>
                <w:sz w:val="20"/>
                <w:szCs w:val="20"/>
              </w:rPr>
              <w:b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Fall of MCR below a threshold but higher than 100 %</w:t>
            </w:r>
            <w:r w:rsidRPr="00C22FD0">
              <w:rPr>
                <w:rFonts w:ascii="Times New Roman" w:hAnsi="Times New Roman" w:cs="Times New Roman"/>
                <w:sz w:val="20"/>
                <w:szCs w:val="20"/>
              </w:rPr>
              <w:b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Breach of SCR</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Breach of MCR</w:t>
            </w:r>
            <w:r w:rsidRPr="00C22FD0">
              <w:rPr>
                <w:rFonts w:ascii="Times New Roman" w:hAnsi="Times New Roman" w:cs="Times New Roman"/>
                <w:sz w:val="20"/>
                <w:szCs w:val="20"/>
              </w:rPr>
              <w:br/>
              <w:t xml:space="preserve">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payment of a contractual obligation</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Fraud</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Breach of contractual obligation linked with the disposal of assets</w:t>
            </w:r>
            <w:r w:rsidRPr="00C22FD0">
              <w:rPr>
                <w:rFonts w:ascii="Times New Roman" w:hAnsi="Times New Roman" w:cs="Times New Roman"/>
                <w:sz w:val="20"/>
                <w:szCs w:val="20"/>
              </w:rPr>
              <w:br/>
              <w:t xml:space="preserve">10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Breach of contractual obligation linked with the acquisition of assets</w:t>
            </w:r>
            <w:r w:rsidRPr="00C22FD0">
              <w:rPr>
                <w:rFonts w:ascii="Times New Roman" w:hAnsi="Times New Roman" w:cs="Times New Roman"/>
                <w:sz w:val="20"/>
                <w:szCs w:val="20"/>
              </w:rPr>
              <w:b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w:t>
            </w:r>
          </w:p>
        </w:tc>
      </w:tr>
      <w:tr w:rsidR="00E21451" w:rsidRPr="00C22FD0" w14:paraId="3EF9968D" w14:textId="77777777" w:rsidTr="0040755A">
        <w:tc>
          <w:tcPr>
            <w:tcW w:w="0" w:type="auto"/>
          </w:tcPr>
          <w:p w14:paraId="6BB7CA2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C0070</w:t>
            </w:r>
          </w:p>
        </w:tc>
        <w:tc>
          <w:tcPr>
            <w:tcW w:w="0" w:type="auto"/>
          </w:tcPr>
          <w:p w14:paraId="04D4666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Estimation of the maximum value of guarantee</w:t>
            </w:r>
          </w:p>
        </w:tc>
        <w:tc>
          <w:tcPr>
            <w:tcW w:w="0" w:type="auto"/>
          </w:tcPr>
          <w:p w14:paraId="63689A70" w14:textId="23824136" w:rsidR="00E21451" w:rsidRPr="00C22FD0" w:rsidRDefault="00E21451" w:rsidP="00532CAC">
            <w:pPr>
              <w:jc w:val="both"/>
              <w:rPr>
                <w:rFonts w:ascii="Times New Roman" w:hAnsi="Times New Roman" w:cs="Times New Roman"/>
                <w:sz w:val="20"/>
                <w:szCs w:val="20"/>
              </w:rPr>
            </w:pPr>
            <w:r w:rsidRPr="00C22FD0">
              <w:rPr>
                <w:rFonts w:ascii="Times New Roman" w:hAnsi="Times New Roman" w:cs="Times New Roman"/>
                <w:sz w:val="20"/>
                <w:szCs w:val="20"/>
              </w:rPr>
              <w:t xml:space="preserve">Sum of all possible cash flows if events triggering guarantees were all to happen in relation to guarantees provided by the </w:t>
            </w:r>
            <w:r w:rsidR="00532CAC" w:rsidRPr="00C22FD0">
              <w:rPr>
                <w:rFonts w:ascii="Times New Roman" w:hAnsi="Times New Roman" w:cs="Times New Roman"/>
                <w:sz w:val="20"/>
                <w:szCs w:val="20"/>
              </w:rPr>
              <w:t xml:space="preserve">group </w:t>
            </w:r>
            <w:r w:rsidRPr="00C22FD0">
              <w:rPr>
                <w:rFonts w:ascii="Times New Roman" w:hAnsi="Times New Roman" w:cs="Times New Roman"/>
                <w:sz w:val="20"/>
                <w:szCs w:val="20"/>
              </w:rPr>
              <w:t>to another party.</w:t>
            </w:r>
          </w:p>
        </w:tc>
      </w:tr>
      <w:tr w:rsidR="00E21451" w:rsidRPr="00C22FD0" w14:paraId="242F98E1" w14:textId="77777777" w:rsidTr="0040755A">
        <w:tc>
          <w:tcPr>
            <w:tcW w:w="0" w:type="auto"/>
            <w:hideMark/>
          </w:tcPr>
          <w:p w14:paraId="08116D3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w:t>
            </w:r>
          </w:p>
        </w:tc>
        <w:tc>
          <w:tcPr>
            <w:tcW w:w="0" w:type="auto"/>
            <w:hideMark/>
          </w:tcPr>
          <w:p w14:paraId="1F9800EC" w14:textId="77777777" w:rsidR="00E21451" w:rsidRPr="00C22FD0" w:rsidDel="00B125CE"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Specific triggering event(s) of guarantee</w:t>
            </w:r>
          </w:p>
        </w:tc>
        <w:tc>
          <w:tcPr>
            <w:tcW w:w="0" w:type="auto"/>
            <w:hideMark/>
          </w:tcPr>
          <w:p w14:paraId="25680FB7" w14:textId="570C7AAD" w:rsidR="00E21451" w:rsidRPr="00C22FD0" w:rsidRDefault="00E21451" w:rsidP="00532CAC">
            <w:pPr>
              <w:jc w:val="both"/>
              <w:rPr>
                <w:rFonts w:ascii="Times New Roman" w:hAnsi="Times New Roman" w:cs="Times New Roman"/>
                <w:sz w:val="20"/>
                <w:szCs w:val="20"/>
              </w:rPr>
            </w:pPr>
            <w:r w:rsidRPr="00C22FD0">
              <w:rPr>
                <w:rFonts w:ascii="Times New Roman" w:hAnsi="Times New Roman" w:cs="Times New Roman"/>
                <w:sz w:val="20"/>
                <w:szCs w:val="20"/>
              </w:rPr>
              <w:t xml:space="preserve">Description of the triggering event in case “0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w:t>
            </w:r>
            <w:r w:rsidR="00532CAC" w:rsidRPr="00C22FD0">
              <w:rPr>
                <w:rFonts w:ascii="Times New Roman" w:hAnsi="Times New Roman" w:cs="Times New Roman"/>
                <w:sz w:val="20"/>
                <w:szCs w:val="20"/>
              </w:rPr>
              <w:t xml:space="preserve">was selected </w:t>
            </w:r>
            <w:r w:rsidRPr="00C22FD0">
              <w:rPr>
                <w:rFonts w:ascii="Times New Roman" w:hAnsi="Times New Roman" w:cs="Times New Roman"/>
                <w:sz w:val="20"/>
                <w:szCs w:val="20"/>
              </w:rPr>
              <w:t>for item C0060 “Triggering event(s) of guarantee”.</w:t>
            </w:r>
          </w:p>
        </w:tc>
      </w:tr>
      <w:tr w:rsidR="00E21451" w:rsidRPr="00C22FD0" w14:paraId="2C0E51DF" w14:textId="77777777" w:rsidTr="0040755A">
        <w:tc>
          <w:tcPr>
            <w:tcW w:w="0" w:type="auto"/>
            <w:hideMark/>
          </w:tcPr>
          <w:p w14:paraId="5108A87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C0090</w:t>
            </w:r>
          </w:p>
        </w:tc>
        <w:tc>
          <w:tcPr>
            <w:tcW w:w="0" w:type="auto"/>
            <w:hideMark/>
          </w:tcPr>
          <w:p w14:paraId="54337D9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Effective date of guarantee</w:t>
            </w:r>
          </w:p>
        </w:tc>
        <w:tc>
          <w:tcPr>
            <w:tcW w:w="0" w:type="auto"/>
            <w:hideMark/>
          </w:tcPr>
          <w:p w14:paraId="56664267" w14:textId="0D05EB1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code of the date indicating the start of the guarantee being valid.</w:t>
            </w:r>
          </w:p>
        </w:tc>
      </w:tr>
    </w:tbl>
    <w:p w14:paraId="3C67936E" w14:textId="77777777" w:rsidR="00E21451" w:rsidRPr="00C22FD0" w:rsidRDefault="00E21451">
      <w:pPr>
        <w:rPr>
          <w:rFonts w:ascii="Times New Roman" w:hAnsi="Times New Roman" w:cs="Times New Roman"/>
          <w:sz w:val="20"/>
          <w:szCs w:val="20"/>
        </w:rPr>
      </w:pPr>
    </w:p>
    <w:p w14:paraId="6C8FBE5F" w14:textId="77777777" w:rsidR="00E21451" w:rsidRPr="00C22FD0" w:rsidRDefault="00E21451" w:rsidP="0040755A">
      <w:pPr>
        <w:rPr>
          <w:rFonts w:ascii="Times New Roman" w:hAnsi="Times New Roman" w:cs="Times New Roman"/>
          <w:b/>
          <w:sz w:val="20"/>
          <w:szCs w:val="20"/>
          <w:lang w:val="en-US"/>
        </w:rPr>
      </w:pPr>
      <w:r w:rsidRPr="00C22FD0">
        <w:rPr>
          <w:rFonts w:ascii="Times New Roman" w:hAnsi="Times New Roman" w:cs="Times New Roman"/>
          <w:b/>
          <w:sz w:val="20"/>
          <w:szCs w:val="20"/>
          <w:lang w:val="en-US"/>
        </w:rPr>
        <w:t>S.05.01 – Premiums, claims and expenses by line of business</w:t>
      </w:r>
    </w:p>
    <w:p w14:paraId="6187336D" w14:textId="77777777" w:rsidR="00E21451" w:rsidRPr="00C22FD0" w:rsidRDefault="00E21451">
      <w:pPr>
        <w:rPr>
          <w:rFonts w:ascii="Times New Roman" w:hAnsi="Times New Roman" w:cs="Times New Roman"/>
          <w:b/>
          <w:sz w:val="20"/>
          <w:szCs w:val="20"/>
          <w:lang w:val="en-US"/>
        </w:rPr>
      </w:pPr>
      <w:r w:rsidRPr="00C22FD0">
        <w:rPr>
          <w:rFonts w:ascii="Times New Roman" w:hAnsi="Times New Roman" w:cs="Times New Roman"/>
          <w:b/>
          <w:sz w:val="20"/>
          <w:szCs w:val="20"/>
          <w:lang w:val="en-US"/>
        </w:rPr>
        <w:t>General comments:</w:t>
      </w:r>
    </w:p>
    <w:p w14:paraId="1ACCD29D" w14:textId="41AEC71E"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quarterly and annual submission of information for groups.</w:t>
      </w:r>
    </w:p>
    <w:p w14:paraId="3EB887BC" w14:textId="632733DC"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template shall be reported from a consolidated accounting perspective, i.e.: Local GAAP or IFRS if accepted as local GAAP but using </w:t>
      </w:r>
      <w:r w:rsidR="000A16DB" w:rsidRPr="00C22FD0">
        <w:rPr>
          <w:rFonts w:ascii="Times New Roman" w:hAnsi="Times New Roman" w:cs="Times New Roman"/>
          <w:sz w:val="20"/>
          <w:szCs w:val="20"/>
          <w:lang w:val="en-US"/>
        </w:rPr>
        <w:t xml:space="preserve">Solvency II </w:t>
      </w:r>
      <w:r w:rsidRPr="00C22FD0">
        <w:rPr>
          <w:rFonts w:ascii="Times New Roman" w:hAnsi="Times New Roman" w:cs="Times New Roman"/>
          <w:sz w:val="20"/>
          <w:szCs w:val="20"/>
          <w:lang w:val="en-US"/>
        </w:rPr>
        <w:t xml:space="preserve">lines of business. Groups shall use the recognition and valuation basis as for the published financial </w:t>
      </w:r>
      <w:proofErr w:type="gramStart"/>
      <w:r w:rsidRPr="00C22FD0">
        <w:rPr>
          <w:rFonts w:ascii="Times New Roman" w:hAnsi="Times New Roman" w:cs="Times New Roman"/>
          <w:sz w:val="20"/>
          <w:szCs w:val="20"/>
          <w:lang w:val="en-US"/>
        </w:rPr>
        <w:t>statements,</w:t>
      </w:r>
      <w:proofErr w:type="gramEnd"/>
      <w:r w:rsidRPr="00C22FD0">
        <w:rPr>
          <w:rFonts w:ascii="Times New Roman" w:hAnsi="Times New Roman" w:cs="Times New Roman"/>
          <w:sz w:val="20"/>
          <w:szCs w:val="20"/>
          <w:lang w:val="en-US"/>
        </w:rPr>
        <w:t xml:space="preserve"> no new recognition or re</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valuation is required</w:t>
      </w:r>
      <w:ins w:id="228" w:author="Author">
        <w:r w:rsidR="00A5198D" w:rsidRPr="00C22FD0">
          <w:rPr>
            <w:rFonts w:ascii="Times New Roman" w:hAnsi="Times New Roman" w:cs="Times New Roman"/>
            <w:sz w:val="20"/>
            <w:szCs w:val="20"/>
            <w:lang w:val="en-US"/>
          </w:rPr>
          <w:t>,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t>
        </w:r>
      </w:ins>
      <w:r w:rsidRPr="00C22FD0">
        <w:rPr>
          <w:rFonts w:ascii="Times New Roman" w:hAnsi="Times New Roman" w:cs="Times New Roman"/>
          <w:sz w:val="20"/>
          <w:szCs w:val="20"/>
          <w:lang w:val="en-US"/>
        </w:rPr>
        <w:t>.</w:t>
      </w:r>
    </w:p>
    <w:p w14:paraId="483C01B3" w14:textId="62DEA192"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template is based on a year</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to</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date basis.</w:t>
      </w:r>
    </w:p>
    <w:p w14:paraId="411A1807" w14:textId="77777777"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template covers only insurance and reinsurance business within the scope of the consolidated financial statements. </w:t>
      </w:r>
    </w:p>
    <w:p w14:paraId="2118A2E1" w14:textId="77777777"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For quarterly reporting administrative expenses, investment management expenses, acquisition expenses, overhead expenses shall be presented aggregated.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953"/>
      </w:tblGrid>
      <w:tr w:rsidR="00E21451" w:rsidRPr="00C22FD0" w14:paraId="481984D8" w14:textId="77777777" w:rsidTr="0040755A">
        <w:trPr>
          <w:tblHeader/>
        </w:trPr>
        <w:tc>
          <w:tcPr>
            <w:tcW w:w="1526" w:type="dxa"/>
            <w:tcBorders>
              <w:bottom w:val="single" w:sz="4" w:space="0" w:color="000000"/>
              <w:right w:val="single" w:sz="4" w:space="0" w:color="000000"/>
            </w:tcBorders>
          </w:tcPr>
          <w:p w14:paraId="492D5F83" w14:textId="77777777" w:rsidR="00E21451" w:rsidRPr="00C22FD0" w:rsidRDefault="00E21451" w:rsidP="0040755A">
            <w:pPr>
              <w:spacing w:after="0" w:line="240" w:lineRule="auto"/>
              <w:jc w:val="center"/>
              <w:rPr>
                <w:rFonts w:ascii="Times New Roman" w:hAnsi="Times New Roman" w:cs="Times New Roman"/>
                <w:b/>
                <w:sz w:val="20"/>
                <w:szCs w:val="20"/>
                <w:lang w:val="en-US"/>
              </w:rPr>
            </w:pPr>
          </w:p>
        </w:tc>
        <w:tc>
          <w:tcPr>
            <w:tcW w:w="1701" w:type="dxa"/>
            <w:tcBorders>
              <w:left w:val="single" w:sz="4" w:space="0" w:color="000000"/>
              <w:bottom w:val="single" w:sz="4" w:space="0" w:color="000000"/>
              <w:right w:val="single" w:sz="4" w:space="0" w:color="000000"/>
            </w:tcBorders>
            <w:vAlign w:val="center"/>
          </w:tcPr>
          <w:p w14:paraId="6CB61342" w14:textId="77777777" w:rsidR="00E21451" w:rsidRPr="00C22FD0" w:rsidRDefault="00E21451" w:rsidP="0040755A">
            <w:pPr>
              <w:spacing w:after="0" w:line="240" w:lineRule="auto"/>
              <w:jc w:val="center"/>
              <w:rPr>
                <w:rFonts w:ascii="Times New Roman" w:hAnsi="Times New Roman" w:cs="Times New Roman"/>
                <w:b/>
                <w:sz w:val="20"/>
                <w:szCs w:val="20"/>
              </w:rPr>
            </w:pPr>
            <w:r w:rsidRPr="00C22FD0">
              <w:rPr>
                <w:rFonts w:ascii="Times New Roman" w:hAnsi="Times New Roman" w:cs="Times New Roman"/>
                <w:b/>
                <w:sz w:val="20"/>
                <w:szCs w:val="20"/>
              </w:rPr>
              <w:t>ITEM</w:t>
            </w:r>
          </w:p>
        </w:tc>
        <w:tc>
          <w:tcPr>
            <w:tcW w:w="5953" w:type="dxa"/>
            <w:tcBorders>
              <w:left w:val="single" w:sz="4" w:space="0" w:color="000000"/>
              <w:bottom w:val="single" w:sz="4" w:space="0" w:color="000000"/>
              <w:right w:val="single" w:sz="4" w:space="0" w:color="000000"/>
            </w:tcBorders>
            <w:vAlign w:val="center"/>
          </w:tcPr>
          <w:p w14:paraId="200DAFAF" w14:textId="77777777" w:rsidR="00E21451" w:rsidRPr="00C22FD0" w:rsidRDefault="00E21451" w:rsidP="0040755A">
            <w:pPr>
              <w:spacing w:after="0" w:line="240" w:lineRule="auto"/>
              <w:jc w:val="center"/>
              <w:rPr>
                <w:rFonts w:ascii="Times New Roman" w:hAnsi="Times New Roman" w:cs="Times New Roman"/>
                <w:b/>
                <w:sz w:val="20"/>
                <w:szCs w:val="20"/>
              </w:rPr>
            </w:pPr>
            <w:r w:rsidRPr="00C22FD0">
              <w:rPr>
                <w:rFonts w:ascii="Times New Roman" w:hAnsi="Times New Roman" w:cs="Times New Roman"/>
                <w:b/>
                <w:sz w:val="20"/>
                <w:szCs w:val="20"/>
              </w:rPr>
              <w:t>INSTRUCTIONS</w:t>
            </w:r>
          </w:p>
        </w:tc>
      </w:tr>
      <w:tr w:rsidR="00E21451" w:rsidRPr="00C22FD0" w14:paraId="21B12916" w14:textId="77777777" w:rsidTr="0040755A">
        <w:trPr>
          <w:trHeight w:val="326"/>
        </w:trPr>
        <w:tc>
          <w:tcPr>
            <w:tcW w:w="9180" w:type="dxa"/>
            <w:gridSpan w:val="3"/>
            <w:tcBorders>
              <w:top w:val="single" w:sz="4" w:space="0" w:color="auto"/>
              <w:left w:val="nil"/>
              <w:bottom w:val="single" w:sz="4" w:space="0" w:color="auto"/>
              <w:right w:val="nil"/>
            </w:tcBorders>
          </w:tcPr>
          <w:p w14:paraId="160A3C1F" w14:textId="11E94B10" w:rsidR="00E21451" w:rsidRPr="00C22FD0" w:rsidRDefault="00E21451" w:rsidP="0040755A">
            <w:pPr>
              <w:spacing w:before="120" w:after="120" w:line="240" w:lineRule="auto"/>
              <w:jc w:val="both"/>
              <w:rPr>
                <w:rFonts w:ascii="Times New Roman" w:hAnsi="Times New Roman" w:cs="Times New Roman"/>
                <w:b/>
                <w:sz w:val="20"/>
                <w:szCs w:val="20"/>
                <w:lang w:val="en-US"/>
              </w:rPr>
            </w:pPr>
            <w:r w:rsidRPr="00C22FD0">
              <w:rPr>
                <w:rFonts w:ascii="Times New Roman" w:hAnsi="Times New Roman" w:cs="Times New Roman"/>
                <w:b/>
                <w:sz w:val="20"/>
                <w:szCs w:val="20"/>
                <w:lang w:val="en-US"/>
              </w:rPr>
              <w:t>Non</w:t>
            </w:r>
            <w:r w:rsidR="004508C9" w:rsidRPr="00C22FD0">
              <w:rPr>
                <w:rFonts w:ascii="Times New Roman" w:hAnsi="Times New Roman" w:cs="Times New Roman"/>
                <w:b/>
                <w:sz w:val="20"/>
                <w:szCs w:val="20"/>
                <w:lang w:val="en-US"/>
              </w:rPr>
              <w:t>–</w:t>
            </w:r>
            <w:r w:rsidRPr="00C22FD0">
              <w:rPr>
                <w:rFonts w:ascii="Times New Roman" w:hAnsi="Times New Roman" w:cs="Times New Roman"/>
                <w:b/>
                <w:sz w:val="20"/>
                <w:szCs w:val="20"/>
                <w:lang w:val="en-US"/>
              </w:rPr>
              <w:t>life insurance and reinsurance obligations</w:t>
            </w:r>
          </w:p>
        </w:tc>
      </w:tr>
      <w:tr w:rsidR="00E21451" w:rsidRPr="00C22FD0" w14:paraId="164C2367" w14:textId="77777777" w:rsidTr="0040755A">
        <w:tc>
          <w:tcPr>
            <w:tcW w:w="1526" w:type="dxa"/>
            <w:tcBorders>
              <w:right w:val="single" w:sz="4" w:space="0" w:color="000000"/>
            </w:tcBorders>
          </w:tcPr>
          <w:p w14:paraId="2481F0D5"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C0120/R0110</w:t>
            </w:r>
          </w:p>
        </w:tc>
        <w:tc>
          <w:tcPr>
            <w:tcW w:w="1701" w:type="dxa"/>
            <w:tcBorders>
              <w:left w:val="single" w:sz="4" w:space="0" w:color="000000"/>
              <w:right w:val="single" w:sz="4" w:space="0" w:color="000000"/>
            </w:tcBorders>
          </w:tcPr>
          <w:p w14:paraId="2800EBEE" w14:textId="3DF1634E"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Premiums written – Gross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Direct Business</w:t>
            </w:r>
          </w:p>
        </w:tc>
        <w:tc>
          <w:tcPr>
            <w:tcW w:w="5953" w:type="dxa"/>
            <w:tcBorders>
              <w:left w:val="single" w:sz="4" w:space="0" w:color="000000"/>
              <w:right w:val="single" w:sz="4" w:space="0" w:color="000000"/>
            </w:tcBorders>
          </w:tcPr>
          <w:p w14:paraId="4667C70D" w14:textId="0C2C8A20"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Definition of premiums written provided in application of directive 91/674/EEC where applicable:</w:t>
            </w:r>
            <w:r w:rsidRPr="00C22FD0" w:rsidDel="00CB4BB9">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gross premiums written shall comprise all amounts due during the </w:t>
            </w:r>
            <w:ins w:id="229" w:author="Author">
              <w:r w:rsidR="007C7A38" w:rsidRPr="00C22FD0">
                <w:rPr>
                  <w:rFonts w:ascii="Times New Roman" w:hAnsi="Times New Roman" w:cs="Times New Roman"/>
                  <w:sz w:val="20"/>
                  <w:szCs w:val="20"/>
                  <w:lang w:val="en-US"/>
                </w:rPr>
                <w:t>reporting period</w:t>
              </w:r>
            </w:ins>
            <w:del w:id="230" w:author="Author">
              <w:r w:rsidRPr="00C22FD0" w:rsidDel="007C7A38">
                <w:rPr>
                  <w:rFonts w:ascii="Times New Roman" w:hAnsi="Times New Roman" w:cs="Times New Roman"/>
                  <w:sz w:val="20"/>
                  <w:szCs w:val="20"/>
                  <w:lang w:val="en-US"/>
                </w:rPr>
                <w:delText>financial year</w:delText>
              </w:r>
            </w:del>
            <w:r w:rsidRPr="00C22FD0">
              <w:rPr>
                <w:rFonts w:ascii="Times New Roman" w:hAnsi="Times New Roman" w:cs="Times New Roman"/>
                <w:sz w:val="20"/>
                <w:szCs w:val="20"/>
                <w:lang w:val="en-US"/>
              </w:rPr>
              <w:t xml:space="preserve"> in respect of insurance contracts, arising from direct business, regardless of the fact that such amounts may relate in whole or in part to a later </w:t>
            </w:r>
            <w:ins w:id="231" w:author="Author">
              <w:r w:rsidR="007C7A38" w:rsidRPr="00C22FD0">
                <w:rPr>
                  <w:rFonts w:ascii="Times New Roman" w:hAnsi="Times New Roman" w:cs="Times New Roman"/>
                  <w:sz w:val="20"/>
                  <w:szCs w:val="20"/>
                  <w:lang w:val="en-US"/>
                </w:rPr>
                <w:t>reporting period</w:t>
              </w:r>
            </w:ins>
            <w:del w:id="232" w:author="Author">
              <w:r w:rsidRPr="00C22FD0" w:rsidDel="007C7A38">
                <w:rPr>
                  <w:rFonts w:ascii="Times New Roman" w:hAnsi="Times New Roman" w:cs="Times New Roman"/>
                  <w:sz w:val="20"/>
                  <w:szCs w:val="20"/>
                  <w:lang w:val="en-US"/>
                </w:rPr>
                <w:delText>financial year</w:delText>
              </w:r>
            </w:del>
            <w:r w:rsidRPr="00C22FD0">
              <w:rPr>
                <w:rFonts w:ascii="Times New Roman" w:hAnsi="Times New Roman" w:cs="Times New Roman"/>
                <w:sz w:val="20"/>
                <w:szCs w:val="20"/>
                <w:lang w:val="en-US"/>
              </w:rPr>
              <w:t>.</w:t>
            </w:r>
            <w:r w:rsidRPr="00C22FD0" w:rsidDel="00A25735">
              <w:rPr>
                <w:rFonts w:ascii="Times New Roman" w:hAnsi="Times New Roman" w:cs="Times New Roman"/>
                <w:sz w:val="20"/>
                <w:szCs w:val="20"/>
                <w:lang w:val="en-US"/>
              </w:rPr>
              <w:t xml:space="preserve"> </w:t>
            </w:r>
          </w:p>
        </w:tc>
      </w:tr>
      <w:tr w:rsidR="00E21451" w:rsidRPr="00C22FD0" w14:paraId="2988690A" w14:textId="77777777" w:rsidTr="0040755A">
        <w:tc>
          <w:tcPr>
            <w:tcW w:w="1526" w:type="dxa"/>
            <w:tcBorders>
              <w:bottom w:val="single" w:sz="4" w:space="0" w:color="000000"/>
              <w:right w:val="single" w:sz="4" w:space="0" w:color="000000"/>
            </w:tcBorders>
          </w:tcPr>
          <w:p w14:paraId="01F6EC8E"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C0120/R0120</w:t>
            </w:r>
          </w:p>
          <w:p w14:paraId="78DDB7A8"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14:paraId="6CDBB173" w14:textId="707B6D8B"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Premiums written – Gross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Proportional reinsurance accepted</w:t>
            </w:r>
          </w:p>
        </w:tc>
        <w:tc>
          <w:tcPr>
            <w:tcW w:w="5953" w:type="dxa"/>
            <w:tcBorders>
              <w:left w:val="single" w:sz="4" w:space="0" w:color="000000"/>
              <w:bottom w:val="single" w:sz="4" w:space="0" w:color="000000"/>
              <w:right w:val="single" w:sz="4" w:space="0" w:color="000000"/>
            </w:tcBorders>
          </w:tcPr>
          <w:p w14:paraId="43337E7D" w14:textId="76224645"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Definition of premiums written provided in application of directive 91/674/EEC where applicable:</w:t>
            </w:r>
            <w:r w:rsidRPr="00C22FD0" w:rsidDel="00CB4BB9">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gross premiums written shall comprise all amounts due during the </w:t>
            </w:r>
            <w:ins w:id="233" w:author="Author">
              <w:r w:rsidR="007C7A38" w:rsidRPr="00C22FD0">
                <w:rPr>
                  <w:rFonts w:ascii="Times New Roman" w:hAnsi="Times New Roman" w:cs="Times New Roman"/>
                  <w:sz w:val="20"/>
                  <w:szCs w:val="20"/>
                  <w:lang w:val="en-US"/>
                </w:rPr>
                <w:t>reporting period</w:t>
              </w:r>
            </w:ins>
            <w:del w:id="234" w:author="Author">
              <w:r w:rsidRPr="00C22FD0" w:rsidDel="007C7A38">
                <w:rPr>
                  <w:rFonts w:ascii="Times New Roman" w:hAnsi="Times New Roman" w:cs="Times New Roman"/>
                  <w:sz w:val="20"/>
                  <w:szCs w:val="20"/>
                  <w:lang w:val="en-US"/>
                </w:rPr>
                <w:delText>financial year</w:delText>
              </w:r>
            </w:del>
            <w:r w:rsidRPr="00C22FD0">
              <w:rPr>
                <w:rFonts w:ascii="Times New Roman" w:hAnsi="Times New Roman" w:cs="Times New Roman"/>
                <w:sz w:val="20"/>
                <w:szCs w:val="20"/>
                <w:lang w:val="en-US"/>
              </w:rPr>
              <w:t xml:space="preserve"> in respect of insurance contracts, arising from proportional reinsurance accepted business, regardless of the fact that such amounts may relate in whole or in part to a later </w:t>
            </w:r>
            <w:ins w:id="235" w:author="Author">
              <w:r w:rsidR="007C7A38" w:rsidRPr="00C22FD0">
                <w:rPr>
                  <w:rFonts w:ascii="Times New Roman" w:hAnsi="Times New Roman" w:cs="Times New Roman"/>
                  <w:sz w:val="20"/>
                  <w:szCs w:val="20"/>
                  <w:lang w:val="en-US"/>
                </w:rPr>
                <w:t>reporting period</w:t>
              </w:r>
            </w:ins>
            <w:del w:id="236" w:author="Author">
              <w:r w:rsidRPr="00C22FD0" w:rsidDel="007C7A38">
                <w:rPr>
                  <w:rFonts w:ascii="Times New Roman" w:hAnsi="Times New Roman" w:cs="Times New Roman"/>
                  <w:sz w:val="20"/>
                  <w:szCs w:val="20"/>
                  <w:lang w:val="en-US"/>
                </w:rPr>
                <w:delText>financial year</w:delText>
              </w:r>
            </w:del>
            <w:r w:rsidRPr="00C22FD0">
              <w:rPr>
                <w:rFonts w:ascii="Times New Roman" w:hAnsi="Times New Roman" w:cs="Times New Roman"/>
                <w:sz w:val="20"/>
                <w:szCs w:val="20"/>
                <w:lang w:val="en-US"/>
              </w:rPr>
              <w:t>.</w:t>
            </w:r>
          </w:p>
        </w:tc>
      </w:tr>
      <w:tr w:rsidR="00E21451" w:rsidRPr="00C22FD0" w14:paraId="30E1EFEE" w14:textId="77777777" w:rsidTr="0040755A">
        <w:tc>
          <w:tcPr>
            <w:tcW w:w="1526" w:type="dxa"/>
            <w:tcBorders>
              <w:bottom w:val="single" w:sz="4" w:space="0" w:color="000000"/>
              <w:right w:val="single" w:sz="4" w:space="0" w:color="000000"/>
            </w:tcBorders>
          </w:tcPr>
          <w:p w14:paraId="71326020"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C0130 to C0160/R0130</w:t>
            </w:r>
          </w:p>
          <w:p w14:paraId="349E8E02"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14:paraId="41BAA93C" w14:textId="4A264EE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Premiums written – Gross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Non proportional reinsurance </w:t>
            </w:r>
            <w:r w:rsidRPr="00C22FD0">
              <w:rPr>
                <w:rFonts w:ascii="Times New Roman" w:hAnsi="Times New Roman" w:cs="Times New Roman"/>
                <w:sz w:val="20"/>
                <w:szCs w:val="20"/>
                <w:lang w:val="en-US"/>
              </w:rPr>
              <w:lastRenderedPageBreak/>
              <w:t>accepted</w:t>
            </w:r>
          </w:p>
        </w:tc>
        <w:tc>
          <w:tcPr>
            <w:tcW w:w="5953" w:type="dxa"/>
            <w:tcBorders>
              <w:left w:val="single" w:sz="4" w:space="0" w:color="000000"/>
              <w:bottom w:val="single" w:sz="4" w:space="0" w:color="000000"/>
              <w:right w:val="single" w:sz="4" w:space="0" w:color="000000"/>
            </w:tcBorders>
          </w:tcPr>
          <w:p w14:paraId="30FB39B7" w14:textId="5C9D3C01"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Definition of premiums written provided in application of directive 91/674/EEC where applicable:</w:t>
            </w:r>
            <w:r w:rsidRPr="00C22FD0" w:rsidDel="00CB4BB9">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gross premiums written shall comprise all amounts due during the </w:t>
            </w:r>
            <w:ins w:id="237" w:author="Author">
              <w:r w:rsidR="007C7A38" w:rsidRPr="00C22FD0">
                <w:rPr>
                  <w:rFonts w:ascii="Times New Roman" w:hAnsi="Times New Roman" w:cs="Times New Roman"/>
                  <w:sz w:val="20"/>
                  <w:szCs w:val="20"/>
                  <w:lang w:val="en-US"/>
                </w:rPr>
                <w:t>reporting period</w:t>
              </w:r>
            </w:ins>
            <w:del w:id="238" w:author="Author">
              <w:r w:rsidRPr="00C22FD0" w:rsidDel="007C7A38">
                <w:rPr>
                  <w:rFonts w:ascii="Times New Roman" w:hAnsi="Times New Roman" w:cs="Times New Roman"/>
                  <w:sz w:val="20"/>
                  <w:szCs w:val="20"/>
                  <w:lang w:val="en-US"/>
                </w:rPr>
                <w:delText>financial year</w:delText>
              </w:r>
            </w:del>
            <w:r w:rsidRPr="00C22FD0">
              <w:rPr>
                <w:rFonts w:ascii="Times New Roman" w:hAnsi="Times New Roman" w:cs="Times New Roman"/>
                <w:sz w:val="20"/>
                <w:szCs w:val="20"/>
                <w:lang w:val="en-US"/>
              </w:rPr>
              <w:t xml:space="preserve"> in respect of insurance contracts, arising from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proportional reinsurance </w:t>
            </w:r>
            <w:r w:rsidRPr="00C22FD0">
              <w:rPr>
                <w:rFonts w:ascii="Times New Roman" w:hAnsi="Times New Roman" w:cs="Times New Roman"/>
                <w:sz w:val="20"/>
                <w:szCs w:val="20"/>
                <w:lang w:val="en-US"/>
              </w:rPr>
              <w:lastRenderedPageBreak/>
              <w:t xml:space="preserve">accepted business, regardless of the fact that such amounts may relate in whole or in part to a later </w:t>
            </w:r>
            <w:ins w:id="239" w:author="Author">
              <w:r w:rsidR="007C7A38" w:rsidRPr="00C22FD0">
                <w:rPr>
                  <w:rFonts w:ascii="Times New Roman" w:hAnsi="Times New Roman" w:cs="Times New Roman"/>
                  <w:sz w:val="20"/>
                  <w:szCs w:val="20"/>
                  <w:lang w:val="en-US"/>
                </w:rPr>
                <w:t>reporting period</w:t>
              </w:r>
            </w:ins>
            <w:del w:id="240" w:author="Author">
              <w:r w:rsidRPr="00C22FD0" w:rsidDel="007C7A38">
                <w:rPr>
                  <w:rFonts w:ascii="Times New Roman" w:hAnsi="Times New Roman" w:cs="Times New Roman"/>
                  <w:sz w:val="20"/>
                  <w:szCs w:val="20"/>
                  <w:lang w:val="en-US"/>
                </w:rPr>
                <w:delText>financial year</w:delText>
              </w:r>
            </w:del>
            <w:r w:rsidRPr="00C22FD0">
              <w:rPr>
                <w:rFonts w:ascii="Times New Roman" w:hAnsi="Times New Roman" w:cs="Times New Roman"/>
                <w:sz w:val="20"/>
                <w:szCs w:val="20"/>
                <w:lang w:val="en-US"/>
              </w:rPr>
              <w:t>.</w:t>
            </w:r>
          </w:p>
        </w:tc>
      </w:tr>
      <w:tr w:rsidR="00E21451" w:rsidRPr="00C22FD0" w14:paraId="3A261E24" w14:textId="77777777" w:rsidTr="0040755A">
        <w:tc>
          <w:tcPr>
            <w:tcW w:w="1526" w:type="dxa"/>
            <w:tcBorders>
              <w:right w:val="single" w:sz="4" w:space="0" w:color="000000"/>
            </w:tcBorders>
          </w:tcPr>
          <w:p w14:paraId="66BE5E1E"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C0010 to C0160/R0140</w:t>
            </w:r>
          </w:p>
          <w:p w14:paraId="302D8AE1"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5E359561"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written – Reinsurers’ share</w:t>
            </w:r>
          </w:p>
        </w:tc>
        <w:tc>
          <w:tcPr>
            <w:tcW w:w="5953" w:type="dxa"/>
            <w:tcBorders>
              <w:left w:val="single" w:sz="4" w:space="0" w:color="000000"/>
              <w:right w:val="single" w:sz="4" w:space="0" w:color="000000"/>
            </w:tcBorders>
          </w:tcPr>
          <w:p w14:paraId="48B09A8E" w14:textId="4D797828"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Definition of premiums written provided in application of directive 91/674/EEC where applicable:</w:t>
            </w:r>
            <w:r w:rsidRPr="00C22FD0" w:rsidDel="00CB4BB9">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gross premiums written shall comprise all amounts ceded to reinsurers during the </w:t>
            </w:r>
            <w:ins w:id="241" w:author="Author">
              <w:r w:rsidR="007C7A38" w:rsidRPr="00C22FD0">
                <w:rPr>
                  <w:rFonts w:ascii="Times New Roman" w:hAnsi="Times New Roman" w:cs="Times New Roman"/>
                  <w:sz w:val="20"/>
                  <w:szCs w:val="20"/>
                  <w:lang w:val="en-US"/>
                </w:rPr>
                <w:t>reporting period</w:t>
              </w:r>
            </w:ins>
            <w:del w:id="242" w:author="Author">
              <w:r w:rsidRPr="00C22FD0" w:rsidDel="007C7A38">
                <w:rPr>
                  <w:rFonts w:ascii="Times New Roman" w:hAnsi="Times New Roman" w:cs="Times New Roman"/>
                  <w:sz w:val="20"/>
                  <w:szCs w:val="20"/>
                  <w:lang w:val="en-US"/>
                </w:rPr>
                <w:delText>financial year</w:delText>
              </w:r>
            </w:del>
            <w:r w:rsidRPr="00C22FD0">
              <w:rPr>
                <w:rFonts w:ascii="Times New Roman" w:hAnsi="Times New Roman" w:cs="Times New Roman"/>
                <w:sz w:val="20"/>
                <w:szCs w:val="20"/>
                <w:lang w:val="en-US"/>
              </w:rPr>
              <w:t xml:space="preserve"> in respect of insurance contracts regardless of the fact that such amounts may relate in whole or in part to a later </w:t>
            </w:r>
            <w:del w:id="243" w:author="Author">
              <w:r w:rsidRPr="00C22FD0" w:rsidDel="007C7A38">
                <w:rPr>
                  <w:rFonts w:ascii="Times New Roman" w:hAnsi="Times New Roman" w:cs="Times New Roman"/>
                  <w:sz w:val="20"/>
                  <w:szCs w:val="20"/>
                  <w:lang w:val="en-US"/>
                </w:rPr>
                <w:delText>financial year</w:delText>
              </w:r>
            </w:del>
            <w:ins w:id="244"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w:t>
            </w:r>
          </w:p>
        </w:tc>
      </w:tr>
      <w:tr w:rsidR="00E21451" w:rsidRPr="00C22FD0" w14:paraId="7B155C88" w14:textId="77777777" w:rsidTr="0040755A">
        <w:tc>
          <w:tcPr>
            <w:tcW w:w="1526" w:type="dxa"/>
            <w:tcBorders>
              <w:right w:val="single" w:sz="4" w:space="0" w:color="000000"/>
            </w:tcBorders>
          </w:tcPr>
          <w:p w14:paraId="635F1BC6"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C0160/R0200</w:t>
            </w:r>
          </w:p>
          <w:p w14:paraId="52B96CD2"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2E9091BA"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written – net</w:t>
            </w:r>
          </w:p>
        </w:tc>
        <w:tc>
          <w:tcPr>
            <w:tcW w:w="5953" w:type="dxa"/>
            <w:tcBorders>
              <w:left w:val="single" w:sz="4" w:space="0" w:color="000000"/>
              <w:right w:val="single" w:sz="4" w:space="0" w:color="000000"/>
            </w:tcBorders>
          </w:tcPr>
          <w:p w14:paraId="7B335373" w14:textId="27EB86D0" w:rsidR="00E21451" w:rsidRPr="00C22FD0" w:rsidDel="00864227" w:rsidRDefault="00E21451" w:rsidP="0040755A">
            <w:pPr>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lang w:val="en-US"/>
              </w:rPr>
              <w:t>Definition of premiums written provided in application of directive 91/674/EEC where applicable:</w:t>
            </w:r>
            <w:r w:rsidRPr="00C22FD0" w:rsidDel="00CB4BB9">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the net premiums written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695DE9D7" w14:textId="77777777" w:rsidTr="0040755A">
        <w:tc>
          <w:tcPr>
            <w:tcW w:w="1526" w:type="dxa"/>
            <w:tcBorders>
              <w:right w:val="single" w:sz="4" w:space="0" w:color="000000"/>
            </w:tcBorders>
          </w:tcPr>
          <w:p w14:paraId="7D8BD40D"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C0120/R0210</w:t>
            </w:r>
          </w:p>
          <w:p w14:paraId="7852E04B"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1E739AE7"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earned – Gross – Direct business</w:t>
            </w:r>
          </w:p>
          <w:p w14:paraId="540A5AEC"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2C4EE2C2"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direct insurance business. </w:t>
            </w:r>
          </w:p>
        </w:tc>
      </w:tr>
      <w:tr w:rsidR="00E21451" w:rsidRPr="00C22FD0" w14:paraId="5A4DF99E" w14:textId="77777777" w:rsidTr="0040755A">
        <w:tc>
          <w:tcPr>
            <w:tcW w:w="1526" w:type="dxa"/>
            <w:tcBorders>
              <w:right w:val="single" w:sz="4" w:space="0" w:color="000000"/>
            </w:tcBorders>
          </w:tcPr>
          <w:p w14:paraId="52E0D43E"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C0120/R0220</w:t>
            </w:r>
          </w:p>
          <w:p w14:paraId="163B2106"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756E9621"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earned – Gross – Proportional reinsurance accepted</w:t>
            </w:r>
          </w:p>
        </w:tc>
        <w:tc>
          <w:tcPr>
            <w:tcW w:w="5953" w:type="dxa"/>
            <w:tcBorders>
              <w:left w:val="single" w:sz="4" w:space="0" w:color="000000"/>
              <w:right w:val="single" w:sz="4" w:space="0" w:color="000000"/>
            </w:tcBorders>
          </w:tcPr>
          <w:p w14:paraId="2E825D9C"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245"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proportional reinsurance accepted business.</w:t>
            </w:r>
          </w:p>
        </w:tc>
      </w:tr>
      <w:tr w:rsidR="00E21451" w:rsidRPr="00C22FD0" w14:paraId="01BF5387" w14:textId="77777777" w:rsidTr="0040755A">
        <w:tc>
          <w:tcPr>
            <w:tcW w:w="1526" w:type="dxa"/>
            <w:tcBorders>
              <w:right w:val="single" w:sz="4" w:space="0" w:color="000000"/>
            </w:tcBorders>
          </w:tcPr>
          <w:p w14:paraId="7C6E1B54"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C0130 to C0160/R0230</w:t>
            </w:r>
          </w:p>
          <w:p w14:paraId="271B6C2A"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62114A77"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earned – Gross – Non proportional reinsurance accepted</w:t>
            </w:r>
          </w:p>
        </w:tc>
        <w:tc>
          <w:tcPr>
            <w:tcW w:w="5953" w:type="dxa"/>
            <w:tcBorders>
              <w:left w:val="single" w:sz="4" w:space="0" w:color="000000"/>
              <w:right w:val="single" w:sz="4" w:space="0" w:color="000000"/>
            </w:tcBorders>
          </w:tcPr>
          <w:p w14:paraId="4C62B4CF" w14:textId="397ED45B" w:rsidR="00E21451" w:rsidRPr="00C22FD0" w:rsidDel="00864227" w:rsidRDefault="00E21451" w:rsidP="0040755A">
            <w:pPr>
              <w:spacing w:after="0" w:line="240" w:lineRule="auto"/>
              <w:jc w:val="both"/>
              <w:rPr>
                <w:rFonts w:ascii="Times New Roman" w:hAnsi="Times New Roman" w:cs="Times New Roman"/>
                <w:sz w:val="20"/>
                <w:szCs w:val="20"/>
                <w:lang w:val="en-US"/>
                <w:rPrChange w:id="246"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proportional reinsurance accepted business.</w:t>
            </w:r>
          </w:p>
        </w:tc>
      </w:tr>
      <w:tr w:rsidR="00E21451" w:rsidRPr="00C22FD0" w14:paraId="44840474" w14:textId="77777777" w:rsidTr="0040755A">
        <w:tc>
          <w:tcPr>
            <w:tcW w:w="1526" w:type="dxa"/>
            <w:tcBorders>
              <w:right w:val="single" w:sz="4" w:space="0" w:color="000000"/>
            </w:tcBorders>
          </w:tcPr>
          <w:p w14:paraId="23F40BDB"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C0160/R0240</w:t>
            </w:r>
          </w:p>
          <w:p w14:paraId="647791AC"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5A1C5E68"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earned – reinsurers’ share</w:t>
            </w:r>
          </w:p>
          <w:p w14:paraId="0D5E9D57"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01C6D91E"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247"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Definition of earned premiums provided in directive 91/674/EEC where applicable: it is the sum of reinsurer's share in gross premiums written minus the change in the reinsurer's share in provision for unearned premiums.</w:t>
            </w:r>
          </w:p>
        </w:tc>
      </w:tr>
      <w:tr w:rsidR="00E21451" w:rsidRPr="00C22FD0" w14:paraId="2A4EC0E1" w14:textId="77777777" w:rsidTr="0040755A">
        <w:tc>
          <w:tcPr>
            <w:tcW w:w="1526" w:type="dxa"/>
            <w:tcBorders>
              <w:right w:val="single" w:sz="4" w:space="0" w:color="000000"/>
            </w:tcBorders>
          </w:tcPr>
          <w:p w14:paraId="17ABA498"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C0160/R0300</w:t>
            </w:r>
          </w:p>
          <w:p w14:paraId="2ED62C84"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6976A0DD" w14:textId="51A574C2"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Premiums earned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p w14:paraId="0706211F"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113145C8" w14:textId="25E5FE36" w:rsidR="00E21451" w:rsidRPr="00C22FD0" w:rsidDel="00864227" w:rsidRDefault="00E21451" w:rsidP="0040755A">
            <w:pPr>
              <w:spacing w:after="0" w:line="240" w:lineRule="auto"/>
              <w:jc w:val="both"/>
              <w:rPr>
                <w:rFonts w:ascii="Times New Roman" w:hAnsi="Times New Roman" w:cs="Times New Roman"/>
                <w:sz w:val="20"/>
                <w:szCs w:val="20"/>
                <w:rPrChange w:id="248" w:author="Author">
                  <w:rPr>
                    <w:rFonts w:ascii="Times New Roman" w:hAnsi="Times New Roman" w:cs="Times New Roman"/>
                    <w:sz w:val="20"/>
                    <w:szCs w:val="20"/>
                    <w:highlight w:val="yellow"/>
                  </w:rPr>
                </w:rPrChange>
              </w:rPr>
            </w:pPr>
            <w:r w:rsidRPr="00C22FD0">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2BE6A84A" w14:textId="77777777" w:rsidTr="0040755A">
        <w:tc>
          <w:tcPr>
            <w:tcW w:w="1526" w:type="dxa"/>
            <w:tcBorders>
              <w:right w:val="single" w:sz="4" w:space="0" w:color="000000"/>
            </w:tcBorders>
          </w:tcPr>
          <w:p w14:paraId="2A4A4C8F"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C0120/R0310</w:t>
            </w:r>
          </w:p>
          <w:p w14:paraId="7F67D519"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4D672767"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Gross – Direct business </w:t>
            </w:r>
          </w:p>
        </w:tc>
        <w:tc>
          <w:tcPr>
            <w:tcW w:w="5953" w:type="dxa"/>
            <w:tcBorders>
              <w:left w:val="single" w:sz="4" w:space="0" w:color="000000"/>
              <w:right w:val="single" w:sz="4" w:space="0" w:color="000000"/>
            </w:tcBorders>
          </w:tcPr>
          <w:p w14:paraId="095F75E9" w14:textId="4A78B5F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del w:id="249" w:author="Author">
              <w:r w:rsidRPr="00C22FD0" w:rsidDel="007C7A38">
                <w:rPr>
                  <w:rFonts w:ascii="Times New Roman" w:hAnsi="Times New Roman" w:cs="Times New Roman"/>
                  <w:sz w:val="20"/>
                  <w:szCs w:val="20"/>
                  <w:lang w:val="en-US"/>
                </w:rPr>
                <w:delText>financial year</w:delText>
              </w:r>
            </w:del>
            <w:ins w:id="250"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related to insurance contracts arising from direct business.</w:t>
            </w:r>
          </w:p>
          <w:p w14:paraId="2E3B16CE"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251"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This shall exclude claims management expenses and the movement in provisions in claims management expenses.</w:t>
            </w:r>
          </w:p>
        </w:tc>
      </w:tr>
      <w:tr w:rsidR="00E21451" w:rsidRPr="00C22FD0" w14:paraId="65FADB5C" w14:textId="77777777" w:rsidTr="0040755A">
        <w:tc>
          <w:tcPr>
            <w:tcW w:w="1526" w:type="dxa"/>
            <w:tcBorders>
              <w:right w:val="single" w:sz="4" w:space="0" w:color="000000"/>
            </w:tcBorders>
          </w:tcPr>
          <w:p w14:paraId="4AD2F55A"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C0120/R0320</w:t>
            </w:r>
          </w:p>
          <w:p w14:paraId="1A1B48B4"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23C0CE0D"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Claims incurred Gross – Proportional reinsurance accepted</w:t>
            </w:r>
          </w:p>
          <w:p w14:paraId="36AD8617"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39FDF121" w14:textId="020B1485"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del w:id="252" w:author="Author">
              <w:r w:rsidRPr="00C22FD0" w:rsidDel="007C7A38">
                <w:rPr>
                  <w:rFonts w:ascii="Times New Roman" w:hAnsi="Times New Roman" w:cs="Times New Roman"/>
                  <w:sz w:val="20"/>
                  <w:szCs w:val="20"/>
                  <w:lang w:val="en-US"/>
                </w:rPr>
                <w:delText>financial year</w:delText>
              </w:r>
            </w:del>
            <w:ins w:id="253"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related to insurance contracts arising from the gross proportional reinsurance accepted.</w:t>
            </w:r>
          </w:p>
          <w:p w14:paraId="5E18517C"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254"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This shall exclude claims management expenses and the movement in provisions in claims management expenses.</w:t>
            </w:r>
          </w:p>
        </w:tc>
      </w:tr>
      <w:tr w:rsidR="00E21451" w:rsidRPr="00C22FD0" w14:paraId="60718990" w14:textId="77777777" w:rsidTr="0040755A">
        <w:tc>
          <w:tcPr>
            <w:tcW w:w="1526" w:type="dxa"/>
            <w:tcBorders>
              <w:right w:val="single" w:sz="4" w:space="0" w:color="000000"/>
            </w:tcBorders>
          </w:tcPr>
          <w:p w14:paraId="63BE460A"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C0130 to C0160/R0330</w:t>
            </w:r>
          </w:p>
          <w:p w14:paraId="1591E3DF"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18DFAD9E"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Claims incurred – Gross – Non proportional reinsurance accepted</w:t>
            </w:r>
          </w:p>
          <w:p w14:paraId="58144470"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1C9265D0" w14:textId="02DE08DD"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del w:id="255" w:author="Author">
              <w:r w:rsidRPr="00C22FD0" w:rsidDel="007C7A38">
                <w:rPr>
                  <w:rFonts w:ascii="Times New Roman" w:hAnsi="Times New Roman" w:cs="Times New Roman"/>
                  <w:sz w:val="20"/>
                  <w:szCs w:val="20"/>
                  <w:lang w:val="en-US"/>
                </w:rPr>
                <w:delText>financial year</w:delText>
              </w:r>
            </w:del>
            <w:ins w:id="256"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related to insurance contracts arising from the gross non proportional reinsurance accepted.</w:t>
            </w:r>
          </w:p>
          <w:p w14:paraId="3758B055"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257"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This shall exclude claims management expenses and the movement in provisions in claims management expenses.</w:t>
            </w:r>
          </w:p>
        </w:tc>
      </w:tr>
      <w:tr w:rsidR="00E21451" w:rsidRPr="00C22FD0" w14:paraId="4ACA64E4" w14:textId="77777777" w:rsidTr="0040755A">
        <w:tc>
          <w:tcPr>
            <w:tcW w:w="1526" w:type="dxa"/>
            <w:tcBorders>
              <w:right w:val="single" w:sz="4" w:space="0" w:color="000000"/>
            </w:tcBorders>
          </w:tcPr>
          <w:p w14:paraId="7EB74D99"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C0160/R0340</w:t>
            </w:r>
          </w:p>
          <w:p w14:paraId="5928E330"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10A084FA" w14:textId="537D1E2D"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Reinsurers’ share</w:t>
            </w:r>
          </w:p>
          <w:p w14:paraId="791A2ACE"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7BE925AE" w14:textId="6BE34195"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where applicable: it is the reinsurer's share in the sum of the claims paid and the change in the provision for claims during the </w:t>
            </w:r>
            <w:del w:id="258" w:author="Author">
              <w:r w:rsidRPr="00C22FD0" w:rsidDel="007C7A38">
                <w:rPr>
                  <w:rFonts w:ascii="Times New Roman" w:hAnsi="Times New Roman" w:cs="Times New Roman"/>
                  <w:sz w:val="20"/>
                  <w:szCs w:val="20"/>
                  <w:lang w:val="en-US"/>
                </w:rPr>
                <w:lastRenderedPageBreak/>
                <w:delText>financial year</w:delText>
              </w:r>
            </w:del>
            <w:ins w:id="259"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w:t>
            </w:r>
          </w:p>
          <w:p w14:paraId="3A57865D"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260"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This shall exclude claims management expenses and the movement in provisions in claims management expenses.</w:t>
            </w:r>
          </w:p>
        </w:tc>
      </w:tr>
      <w:tr w:rsidR="00E21451" w:rsidRPr="00C22FD0" w14:paraId="6EA71041" w14:textId="77777777" w:rsidTr="0040755A">
        <w:tc>
          <w:tcPr>
            <w:tcW w:w="1526" w:type="dxa"/>
            <w:tcBorders>
              <w:right w:val="single" w:sz="4" w:space="0" w:color="000000"/>
            </w:tcBorders>
          </w:tcPr>
          <w:p w14:paraId="518D6721"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C0010 to C0160/R0400</w:t>
            </w:r>
          </w:p>
          <w:p w14:paraId="38BA30D5"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59F03F08"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Claims incurred – Net</w:t>
            </w:r>
          </w:p>
        </w:tc>
        <w:tc>
          <w:tcPr>
            <w:tcW w:w="5953" w:type="dxa"/>
            <w:tcBorders>
              <w:left w:val="single" w:sz="4" w:space="0" w:color="000000"/>
              <w:right w:val="single" w:sz="4" w:space="0" w:color="000000"/>
            </w:tcBorders>
          </w:tcPr>
          <w:p w14:paraId="70AF0612" w14:textId="2CD5A9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del w:id="261" w:author="Author">
              <w:r w:rsidRPr="00C22FD0" w:rsidDel="007C7A38">
                <w:rPr>
                  <w:rFonts w:ascii="Times New Roman" w:hAnsi="Times New Roman" w:cs="Times New Roman"/>
                  <w:sz w:val="20"/>
                  <w:szCs w:val="20"/>
                  <w:lang w:val="en-US"/>
                </w:rPr>
                <w:delText>financial year</w:delText>
              </w:r>
            </w:del>
            <w:ins w:id="262"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related to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insurance business reduced by the amount ceded to reinsurance undertakings.</w:t>
            </w:r>
          </w:p>
          <w:p w14:paraId="0588DD86" w14:textId="77777777" w:rsidR="00E21451" w:rsidRPr="00C22FD0" w:rsidDel="00864227" w:rsidRDefault="00E21451" w:rsidP="0040755A">
            <w:pPr>
              <w:spacing w:after="0" w:line="240" w:lineRule="auto"/>
              <w:jc w:val="both"/>
              <w:rPr>
                <w:rFonts w:ascii="Times New Roman" w:hAnsi="Times New Roman" w:cs="Times New Roman"/>
                <w:sz w:val="20"/>
                <w:szCs w:val="20"/>
                <w:rPrChange w:id="263" w:author="Author">
                  <w:rPr>
                    <w:rFonts w:ascii="Times New Roman" w:hAnsi="Times New Roman" w:cs="Times New Roman"/>
                    <w:sz w:val="20"/>
                    <w:szCs w:val="20"/>
                    <w:highlight w:val="yellow"/>
                  </w:rPr>
                </w:rPrChange>
              </w:rPr>
            </w:pPr>
            <w:r w:rsidRPr="00C22FD0">
              <w:rPr>
                <w:rFonts w:ascii="Times New Roman" w:hAnsi="Times New Roman" w:cs="Times New Roman"/>
                <w:sz w:val="20"/>
                <w:szCs w:val="20"/>
                <w:lang w:val="en-US"/>
              </w:rPr>
              <w:t>This shall exclude claims management expenses and the movement in provisions in claims management expenses.</w:t>
            </w:r>
          </w:p>
        </w:tc>
      </w:tr>
      <w:tr w:rsidR="00E21451" w:rsidRPr="00C22FD0" w14:paraId="6B051428" w14:textId="77777777" w:rsidTr="0040755A">
        <w:tc>
          <w:tcPr>
            <w:tcW w:w="1526" w:type="dxa"/>
            <w:tcBorders>
              <w:right w:val="single" w:sz="4" w:space="0" w:color="000000"/>
            </w:tcBorders>
          </w:tcPr>
          <w:p w14:paraId="1A277EC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C0120/R0410</w:t>
            </w:r>
          </w:p>
        </w:tc>
        <w:tc>
          <w:tcPr>
            <w:tcW w:w="1701" w:type="dxa"/>
            <w:tcBorders>
              <w:left w:val="single" w:sz="4" w:space="0" w:color="000000"/>
              <w:right w:val="single" w:sz="4" w:space="0" w:color="000000"/>
            </w:tcBorders>
          </w:tcPr>
          <w:p w14:paraId="78369697" w14:textId="01FB8D2D"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Changes in other technical provisions – Gross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Direct business </w:t>
            </w:r>
          </w:p>
        </w:tc>
        <w:tc>
          <w:tcPr>
            <w:tcW w:w="5953" w:type="dxa"/>
            <w:tcBorders>
              <w:left w:val="single" w:sz="4" w:space="0" w:color="000000"/>
              <w:right w:val="single" w:sz="4" w:space="0" w:color="000000"/>
            </w:tcBorders>
          </w:tcPr>
          <w:p w14:paraId="613C0EF2"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Changes in other technical provisions as defined in directive 91/674/EEC where applicable: it is the changes in other technical provisions for the gross direct business.</w:t>
            </w:r>
          </w:p>
          <w:p w14:paraId="02ECEE59" w14:textId="77777777" w:rsidR="00E21451" w:rsidRPr="00C22FD0" w:rsidRDefault="00E21451" w:rsidP="0040755A">
            <w:pPr>
              <w:spacing w:after="0" w:line="240" w:lineRule="auto"/>
              <w:jc w:val="both"/>
              <w:rPr>
                <w:ins w:id="264" w:author="Author"/>
                <w:rFonts w:ascii="Times New Roman" w:hAnsi="Times New Roman" w:cs="Times New Roman"/>
                <w:sz w:val="20"/>
                <w:szCs w:val="20"/>
                <w:lang w:val="en-US"/>
                <w:rPrChange w:id="265" w:author="Author">
                  <w:rPr>
                    <w:ins w:id="266" w:author="Author"/>
                    <w:rFonts w:ascii="Times New Roman" w:hAnsi="Times New Roman" w:cs="Times New Roman"/>
                    <w:sz w:val="20"/>
                    <w:szCs w:val="20"/>
                    <w:highlight w:val="yellow"/>
                    <w:lang w:val="en-US"/>
                  </w:rPr>
                </w:rPrChange>
              </w:rPr>
            </w:pPr>
          </w:p>
          <w:p w14:paraId="568085BA" w14:textId="77777777" w:rsidR="00E525EF" w:rsidRPr="00C22FD0" w:rsidRDefault="00E525EF" w:rsidP="00E525EF">
            <w:pPr>
              <w:spacing w:after="0" w:line="240" w:lineRule="auto"/>
              <w:jc w:val="both"/>
              <w:rPr>
                <w:ins w:id="267" w:author="Author"/>
                <w:rFonts w:ascii="Times New Roman" w:hAnsi="Times New Roman" w:cs="Times New Roman"/>
                <w:sz w:val="20"/>
                <w:szCs w:val="20"/>
                <w:lang w:val="en-US"/>
              </w:rPr>
            </w:pPr>
            <w:ins w:id="268" w:author="Author">
              <w:r w:rsidRPr="00C22FD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14:paraId="58164FED" w14:textId="77777777" w:rsidR="00E525EF" w:rsidRPr="00C22FD0" w:rsidRDefault="00E525EF" w:rsidP="0040755A">
            <w:pPr>
              <w:spacing w:after="0" w:line="240" w:lineRule="auto"/>
              <w:jc w:val="both"/>
              <w:rPr>
                <w:rFonts w:ascii="Times New Roman" w:hAnsi="Times New Roman" w:cs="Times New Roman"/>
                <w:sz w:val="20"/>
                <w:szCs w:val="20"/>
                <w:lang w:val="en-US"/>
                <w:rPrChange w:id="269" w:author="Author">
                  <w:rPr>
                    <w:rFonts w:ascii="Times New Roman" w:hAnsi="Times New Roman" w:cs="Times New Roman"/>
                    <w:sz w:val="20"/>
                    <w:szCs w:val="20"/>
                    <w:highlight w:val="yellow"/>
                    <w:lang w:val="en-US"/>
                  </w:rPr>
                </w:rPrChange>
              </w:rPr>
            </w:pPr>
          </w:p>
        </w:tc>
      </w:tr>
      <w:tr w:rsidR="00E21451" w:rsidRPr="00C22FD0" w14:paraId="4916705F" w14:textId="77777777" w:rsidTr="0040755A">
        <w:tc>
          <w:tcPr>
            <w:tcW w:w="1526" w:type="dxa"/>
            <w:tcBorders>
              <w:right w:val="single" w:sz="4" w:space="0" w:color="000000"/>
            </w:tcBorders>
          </w:tcPr>
          <w:p w14:paraId="3CE3334D"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C0120/R0420</w:t>
            </w:r>
          </w:p>
        </w:tc>
        <w:tc>
          <w:tcPr>
            <w:tcW w:w="1701" w:type="dxa"/>
            <w:tcBorders>
              <w:left w:val="single" w:sz="4" w:space="0" w:color="000000"/>
              <w:right w:val="single" w:sz="4" w:space="0" w:color="000000"/>
            </w:tcBorders>
          </w:tcPr>
          <w:p w14:paraId="7333D2AF"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Changes in other technical provisions – Gross – Proportional reinsurance accepted</w:t>
            </w:r>
          </w:p>
        </w:tc>
        <w:tc>
          <w:tcPr>
            <w:tcW w:w="5953" w:type="dxa"/>
            <w:tcBorders>
              <w:left w:val="single" w:sz="4" w:space="0" w:color="000000"/>
              <w:right w:val="single" w:sz="4" w:space="0" w:color="000000"/>
            </w:tcBorders>
          </w:tcPr>
          <w:p w14:paraId="262668E1"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Changes in other technical provisions as defined in directive 91/674/EEC where applicable: it is the changes in other technical provisions for the gross proportional reinsurance accepted.</w:t>
            </w:r>
          </w:p>
          <w:p w14:paraId="1B970FA9" w14:textId="77777777" w:rsidR="00E21451" w:rsidRPr="00C22FD0" w:rsidRDefault="00E21451" w:rsidP="0040755A">
            <w:pPr>
              <w:spacing w:after="0" w:line="240" w:lineRule="auto"/>
              <w:jc w:val="both"/>
              <w:rPr>
                <w:ins w:id="270" w:author="Author"/>
                <w:rFonts w:ascii="Times New Roman" w:hAnsi="Times New Roman" w:cs="Times New Roman"/>
                <w:sz w:val="20"/>
                <w:szCs w:val="20"/>
                <w:lang w:val="en-US"/>
                <w:rPrChange w:id="271" w:author="Author">
                  <w:rPr>
                    <w:ins w:id="272" w:author="Author"/>
                    <w:rFonts w:ascii="Times New Roman" w:hAnsi="Times New Roman" w:cs="Times New Roman"/>
                    <w:sz w:val="20"/>
                    <w:szCs w:val="20"/>
                    <w:highlight w:val="yellow"/>
                    <w:lang w:val="en-US"/>
                  </w:rPr>
                </w:rPrChange>
              </w:rPr>
            </w:pPr>
          </w:p>
          <w:p w14:paraId="0D407DC5" w14:textId="77777777" w:rsidR="00E525EF" w:rsidRPr="00C22FD0" w:rsidRDefault="00E525EF" w:rsidP="00E525EF">
            <w:pPr>
              <w:spacing w:after="0" w:line="240" w:lineRule="auto"/>
              <w:jc w:val="both"/>
              <w:rPr>
                <w:ins w:id="273" w:author="Author"/>
                <w:rFonts w:ascii="Times New Roman" w:hAnsi="Times New Roman" w:cs="Times New Roman"/>
                <w:sz w:val="20"/>
                <w:szCs w:val="20"/>
                <w:lang w:val="en-US"/>
              </w:rPr>
            </w:pPr>
            <w:ins w:id="274" w:author="Author">
              <w:r w:rsidRPr="00C22FD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14:paraId="2A924965" w14:textId="77777777" w:rsidR="00E525EF" w:rsidRPr="00C22FD0" w:rsidRDefault="00E525EF" w:rsidP="0040755A">
            <w:pPr>
              <w:spacing w:after="0" w:line="240" w:lineRule="auto"/>
              <w:jc w:val="both"/>
              <w:rPr>
                <w:rFonts w:ascii="Times New Roman" w:hAnsi="Times New Roman" w:cs="Times New Roman"/>
                <w:sz w:val="20"/>
                <w:szCs w:val="20"/>
                <w:lang w:val="en-US"/>
                <w:rPrChange w:id="275" w:author="Author">
                  <w:rPr>
                    <w:rFonts w:ascii="Times New Roman" w:hAnsi="Times New Roman" w:cs="Times New Roman"/>
                    <w:sz w:val="20"/>
                    <w:szCs w:val="20"/>
                    <w:highlight w:val="yellow"/>
                    <w:lang w:val="en-US"/>
                  </w:rPr>
                </w:rPrChange>
              </w:rPr>
            </w:pPr>
          </w:p>
        </w:tc>
      </w:tr>
      <w:tr w:rsidR="00E21451" w:rsidRPr="00C22FD0" w14:paraId="5D4AC635" w14:textId="77777777" w:rsidTr="0040755A">
        <w:tc>
          <w:tcPr>
            <w:tcW w:w="1526" w:type="dxa"/>
            <w:tcBorders>
              <w:right w:val="single" w:sz="4" w:space="0" w:color="000000"/>
            </w:tcBorders>
          </w:tcPr>
          <w:p w14:paraId="7CE1CDB1"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C0130 to C0160/R0430</w:t>
            </w:r>
          </w:p>
        </w:tc>
        <w:tc>
          <w:tcPr>
            <w:tcW w:w="1701" w:type="dxa"/>
            <w:tcBorders>
              <w:left w:val="single" w:sz="4" w:space="0" w:color="000000"/>
              <w:right w:val="single" w:sz="4" w:space="0" w:color="000000"/>
            </w:tcBorders>
          </w:tcPr>
          <w:p w14:paraId="7D9CEFB1" w14:textId="2FDAF218"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Changes in other technical provisions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Gross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proportional reinsurance accepted</w:t>
            </w:r>
          </w:p>
        </w:tc>
        <w:tc>
          <w:tcPr>
            <w:tcW w:w="5953" w:type="dxa"/>
            <w:tcBorders>
              <w:left w:val="single" w:sz="4" w:space="0" w:color="000000"/>
              <w:right w:val="single" w:sz="4" w:space="0" w:color="000000"/>
            </w:tcBorders>
          </w:tcPr>
          <w:p w14:paraId="08A444D4" w14:textId="7D865DFA"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Changes in other technical provisions as defined in directive 91/674/EEC where applicable: it is the changes in other technical provisions for the gross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proportional reinsurance accepted.</w:t>
            </w:r>
          </w:p>
          <w:p w14:paraId="7E25AAF5" w14:textId="77777777" w:rsidR="00E21451" w:rsidRPr="00C22FD0" w:rsidRDefault="00E21451" w:rsidP="0040755A">
            <w:pPr>
              <w:spacing w:after="0" w:line="240" w:lineRule="auto"/>
              <w:jc w:val="both"/>
              <w:rPr>
                <w:ins w:id="276" w:author="Author"/>
                <w:rFonts w:ascii="Times New Roman" w:hAnsi="Times New Roman" w:cs="Times New Roman"/>
                <w:sz w:val="20"/>
                <w:szCs w:val="20"/>
                <w:lang w:val="en-US"/>
                <w:rPrChange w:id="277" w:author="Author">
                  <w:rPr>
                    <w:ins w:id="278" w:author="Author"/>
                    <w:rFonts w:ascii="Times New Roman" w:hAnsi="Times New Roman" w:cs="Times New Roman"/>
                    <w:sz w:val="20"/>
                    <w:szCs w:val="20"/>
                    <w:highlight w:val="yellow"/>
                    <w:lang w:val="en-US"/>
                  </w:rPr>
                </w:rPrChange>
              </w:rPr>
            </w:pPr>
          </w:p>
          <w:p w14:paraId="061C6248" w14:textId="77777777" w:rsidR="00E525EF" w:rsidRPr="00C22FD0" w:rsidRDefault="00E525EF" w:rsidP="00E525EF">
            <w:pPr>
              <w:spacing w:after="0" w:line="240" w:lineRule="auto"/>
              <w:jc w:val="both"/>
              <w:rPr>
                <w:ins w:id="279" w:author="Author"/>
                <w:rFonts w:ascii="Times New Roman" w:hAnsi="Times New Roman" w:cs="Times New Roman"/>
                <w:sz w:val="20"/>
                <w:szCs w:val="20"/>
                <w:lang w:val="en-US"/>
              </w:rPr>
            </w:pPr>
            <w:ins w:id="280" w:author="Author">
              <w:r w:rsidRPr="00C22FD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14:paraId="20F11F4E" w14:textId="77777777" w:rsidR="00E525EF" w:rsidRPr="00C22FD0" w:rsidRDefault="00E525EF" w:rsidP="0040755A">
            <w:pPr>
              <w:spacing w:after="0" w:line="240" w:lineRule="auto"/>
              <w:jc w:val="both"/>
              <w:rPr>
                <w:rFonts w:ascii="Times New Roman" w:hAnsi="Times New Roman" w:cs="Times New Roman"/>
                <w:sz w:val="20"/>
                <w:szCs w:val="20"/>
                <w:lang w:val="en-US"/>
                <w:rPrChange w:id="281" w:author="Author">
                  <w:rPr>
                    <w:rFonts w:ascii="Times New Roman" w:hAnsi="Times New Roman" w:cs="Times New Roman"/>
                    <w:sz w:val="20"/>
                    <w:szCs w:val="20"/>
                    <w:highlight w:val="yellow"/>
                    <w:lang w:val="en-US"/>
                  </w:rPr>
                </w:rPrChange>
              </w:rPr>
            </w:pPr>
          </w:p>
        </w:tc>
      </w:tr>
      <w:tr w:rsidR="00E21451" w:rsidRPr="00C22FD0" w14:paraId="6EA4AE1E" w14:textId="77777777" w:rsidTr="0040755A">
        <w:tc>
          <w:tcPr>
            <w:tcW w:w="1526" w:type="dxa"/>
            <w:tcBorders>
              <w:right w:val="single" w:sz="4" w:space="0" w:color="000000"/>
            </w:tcBorders>
          </w:tcPr>
          <w:p w14:paraId="18A2B50D"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C0160/R0440</w:t>
            </w:r>
          </w:p>
        </w:tc>
        <w:tc>
          <w:tcPr>
            <w:tcW w:w="1701" w:type="dxa"/>
            <w:tcBorders>
              <w:left w:val="single" w:sz="4" w:space="0" w:color="000000"/>
              <w:right w:val="single" w:sz="4" w:space="0" w:color="000000"/>
            </w:tcBorders>
          </w:tcPr>
          <w:p w14:paraId="35086660" w14:textId="26D0492A"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Changes in other technical provisions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Reinsurers' share</w:t>
            </w:r>
          </w:p>
        </w:tc>
        <w:tc>
          <w:tcPr>
            <w:tcW w:w="5953" w:type="dxa"/>
            <w:tcBorders>
              <w:left w:val="single" w:sz="4" w:space="0" w:color="000000"/>
              <w:right w:val="single" w:sz="4" w:space="0" w:color="000000"/>
            </w:tcBorders>
          </w:tcPr>
          <w:p w14:paraId="358339D0" w14:textId="77777777" w:rsidR="00E21451" w:rsidRPr="00C22FD0" w:rsidRDefault="00E21451" w:rsidP="0040755A">
            <w:pPr>
              <w:spacing w:after="0" w:line="240" w:lineRule="auto"/>
              <w:jc w:val="both"/>
              <w:rPr>
                <w:ins w:id="282" w:author="Author"/>
                <w:rFonts w:ascii="Times New Roman" w:hAnsi="Times New Roman" w:cs="Times New Roman"/>
                <w:sz w:val="20"/>
                <w:szCs w:val="20"/>
                <w:lang w:val="en-US"/>
              </w:rPr>
            </w:pPr>
            <w:r w:rsidRPr="00C22FD0">
              <w:rPr>
                <w:rFonts w:ascii="Times New Roman" w:hAnsi="Times New Roman" w:cs="Times New Roman"/>
                <w:sz w:val="20"/>
                <w:szCs w:val="20"/>
                <w:lang w:val="en-US"/>
              </w:rPr>
              <w:t>Changes in other technical provisions as defined in directive 91/674/EEC where applicable: it is the changes in other technical provisions related to the amounts ceded to reinsurers.</w:t>
            </w:r>
          </w:p>
          <w:p w14:paraId="064DA2F4" w14:textId="77777777" w:rsidR="00E525EF" w:rsidRPr="00C22FD0" w:rsidRDefault="00E525EF" w:rsidP="0040755A">
            <w:pPr>
              <w:spacing w:after="0" w:line="240" w:lineRule="auto"/>
              <w:jc w:val="both"/>
              <w:rPr>
                <w:ins w:id="283" w:author="Author"/>
                <w:rFonts w:ascii="Times New Roman" w:hAnsi="Times New Roman" w:cs="Times New Roman"/>
                <w:sz w:val="20"/>
                <w:szCs w:val="20"/>
                <w:lang w:val="en-US"/>
              </w:rPr>
            </w:pPr>
          </w:p>
          <w:p w14:paraId="6B711B91" w14:textId="535AA126" w:rsidR="00E525EF" w:rsidRPr="00C22FD0" w:rsidRDefault="00CA794C" w:rsidP="00E525EF">
            <w:pPr>
              <w:spacing w:after="0" w:line="240" w:lineRule="auto"/>
              <w:jc w:val="both"/>
              <w:rPr>
                <w:ins w:id="284" w:author="Author"/>
                <w:rFonts w:ascii="Times New Roman" w:hAnsi="Times New Roman" w:cs="Times New Roman"/>
                <w:sz w:val="20"/>
                <w:szCs w:val="20"/>
                <w:lang w:val="en-US"/>
              </w:rPr>
            </w:pPr>
            <w:ins w:id="285" w:author="Author">
              <w:r w:rsidRPr="00C22FD0">
                <w:rPr>
                  <w:rFonts w:ascii="Times New Roman" w:hAnsi="Times New Roman" w:cs="Times New Roman"/>
                  <w:sz w:val="20"/>
                  <w:szCs w:val="20"/>
                  <w:lang w:val="en-US"/>
                </w:rPr>
                <w:t>This item should be reported as a positive amount if the variation is negative or as a negative amount if variation is positive</w:t>
              </w:r>
              <w:r w:rsidR="00E525EF" w:rsidRPr="00C22FD0">
                <w:rPr>
                  <w:rFonts w:ascii="Times New Roman" w:hAnsi="Times New Roman" w:cs="Times New Roman"/>
                  <w:sz w:val="20"/>
                  <w:szCs w:val="20"/>
                  <w:lang w:val="en-US"/>
                </w:rPr>
                <w:t>.</w:t>
              </w:r>
            </w:ins>
          </w:p>
          <w:p w14:paraId="1E4C42A0" w14:textId="77777777" w:rsidR="00E525EF" w:rsidRPr="00C22FD0" w:rsidRDefault="00E525EF" w:rsidP="0040755A">
            <w:pPr>
              <w:spacing w:after="0" w:line="240" w:lineRule="auto"/>
              <w:jc w:val="both"/>
              <w:rPr>
                <w:rFonts w:ascii="Times New Roman" w:hAnsi="Times New Roman" w:cs="Times New Roman"/>
                <w:sz w:val="20"/>
                <w:szCs w:val="20"/>
                <w:lang w:val="en-US"/>
                <w:rPrChange w:id="286" w:author="Author">
                  <w:rPr>
                    <w:rFonts w:ascii="Times New Roman" w:hAnsi="Times New Roman" w:cs="Times New Roman"/>
                    <w:sz w:val="20"/>
                    <w:szCs w:val="20"/>
                    <w:highlight w:val="yellow"/>
                    <w:lang w:val="en-US"/>
                  </w:rPr>
                </w:rPrChange>
              </w:rPr>
            </w:pPr>
          </w:p>
        </w:tc>
      </w:tr>
      <w:tr w:rsidR="00E21451" w:rsidRPr="00C22FD0" w14:paraId="135FB46C" w14:textId="77777777" w:rsidTr="0040755A">
        <w:tc>
          <w:tcPr>
            <w:tcW w:w="1526" w:type="dxa"/>
            <w:tcBorders>
              <w:right w:val="single" w:sz="4" w:space="0" w:color="000000"/>
            </w:tcBorders>
          </w:tcPr>
          <w:p w14:paraId="3EB8A55E"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C0160/R0500</w:t>
            </w:r>
          </w:p>
        </w:tc>
        <w:tc>
          <w:tcPr>
            <w:tcW w:w="1701" w:type="dxa"/>
            <w:tcBorders>
              <w:left w:val="single" w:sz="4" w:space="0" w:color="000000"/>
              <w:right w:val="single" w:sz="4" w:space="0" w:color="000000"/>
            </w:tcBorders>
          </w:tcPr>
          <w:p w14:paraId="4CACD35A" w14:textId="1F93A82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Changes in other technical provisions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14:paraId="6D3B7AF7" w14:textId="77777777" w:rsidR="00E21451" w:rsidRPr="00C22FD0" w:rsidRDefault="00E21451" w:rsidP="0040755A">
            <w:pPr>
              <w:spacing w:after="0" w:line="240" w:lineRule="auto"/>
              <w:jc w:val="both"/>
              <w:rPr>
                <w:ins w:id="287" w:author="Autho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Changes in other technical provisions as defined in directive 91/674/EEC where applicable: the net </w:t>
            </w:r>
            <w:proofErr w:type="gramStart"/>
            <w:r w:rsidRPr="00C22FD0">
              <w:rPr>
                <w:rFonts w:ascii="Times New Roman" w:hAnsi="Times New Roman" w:cs="Times New Roman"/>
                <w:sz w:val="20"/>
                <w:szCs w:val="20"/>
                <w:lang w:val="en-US"/>
              </w:rPr>
              <w:t>amount of changes in other technical provisions represent</w:t>
            </w:r>
            <w:proofErr w:type="gramEnd"/>
            <w:r w:rsidRPr="00C22FD0">
              <w:rPr>
                <w:rFonts w:ascii="Times New Roman" w:hAnsi="Times New Roman" w:cs="Times New Roman"/>
                <w:sz w:val="20"/>
                <w:szCs w:val="20"/>
                <w:lang w:val="en-US"/>
              </w:rPr>
              <w:t xml:space="preserve">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insurance business reduced by the amount ceded to reinsurance undertakings.</w:t>
            </w:r>
          </w:p>
          <w:p w14:paraId="1DE94826" w14:textId="77777777" w:rsidR="00E525EF" w:rsidRPr="00C22FD0" w:rsidRDefault="00E525EF" w:rsidP="0040755A">
            <w:pPr>
              <w:spacing w:after="0" w:line="240" w:lineRule="auto"/>
              <w:jc w:val="both"/>
              <w:rPr>
                <w:ins w:id="288" w:author="Author"/>
                <w:rFonts w:ascii="Times New Roman" w:hAnsi="Times New Roman" w:cs="Times New Roman"/>
                <w:sz w:val="20"/>
                <w:szCs w:val="20"/>
                <w:lang w:val="en-US"/>
              </w:rPr>
            </w:pPr>
          </w:p>
          <w:p w14:paraId="19819B5F" w14:textId="77777777" w:rsidR="00E525EF" w:rsidRPr="00C22FD0" w:rsidRDefault="00E525EF" w:rsidP="00E525EF">
            <w:pPr>
              <w:spacing w:after="0" w:line="240" w:lineRule="auto"/>
              <w:jc w:val="both"/>
              <w:rPr>
                <w:ins w:id="289" w:author="Author"/>
                <w:rFonts w:ascii="Times New Roman" w:hAnsi="Times New Roman" w:cs="Times New Roman"/>
                <w:sz w:val="20"/>
                <w:szCs w:val="20"/>
                <w:lang w:val="en-US"/>
              </w:rPr>
            </w:pPr>
            <w:ins w:id="290" w:author="Author">
              <w:r w:rsidRPr="00C22FD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14:paraId="1D34F31F" w14:textId="1D6F371E" w:rsidR="00E525EF" w:rsidRPr="00C22FD0" w:rsidRDefault="00E525EF" w:rsidP="0040755A">
            <w:pPr>
              <w:spacing w:after="0" w:line="240" w:lineRule="auto"/>
              <w:jc w:val="both"/>
              <w:rPr>
                <w:rFonts w:ascii="Times New Roman" w:hAnsi="Times New Roman" w:cs="Times New Roman"/>
                <w:sz w:val="20"/>
                <w:szCs w:val="20"/>
                <w:lang w:val="en-US"/>
                <w:rPrChange w:id="291" w:author="Author">
                  <w:rPr>
                    <w:rFonts w:ascii="Times New Roman" w:hAnsi="Times New Roman" w:cs="Times New Roman"/>
                    <w:sz w:val="20"/>
                    <w:szCs w:val="20"/>
                    <w:highlight w:val="yellow"/>
                    <w:lang w:val="en-US"/>
                  </w:rPr>
                </w:rPrChange>
              </w:rPr>
            </w:pPr>
          </w:p>
        </w:tc>
      </w:tr>
      <w:tr w:rsidR="00E21451" w:rsidRPr="00C22FD0" w14:paraId="1E32F4D8" w14:textId="77777777" w:rsidTr="0040755A">
        <w:tc>
          <w:tcPr>
            <w:tcW w:w="1526" w:type="dxa"/>
            <w:tcBorders>
              <w:right w:val="single" w:sz="4" w:space="0" w:color="000000"/>
            </w:tcBorders>
          </w:tcPr>
          <w:p w14:paraId="599943A3"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lang w:val="en-US"/>
              </w:rPr>
              <w:t>C0010 to C0160/R0550</w:t>
            </w:r>
          </w:p>
        </w:tc>
        <w:tc>
          <w:tcPr>
            <w:tcW w:w="1701" w:type="dxa"/>
            <w:tcBorders>
              <w:left w:val="single" w:sz="4" w:space="0" w:color="000000"/>
              <w:right w:val="single" w:sz="4" w:space="0" w:color="000000"/>
            </w:tcBorders>
          </w:tcPr>
          <w:p w14:paraId="67C4AB17"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Expenses incurred</w:t>
            </w:r>
          </w:p>
        </w:tc>
        <w:tc>
          <w:tcPr>
            <w:tcW w:w="5953" w:type="dxa"/>
            <w:tcBorders>
              <w:left w:val="single" w:sz="4" w:space="0" w:color="000000"/>
              <w:right w:val="single" w:sz="4" w:space="0" w:color="000000"/>
            </w:tcBorders>
          </w:tcPr>
          <w:p w14:paraId="7EE47A40" w14:textId="14CB1252" w:rsidR="00E21451" w:rsidRPr="00C22FD0" w:rsidRDefault="00E21451" w:rsidP="00532CAC">
            <w:pPr>
              <w:spacing w:after="0" w:line="240" w:lineRule="auto"/>
              <w:jc w:val="both"/>
              <w:rPr>
                <w:rFonts w:ascii="Times New Roman" w:hAnsi="Times New Roman" w:cs="Times New Roman"/>
                <w:sz w:val="20"/>
                <w:szCs w:val="20"/>
                <w:lang w:val="en-US"/>
                <w:rPrChange w:id="292"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 xml:space="preserve">All technical expenses incurred by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during the reporting period, on accrual basis.</w:t>
            </w:r>
          </w:p>
        </w:tc>
      </w:tr>
      <w:tr w:rsidR="00E21451" w:rsidRPr="00C22FD0" w14:paraId="46DBFE76" w14:textId="77777777" w:rsidTr="0040755A">
        <w:tc>
          <w:tcPr>
            <w:tcW w:w="1526" w:type="dxa"/>
            <w:tcBorders>
              <w:right w:val="single" w:sz="4" w:space="0" w:color="000000"/>
            </w:tcBorders>
          </w:tcPr>
          <w:p w14:paraId="23E7C53B"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C0010 to </w:t>
            </w:r>
            <w:r w:rsidRPr="00C22FD0">
              <w:rPr>
                <w:rFonts w:ascii="Times New Roman" w:hAnsi="Times New Roman" w:cs="Times New Roman"/>
                <w:sz w:val="20"/>
                <w:szCs w:val="20"/>
                <w:lang w:val="en-US"/>
              </w:rPr>
              <w:lastRenderedPageBreak/>
              <w:t>C0120/R0610</w:t>
            </w:r>
          </w:p>
          <w:p w14:paraId="0D863C35"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71C07393" w14:textId="04CA4BF2"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 xml:space="preserve">Administrative </w:t>
            </w:r>
            <w:r w:rsidRPr="00C22FD0">
              <w:rPr>
                <w:rFonts w:ascii="Times New Roman" w:hAnsi="Times New Roman" w:cs="Times New Roman"/>
                <w:sz w:val="20"/>
                <w:szCs w:val="20"/>
                <w:lang w:val="en-US"/>
              </w:rPr>
              <w:lastRenderedPageBreak/>
              <w:t xml:space="preserve">expenses – Gross </w:t>
            </w:r>
            <w:r w:rsidR="00BB2A4B" w:rsidRPr="00C22FD0">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direct business</w:t>
            </w:r>
          </w:p>
          <w:p w14:paraId="7F1EC2B0"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5A1FD68B" w14:textId="06AB2248"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 xml:space="preserve">Administrative expenses incurred by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 xml:space="preserve">during the </w:t>
            </w:r>
            <w:del w:id="293" w:author="Author">
              <w:r w:rsidRPr="00C22FD0" w:rsidDel="007C7A38">
                <w:rPr>
                  <w:rFonts w:ascii="Times New Roman" w:hAnsi="Times New Roman" w:cs="Times New Roman"/>
                  <w:sz w:val="20"/>
                  <w:szCs w:val="20"/>
                  <w:lang w:val="en-US"/>
                </w:rPr>
                <w:delText xml:space="preserve">financial </w:delText>
              </w:r>
              <w:r w:rsidRPr="00C22FD0" w:rsidDel="007C7A38">
                <w:rPr>
                  <w:rFonts w:ascii="Times New Roman" w:hAnsi="Times New Roman" w:cs="Times New Roman"/>
                  <w:sz w:val="20"/>
                  <w:szCs w:val="20"/>
                  <w:lang w:val="en-US"/>
                </w:rPr>
                <w:lastRenderedPageBreak/>
                <w:delText>year</w:delText>
              </w:r>
            </w:del>
            <w:ins w:id="294"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12766F09"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648E6C42"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direct business.</w:t>
            </w:r>
          </w:p>
        </w:tc>
      </w:tr>
      <w:tr w:rsidR="00E21451" w:rsidRPr="00C22FD0" w14:paraId="58E8386B" w14:textId="77777777" w:rsidTr="0040755A">
        <w:tc>
          <w:tcPr>
            <w:tcW w:w="1526" w:type="dxa"/>
            <w:tcBorders>
              <w:bottom w:val="single" w:sz="4" w:space="0" w:color="000000"/>
              <w:right w:val="single" w:sz="4" w:space="0" w:color="000000"/>
            </w:tcBorders>
          </w:tcPr>
          <w:p w14:paraId="00BDD095"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C0010 to C0120/R0620</w:t>
            </w:r>
          </w:p>
          <w:p w14:paraId="0CF7A432"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14:paraId="1362D142" w14:textId="104B2673"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Administrative expenses – Gross</w:t>
            </w:r>
            <w:r w:rsidR="00BB2A4B" w:rsidRPr="00C22FD0">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 Proportional reinsurance accepted</w:t>
            </w:r>
          </w:p>
          <w:p w14:paraId="51028DB5"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14:paraId="6A0327D7" w14:textId="5873B65B"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Administrative expenses incurred by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161C457D"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55A292D7"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proportional reinsurance accepted.</w:t>
            </w:r>
          </w:p>
        </w:tc>
      </w:tr>
      <w:tr w:rsidR="00E21451" w:rsidRPr="00C22FD0" w14:paraId="5E9FA2CB" w14:textId="77777777" w:rsidTr="0040755A">
        <w:tc>
          <w:tcPr>
            <w:tcW w:w="1526" w:type="dxa"/>
            <w:tcBorders>
              <w:bottom w:val="single" w:sz="4" w:space="0" w:color="000000"/>
              <w:right w:val="single" w:sz="4" w:space="0" w:color="000000"/>
            </w:tcBorders>
          </w:tcPr>
          <w:p w14:paraId="5FC93371"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C0130 to C0160/R0630</w:t>
            </w:r>
          </w:p>
          <w:p w14:paraId="44C75655"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14:paraId="2E47E461" w14:textId="7EA6961D"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Administrative expenses – </w:t>
            </w:r>
            <w:r w:rsidR="00BB2A4B" w:rsidRPr="00C22FD0">
              <w:rPr>
                <w:rFonts w:ascii="Times New Roman" w:hAnsi="Times New Roman" w:cs="Times New Roman"/>
                <w:sz w:val="20"/>
                <w:szCs w:val="20"/>
                <w:lang w:val="en-US"/>
              </w:rPr>
              <w:t>G</w:t>
            </w:r>
            <w:r w:rsidRPr="00C22FD0">
              <w:rPr>
                <w:rFonts w:ascii="Times New Roman" w:hAnsi="Times New Roman" w:cs="Times New Roman"/>
                <w:sz w:val="20"/>
                <w:szCs w:val="20"/>
                <w:lang w:val="en-US"/>
              </w:rPr>
              <w:t>ross</w:t>
            </w:r>
            <w:r w:rsidR="00BB2A4B" w:rsidRPr="00C22FD0">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 non proportional reinsurance accepted</w:t>
            </w:r>
          </w:p>
          <w:p w14:paraId="17112D7D"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14:paraId="090ADC7F" w14:textId="6A2795CD"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Administrative expenses incurred by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00B99D94"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6BDED509"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non proportional reinsurance accepted.</w:t>
            </w:r>
          </w:p>
        </w:tc>
      </w:tr>
      <w:tr w:rsidR="00E21451" w:rsidRPr="00C22FD0" w14:paraId="0712984B" w14:textId="77777777" w:rsidTr="0040755A">
        <w:tc>
          <w:tcPr>
            <w:tcW w:w="1526" w:type="dxa"/>
            <w:tcBorders>
              <w:right w:val="single" w:sz="4" w:space="0" w:color="000000"/>
            </w:tcBorders>
          </w:tcPr>
          <w:p w14:paraId="2D3539F6"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C0160/R0640</w:t>
            </w:r>
          </w:p>
          <w:p w14:paraId="6DFD61A4"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2C97B12A"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Administrative expenses – reinsurers’ share</w:t>
            </w:r>
          </w:p>
          <w:p w14:paraId="527450FA"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535373EA" w14:textId="0BAAC406"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Administrative expenses incurred by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392C3D4"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706F8477"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reinsurer’s share.</w:t>
            </w:r>
          </w:p>
          <w:p w14:paraId="0139AB04"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1C626D94"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C22FD0" w14:paraId="08F93B80" w14:textId="77777777" w:rsidTr="0040755A">
        <w:tc>
          <w:tcPr>
            <w:tcW w:w="1526" w:type="dxa"/>
            <w:tcBorders>
              <w:bottom w:val="single" w:sz="4" w:space="0" w:color="000000"/>
              <w:right w:val="single" w:sz="4" w:space="0" w:color="000000"/>
            </w:tcBorders>
          </w:tcPr>
          <w:p w14:paraId="6F6925D6"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C0160/R0700</w:t>
            </w:r>
          </w:p>
          <w:p w14:paraId="2FDD67DC"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14:paraId="5BE62E60" w14:textId="57D9CE58"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Administrative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p w14:paraId="288DEF58"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14:paraId="6823CDF8" w14:textId="312ED8E5"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Administrative expenses incurred by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 xml:space="preserve">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w:t>
            </w:r>
            <w:r w:rsidRPr="00C22FD0">
              <w:rPr>
                <w:rFonts w:ascii="Times New Roman" w:hAnsi="Times New Roman" w:cs="Times New Roman"/>
                <w:sz w:val="20"/>
                <w:szCs w:val="20"/>
                <w:lang w:val="en-US"/>
              </w:rPr>
              <w:lastRenderedPageBreak/>
              <w:t>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0A19C7A"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12FCD80E" w14:textId="4EA24460"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net administrative expenses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45E0E7B2" w14:textId="77777777" w:rsidTr="0040755A">
        <w:tc>
          <w:tcPr>
            <w:tcW w:w="1526" w:type="dxa"/>
            <w:tcBorders>
              <w:right w:val="single" w:sz="4" w:space="0" w:color="000000"/>
            </w:tcBorders>
          </w:tcPr>
          <w:p w14:paraId="5C6C49A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C0010 to C0160/R0710</w:t>
            </w:r>
          </w:p>
        </w:tc>
        <w:tc>
          <w:tcPr>
            <w:tcW w:w="1701" w:type="dxa"/>
            <w:tcBorders>
              <w:left w:val="single" w:sz="4" w:space="0" w:color="000000"/>
              <w:right w:val="single" w:sz="4" w:space="0" w:color="000000"/>
            </w:tcBorders>
          </w:tcPr>
          <w:p w14:paraId="4151A52B" w14:textId="7D4AB59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Investment management expenses – Gross</w:t>
            </w:r>
            <w:r w:rsidR="00BB2A4B" w:rsidRPr="00C22FD0">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 </w:t>
            </w:r>
            <w:r w:rsidR="00BB2A4B" w:rsidRPr="00C22FD0">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direct business</w:t>
            </w:r>
          </w:p>
        </w:tc>
        <w:tc>
          <w:tcPr>
            <w:tcW w:w="5953" w:type="dxa"/>
            <w:tcBorders>
              <w:left w:val="single" w:sz="4" w:space="0" w:color="000000"/>
              <w:right w:val="single" w:sz="4" w:space="0" w:color="000000"/>
            </w:tcBorders>
          </w:tcPr>
          <w:p w14:paraId="743A29E0"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 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76656C9C"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2C048EA4"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direct business.</w:t>
            </w:r>
          </w:p>
        </w:tc>
      </w:tr>
      <w:tr w:rsidR="00E21451" w:rsidRPr="00C22FD0" w14:paraId="782C948B" w14:textId="77777777" w:rsidTr="0040755A">
        <w:tc>
          <w:tcPr>
            <w:tcW w:w="1526" w:type="dxa"/>
            <w:tcBorders>
              <w:bottom w:val="single" w:sz="4" w:space="0" w:color="000000"/>
              <w:right w:val="single" w:sz="4" w:space="0" w:color="000000"/>
            </w:tcBorders>
          </w:tcPr>
          <w:p w14:paraId="60256164"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C0120/R0720</w:t>
            </w:r>
          </w:p>
        </w:tc>
        <w:tc>
          <w:tcPr>
            <w:tcW w:w="1701" w:type="dxa"/>
            <w:tcBorders>
              <w:left w:val="single" w:sz="4" w:space="0" w:color="000000"/>
              <w:bottom w:val="single" w:sz="4" w:space="0" w:color="000000"/>
              <w:right w:val="single" w:sz="4" w:space="0" w:color="000000"/>
            </w:tcBorders>
          </w:tcPr>
          <w:p w14:paraId="15162F58" w14:textId="4C9F3C62" w:rsidR="00E21451" w:rsidRPr="00C22FD0" w:rsidRDefault="00E21451" w:rsidP="00BB2A4B">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Investment management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w:t>
            </w:r>
            <w:r w:rsidR="00BB2A4B" w:rsidRPr="00C22FD0">
              <w:rPr>
                <w:rFonts w:ascii="Times New Roman" w:hAnsi="Times New Roman" w:cs="Times New Roman"/>
                <w:sz w:val="20"/>
                <w:szCs w:val="20"/>
                <w:lang w:val="en-US"/>
              </w:rPr>
              <w:t>G</w:t>
            </w:r>
            <w:r w:rsidRPr="00C22FD0">
              <w:rPr>
                <w:rFonts w:ascii="Times New Roman" w:hAnsi="Times New Roman" w:cs="Times New Roman"/>
                <w:sz w:val="20"/>
                <w:szCs w:val="20"/>
                <w:lang w:val="en-US"/>
              </w:rPr>
              <w:t xml:space="preserve">ross </w:t>
            </w:r>
            <w:r w:rsidR="00BB2A4B" w:rsidRPr="00C22FD0">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proportional reinsurance accepted</w:t>
            </w:r>
          </w:p>
        </w:tc>
        <w:tc>
          <w:tcPr>
            <w:tcW w:w="5953" w:type="dxa"/>
            <w:tcBorders>
              <w:left w:val="single" w:sz="4" w:space="0" w:color="000000"/>
              <w:bottom w:val="single" w:sz="4" w:space="0" w:color="000000"/>
              <w:right w:val="single" w:sz="4" w:space="0" w:color="000000"/>
            </w:tcBorders>
          </w:tcPr>
          <w:p w14:paraId="0F22F9AB"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BD0DF86"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271BFFAF"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proportional reinsurance accepted.</w:t>
            </w:r>
          </w:p>
        </w:tc>
      </w:tr>
      <w:tr w:rsidR="00E21451" w:rsidRPr="00C22FD0" w14:paraId="28D5B2C9" w14:textId="77777777" w:rsidTr="0040755A">
        <w:tc>
          <w:tcPr>
            <w:tcW w:w="1526" w:type="dxa"/>
            <w:tcBorders>
              <w:right w:val="single" w:sz="4" w:space="0" w:color="000000"/>
            </w:tcBorders>
          </w:tcPr>
          <w:p w14:paraId="614B8CA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C0130 to C0160/R0730</w:t>
            </w:r>
          </w:p>
        </w:tc>
        <w:tc>
          <w:tcPr>
            <w:tcW w:w="1701" w:type="dxa"/>
            <w:tcBorders>
              <w:left w:val="single" w:sz="4" w:space="0" w:color="000000"/>
              <w:right w:val="single" w:sz="4" w:space="0" w:color="000000"/>
            </w:tcBorders>
          </w:tcPr>
          <w:p w14:paraId="2A5F1186" w14:textId="09A0C0E1"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Investment management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w:t>
            </w:r>
            <w:r w:rsidR="00BB2A4B" w:rsidRPr="00C22FD0">
              <w:rPr>
                <w:rFonts w:ascii="Times New Roman" w:hAnsi="Times New Roman" w:cs="Times New Roman"/>
                <w:sz w:val="20"/>
                <w:szCs w:val="20"/>
                <w:lang w:val="en-US"/>
              </w:rPr>
              <w:t>G</w:t>
            </w:r>
            <w:r w:rsidRPr="00C22FD0">
              <w:rPr>
                <w:rFonts w:ascii="Times New Roman" w:hAnsi="Times New Roman" w:cs="Times New Roman"/>
                <w:sz w:val="20"/>
                <w:szCs w:val="20"/>
                <w:lang w:val="en-US"/>
              </w:rPr>
              <w:t xml:space="preserve">ross </w:t>
            </w:r>
            <w:r w:rsidR="00BB2A4B" w:rsidRPr="00C22FD0">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non proportional reinsurance accepted</w:t>
            </w:r>
          </w:p>
        </w:tc>
        <w:tc>
          <w:tcPr>
            <w:tcW w:w="5953" w:type="dxa"/>
            <w:tcBorders>
              <w:left w:val="single" w:sz="4" w:space="0" w:color="000000"/>
              <w:right w:val="single" w:sz="4" w:space="0" w:color="000000"/>
            </w:tcBorders>
          </w:tcPr>
          <w:p w14:paraId="1C300006"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787D9E73"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06348B6E"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non proportional reinsurance accepted.</w:t>
            </w:r>
          </w:p>
        </w:tc>
      </w:tr>
      <w:tr w:rsidR="00E21451" w:rsidRPr="00C22FD0" w14:paraId="219AE902" w14:textId="77777777" w:rsidTr="0040755A">
        <w:tc>
          <w:tcPr>
            <w:tcW w:w="1526" w:type="dxa"/>
            <w:tcBorders>
              <w:bottom w:val="single" w:sz="4" w:space="0" w:color="000000"/>
              <w:right w:val="single" w:sz="4" w:space="0" w:color="000000"/>
            </w:tcBorders>
          </w:tcPr>
          <w:p w14:paraId="293888DC"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C0160/R0740</w:t>
            </w:r>
          </w:p>
        </w:tc>
        <w:tc>
          <w:tcPr>
            <w:tcW w:w="1701" w:type="dxa"/>
            <w:tcBorders>
              <w:left w:val="single" w:sz="4" w:space="0" w:color="000000"/>
              <w:bottom w:val="single" w:sz="4" w:space="0" w:color="000000"/>
              <w:right w:val="single" w:sz="4" w:space="0" w:color="000000"/>
            </w:tcBorders>
          </w:tcPr>
          <w:p w14:paraId="78E73077" w14:textId="77141FD2"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Investment management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reinsurers’ share</w:t>
            </w:r>
          </w:p>
        </w:tc>
        <w:tc>
          <w:tcPr>
            <w:tcW w:w="5953" w:type="dxa"/>
            <w:tcBorders>
              <w:left w:val="single" w:sz="4" w:space="0" w:color="000000"/>
              <w:bottom w:val="single" w:sz="4" w:space="0" w:color="000000"/>
              <w:right w:val="single" w:sz="4" w:space="0" w:color="000000"/>
            </w:tcBorders>
          </w:tcPr>
          <w:p w14:paraId="583B4F8C"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76679389"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7E93DB43"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reinsurers’ share.</w:t>
            </w:r>
          </w:p>
          <w:p w14:paraId="094F9A25"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4DD93A35"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C22FD0" w14:paraId="28A7A1BE" w14:textId="77777777" w:rsidTr="0040755A">
        <w:tc>
          <w:tcPr>
            <w:tcW w:w="1526" w:type="dxa"/>
            <w:tcBorders>
              <w:right w:val="single" w:sz="4" w:space="0" w:color="000000"/>
            </w:tcBorders>
          </w:tcPr>
          <w:p w14:paraId="4EE9BED4"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C0160/R0800</w:t>
            </w:r>
          </w:p>
        </w:tc>
        <w:tc>
          <w:tcPr>
            <w:tcW w:w="1701" w:type="dxa"/>
            <w:tcBorders>
              <w:left w:val="single" w:sz="4" w:space="0" w:color="000000"/>
              <w:right w:val="single" w:sz="4" w:space="0" w:color="000000"/>
            </w:tcBorders>
          </w:tcPr>
          <w:p w14:paraId="784AA154" w14:textId="5A15C24F"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Investment management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14:paraId="621C1D4F"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w:t>
            </w:r>
            <w:r w:rsidRPr="00C22FD0">
              <w:rPr>
                <w:rFonts w:ascii="Times New Roman" w:hAnsi="Times New Roman" w:cs="Times New Roman"/>
                <w:sz w:val="20"/>
                <w:szCs w:val="20"/>
                <w:lang w:val="en-US"/>
              </w:rPr>
              <w:lastRenderedPageBreak/>
              <w:t>for custodial services.</w:t>
            </w:r>
          </w:p>
          <w:p w14:paraId="6B9D3B09"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09EEB239"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net investment management expenses.</w:t>
            </w:r>
          </w:p>
          <w:p w14:paraId="2537E20A"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6BE76F59" w14:textId="422605D8"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net investment management expenses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637B4D88" w14:textId="77777777" w:rsidTr="0040755A">
        <w:tc>
          <w:tcPr>
            <w:tcW w:w="1526" w:type="dxa"/>
            <w:tcBorders>
              <w:bottom w:val="single" w:sz="4" w:space="0" w:color="000000"/>
              <w:right w:val="single" w:sz="4" w:space="0" w:color="000000"/>
            </w:tcBorders>
          </w:tcPr>
          <w:p w14:paraId="41F4CBF7"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C0010 to C0120/R0810</w:t>
            </w:r>
          </w:p>
        </w:tc>
        <w:tc>
          <w:tcPr>
            <w:tcW w:w="1701" w:type="dxa"/>
            <w:tcBorders>
              <w:left w:val="single" w:sz="4" w:space="0" w:color="000000"/>
              <w:bottom w:val="single" w:sz="4" w:space="0" w:color="000000"/>
              <w:right w:val="single" w:sz="4" w:space="0" w:color="000000"/>
            </w:tcBorders>
          </w:tcPr>
          <w:p w14:paraId="6741A9AE" w14:textId="0FCC36AE" w:rsidR="00E21451" w:rsidRPr="00C22FD0" w:rsidRDefault="00E21451" w:rsidP="00BB2A4B">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Claims management expenses</w:t>
            </w:r>
            <w:r w:rsidR="00BB2A4B" w:rsidRPr="00C22FD0">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w:t>
            </w:r>
            <w:r w:rsidR="00BB2A4B" w:rsidRPr="00C22FD0">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Gross </w:t>
            </w:r>
            <w:r w:rsidR="00BB2A4B" w:rsidRPr="00C22FD0">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direct business</w:t>
            </w:r>
          </w:p>
        </w:tc>
        <w:tc>
          <w:tcPr>
            <w:tcW w:w="5953" w:type="dxa"/>
            <w:tcBorders>
              <w:left w:val="single" w:sz="4" w:space="0" w:color="000000"/>
              <w:bottom w:val="single" w:sz="4" w:space="0" w:color="000000"/>
              <w:right w:val="single" w:sz="4" w:space="0" w:color="000000"/>
            </w:tcBorders>
          </w:tcPr>
          <w:p w14:paraId="5D176814"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 </w:t>
            </w:r>
          </w:p>
          <w:p w14:paraId="6600A85F"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42482DF0"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direct business.</w:t>
            </w:r>
          </w:p>
          <w:p w14:paraId="66171977"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1F38DCCC"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This shall include the movement in provisions in claims management expenses.</w:t>
            </w:r>
          </w:p>
        </w:tc>
      </w:tr>
      <w:tr w:rsidR="00E21451" w:rsidRPr="00C22FD0" w14:paraId="09952367" w14:textId="77777777" w:rsidTr="0040755A">
        <w:tc>
          <w:tcPr>
            <w:tcW w:w="1526" w:type="dxa"/>
            <w:tcBorders>
              <w:right w:val="single" w:sz="4" w:space="0" w:color="000000"/>
            </w:tcBorders>
          </w:tcPr>
          <w:p w14:paraId="0C5A48EE"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C0120/R0820</w:t>
            </w:r>
          </w:p>
        </w:tc>
        <w:tc>
          <w:tcPr>
            <w:tcW w:w="1701" w:type="dxa"/>
            <w:tcBorders>
              <w:left w:val="single" w:sz="4" w:space="0" w:color="000000"/>
              <w:right w:val="single" w:sz="4" w:space="0" w:color="000000"/>
            </w:tcBorders>
          </w:tcPr>
          <w:p w14:paraId="7EAC82DC" w14:textId="300ED784"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management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Gross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Proportional reinsurance accepted</w:t>
            </w:r>
          </w:p>
        </w:tc>
        <w:tc>
          <w:tcPr>
            <w:tcW w:w="5953" w:type="dxa"/>
            <w:tcBorders>
              <w:left w:val="single" w:sz="4" w:space="0" w:color="000000"/>
              <w:right w:val="single" w:sz="4" w:space="0" w:color="000000"/>
            </w:tcBorders>
          </w:tcPr>
          <w:p w14:paraId="3B253F2A"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1EF4F0DF"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proportional reinsurance accepted.</w:t>
            </w:r>
          </w:p>
          <w:p w14:paraId="35C960D9"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This shall include the movement in provisions in claims management expenses.</w:t>
            </w:r>
          </w:p>
        </w:tc>
      </w:tr>
      <w:tr w:rsidR="00E21451" w:rsidRPr="00C22FD0" w14:paraId="5B7D902F" w14:textId="77777777" w:rsidTr="0040755A">
        <w:tc>
          <w:tcPr>
            <w:tcW w:w="1526" w:type="dxa"/>
            <w:tcBorders>
              <w:bottom w:val="single" w:sz="4" w:space="0" w:color="000000"/>
              <w:right w:val="single" w:sz="4" w:space="0" w:color="000000"/>
            </w:tcBorders>
          </w:tcPr>
          <w:p w14:paraId="397BCD3B"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C0130 to C0160/R0830</w:t>
            </w:r>
          </w:p>
        </w:tc>
        <w:tc>
          <w:tcPr>
            <w:tcW w:w="1701" w:type="dxa"/>
            <w:tcBorders>
              <w:left w:val="single" w:sz="4" w:space="0" w:color="000000"/>
              <w:bottom w:val="single" w:sz="4" w:space="0" w:color="000000"/>
              <w:right w:val="single" w:sz="4" w:space="0" w:color="000000"/>
            </w:tcBorders>
          </w:tcPr>
          <w:p w14:paraId="5D7D2DB8" w14:textId="311F059B"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management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Gross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proportional reinsurance accepted</w:t>
            </w:r>
          </w:p>
        </w:tc>
        <w:tc>
          <w:tcPr>
            <w:tcW w:w="5953" w:type="dxa"/>
            <w:tcBorders>
              <w:left w:val="single" w:sz="4" w:space="0" w:color="000000"/>
              <w:bottom w:val="single" w:sz="4" w:space="0" w:color="000000"/>
              <w:right w:val="single" w:sz="4" w:space="0" w:color="000000"/>
            </w:tcBorders>
          </w:tcPr>
          <w:p w14:paraId="264FCB28"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5E3172CE"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2A0E284C"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non proportional reinsurance accepted.</w:t>
            </w:r>
          </w:p>
          <w:p w14:paraId="7C2CAED1"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593B8581"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This shall include the movement in provisions in claims management expenses.</w:t>
            </w:r>
          </w:p>
        </w:tc>
      </w:tr>
      <w:tr w:rsidR="00E21451" w:rsidRPr="00C22FD0" w14:paraId="7D64B1EF" w14:textId="77777777" w:rsidTr="0040755A">
        <w:tc>
          <w:tcPr>
            <w:tcW w:w="1526" w:type="dxa"/>
            <w:tcBorders>
              <w:bottom w:val="single" w:sz="4" w:space="0" w:color="000000"/>
              <w:right w:val="single" w:sz="4" w:space="0" w:color="000000"/>
            </w:tcBorders>
          </w:tcPr>
          <w:p w14:paraId="7B11519C"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C0160/R0840</w:t>
            </w:r>
          </w:p>
        </w:tc>
        <w:tc>
          <w:tcPr>
            <w:tcW w:w="1701" w:type="dxa"/>
            <w:tcBorders>
              <w:left w:val="single" w:sz="4" w:space="0" w:color="000000"/>
              <w:bottom w:val="single" w:sz="4" w:space="0" w:color="000000"/>
              <w:right w:val="single" w:sz="4" w:space="0" w:color="000000"/>
            </w:tcBorders>
          </w:tcPr>
          <w:p w14:paraId="6274B525"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Claims management expenses – Reinsurers’ share</w:t>
            </w:r>
          </w:p>
        </w:tc>
        <w:tc>
          <w:tcPr>
            <w:tcW w:w="5953" w:type="dxa"/>
            <w:tcBorders>
              <w:left w:val="single" w:sz="4" w:space="0" w:color="000000"/>
              <w:bottom w:val="single" w:sz="4" w:space="0" w:color="000000"/>
              <w:right w:val="single" w:sz="4" w:space="0" w:color="000000"/>
            </w:tcBorders>
          </w:tcPr>
          <w:p w14:paraId="325646CD"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32E6F1B4"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60D347F4"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reinsurers’ share.</w:t>
            </w:r>
          </w:p>
          <w:p w14:paraId="247C3302"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4BBDA59F"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This shall include the movement in provisions in claims management expenses.</w:t>
            </w:r>
          </w:p>
          <w:p w14:paraId="4587B30E"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01ED0851"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C22FD0" w14:paraId="33EDE9D4" w14:textId="77777777" w:rsidTr="0040755A">
        <w:tc>
          <w:tcPr>
            <w:tcW w:w="1526" w:type="dxa"/>
            <w:tcBorders>
              <w:right w:val="single" w:sz="4" w:space="0" w:color="000000"/>
            </w:tcBorders>
          </w:tcPr>
          <w:p w14:paraId="1B0B2BF8"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C0160/R0900</w:t>
            </w:r>
          </w:p>
        </w:tc>
        <w:tc>
          <w:tcPr>
            <w:tcW w:w="1701" w:type="dxa"/>
            <w:tcBorders>
              <w:left w:val="single" w:sz="4" w:space="0" w:color="000000"/>
              <w:right w:val="single" w:sz="4" w:space="0" w:color="000000"/>
            </w:tcBorders>
          </w:tcPr>
          <w:p w14:paraId="16A2832B" w14:textId="0E26E8BF"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management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14:paraId="738EB354"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44828BE3"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5F3D4C5E" w14:textId="47BB09AF"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 xml:space="preserve">The net claims management expenses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p w14:paraId="4DA7A83C"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This shall include the movement in provisions in claims management expenses.</w:t>
            </w:r>
          </w:p>
        </w:tc>
      </w:tr>
      <w:tr w:rsidR="00E21451" w:rsidRPr="00C22FD0" w14:paraId="7A77642B" w14:textId="77777777" w:rsidTr="0040755A">
        <w:tc>
          <w:tcPr>
            <w:tcW w:w="1526" w:type="dxa"/>
            <w:tcBorders>
              <w:bottom w:val="single" w:sz="4" w:space="0" w:color="000000"/>
              <w:right w:val="single" w:sz="4" w:space="0" w:color="000000"/>
            </w:tcBorders>
          </w:tcPr>
          <w:p w14:paraId="4930304C"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C0010 to C0120/R0910</w:t>
            </w:r>
          </w:p>
        </w:tc>
        <w:tc>
          <w:tcPr>
            <w:tcW w:w="1701" w:type="dxa"/>
            <w:tcBorders>
              <w:left w:val="single" w:sz="4" w:space="0" w:color="000000"/>
              <w:bottom w:val="single" w:sz="4" w:space="0" w:color="000000"/>
              <w:right w:val="single" w:sz="4" w:space="0" w:color="000000"/>
            </w:tcBorders>
          </w:tcPr>
          <w:p w14:paraId="58B9BBFC" w14:textId="05BBAE46"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Acquisition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Gross </w:t>
            </w:r>
            <w:r w:rsidR="00BB2A4B" w:rsidRPr="00C22FD0">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direct business</w:t>
            </w:r>
          </w:p>
        </w:tc>
        <w:tc>
          <w:tcPr>
            <w:tcW w:w="5953" w:type="dxa"/>
            <w:tcBorders>
              <w:left w:val="single" w:sz="4" w:space="0" w:color="000000"/>
              <w:bottom w:val="single" w:sz="4" w:space="0" w:color="000000"/>
              <w:right w:val="single" w:sz="4" w:space="0" w:color="000000"/>
            </w:tcBorders>
          </w:tcPr>
          <w:p w14:paraId="686D8D5C" w14:textId="6D43A44D"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Acquisition expenses include expenses, including renewal expenses, which can be identified at the level of individual insurance contract and have been incurred because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4DD4E1F4"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7AED3E2E"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direct business.</w:t>
            </w:r>
          </w:p>
        </w:tc>
      </w:tr>
      <w:tr w:rsidR="00E21451" w:rsidRPr="00C22FD0" w14:paraId="35A82579" w14:textId="77777777" w:rsidTr="0040755A">
        <w:tc>
          <w:tcPr>
            <w:tcW w:w="1526" w:type="dxa"/>
            <w:tcBorders>
              <w:right w:val="single" w:sz="4" w:space="0" w:color="000000"/>
            </w:tcBorders>
          </w:tcPr>
          <w:p w14:paraId="514AB065"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C0120/R0920</w:t>
            </w:r>
          </w:p>
        </w:tc>
        <w:tc>
          <w:tcPr>
            <w:tcW w:w="1701" w:type="dxa"/>
            <w:tcBorders>
              <w:left w:val="single" w:sz="4" w:space="0" w:color="000000"/>
              <w:right w:val="single" w:sz="4" w:space="0" w:color="000000"/>
            </w:tcBorders>
          </w:tcPr>
          <w:p w14:paraId="395DE663" w14:textId="44966F13" w:rsidR="00E21451" w:rsidRPr="00C22FD0" w:rsidRDefault="00E21451" w:rsidP="0040755A">
            <w:pPr>
              <w:spacing w:after="0" w:line="240" w:lineRule="auto"/>
              <w:rPr>
                <w:rFonts w:ascii="Times New Roman" w:hAnsi="Times New Roman"/>
                <w:sz w:val="20"/>
                <w:lang w:val="fr-BE"/>
              </w:rPr>
            </w:pPr>
            <w:r w:rsidRPr="00C22FD0">
              <w:rPr>
                <w:rFonts w:ascii="Times New Roman" w:hAnsi="Times New Roman"/>
                <w:sz w:val="20"/>
                <w:lang w:val="fr-BE"/>
              </w:rPr>
              <w:t xml:space="preserve">Acquisition </w:t>
            </w:r>
            <w:proofErr w:type="spellStart"/>
            <w:r w:rsidRPr="00C22FD0">
              <w:rPr>
                <w:rFonts w:ascii="Times New Roman" w:hAnsi="Times New Roman"/>
                <w:sz w:val="20"/>
                <w:lang w:val="fr-BE"/>
              </w:rPr>
              <w:t>expenses</w:t>
            </w:r>
            <w:proofErr w:type="spellEnd"/>
            <w:r w:rsidRPr="00C22FD0">
              <w:rPr>
                <w:rFonts w:ascii="Times New Roman" w:hAnsi="Times New Roman"/>
                <w:sz w:val="20"/>
                <w:lang w:val="fr-BE"/>
              </w:rPr>
              <w:t xml:space="preserve"> </w:t>
            </w:r>
            <w:r w:rsidR="004508C9" w:rsidRPr="00C22FD0">
              <w:rPr>
                <w:rFonts w:ascii="Times New Roman" w:hAnsi="Times New Roman"/>
                <w:sz w:val="20"/>
                <w:lang w:val="fr-BE"/>
              </w:rPr>
              <w:t>–</w:t>
            </w:r>
            <w:r w:rsidRPr="00C22FD0">
              <w:rPr>
                <w:rFonts w:ascii="Times New Roman" w:hAnsi="Times New Roman"/>
                <w:sz w:val="20"/>
                <w:lang w:val="fr-BE"/>
              </w:rPr>
              <w:t xml:space="preserve"> Gross </w:t>
            </w:r>
            <w:r w:rsidR="004508C9" w:rsidRPr="00C22FD0">
              <w:rPr>
                <w:rFonts w:ascii="Times New Roman" w:hAnsi="Times New Roman"/>
                <w:sz w:val="20"/>
                <w:lang w:val="fr-BE"/>
              </w:rPr>
              <w:t>–</w:t>
            </w:r>
            <w:r w:rsidRPr="00C22FD0">
              <w:rPr>
                <w:rFonts w:ascii="Times New Roman" w:hAnsi="Times New Roman"/>
                <w:sz w:val="20"/>
                <w:lang w:val="fr-BE"/>
              </w:rPr>
              <w:t xml:space="preserve"> </w:t>
            </w:r>
            <w:proofErr w:type="spellStart"/>
            <w:r w:rsidRPr="00C22FD0">
              <w:rPr>
                <w:rFonts w:ascii="Times New Roman" w:hAnsi="Times New Roman"/>
                <w:sz w:val="20"/>
                <w:lang w:val="fr-BE"/>
              </w:rPr>
              <w:t>Proportional</w:t>
            </w:r>
            <w:proofErr w:type="spellEnd"/>
            <w:r w:rsidRPr="00C22FD0">
              <w:rPr>
                <w:rFonts w:ascii="Times New Roman" w:hAnsi="Times New Roman"/>
                <w:sz w:val="20"/>
                <w:lang w:val="fr-BE"/>
              </w:rPr>
              <w:t xml:space="preserve"> </w:t>
            </w:r>
            <w:proofErr w:type="spellStart"/>
            <w:r w:rsidRPr="00C22FD0">
              <w:rPr>
                <w:rFonts w:ascii="Times New Roman" w:hAnsi="Times New Roman"/>
                <w:sz w:val="20"/>
                <w:lang w:val="fr-BE"/>
              </w:rPr>
              <w:t>reinsurance</w:t>
            </w:r>
            <w:proofErr w:type="spellEnd"/>
            <w:r w:rsidRPr="00C22FD0">
              <w:rPr>
                <w:rFonts w:ascii="Times New Roman" w:hAnsi="Times New Roman"/>
                <w:sz w:val="20"/>
                <w:lang w:val="fr-BE"/>
              </w:rPr>
              <w:t xml:space="preserve"> </w:t>
            </w:r>
            <w:proofErr w:type="spellStart"/>
            <w:r w:rsidRPr="00C22FD0">
              <w:rPr>
                <w:rFonts w:ascii="Times New Roman" w:hAnsi="Times New Roman"/>
                <w:sz w:val="20"/>
                <w:lang w:val="fr-BE"/>
              </w:rPr>
              <w:t>accepted</w:t>
            </w:r>
            <w:proofErr w:type="spellEnd"/>
          </w:p>
        </w:tc>
        <w:tc>
          <w:tcPr>
            <w:tcW w:w="5953" w:type="dxa"/>
            <w:tcBorders>
              <w:left w:val="single" w:sz="4" w:space="0" w:color="000000"/>
              <w:right w:val="single" w:sz="4" w:space="0" w:color="000000"/>
            </w:tcBorders>
          </w:tcPr>
          <w:p w14:paraId="625C39AE" w14:textId="57031961"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Acquisition expenses include expenses, including renewal expenses which can be identified at the level of individual insurance contract and have been incurred because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071DC0A0"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1B7369A2"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proportional reinsurance accepted.</w:t>
            </w:r>
          </w:p>
        </w:tc>
      </w:tr>
      <w:tr w:rsidR="00E21451" w:rsidRPr="00C22FD0" w14:paraId="25FBE41E" w14:textId="77777777" w:rsidTr="0040755A">
        <w:tc>
          <w:tcPr>
            <w:tcW w:w="1526" w:type="dxa"/>
            <w:tcBorders>
              <w:bottom w:val="single" w:sz="4" w:space="0" w:color="000000"/>
              <w:right w:val="single" w:sz="4" w:space="0" w:color="000000"/>
            </w:tcBorders>
          </w:tcPr>
          <w:p w14:paraId="0EB26096"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C0130 to C0160/R0930</w:t>
            </w:r>
          </w:p>
        </w:tc>
        <w:tc>
          <w:tcPr>
            <w:tcW w:w="1701" w:type="dxa"/>
            <w:tcBorders>
              <w:left w:val="single" w:sz="4" w:space="0" w:color="000000"/>
              <w:bottom w:val="single" w:sz="4" w:space="0" w:color="000000"/>
              <w:right w:val="single" w:sz="4" w:space="0" w:color="000000"/>
            </w:tcBorders>
          </w:tcPr>
          <w:p w14:paraId="6C3014DC" w14:textId="5A300E6F" w:rsidR="00E21451" w:rsidRPr="00C22FD0" w:rsidRDefault="00E21451" w:rsidP="0040755A">
            <w:pPr>
              <w:spacing w:after="0" w:line="240" w:lineRule="auto"/>
              <w:rPr>
                <w:rFonts w:ascii="Times New Roman" w:hAnsi="Times New Roman"/>
                <w:sz w:val="20"/>
                <w:lang w:val="fr-BE"/>
              </w:rPr>
            </w:pPr>
            <w:r w:rsidRPr="00C22FD0">
              <w:rPr>
                <w:rFonts w:ascii="Times New Roman" w:hAnsi="Times New Roman"/>
                <w:sz w:val="20"/>
                <w:lang w:val="fr-BE"/>
              </w:rPr>
              <w:t xml:space="preserve">Acquisition </w:t>
            </w:r>
            <w:proofErr w:type="spellStart"/>
            <w:r w:rsidRPr="00C22FD0">
              <w:rPr>
                <w:rFonts w:ascii="Times New Roman" w:hAnsi="Times New Roman"/>
                <w:sz w:val="20"/>
                <w:lang w:val="fr-BE"/>
              </w:rPr>
              <w:t>expenses</w:t>
            </w:r>
            <w:proofErr w:type="spellEnd"/>
            <w:r w:rsidRPr="00C22FD0">
              <w:rPr>
                <w:rFonts w:ascii="Times New Roman" w:hAnsi="Times New Roman"/>
                <w:sz w:val="20"/>
                <w:lang w:val="fr-BE"/>
              </w:rPr>
              <w:t xml:space="preserve"> </w:t>
            </w:r>
            <w:r w:rsidR="004508C9" w:rsidRPr="00C22FD0">
              <w:rPr>
                <w:rFonts w:ascii="Times New Roman" w:hAnsi="Times New Roman"/>
                <w:sz w:val="20"/>
                <w:lang w:val="fr-BE"/>
              </w:rPr>
              <w:t>–</w:t>
            </w:r>
            <w:r w:rsidRPr="00C22FD0">
              <w:rPr>
                <w:rFonts w:ascii="Times New Roman" w:hAnsi="Times New Roman"/>
                <w:sz w:val="20"/>
                <w:lang w:val="fr-BE"/>
              </w:rPr>
              <w:t xml:space="preserve"> Gross – Non </w:t>
            </w:r>
            <w:proofErr w:type="spellStart"/>
            <w:r w:rsidRPr="00C22FD0">
              <w:rPr>
                <w:rFonts w:ascii="Times New Roman" w:hAnsi="Times New Roman"/>
                <w:sz w:val="20"/>
                <w:lang w:val="fr-BE"/>
              </w:rPr>
              <w:t>proportional</w:t>
            </w:r>
            <w:proofErr w:type="spellEnd"/>
            <w:r w:rsidRPr="00C22FD0">
              <w:rPr>
                <w:rFonts w:ascii="Times New Roman" w:hAnsi="Times New Roman"/>
                <w:sz w:val="20"/>
                <w:lang w:val="fr-BE"/>
              </w:rPr>
              <w:t xml:space="preserve"> </w:t>
            </w:r>
            <w:proofErr w:type="spellStart"/>
            <w:r w:rsidRPr="00C22FD0">
              <w:rPr>
                <w:rFonts w:ascii="Times New Roman" w:hAnsi="Times New Roman"/>
                <w:sz w:val="20"/>
                <w:lang w:val="fr-BE"/>
              </w:rPr>
              <w:t>reinsurance</w:t>
            </w:r>
            <w:proofErr w:type="spellEnd"/>
            <w:r w:rsidRPr="00C22FD0">
              <w:rPr>
                <w:rFonts w:ascii="Times New Roman" w:hAnsi="Times New Roman"/>
                <w:sz w:val="20"/>
                <w:lang w:val="fr-BE"/>
              </w:rPr>
              <w:t xml:space="preserve"> </w:t>
            </w:r>
            <w:proofErr w:type="spellStart"/>
            <w:r w:rsidRPr="00C22FD0">
              <w:rPr>
                <w:rFonts w:ascii="Times New Roman" w:hAnsi="Times New Roman"/>
                <w:sz w:val="20"/>
                <w:lang w:val="fr-BE"/>
              </w:rPr>
              <w:t>accepted</w:t>
            </w:r>
            <w:proofErr w:type="spellEnd"/>
          </w:p>
        </w:tc>
        <w:tc>
          <w:tcPr>
            <w:tcW w:w="5953" w:type="dxa"/>
            <w:tcBorders>
              <w:left w:val="single" w:sz="4" w:space="0" w:color="000000"/>
              <w:bottom w:val="single" w:sz="4" w:space="0" w:color="000000"/>
              <w:right w:val="single" w:sz="4" w:space="0" w:color="000000"/>
            </w:tcBorders>
          </w:tcPr>
          <w:p w14:paraId="0B9D28DF" w14:textId="2CF17E5F"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Acquisition expenses include expenses, including renewal expenses which can be identified at the level of individual insurance contract and have been incurred because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2735AA89"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50DC1419" w14:textId="00A68CB3"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proportional reinsurance accepted.</w:t>
            </w:r>
          </w:p>
        </w:tc>
      </w:tr>
      <w:tr w:rsidR="00E21451" w:rsidRPr="00C22FD0" w14:paraId="18A6F963" w14:textId="77777777" w:rsidTr="0040755A">
        <w:tc>
          <w:tcPr>
            <w:tcW w:w="1526" w:type="dxa"/>
            <w:tcBorders>
              <w:right w:val="single" w:sz="4" w:space="0" w:color="000000"/>
            </w:tcBorders>
          </w:tcPr>
          <w:p w14:paraId="4B6B0EFE"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C0160/R0940</w:t>
            </w:r>
          </w:p>
        </w:tc>
        <w:tc>
          <w:tcPr>
            <w:tcW w:w="1701" w:type="dxa"/>
            <w:tcBorders>
              <w:left w:val="single" w:sz="4" w:space="0" w:color="000000"/>
              <w:right w:val="single" w:sz="4" w:space="0" w:color="000000"/>
            </w:tcBorders>
          </w:tcPr>
          <w:p w14:paraId="652AF3A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Acquisition expenses </w:t>
            </w:r>
            <w:r w:rsidRPr="00C22FD0">
              <w:rPr>
                <w:rFonts w:ascii="Times New Roman" w:hAnsi="Times New Roman" w:cs="Times New Roman"/>
                <w:sz w:val="20"/>
                <w:szCs w:val="20"/>
                <w:lang w:val="en-US"/>
              </w:rPr>
              <w:t>– Reinsurers’ share</w:t>
            </w:r>
          </w:p>
        </w:tc>
        <w:tc>
          <w:tcPr>
            <w:tcW w:w="5953" w:type="dxa"/>
            <w:tcBorders>
              <w:left w:val="single" w:sz="4" w:space="0" w:color="000000"/>
              <w:right w:val="single" w:sz="4" w:space="0" w:color="000000"/>
            </w:tcBorders>
          </w:tcPr>
          <w:p w14:paraId="3BD2FFAD" w14:textId="4789DE13"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Acquisition expenses include expenses, including renewal expenses which can be identified at the level of individual insurance contract and have been incurred because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28A762CC"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3885E282"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reinsurers’ share.</w:t>
            </w:r>
          </w:p>
          <w:p w14:paraId="034F6A20"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C22FD0" w14:paraId="7D123A27" w14:textId="77777777" w:rsidTr="0040755A">
        <w:tc>
          <w:tcPr>
            <w:tcW w:w="1526" w:type="dxa"/>
            <w:tcBorders>
              <w:bottom w:val="single" w:sz="4" w:space="0" w:color="000000"/>
              <w:right w:val="single" w:sz="4" w:space="0" w:color="000000"/>
            </w:tcBorders>
          </w:tcPr>
          <w:p w14:paraId="58BA0170"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C0160/R1000</w:t>
            </w:r>
          </w:p>
        </w:tc>
        <w:tc>
          <w:tcPr>
            <w:tcW w:w="1701" w:type="dxa"/>
            <w:tcBorders>
              <w:left w:val="single" w:sz="4" w:space="0" w:color="000000"/>
              <w:bottom w:val="single" w:sz="4" w:space="0" w:color="000000"/>
              <w:right w:val="single" w:sz="4" w:space="0" w:color="000000"/>
            </w:tcBorders>
          </w:tcPr>
          <w:p w14:paraId="72D6188D"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Acquisition expenses – Net</w:t>
            </w:r>
          </w:p>
        </w:tc>
        <w:tc>
          <w:tcPr>
            <w:tcW w:w="5953" w:type="dxa"/>
            <w:tcBorders>
              <w:left w:val="single" w:sz="4" w:space="0" w:color="000000"/>
              <w:bottom w:val="single" w:sz="4" w:space="0" w:color="000000"/>
              <w:right w:val="single" w:sz="4" w:space="0" w:color="000000"/>
            </w:tcBorders>
          </w:tcPr>
          <w:p w14:paraId="1A78C486" w14:textId="0F195765"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Acquisition expenses include expenses, including renewal expenses which can be identified at the level of individual insurance contract and have been incurred because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2618005A"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01D254F7" w14:textId="492487CE"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net </w:t>
            </w:r>
            <w:r w:rsidR="006672A1" w:rsidRPr="00C22FD0">
              <w:rPr>
                <w:rFonts w:ascii="Times New Roman" w:hAnsi="Times New Roman" w:cs="Times New Roman"/>
                <w:sz w:val="20"/>
                <w:szCs w:val="20"/>
                <w:lang w:val="en-US"/>
              </w:rPr>
              <w:t>acquisition</w:t>
            </w:r>
            <w:r w:rsidRPr="00C22FD0">
              <w:rPr>
                <w:rFonts w:ascii="Times New Roman" w:hAnsi="Times New Roman" w:cs="Times New Roman"/>
                <w:sz w:val="20"/>
                <w:szCs w:val="20"/>
                <w:lang w:val="en-US"/>
              </w:rPr>
              <w:t xml:space="preserve"> expenses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625DCD2B" w14:textId="77777777" w:rsidTr="0040755A">
        <w:tc>
          <w:tcPr>
            <w:tcW w:w="1526" w:type="dxa"/>
            <w:tcBorders>
              <w:right w:val="single" w:sz="4" w:space="0" w:color="000000"/>
            </w:tcBorders>
          </w:tcPr>
          <w:p w14:paraId="3F4DF3BD"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C0120/R1010</w:t>
            </w:r>
          </w:p>
        </w:tc>
        <w:tc>
          <w:tcPr>
            <w:tcW w:w="1701" w:type="dxa"/>
            <w:tcBorders>
              <w:left w:val="single" w:sz="4" w:space="0" w:color="000000"/>
              <w:right w:val="single" w:sz="4" w:space="0" w:color="000000"/>
            </w:tcBorders>
          </w:tcPr>
          <w:p w14:paraId="2C8C76F3" w14:textId="10705060"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Overhead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Gross direct business</w:t>
            </w:r>
          </w:p>
        </w:tc>
        <w:tc>
          <w:tcPr>
            <w:tcW w:w="5953" w:type="dxa"/>
            <w:tcBorders>
              <w:left w:val="single" w:sz="4" w:space="0" w:color="000000"/>
              <w:right w:val="single" w:sz="4" w:space="0" w:color="000000"/>
            </w:tcBorders>
          </w:tcPr>
          <w:p w14:paraId="23BC013A" w14:textId="7B7A131E"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Overhead expenses include salaries to general managers, auditing costs and regular day</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to</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day costs i.e. electricity bill, rent for accommodations, IT costs. These overhead expenses also include expenses related to the development of new insurance and reinsurance business, advertising insurance products, improvement of the internal </w:t>
            </w:r>
            <w:r w:rsidRPr="00C22FD0">
              <w:rPr>
                <w:rFonts w:ascii="Times New Roman" w:hAnsi="Times New Roman" w:cs="Times New Roman"/>
                <w:sz w:val="20"/>
                <w:szCs w:val="20"/>
                <w:lang w:val="en-US"/>
              </w:rPr>
              <w:lastRenderedPageBreak/>
              <w:t>processes such as investment in system required to support insurance and reinsurance business (e.g. buying new IT system and developing new software).</w:t>
            </w:r>
          </w:p>
          <w:p w14:paraId="7E87C357"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395DE66E"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direct business.</w:t>
            </w:r>
          </w:p>
        </w:tc>
      </w:tr>
      <w:tr w:rsidR="00E21451" w:rsidRPr="00C22FD0" w14:paraId="131B289F" w14:textId="77777777" w:rsidTr="0040755A">
        <w:tc>
          <w:tcPr>
            <w:tcW w:w="1526" w:type="dxa"/>
            <w:tcBorders>
              <w:right w:val="single" w:sz="4" w:space="0" w:color="000000"/>
            </w:tcBorders>
          </w:tcPr>
          <w:p w14:paraId="4394E833"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C0010 to C0120/R1020</w:t>
            </w:r>
          </w:p>
        </w:tc>
        <w:tc>
          <w:tcPr>
            <w:tcW w:w="1701" w:type="dxa"/>
            <w:tcBorders>
              <w:left w:val="single" w:sz="4" w:space="0" w:color="000000"/>
              <w:right w:val="single" w:sz="4" w:space="0" w:color="000000"/>
            </w:tcBorders>
          </w:tcPr>
          <w:p w14:paraId="429CD6DA" w14:textId="4784F7DF"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Overhead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Gross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Proportional reinsurance accepted</w:t>
            </w:r>
          </w:p>
        </w:tc>
        <w:tc>
          <w:tcPr>
            <w:tcW w:w="5953" w:type="dxa"/>
            <w:tcBorders>
              <w:left w:val="single" w:sz="4" w:space="0" w:color="000000"/>
              <w:right w:val="single" w:sz="4" w:space="0" w:color="000000"/>
            </w:tcBorders>
          </w:tcPr>
          <w:p w14:paraId="15EB395F" w14:textId="71541CB4"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Overhead expenses include salaries to general managers, auditing costs and regular day</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to</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7C04B29F"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5B45780B"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proportional reinsurance accepted.</w:t>
            </w:r>
          </w:p>
        </w:tc>
      </w:tr>
      <w:tr w:rsidR="00E21451" w:rsidRPr="00C22FD0" w14:paraId="292F3E9D" w14:textId="77777777" w:rsidTr="0040755A">
        <w:tc>
          <w:tcPr>
            <w:tcW w:w="1526" w:type="dxa"/>
            <w:tcBorders>
              <w:right w:val="single" w:sz="4" w:space="0" w:color="000000"/>
            </w:tcBorders>
          </w:tcPr>
          <w:p w14:paraId="13F22173"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C0130 to C0160/R1030</w:t>
            </w:r>
          </w:p>
        </w:tc>
        <w:tc>
          <w:tcPr>
            <w:tcW w:w="1701" w:type="dxa"/>
            <w:tcBorders>
              <w:left w:val="single" w:sz="4" w:space="0" w:color="000000"/>
              <w:right w:val="single" w:sz="4" w:space="0" w:color="000000"/>
            </w:tcBorders>
          </w:tcPr>
          <w:p w14:paraId="4AF9E968" w14:textId="42DE236C"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Overhead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w:t>
            </w:r>
            <w:r w:rsidRPr="00C22FD0">
              <w:rPr>
                <w:rFonts w:ascii="Times New Roman" w:hAnsi="Times New Roman" w:cs="Times New Roman"/>
                <w:sz w:val="20"/>
                <w:szCs w:val="20"/>
              </w:rPr>
              <w:t>Gross – Non proportional reinsurance accepted</w:t>
            </w:r>
          </w:p>
        </w:tc>
        <w:tc>
          <w:tcPr>
            <w:tcW w:w="5953" w:type="dxa"/>
            <w:tcBorders>
              <w:left w:val="single" w:sz="4" w:space="0" w:color="000000"/>
              <w:right w:val="single" w:sz="4" w:space="0" w:color="000000"/>
            </w:tcBorders>
          </w:tcPr>
          <w:p w14:paraId="707C1032" w14:textId="5E6F4A63"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Overhead expenses include salaries to general managers, auditing costs and regular day</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to</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2865110"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55E0B93D"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 non proportional reinsurance accepted.</w:t>
            </w:r>
          </w:p>
        </w:tc>
      </w:tr>
      <w:tr w:rsidR="00E21451" w:rsidRPr="00C22FD0" w14:paraId="2300FA17" w14:textId="77777777" w:rsidTr="0040755A">
        <w:tc>
          <w:tcPr>
            <w:tcW w:w="1526" w:type="dxa"/>
            <w:tcBorders>
              <w:right w:val="single" w:sz="4" w:space="0" w:color="000000"/>
            </w:tcBorders>
          </w:tcPr>
          <w:p w14:paraId="1481E4A1"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C0160/R1040</w:t>
            </w:r>
          </w:p>
        </w:tc>
        <w:tc>
          <w:tcPr>
            <w:tcW w:w="1701" w:type="dxa"/>
            <w:tcBorders>
              <w:left w:val="single" w:sz="4" w:space="0" w:color="000000"/>
              <w:right w:val="single" w:sz="4" w:space="0" w:color="000000"/>
            </w:tcBorders>
          </w:tcPr>
          <w:p w14:paraId="562CB4ED" w14:textId="6E85A1B0"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Overhead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Reinsurers’ share</w:t>
            </w:r>
          </w:p>
        </w:tc>
        <w:tc>
          <w:tcPr>
            <w:tcW w:w="5953" w:type="dxa"/>
            <w:tcBorders>
              <w:left w:val="single" w:sz="4" w:space="0" w:color="000000"/>
              <w:right w:val="single" w:sz="4" w:space="0" w:color="000000"/>
            </w:tcBorders>
          </w:tcPr>
          <w:p w14:paraId="0C25CA08" w14:textId="5A5ACE6F"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Overhead expenses include salaries to general managers, auditing costs and regular day</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to</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20C457E5"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276CAE81"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reinsurers’ share.</w:t>
            </w:r>
          </w:p>
          <w:p w14:paraId="0F6F5B31"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3E0A0F7D"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C22FD0" w14:paraId="588EF94D" w14:textId="77777777" w:rsidTr="0040755A">
        <w:tc>
          <w:tcPr>
            <w:tcW w:w="1526" w:type="dxa"/>
            <w:tcBorders>
              <w:right w:val="single" w:sz="4" w:space="0" w:color="000000"/>
            </w:tcBorders>
          </w:tcPr>
          <w:p w14:paraId="7787095D"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 to C0160/R1100</w:t>
            </w:r>
          </w:p>
        </w:tc>
        <w:tc>
          <w:tcPr>
            <w:tcW w:w="1701" w:type="dxa"/>
            <w:tcBorders>
              <w:left w:val="single" w:sz="4" w:space="0" w:color="000000"/>
              <w:right w:val="single" w:sz="4" w:space="0" w:color="000000"/>
            </w:tcBorders>
          </w:tcPr>
          <w:p w14:paraId="127F19CB" w14:textId="68AE6F9C"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Overhead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14:paraId="310D2E87" w14:textId="22CAA0E2"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Overhead expenses include salaries to general managers, auditing costs and regular day</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to</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1BECA35"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6F6032EF" w14:textId="61DF405A"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net overhead expenses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67FBB700" w14:textId="77777777" w:rsidTr="0040755A">
        <w:tc>
          <w:tcPr>
            <w:tcW w:w="1526" w:type="dxa"/>
            <w:tcBorders>
              <w:right w:val="single" w:sz="4" w:space="0" w:color="000000"/>
            </w:tcBorders>
          </w:tcPr>
          <w:p w14:paraId="7FFEF030" w14:textId="528AC61B"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C0200/R0110</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R1100</w:t>
            </w:r>
          </w:p>
        </w:tc>
        <w:tc>
          <w:tcPr>
            <w:tcW w:w="1701" w:type="dxa"/>
            <w:tcBorders>
              <w:left w:val="single" w:sz="4" w:space="0" w:color="000000"/>
              <w:right w:val="single" w:sz="4" w:space="0" w:color="000000"/>
            </w:tcBorders>
          </w:tcPr>
          <w:p w14:paraId="72514CE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Total</w:t>
            </w:r>
          </w:p>
        </w:tc>
        <w:tc>
          <w:tcPr>
            <w:tcW w:w="5953" w:type="dxa"/>
            <w:tcBorders>
              <w:left w:val="single" w:sz="4" w:space="0" w:color="000000"/>
              <w:right w:val="single" w:sz="4" w:space="0" w:color="000000"/>
            </w:tcBorders>
          </w:tcPr>
          <w:p w14:paraId="33FF6613"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Total for different items for all Lines of Business.</w:t>
            </w:r>
          </w:p>
        </w:tc>
      </w:tr>
      <w:tr w:rsidR="00E21451" w:rsidRPr="00C22FD0" w14:paraId="6A2FA6B8" w14:textId="77777777" w:rsidTr="0040755A">
        <w:tc>
          <w:tcPr>
            <w:tcW w:w="1526" w:type="dxa"/>
            <w:tcBorders>
              <w:right w:val="single" w:sz="4" w:space="0" w:color="000000"/>
            </w:tcBorders>
          </w:tcPr>
          <w:p w14:paraId="3EA85B8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C0200/R1200</w:t>
            </w:r>
          </w:p>
        </w:tc>
        <w:tc>
          <w:tcPr>
            <w:tcW w:w="1701" w:type="dxa"/>
            <w:tcBorders>
              <w:left w:val="single" w:sz="4" w:space="0" w:color="000000"/>
              <w:right w:val="single" w:sz="4" w:space="0" w:color="000000"/>
            </w:tcBorders>
          </w:tcPr>
          <w:p w14:paraId="5BCB6244"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Other expenses</w:t>
            </w:r>
          </w:p>
        </w:tc>
        <w:tc>
          <w:tcPr>
            <w:tcW w:w="5953" w:type="dxa"/>
            <w:tcBorders>
              <w:left w:val="single" w:sz="4" w:space="0" w:color="000000"/>
              <w:right w:val="single" w:sz="4" w:space="0" w:color="000000"/>
            </w:tcBorders>
          </w:tcPr>
          <w:p w14:paraId="2485B4F4" w14:textId="120E0E06"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Other technical expenses not covered by above mentioned expenses and not split by </w:t>
            </w:r>
            <w:r w:rsidR="00B36E11" w:rsidRPr="00C22FD0">
              <w:rPr>
                <w:rFonts w:ascii="Times New Roman" w:hAnsi="Times New Roman" w:cs="Times New Roman"/>
                <w:sz w:val="20"/>
                <w:szCs w:val="20"/>
              </w:rPr>
              <w:t>lines of business</w:t>
            </w:r>
            <w:r w:rsidRPr="00C22FD0">
              <w:rPr>
                <w:rFonts w:ascii="Times New Roman" w:hAnsi="Times New Roman" w:cs="Times New Roman"/>
                <w:sz w:val="20"/>
                <w:szCs w:val="20"/>
                <w:lang w:val="en-US"/>
              </w:rPr>
              <w:t>.</w:t>
            </w:r>
          </w:p>
          <w:p w14:paraId="387BBDD9"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7E2EF310" w14:textId="403CC3A9" w:rsidR="00E21451" w:rsidRPr="00C22FD0" w:rsidRDefault="00C45CB8"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Shall</w:t>
            </w:r>
            <w:r w:rsidR="00E21451" w:rsidRPr="00C22FD0">
              <w:rPr>
                <w:rFonts w:ascii="Times New Roman" w:hAnsi="Times New Roman" w:cs="Times New Roman"/>
                <w:sz w:val="20"/>
                <w:szCs w:val="20"/>
                <w:lang w:val="en-US"/>
              </w:rPr>
              <w:t xml:space="preserve"> not include non</w:t>
            </w:r>
            <w:r w:rsidR="004508C9" w:rsidRPr="00C22FD0">
              <w:rPr>
                <w:rFonts w:ascii="Times New Roman" w:hAnsi="Times New Roman" w:cs="Times New Roman"/>
                <w:sz w:val="20"/>
                <w:szCs w:val="20"/>
                <w:lang w:val="en-US"/>
              </w:rPr>
              <w:t>–</w:t>
            </w:r>
            <w:r w:rsidR="00E21451" w:rsidRPr="00C22FD0">
              <w:rPr>
                <w:rFonts w:ascii="Times New Roman" w:hAnsi="Times New Roman" w:cs="Times New Roman"/>
                <w:sz w:val="20"/>
                <w:szCs w:val="20"/>
                <w:lang w:val="en-US"/>
              </w:rPr>
              <w:t>technical expenses such as tax, interest expenses, losses on disposals, etc.</w:t>
            </w:r>
          </w:p>
        </w:tc>
      </w:tr>
      <w:tr w:rsidR="00E21451" w:rsidRPr="00C22FD0" w14:paraId="1058F4F0" w14:textId="77777777" w:rsidTr="0040755A">
        <w:tc>
          <w:tcPr>
            <w:tcW w:w="1526" w:type="dxa"/>
            <w:tcBorders>
              <w:right w:val="single" w:sz="4" w:space="0" w:color="000000"/>
            </w:tcBorders>
          </w:tcPr>
          <w:p w14:paraId="411BCF10"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C0200/R1300</w:t>
            </w:r>
          </w:p>
        </w:tc>
        <w:tc>
          <w:tcPr>
            <w:tcW w:w="1701" w:type="dxa"/>
            <w:tcBorders>
              <w:left w:val="single" w:sz="4" w:space="0" w:color="000000"/>
              <w:right w:val="single" w:sz="4" w:space="0" w:color="000000"/>
            </w:tcBorders>
          </w:tcPr>
          <w:p w14:paraId="62E37A11"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Total expenses</w:t>
            </w:r>
          </w:p>
        </w:tc>
        <w:tc>
          <w:tcPr>
            <w:tcW w:w="5953" w:type="dxa"/>
            <w:tcBorders>
              <w:left w:val="single" w:sz="4" w:space="0" w:color="000000"/>
              <w:right w:val="single" w:sz="4" w:space="0" w:color="000000"/>
            </w:tcBorders>
          </w:tcPr>
          <w:p w14:paraId="4BCED589"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Amount of all technical expenses </w:t>
            </w:r>
          </w:p>
          <w:p w14:paraId="58E2D02B" w14:textId="77777777" w:rsidR="00E21451" w:rsidRPr="00C22FD0" w:rsidRDefault="00E21451" w:rsidP="0040755A">
            <w:pPr>
              <w:spacing w:after="0" w:line="240" w:lineRule="auto"/>
              <w:jc w:val="both"/>
              <w:rPr>
                <w:rFonts w:ascii="Times New Roman" w:hAnsi="Times New Roman" w:cs="Times New Roman"/>
                <w:sz w:val="20"/>
                <w:szCs w:val="20"/>
                <w:lang w:val="en-US"/>
              </w:rPr>
            </w:pPr>
          </w:p>
        </w:tc>
      </w:tr>
      <w:tr w:rsidR="00E21451" w:rsidRPr="00C22FD0" w14:paraId="462D9D59" w14:textId="77777777" w:rsidTr="0040755A">
        <w:trPr>
          <w:trHeight w:val="303"/>
        </w:trPr>
        <w:tc>
          <w:tcPr>
            <w:tcW w:w="9180" w:type="dxa"/>
            <w:gridSpan w:val="3"/>
            <w:tcBorders>
              <w:top w:val="single" w:sz="4" w:space="0" w:color="auto"/>
              <w:left w:val="nil"/>
              <w:bottom w:val="single" w:sz="4" w:space="0" w:color="auto"/>
              <w:right w:val="nil"/>
            </w:tcBorders>
          </w:tcPr>
          <w:p w14:paraId="3FB96392" w14:textId="77777777" w:rsidR="00E21451" w:rsidRPr="00C22FD0" w:rsidRDefault="00E21451" w:rsidP="0040755A">
            <w:pPr>
              <w:spacing w:before="120" w:after="120" w:line="240" w:lineRule="auto"/>
              <w:jc w:val="both"/>
              <w:rPr>
                <w:rFonts w:ascii="Times New Roman" w:hAnsi="Times New Roman" w:cs="Times New Roman"/>
                <w:b/>
                <w:sz w:val="20"/>
                <w:szCs w:val="20"/>
                <w:lang w:val="en-US"/>
              </w:rPr>
            </w:pPr>
            <w:r w:rsidRPr="00C22FD0">
              <w:rPr>
                <w:rFonts w:ascii="Times New Roman" w:hAnsi="Times New Roman" w:cs="Times New Roman"/>
                <w:b/>
                <w:sz w:val="20"/>
                <w:szCs w:val="20"/>
                <w:lang w:val="en-US"/>
              </w:rPr>
              <w:lastRenderedPageBreak/>
              <w:t>Life insurance and reinsurance obligations</w:t>
            </w:r>
          </w:p>
        </w:tc>
      </w:tr>
      <w:tr w:rsidR="00E21451" w:rsidRPr="00C22FD0" w14:paraId="207F8CE6" w14:textId="77777777" w:rsidTr="0040755A">
        <w:tc>
          <w:tcPr>
            <w:tcW w:w="1526" w:type="dxa"/>
            <w:tcBorders>
              <w:right w:val="single" w:sz="4" w:space="0" w:color="000000"/>
            </w:tcBorders>
          </w:tcPr>
          <w:p w14:paraId="5EFA39D8"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C0280/R1410</w:t>
            </w:r>
          </w:p>
        </w:tc>
        <w:tc>
          <w:tcPr>
            <w:tcW w:w="1701" w:type="dxa"/>
            <w:tcBorders>
              <w:left w:val="single" w:sz="4" w:space="0" w:color="000000"/>
              <w:right w:val="single" w:sz="4" w:space="0" w:color="000000"/>
            </w:tcBorders>
          </w:tcPr>
          <w:p w14:paraId="4089FD7E"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written – Gross</w:t>
            </w:r>
          </w:p>
        </w:tc>
        <w:tc>
          <w:tcPr>
            <w:tcW w:w="5953" w:type="dxa"/>
            <w:tcBorders>
              <w:left w:val="single" w:sz="4" w:space="0" w:color="000000"/>
              <w:right w:val="single" w:sz="4" w:space="0" w:color="000000"/>
            </w:tcBorders>
          </w:tcPr>
          <w:p w14:paraId="08CEA571" w14:textId="5D66488C"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Definition of premiums written provided in application of directive 91/674/EEC where applicable: gross premiums written shall comprise all amounts due during the </w:t>
            </w:r>
            <w:del w:id="295" w:author="Author">
              <w:r w:rsidRPr="00C22FD0" w:rsidDel="007C7A38">
                <w:rPr>
                  <w:rFonts w:ascii="Times New Roman" w:hAnsi="Times New Roman" w:cs="Times New Roman"/>
                  <w:sz w:val="20"/>
                  <w:szCs w:val="20"/>
                  <w:lang w:val="en-US"/>
                </w:rPr>
                <w:delText>financial year</w:delText>
              </w:r>
            </w:del>
            <w:ins w:id="296"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in respect of insurance contracts, arising from gross business, regardless of the fact that such amounts may relate in whole or in part to a later </w:t>
            </w:r>
            <w:del w:id="297" w:author="Author">
              <w:r w:rsidRPr="00C22FD0" w:rsidDel="007C7A38">
                <w:rPr>
                  <w:rFonts w:ascii="Times New Roman" w:hAnsi="Times New Roman" w:cs="Times New Roman"/>
                  <w:sz w:val="20"/>
                  <w:szCs w:val="20"/>
                  <w:lang w:val="en-US"/>
                </w:rPr>
                <w:delText>financial year</w:delText>
              </w:r>
            </w:del>
            <w:ins w:id="298"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w:t>
            </w:r>
          </w:p>
          <w:p w14:paraId="7AAD8B48"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6EC541F0"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 includes both direct and reinsurance business.</w:t>
            </w:r>
          </w:p>
        </w:tc>
      </w:tr>
      <w:tr w:rsidR="00E21451" w:rsidRPr="00C22FD0" w14:paraId="23187A4F" w14:textId="77777777" w:rsidTr="0040755A">
        <w:tc>
          <w:tcPr>
            <w:tcW w:w="1526" w:type="dxa"/>
            <w:tcBorders>
              <w:right w:val="single" w:sz="4" w:space="0" w:color="000000"/>
            </w:tcBorders>
          </w:tcPr>
          <w:p w14:paraId="584D1F0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C0280/R1420</w:t>
            </w:r>
          </w:p>
          <w:p w14:paraId="21AB6632"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477C572B"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written – Reinsurers’ share</w:t>
            </w:r>
          </w:p>
        </w:tc>
        <w:tc>
          <w:tcPr>
            <w:tcW w:w="5953" w:type="dxa"/>
            <w:tcBorders>
              <w:left w:val="single" w:sz="4" w:space="0" w:color="000000"/>
              <w:right w:val="single" w:sz="4" w:space="0" w:color="000000"/>
            </w:tcBorders>
          </w:tcPr>
          <w:p w14:paraId="0828DFA5" w14:textId="684472E9"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Definition of premiums written provided in application of directive 91/674/EEC where applicable: gross premiums written shall comprise all amounts ceded to reinsurers due during the </w:t>
            </w:r>
            <w:del w:id="299" w:author="Author">
              <w:r w:rsidRPr="00C22FD0" w:rsidDel="007C7A38">
                <w:rPr>
                  <w:rFonts w:ascii="Times New Roman" w:hAnsi="Times New Roman" w:cs="Times New Roman"/>
                  <w:sz w:val="20"/>
                  <w:szCs w:val="20"/>
                  <w:lang w:val="en-US"/>
                </w:rPr>
                <w:delText>financial year</w:delText>
              </w:r>
            </w:del>
            <w:ins w:id="300"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in respect of insurance contracts regardless of the fact that such amounts may relate in whole or in part to a later </w:t>
            </w:r>
            <w:del w:id="301" w:author="Author">
              <w:r w:rsidRPr="00C22FD0" w:rsidDel="007C7A38">
                <w:rPr>
                  <w:rFonts w:ascii="Times New Roman" w:hAnsi="Times New Roman" w:cs="Times New Roman"/>
                  <w:sz w:val="20"/>
                  <w:szCs w:val="20"/>
                  <w:lang w:val="en-US"/>
                </w:rPr>
                <w:delText>financial year</w:delText>
              </w:r>
            </w:del>
            <w:ins w:id="302"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w:t>
            </w:r>
          </w:p>
        </w:tc>
      </w:tr>
      <w:tr w:rsidR="00E21451" w:rsidRPr="00C22FD0" w14:paraId="52550FA1" w14:textId="77777777" w:rsidTr="0040755A">
        <w:tc>
          <w:tcPr>
            <w:tcW w:w="1526" w:type="dxa"/>
            <w:tcBorders>
              <w:right w:val="single" w:sz="4" w:space="0" w:color="000000"/>
            </w:tcBorders>
          </w:tcPr>
          <w:p w14:paraId="7D18F978"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C0280/R1500</w:t>
            </w:r>
          </w:p>
        </w:tc>
        <w:tc>
          <w:tcPr>
            <w:tcW w:w="1701" w:type="dxa"/>
            <w:tcBorders>
              <w:left w:val="single" w:sz="4" w:space="0" w:color="000000"/>
              <w:right w:val="single" w:sz="4" w:space="0" w:color="000000"/>
            </w:tcBorders>
          </w:tcPr>
          <w:p w14:paraId="42276974"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written – net</w:t>
            </w:r>
          </w:p>
        </w:tc>
        <w:tc>
          <w:tcPr>
            <w:tcW w:w="5953" w:type="dxa"/>
            <w:tcBorders>
              <w:left w:val="single" w:sz="4" w:space="0" w:color="000000"/>
              <w:right w:val="single" w:sz="4" w:space="0" w:color="000000"/>
            </w:tcBorders>
          </w:tcPr>
          <w:p w14:paraId="7D056087" w14:textId="4CB4B328"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Definition of premiums written provided in application of directive 91/674/EEC where applicable: the net premiums written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insurance business reduced by the amount ceded to reinsurance undertakings.</w:t>
            </w:r>
          </w:p>
        </w:tc>
      </w:tr>
      <w:tr w:rsidR="00E21451" w:rsidRPr="00C22FD0" w14:paraId="440FEFD5" w14:textId="77777777" w:rsidTr="0040755A">
        <w:tc>
          <w:tcPr>
            <w:tcW w:w="1526" w:type="dxa"/>
            <w:tcBorders>
              <w:right w:val="single" w:sz="4" w:space="0" w:color="000000"/>
            </w:tcBorders>
          </w:tcPr>
          <w:p w14:paraId="2445859B"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C0280/R1510</w:t>
            </w:r>
          </w:p>
        </w:tc>
        <w:tc>
          <w:tcPr>
            <w:tcW w:w="1701" w:type="dxa"/>
            <w:tcBorders>
              <w:left w:val="single" w:sz="4" w:space="0" w:color="000000"/>
              <w:right w:val="single" w:sz="4" w:space="0" w:color="000000"/>
            </w:tcBorders>
          </w:tcPr>
          <w:p w14:paraId="1A23574A"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earned – Gross</w:t>
            </w:r>
          </w:p>
          <w:p w14:paraId="58D86C67"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01C37FF1" w14:textId="77777777" w:rsidR="00E21451" w:rsidRPr="00C22FD0" w:rsidRDefault="00E21451" w:rsidP="0040755A">
            <w:pPr>
              <w:spacing w:after="0" w:line="240" w:lineRule="auto"/>
              <w:jc w:val="both"/>
              <w:rPr>
                <w:rFonts w:ascii="Times New Roman" w:hAnsi="Times New Roman" w:cs="Times New Roman"/>
                <w:sz w:val="20"/>
                <w:szCs w:val="20"/>
                <w:lang w:val="en-US"/>
                <w:rPrChange w:id="303"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direct insurance and reinsurance accepted business.</w:t>
            </w:r>
          </w:p>
        </w:tc>
      </w:tr>
      <w:tr w:rsidR="00E21451" w:rsidRPr="00C22FD0" w14:paraId="593D8EF9" w14:textId="77777777" w:rsidTr="0040755A">
        <w:tc>
          <w:tcPr>
            <w:tcW w:w="1526" w:type="dxa"/>
            <w:tcBorders>
              <w:right w:val="single" w:sz="4" w:space="0" w:color="000000"/>
            </w:tcBorders>
          </w:tcPr>
          <w:p w14:paraId="32708976"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C0280/R1520</w:t>
            </w:r>
          </w:p>
        </w:tc>
        <w:tc>
          <w:tcPr>
            <w:tcW w:w="1701" w:type="dxa"/>
            <w:tcBorders>
              <w:left w:val="single" w:sz="4" w:space="0" w:color="000000"/>
              <w:right w:val="single" w:sz="4" w:space="0" w:color="000000"/>
            </w:tcBorders>
          </w:tcPr>
          <w:p w14:paraId="22563E7F"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earned – reinsurers’ share</w:t>
            </w:r>
          </w:p>
          <w:p w14:paraId="61A864AD"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142B392F" w14:textId="77777777" w:rsidR="00E21451" w:rsidRPr="00C22FD0" w:rsidRDefault="00E21451" w:rsidP="0040755A">
            <w:pPr>
              <w:spacing w:after="0" w:line="240" w:lineRule="auto"/>
              <w:jc w:val="both"/>
              <w:rPr>
                <w:rFonts w:ascii="Times New Roman" w:hAnsi="Times New Roman" w:cs="Times New Roman"/>
                <w:sz w:val="20"/>
                <w:szCs w:val="20"/>
                <w:lang w:val="en-US"/>
                <w:rPrChange w:id="304"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Definition of earned premiums provided in directive 91/674/EEC where applicable: it is the reinsurer's share in gross premiums written minus the change in the reinsurer's share in provision for unearned premiums.</w:t>
            </w:r>
          </w:p>
        </w:tc>
      </w:tr>
      <w:tr w:rsidR="00E21451" w:rsidRPr="00C22FD0" w14:paraId="7525224B" w14:textId="77777777" w:rsidTr="0040755A">
        <w:tc>
          <w:tcPr>
            <w:tcW w:w="1526" w:type="dxa"/>
            <w:tcBorders>
              <w:right w:val="single" w:sz="4" w:space="0" w:color="000000"/>
            </w:tcBorders>
          </w:tcPr>
          <w:p w14:paraId="29A2CA90"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C0280/R1600</w:t>
            </w:r>
          </w:p>
        </w:tc>
        <w:tc>
          <w:tcPr>
            <w:tcW w:w="1701" w:type="dxa"/>
            <w:tcBorders>
              <w:left w:val="single" w:sz="4" w:space="0" w:color="000000"/>
              <w:right w:val="single" w:sz="4" w:space="0" w:color="000000"/>
            </w:tcBorders>
          </w:tcPr>
          <w:p w14:paraId="6541C390" w14:textId="729D941E"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Premiums earned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p w14:paraId="26F84F92"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1F1148DE" w14:textId="5619E1BB" w:rsidR="00E21451" w:rsidRPr="00C22FD0" w:rsidRDefault="00E21451" w:rsidP="0040755A">
            <w:pPr>
              <w:spacing w:after="0" w:line="240" w:lineRule="auto"/>
              <w:jc w:val="both"/>
              <w:rPr>
                <w:rFonts w:ascii="Times New Roman" w:hAnsi="Times New Roman" w:cs="Times New Roman"/>
                <w:sz w:val="20"/>
                <w:szCs w:val="20"/>
                <w:lang w:val="en-US"/>
                <w:rPrChange w:id="305"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525BD378" w14:textId="77777777" w:rsidTr="0040755A">
        <w:tc>
          <w:tcPr>
            <w:tcW w:w="1526" w:type="dxa"/>
            <w:tcBorders>
              <w:right w:val="single" w:sz="4" w:space="0" w:color="000000"/>
            </w:tcBorders>
          </w:tcPr>
          <w:p w14:paraId="2CA1998C"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C0280/R1610</w:t>
            </w:r>
          </w:p>
        </w:tc>
        <w:tc>
          <w:tcPr>
            <w:tcW w:w="1701" w:type="dxa"/>
            <w:tcBorders>
              <w:left w:val="single" w:sz="4" w:space="0" w:color="000000"/>
              <w:right w:val="single" w:sz="4" w:space="0" w:color="000000"/>
            </w:tcBorders>
          </w:tcPr>
          <w:p w14:paraId="4E8C64E7" w14:textId="22482B0D"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Gross</w:t>
            </w:r>
          </w:p>
          <w:p w14:paraId="7B07D1F9"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760F3869" w14:textId="0930BD6D"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the claims incurred means the sum of the claims paid and the change in the provision for claims during the </w:t>
            </w:r>
            <w:del w:id="306" w:author="Author">
              <w:r w:rsidRPr="00C22FD0" w:rsidDel="007C7A38">
                <w:rPr>
                  <w:rFonts w:ascii="Times New Roman" w:hAnsi="Times New Roman" w:cs="Times New Roman"/>
                  <w:sz w:val="20"/>
                  <w:szCs w:val="20"/>
                  <w:lang w:val="en-US"/>
                </w:rPr>
                <w:delText>financial year</w:delText>
              </w:r>
            </w:del>
            <w:ins w:id="307"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related to insurance contracts arising from the direct and reinsurance business.</w:t>
            </w:r>
          </w:p>
          <w:p w14:paraId="40F41732"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6F2AA729"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308"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This shall exclude claims management expenses and the movement in provisions in claims management expenses.</w:t>
            </w:r>
          </w:p>
        </w:tc>
      </w:tr>
      <w:tr w:rsidR="00E21451" w:rsidRPr="00C22FD0" w14:paraId="2FF15BFF" w14:textId="77777777" w:rsidTr="0040755A">
        <w:tc>
          <w:tcPr>
            <w:tcW w:w="1526" w:type="dxa"/>
            <w:tcBorders>
              <w:right w:val="single" w:sz="4" w:space="0" w:color="000000"/>
            </w:tcBorders>
          </w:tcPr>
          <w:p w14:paraId="27CC7AF0"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C0280/R1620</w:t>
            </w:r>
          </w:p>
        </w:tc>
        <w:tc>
          <w:tcPr>
            <w:tcW w:w="1701" w:type="dxa"/>
            <w:tcBorders>
              <w:left w:val="single" w:sz="4" w:space="0" w:color="000000"/>
              <w:right w:val="single" w:sz="4" w:space="0" w:color="000000"/>
            </w:tcBorders>
          </w:tcPr>
          <w:p w14:paraId="6A950295" w14:textId="45A857A1"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Reinsurers’ share</w:t>
            </w:r>
          </w:p>
          <w:p w14:paraId="7190ED36"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5FE91DB6" w14:textId="79B3D51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it is the reinsurer's share in the sum of the claims paid and the change in the provision for claims during the </w:t>
            </w:r>
            <w:del w:id="309" w:author="Author">
              <w:r w:rsidRPr="00C22FD0" w:rsidDel="007C7A38">
                <w:rPr>
                  <w:rFonts w:ascii="Times New Roman" w:hAnsi="Times New Roman" w:cs="Times New Roman"/>
                  <w:sz w:val="20"/>
                  <w:szCs w:val="20"/>
                  <w:lang w:val="en-US"/>
                </w:rPr>
                <w:delText>financial year</w:delText>
              </w:r>
            </w:del>
            <w:ins w:id="310"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w:t>
            </w:r>
          </w:p>
          <w:p w14:paraId="0D25BAF1"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7B8171A2"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311"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This shall exclude claims management expenses and the movement in provisions in claims management expenses.</w:t>
            </w:r>
          </w:p>
        </w:tc>
      </w:tr>
      <w:tr w:rsidR="00E21451" w:rsidRPr="00C22FD0" w14:paraId="00F370F9" w14:textId="77777777" w:rsidTr="0040755A">
        <w:tc>
          <w:tcPr>
            <w:tcW w:w="1526" w:type="dxa"/>
            <w:tcBorders>
              <w:right w:val="single" w:sz="4" w:space="0" w:color="000000"/>
            </w:tcBorders>
          </w:tcPr>
          <w:p w14:paraId="5963211F"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C0280/R1700</w:t>
            </w:r>
          </w:p>
        </w:tc>
        <w:tc>
          <w:tcPr>
            <w:tcW w:w="1701" w:type="dxa"/>
            <w:tcBorders>
              <w:left w:val="single" w:sz="4" w:space="0" w:color="000000"/>
              <w:right w:val="single" w:sz="4" w:space="0" w:color="000000"/>
            </w:tcBorders>
          </w:tcPr>
          <w:p w14:paraId="4AFA9A26"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Claims incurred – Net</w:t>
            </w:r>
          </w:p>
        </w:tc>
        <w:tc>
          <w:tcPr>
            <w:tcW w:w="5953" w:type="dxa"/>
            <w:tcBorders>
              <w:left w:val="single" w:sz="4" w:space="0" w:color="000000"/>
              <w:right w:val="single" w:sz="4" w:space="0" w:color="000000"/>
            </w:tcBorders>
          </w:tcPr>
          <w:p w14:paraId="0AF86F43" w14:textId="1B224D3D"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the claims incurred means the sum of the claims paid and the change in the provision for claims during the </w:t>
            </w:r>
            <w:del w:id="312" w:author="Author">
              <w:r w:rsidRPr="00C22FD0" w:rsidDel="007C7A38">
                <w:rPr>
                  <w:rFonts w:ascii="Times New Roman" w:hAnsi="Times New Roman" w:cs="Times New Roman"/>
                  <w:sz w:val="20"/>
                  <w:szCs w:val="20"/>
                  <w:lang w:val="en-US"/>
                </w:rPr>
                <w:delText>financial year</w:delText>
              </w:r>
            </w:del>
            <w:ins w:id="313"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related to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p w14:paraId="77D10D71"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29FD996B"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314"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 xml:space="preserve">This shall exclude claims management expenses and the movement in provisions in claims management expenses. </w:t>
            </w:r>
          </w:p>
        </w:tc>
      </w:tr>
      <w:tr w:rsidR="00E21451" w:rsidRPr="00C22FD0" w14:paraId="6B30C942" w14:textId="77777777" w:rsidTr="0040755A">
        <w:tc>
          <w:tcPr>
            <w:tcW w:w="1526" w:type="dxa"/>
            <w:tcBorders>
              <w:right w:val="single" w:sz="4" w:space="0" w:color="000000"/>
            </w:tcBorders>
          </w:tcPr>
          <w:p w14:paraId="16419E6E"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C0210 to </w:t>
            </w:r>
            <w:r w:rsidRPr="00C22FD0">
              <w:rPr>
                <w:rFonts w:ascii="Times New Roman" w:hAnsi="Times New Roman" w:cs="Times New Roman"/>
                <w:sz w:val="20"/>
                <w:szCs w:val="20"/>
                <w:lang w:val="en-US"/>
              </w:rPr>
              <w:lastRenderedPageBreak/>
              <w:t>C0280/R1710</w:t>
            </w:r>
          </w:p>
        </w:tc>
        <w:tc>
          <w:tcPr>
            <w:tcW w:w="1701" w:type="dxa"/>
            <w:tcBorders>
              <w:left w:val="single" w:sz="4" w:space="0" w:color="000000"/>
              <w:right w:val="single" w:sz="4" w:space="0" w:color="000000"/>
            </w:tcBorders>
          </w:tcPr>
          <w:p w14:paraId="6E67AE9C"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 xml:space="preserve">Changes in other </w:t>
            </w:r>
            <w:r w:rsidRPr="00C22FD0">
              <w:rPr>
                <w:rFonts w:ascii="Times New Roman" w:hAnsi="Times New Roman" w:cs="Times New Roman"/>
                <w:sz w:val="20"/>
                <w:szCs w:val="20"/>
                <w:lang w:val="en-US"/>
              </w:rPr>
              <w:lastRenderedPageBreak/>
              <w:t>technical provisions – Gross</w:t>
            </w:r>
          </w:p>
        </w:tc>
        <w:tc>
          <w:tcPr>
            <w:tcW w:w="5953" w:type="dxa"/>
            <w:tcBorders>
              <w:left w:val="single" w:sz="4" w:space="0" w:color="000000"/>
              <w:right w:val="single" w:sz="4" w:space="0" w:color="000000"/>
            </w:tcBorders>
          </w:tcPr>
          <w:p w14:paraId="71C7F99B" w14:textId="77777777" w:rsidR="00E21451" w:rsidRPr="00C22FD0" w:rsidRDefault="00E21451" w:rsidP="0040755A">
            <w:pPr>
              <w:spacing w:after="0" w:line="240" w:lineRule="auto"/>
              <w:jc w:val="both"/>
              <w:rPr>
                <w:ins w:id="315" w:author="Autho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 xml:space="preserve">Definition of changes in other technical provisions provided in </w:t>
            </w:r>
            <w:r w:rsidRPr="00C22FD0">
              <w:rPr>
                <w:rFonts w:ascii="Times New Roman" w:hAnsi="Times New Roman" w:cs="Times New Roman"/>
                <w:sz w:val="20"/>
                <w:szCs w:val="20"/>
                <w:lang w:val="en-US"/>
              </w:rPr>
              <w:lastRenderedPageBreak/>
              <w:t>directive 91/674/EEC where applicable: it is the changes in other technical provisions relating to insurance contracts arising from the gross direct and reinsurance business.</w:t>
            </w:r>
          </w:p>
          <w:p w14:paraId="244EE152" w14:textId="77777777" w:rsidR="00322301" w:rsidRPr="00C22FD0" w:rsidRDefault="00322301" w:rsidP="0040755A">
            <w:pPr>
              <w:spacing w:after="0" w:line="240" w:lineRule="auto"/>
              <w:jc w:val="both"/>
              <w:rPr>
                <w:ins w:id="316" w:author="Author"/>
                <w:rFonts w:ascii="Times New Roman" w:hAnsi="Times New Roman" w:cs="Times New Roman"/>
                <w:sz w:val="20"/>
                <w:szCs w:val="20"/>
                <w:lang w:val="en-US"/>
              </w:rPr>
            </w:pPr>
          </w:p>
          <w:p w14:paraId="1FBFACF7" w14:textId="77777777" w:rsidR="00322301" w:rsidRPr="00C22FD0" w:rsidRDefault="00322301" w:rsidP="00322301">
            <w:pPr>
              <w:spacing w:after="0" w:line="240" w:lineRule="auto"/>
              <w:jc w:val="both"/>
              <w:rPr>
                <w:ins w:id="317" w:author="Author"/>
                <w:rFonts w:ascii="Times New Roman" w:hAnsi="Times New Roman" w:cs="Times New Roman"/>
                <w:sz w:val="20"/>
                <w:szCs w:val="20"/>
                <w:lang w:val="en-US"/>
              </w:rPr>
            </w:pPr>
            <w:ins w:id="318" w:author="Author">
              <w:r w:rsidRPr="00C22FD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14:paraId="1AA29B69" w14:textId="77777777" w:rsidR="00322301" w:rsidRPr="00C22FD0" w:rsidRDefault="00322301" w:rsidP="0040755A">
            <w:pPr>
              <w:spacing w:after="0" w:line="240" w:lineRule="auto"/>
              <w:jc w:val="both"/>
              <w:rPr>
                <w:rFonts w:ascii="Times New Roman" w:hAnsi="Times New Roman" w:cs="Times New Roman"/>
                <w:sz w:val="20"/>
                <w:szCs w:val="20"/>
                <w:lang w:val="en-US"/>
              </w:rPr>
            </w:pPr>
          </w:p>
        </w:tc>
      </w:tr>
      <w:tr w:rsidR="00E21451" w:rsidRPr="00C22FD0" w14:paraId="7D444EEA" w14:textId="77777777" w:rsidTr="0040755A">
        <w:tc>
          <w:tcPr>
            <w:tcW w:w="1526" w:type="dxa"/>
            <w:tcBorders>
              <w:bottom w:val="single" w:sz="4" w:space="0" w:color="000000"/>
              <w:right w:val="single" w:sz="4" w:space="0" w:color="000000"/>
            </w:tcBorders>
          </w:tcPr>
          <w:p w14:paraId="49A5D91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C0210 to C0280/R1720</w:t>
            </w:r>
          </w:p>
        </w:tc>
        <w:tc>
          <w:tcPr>
            <w:tcW w:w="1701" w:type="dxa"/>
            <w:tcBorders>
              <w:left w:val="single" w:sz="4" w:space="0" w:color="000000"/>
              <w:bottom w:val="single" w:sz="4" w:space="0" w:color="000000"/>
              <w:right w:val="single" w:sz="4" w:space="0" w:color="000000"/>
            </w:tcBorders>
          </w:tcPr>
          <w:p w14:paraId="7A85572F" w14:textId="6636A762"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 in other technical provisions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Reinsurers’ share</w:t>
            </w:r>
          </w:p>
        </w:tc>
        <w:tc>
          <w:tcPr>
            <w:tcW w:w="5953" w:type="dxa"/>
            <w:tcBorders>
              <w:left w:val="single" w:sz="4" w:space="0" w:color="000000"/>
              <w:bottom w:val="single" w:sz="4" w:space="0" w:color="000000"/>
              <w:right w:val="single" w:sz="4" w:space="0" w:color="000000"/>
            </w:tcBorders>
          </w:tcPr>
          <w:p w14:paraId="686EA97F" w14:textId="77777777" w:rsidR="00E21451" w:rsidRPr="00C22FD0" w:rsidRDefault="00E21451" w:rsidP="0040755A">
            <w:pPr>
              <w:spacing w:after="0" w:line="240" w:lineRule="auto"/>
              <w:jc w:val="both"/>
              <w:rPr>
                <w:ins w:id="319" w:author="Author"/>
                <w:rFonts w:ascii="Times New Roman" w:hAnsi="Times New Roman" w:cs="Times New Roman"/>
                <w:sz w:val="20"/>
                <w:szCs w:val="20"/>
                <w:lang w:val="en-US"/>
              </w:rPr>
            </w:pPr>
            <w:r w:rsidRPr="00C22FD0">
              <w:rPr>
                <w:rFonts w:ascii="Times New Roman" w:hAnsi="Times New Roman" w:cs="Times New Roman"/>
                <w:sz w:val="20"/>
                <w:szCs w:val="20"/>
                <w:lang w:val="en-US"/>
              </w:rPr>
              <w:t>Definition of changes in other technical provisions provided in directive 91/674/EEC where applicable: it is the reinsurers’ share in changes in other technical provisions.</w:t>
            </w:r>
          </w:p>
          <w:p w14:paraId="7A0AFEBF" w14:textId="77777777" w:rsidR="00322301" w:rsidRPr="00C22FD0" w:rsidRDefault="00322301" w:rsidP="00322301">
            <w:pPr>
              <w:spacing w:after="0" w:line="240" w:lineRule="auto"/>
              <w:jc w:val="both"/>
              <w:rPr>
                <w:ins w:id="320" w:author="Author"/>
                <w:rFonts w:ascii="Times New Roman" w:hAnsi="Times New Roman" w:cs="Times New Roman"/>
                <w:sz w:val="20"/>
                <w:szCs w:val="20"/>
                <w:lang w:val="en-US"/>
              </w:rPr>
            </w:pPr>
          </w:p>
          <w:p w14:paraId="5D0A9535" w14:textId="42E1F411" w:rsidR="00322301" w:rsidRPr="00C22FD0" w:rsidRDefault="00CA794C" w:rsidP="0040755A">
            <w:pPr>
              <w:spacing w:after="0" w:line="240" w:lineRule="auto"/>
              <w:jc w:val="both"/>
              <w:rPr>
                <w:rFonts w:ascii="Times New Roman" w:hAnsi="Times New Roman" w:cs="Times New Roman"/>
                <w:sz w:val="20"/>
                <w:szCs w:val="20"/>
                <w:lang w:val="en-US"/>
              </w:rPr>
            </w:pPr>
            <w:ins w:id="321" w:author="Author">
              <w:r w:rsidRPr="00C22FD0">
                <w:rPr>
                  <w:rFonts w:ascii="Times New Roman" w:hAnsi="Times New Roman" w:cs="Times New Roman"/>
                  <w:sz w:val="20"/>
                  <w:szCs w:val="20"/>
                  <w:lang w:val="en-US"/>
                </w:rPr>
                <w:t>This item should be reported as a positive amount if the variation is negative or as a negative amount if variation is positive</w:t>
              </w:r>
              <w:r w:rsidR="00322301" w:rsidRPr="00C22FD0">
                <w:rPr>
                  <w:rFonts w:ascii="Times New Roman" w:hAnsi="Times New Roman" w:cs="Times New Roman"/>
                  <w:sz w:val="20"/>
                  <w:szCs w:val="20"/>
                  <w:lang w:val="en-US"/>
                </w:rPr>
                <w:t>.</w:t>
              </w:r>
            </w:ins>
          </w:p>
          <w:p w14:paraId="78695DE7" w14:textId="77777777" w:rsidR="00E21451" w:rsidRPr="00C22FD0" w:rsidRDefault="00E21451" w:rsidP="0040755A">
            <w:pPr>
              <w:spacing w:after="0" w:line="240" w:lineRule="auto"/>
              <w:jc w:val="both"/>
              <w:rPr>
                <w:rFonts w:ascii="Times New Roman" w:hAnsi="Times New Roman" w:cs="Times New Roman"/>
                <w:sz w:val="20"/>
                <w:szCs w:val="20"/>
                <w:lang w:val="en-US"/>
              </w:rPr>
            </w:pPr>
          </w:p>
        </w:tc>
      </w:tr>
      <w:tr w:rsidR="00E21451" w:rsidRPr="00C22FD0" w14:paraId="5760A5B6" w14:textId="77777777" w:rsidTr="0040755A">
        <w:tc>
          <w:tcPr>
            <w:tcW w:w="1526" w:type="dxa"/>
            <w:tcBorders>
              <w:right w:val="single" w:sz="4" w:space="0" w:color="000000"/>
            </w:tcBorders>
          </w:tcPr>
          <w:p w14:paraId="40946BB5"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C0280/R1800</w:t>
            </w:r>
          </w:p>
        </w:tc>
        <w:tc>
          <w:tcPr>
            <w:tcW w:w="1701" w:type="dxa"/>
            <w:tcBorders>
              <w:left w:val="single" w:sz="4" w:space="0" w:color="000000"/>
              <w:right w:val="single" w:sz="4" w:space="0" w:color="000000"/>
            </w:tcBorders>
          </w:tcPr>
          <w:p w14:paraId="18F4CC9B" w14:textId="59C04A05"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 in other technical provisions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14:paraId="5DED8B21" w14:textId="77777777" w:rsidR="00322301" w:rsidRPr="00C22FD0" w:rsidRDefault="00E21451" w:rsidP="0040755A">
            <w:pPr>
              <w:spacing w:after="0" w:line="240" w:lineRule="auto"/>
              <w:jc w:val="both"/>
              <w:rPr>
                <w:ins w:id="322" w:author="Autho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Definition of changes in other technical provisions provided in directive 91/674/EEC where applicable: the net changes in other technical provisions related to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insurance business reduced by the amount ceded to reinsurance undertakings.</w:t>
            </w:r>
          </w:p>
          <w:p w14:paraId="73E15F5E" w14:textId="77777777" w:rsidR="00322301" w:rsidRPr="00C22FD0" w:rsidRDefault="00322301" w:rsidP="0040755A">
            <w:pPr>
              <w:spacing w:after="0" w:line="240" w:lineRule="auto"/>
              <w:jc w:val="both"/>
              <w:rPr>
                <w:ins w:id="323" w:author="Author"/>
                <w:rFonts w:ascii="Times New Roman" w:hAnsi="Times New Roman" w:cs="Times New Roman"/>
                <w:sz w:val="20"/>
                <w:szCs w:val="20"/>
                <w:lang w:val="en-US"/>
              </w:rPr>
            </w:pPr>
          </w:p>
          <w:p w14:paraId="58C76102" w14:textId="77777777" w:rsidR="00322301" w:rsidRPr="00C22FD0" w:rsidRDefault="00322301" w:rsidP="00322301">
            <w:pPr>
              <w:spacing w:after="0" w:line="240" w:lineRule="auto"/>
              <w:jc w:val="both"/>
              <w:rPr>
                <w:ins w:id="324" w:author="Author"/>
                <w:rFonts w:ascii="Times New Roman" w:hAnsi="Times New Roman" w:cs="Times New Roman"/>
                <w:sz w:val="20"/>
                <w:szCs w:val="20"/>
                <w:lang w:val="en-US"/>
              </w:rPr>
            </w:pPr>
            <w:ins w:id="325" w:author="Author">
              <w:r w:rsidRPr="00C22FD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14:paraId="025A2596" w14:textId="4530E401" w:rsidR="00E21451" w:rsidRPr="00C22FD0" w:rsidRDefault="00E21451" w:rsidP="0040755A">
            <w:pPr>
              <w:spacing w:after="0" w:line="240" w:lineRule="auto"/>
              <w:jc w:val="both"/>
              <w:rPr>
                <w:rFonts w:ascii="Times New Roman" w:hAnsi="Times New Roman" w:cs="Times New Roman"/>
                <w:sz w:val="20"/>
                <w:szCs w:val="20"/>
              </w:rPr>
            </w:pPr>
          </w:p>
        </w:tc>
      </w:tr>
      <w:tr w:rsidR="00E21451" w:rsidRPr="00C22FD0" w14:paraId="042892E3" w14:textId="77777777" w:rsidTr="0040755A">
        <w:tc>
          <w:tcPr>
            <w:tcW w:w="1526" w:type="dxa"/>
            <w:tcBorders>
              <w:right w:val="single" w:sz="4" w:space="0" w:color="000000"/>
            </w:tcBorders>
          </w:tcPr>
          <w:p w14:paraId="31C21621"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C0280/R1900</w:t>
            </w:r>
          </w:p>
        </w:tc>
        <w:tc>
          <w:tcPr>
            <w:tcW w:w="1701" w:type="dxa"/>
            <w:tcBorders>
              <w:left w:val="single" w:sz="4" w:space="0" w:color="000000"/>
              <w:right w:val="single" w:sz="4" w:space="0" w:color="000000"/>
            </w:tcBorders>
          </w:tcPr>
          <w:p w14:paraId="7DD7C6C0"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Expenses incurred</w:t>
            </w:r>
          </w:p>
        </w:tc>
        <w:tc>
          <w:tcPr>
            <w:tcW w:w="5953" w:type="dxa"/>
            <w:tcBorders>
              <w:left w:val="single" w:sz="4" w:space="0" w:color="000000"/>
              <w:right w:val="single" w:sz="4" w:space="0" w:color="000000"/>
            </w:tcBorders>
          </w:tcPr>
          <w:p w14:paraId="59F0C0FD" w14:textId="762B0F2C" w:rsidR="00E21451" w:rsidRPr="00C22FD0" w:rsidRDefault="00E21451" w:rsidP="00532CAC">
            <w:pPr>
              <w:spacing w:after="0" w:line="240" w:lineRule="auto"/>
              <w:jc w:val="both"/>
              <w:rPr>
                <w:rFonts w:ascii="Times New Roman" w:hAnsi="Times New Roman" w:cs="Times New Roman"/>
                <w:sz w:val="20"/>
                <w:szCs w:val="20"/>
                <w:rPrChange w:id="326" w:author="Author">
                  <w:rPr>
                    <w:rFonts w:ascii="Times New Roman" w:hAnsi="Times New Roman" w:cs="Times New Roman"/>
                    <w:sz w:val="20"/>
                    <w:szCs w:val="20"/>
                    <w:highlight w:val="yellow"/>
                  </w:rPr>
                </w:rPrChange>
              </w:rPr>
            </w:pPr>
            <w:r w:rsidRPr="00C22FD0">
              <w:rPr>
                <w:rFonts w:ascii="Times New Roman" w:hAnsi="Times New Roman" w:cs="Times New Roman"/>
                <w:sz w:val="20"/>
                <w:szCs w:val="20"/>
                <w:lang w:val="en-US"/>
              </w:rPr>
              <w:t xml:space="preserve">All technical expenses incurred by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during the reporting period, on accrual basis.</w:t>
            </w:r>
          </w:p>
        </w:tc>
      </w:tr>
      <w:tr w:rsidR="00E21451" w:rsidRPr="00C22FD0" w14:paraId="01BCF357" w14:textId="77777777" w:rsidTr="0040755A">
        <w:tc>
          <w:tcPr>
            <w:tcW w:w="1526" w:type="dxa"/>
            <w:tcBorders>
              <w:bottom w:val="single" w:sz="4" w:space="0" w:color="000000"/>
              <w:right w:val="single" w:sz="4" w:space="0" w:color="000000"/>
            </w:tcBorders>
          </w:tcPr>
          <w:p w14:paraId="2397D44D"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C0280/R1910</w:t>
            </w:r>
          </w:p>
        </w:tc>
        <w:tc>
          <w:tcPr>
            <w:tcW w:w="1701" w:type="dxa"/>
            <w:tcBorders>
              <w:left w:val="single" w:sz="4" w:space="0" w:color="000000"/>
              <w:bottom w:val="single" w:sz="4" w:space="0" w:color="000000"/>
              <w:right w:val="single" w:sz="4" w:space="0" w:color="000000"/>
            </w:tcBorders>
          </w:tcPr>
          <w:p w14:paraId="12B84C8A"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Administrative expenses – Gross</w:t>
            </w:r>
          </w:p>
          <w:p w14:paraId="435D174F" w14:textId="77777777" w:rsidR="00E21451" w:rsidRPr="00C22FD0" w:rsidRDefault="00E21451" w:rsidP="0040755A">
            <w:pPr>
              <w:spacing w:after="0" w:line="240" w:lineRule="auto"/>
              <w:rPr>
                <w:rFonts w:ascii="Times New Roman" w:hAnsi="Times New Roman" w:cs="Times New Roman"/>
                <w:sz w:val="20"/>
                <w:szCs w:val="20"/>
                <w:lang w:val="en-US"/>
              </w:rPr>
            </w:pPr>
          </w:p>
          <w:p w14:paraId="65540EFC"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14:paraId="64CFB8DB" w14:textId="44D139DD"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Administrative expenses incurred by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 xml:space="preserve">during the </w:t>
            </w:r>
            <w:del w:id="327" w:author="Author">
              <w:r w:rsidRPr="00C22FD0" w:rsidDel="007C7A38">
                <w:rPr>
                  <w:rFonts w:ascii="Times New Roman" w:hAnsi="Times New Roman" w:cs="Times New Roman"/>
                  <w:sz w:val="20"/>
                  <w:szCs w:val="20"/>
                  <w:lang w:val="en-US"/>
                </w:rPr>
                <w:delText>financial year</w:delText>
              </w:r>
            </w:del>
            <w:ins w:id="328" w:author="Author">
              <w:r w:rsidR="007C7A38"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0FF38533"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0C49AEA0"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direct and reinsurance business.</w:t>
            </w:r>
          </w:p>
        </w:tc>
      </w:tr>
      <w:tr w:rsidR="00E21451" w:rsidRPr="00C22FD0" w14:paraId="46D22C67" w14:textId="77777777" w:rsidTr="0040755A">
        <w:tc>
          <w:tcPr>
            <w:tcW w:w="1526" w:type="dxa"/>
            <w:tcBorders>
              <w:right w:val="single" w:sz="4" w:space="0" w:color="000000"/>
            </w:tcBorders>
          </w:tcPr>
          <w:p w14:paraId="48D00175"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C0280/R1920</w:t>
            </w:r>
          </w:p>
        </w:tc>
        <w:tc>
          <w:tcPr>
            <w:tcW w:w="1701" w:type="dxa"/>
            <w:tcBorders>
              <w:left w:val="single" w:sz="4" w:space="0" w:color="000000"/>
              <w:right w:val="single" w:sz="4" w:space="0" w:color="000000"/>
            </w:tcBorders>
          </w:tcPr>
          <w:p w14:paraId="6ED4CFD4"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Administrative expenses – reinsurers’ share</w:t>
            </w:r>
          </w:p>
          <w:p w14:paraId="7535DF30"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2EC03949" w14:textId="18A79006"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Administrative expenses incurred by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1F62814F"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21077ABC"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reinsurer’s share.</w:t>
            </w:r>
          </w:p>
          <w:p w14:paraId="36FC3944"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052DBDAC"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C22FD0" w14:paraId="34F16BAA" w14:textId="77777777" w:rsidTr="0040755A">
        <w:tc>
          <w:tcPr>
            <w:tcW w:w="1526" w:type="dxa"/>
            <w:tcBorders>
              <w:bottom w:val="single" w:sz="4" w:space="0" w:color="000000"/>
              <w:right w:val="single" w:sz="4" w:space="0" w:color="000000"/>
            </w:tcBorders>
          </w:tcPr>
          <w:p w14:paraId="07FE38BF"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C0210 to </w:t>
            </w:r>
            <w:r w:rsidRPr="00C22FD0">
              <w:rPr>
                <w:rFonts w:ascii="Times New Roman" w:hAnsi="Times New Roman" w:cs="Times New Roman"/>
                <w:sz w:val="20"/>
                <w:szCs w:val="20"/>
                <w:lang w:val="en-US"/>
              </w:rPr>
              <w:lastRenderedPageBreak/>
              <w:t>C0280/R2000</w:t>
            </w:r>
          </w:p>
        </w:tc>
        <w:tc>
          <w:tcPr>
            <w:tcW w:w="1701" w:type="dxa"/>
            <w:tcBorders>
              <w:left w:val="single" w:sz="4" w:space="0" w:color="000000"/>
              <w:bottom w:val="single" w:sz="4" w:space="0" w:color="000000"/>
              <w:right w:val="single" w:sz="4" w:space="0" w:color="000000"/>
            </w:tcBorders>
          </w:tcPr>
          <w:p w14:paraId="3ED3BC3F" w14:textId="40E47F7A"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 xml:space="preserve">Administrative </w:t>
            </w:r>
            <w:r w:rsidRPr="00C22FD0">
              <w:rPr>
                <w:rFonts w:ascii="Times New Roman" w:hAnsi="Times New Roman" w:cs="Times New Roman"/>
                <w:sz w:val="20"/>
                <w:szCs w:val="20"/>
                <w:lang w:val="en-US"/>
              </w:rPr>
              <w:lastRenderedPageBreak/>
              <w:t xml:space="preserve">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p w14:paraId="5BE993F4"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14:paraId="2ADDD407" w14:textId="6F4CEE73"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 xml:space="preserve">Administrative expenses incurred by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 xml:space="preserve">during the reporting </w:t>
            </w:r>
            <w:r w:rsidRPr="00C22FD0">
              <w:rPr>
                <w:rFonts w:ascii="Times New Roman" w:hAnsi="Times New Roman" w:cs="Times New Roman"/>
                <w:sz w:val="20"/>
                <w:szCs w:val="20"/>
                <w:lang w:val="en-US"/>
              </w:rPr>
              <w:lastRenderedPageBreak/>
              <w:t>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1B1BE8F6"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net administrative expenses.</w:t>
            </w:r>
          </w:p>
          <w:p w14:paraId="18C4E5BC"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54AE11E5" w14:textId="39F5B281"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net administrative expenses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49F1E36B" w14:textId="77777777" w:rsidTr="0040755A">
        <w:tc>
          <w:tcPr>
            <w:tcW w:w="1526" w:type="dxa"/>
            <w:tcBorders>
              <w:right w:val="single" w:sz="4" w:space="0" w:color="000000"/>
            </w:tcBorders>
          </w:tcPr>
          <w:p w14:paraId="2CBC1AB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C0210 to C0280/R2010</w:t>
            </w:r>
          </w:p>
        </w:tc>
        <w:tc>
          <w:tcPr>
            <w:tcW w:w="1701" w:type="dxa"/>
            <w:tcBorders>
              <w:left w:val="single" w:sz="4" w:space="0" w:color="000000"/>
              <w:right w:val="single" w:sz="4" w:space="0" w:color="000000"/>
            </w:tcBorders>
          </w:tcPr>
          <w:p w14:paraId="4758F28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Investment management expenses – Gross</w:t>
            </w:r>
          </w:p>
          <w:p w14:paraId="3A5C48E2"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0164CFE9"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388CDE7"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024FC980"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direct and reinsurance business.</w:t>
            </w:r>
          </w:p>
        </w:tc>
      </w:tr>
      <w:tr w:rsidR="00E21451" w:rsidRPr="00C22FD0" w14:paraId="32866008" w14:textId="77777777" w:rsidTr="0040755A">
        <w:tc>
          <w:tcPr>
            <w:tcW w:w="1526" w:type="dxa"/>
            <w:tcBorders>
              <w:bottom w:val="single" w:sz="4" w:space="0" w:color="000000"/>
              <w:right w:val="single" w:sz="4" w:space="0" w:color="000000"/>
            </w:tcBorders>
          </w:tcPr>
          <w:p w14:paraId="5FAE4CA3"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C0280/R2020</w:t>
            </w:r>
          </w:p>
        </w:tc>
        <w:tc>
          <w:tcPr>
            <w:tcW w:w="1701" w:type="dxa"/>
            <w:tcBorders>
              <w:left w:val="single" w:sz="4" w:space="0" w:color="000000"/>
              <w:bottom w:val="single" w:sz="4" w:space="0" w:color="000000"/>
              <w:right w:val="single" w:sz="4" w:space="0" w:color="000000"/>
            </w:tcBorders>
          </w:tcPr>
          <w:p w14:paraId="3CBEEA53" w14:textId="18FB471C"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Investment management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reinsurers’ share</w:t>
            </w:r>
          </w:p>
        </w:tc>
        <w:tc>
          <w:tcPr>
            <w:tcW w:w="5953" w:type="dxa"/>
            <w:tcBorders>
              <w:left w:val="single" w:sz="4" w:space="0" w:color="000000"/>
              <w:bottom w:val="single" w:sz="4" w:space="0" w:color="000000"/>
              <w:right w:val="single" w:sz="4" w:space="0" w:color="000000"/>
            </w:tcBorders>
          </w:tcPr>
          <w:p w14:paraId="03303538"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6B764842"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33BEFE8C"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reinsurers’ share.</w:t>
            </w:r>
          </w:p>
          <w:p w14:paraId="413800EC"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1C884331"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C22FD0" w14:paraId="78E27C2A" w14:textId="77777777" w:rsidTr="0040755A">
        <w:tc>
          <w:tcPr>
            <w:tcW w:w="1526" w:type="dxa"/>
            <w:tcBorders>
              <w:right w:val="single" w:sz="4" w:space="0" w:color="000000"/>
            </w:tcBorders>
          </w:tcPr>
          <w:p w14:paraId="681ED358"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C0280/R2100</w:t>
            </w:r>
          </w:p>
        </w:tc>
        <w:tc>
          <w:tcPr>
            <w:tcW w:w="1701" w:type="dxa"/>
            <w:tcBorders>
              <w:left w:val="single" w:sz="4" w:space="0" w:color="000000"/>
              <w:right w:val="single" w:sz="4" w:space="0" w:color="000000"/>
            </w:tcBorders>
          </w:tcPr>
          <w:p w14:paraId="019EB8E7" w14:textId="7AE3C433"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Investment management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14:paraId="412838E7"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3F1BDE98"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2B374902"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net investment management expenses.</w:t>
            </w:r>
          </w:p>
          <w:p w14:paraId="02F898C3"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16092BD0" w14:textId="21CDC419"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net investment management expenses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2A9B2141" w14:textId="77777777" w:rsidTr="0040755A">
        <w:tc>
          <w:tcPr>
            <w:tcW w:w="1526" w:type="dxa"/>
            <w:tcBorders>
              <w:bottom w:val="single" w:sz="4" w:space="0" w:color="000000"/>
              <w:right w:val="single" w:sz="4" w:space="0" w:color="000000"/>
            </w:tcBorders>
          </w:tcPr>
          <w:p w14:paraId="23C2518B"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C0280/R2110</w:t>
            </w:r>
          </w:p>
        </w:tc>
        <w:tc>
          <w:tcPr>
            <w:tcW w:w="1701" w:type="dxa"/>
            <w:tcBorders>
              <w:left w:val="single" w:sz="4" w:space="0" w:color="000000"/>
              <w:bottom w:val="single" w:sz="4" w:space="0" w:color="000000"/>
              <w:right w:val="single" w:sz="4" w:space="0" w:color="000000"/>
            </w:tcBorders>
          </w:tcPr>
          <w:p w14:paraId="70BF05C1"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Claims management expenses – Gross</w:t>
            </w:r>
          </w:p>
        </w:tc>
        <w:tc>
          <w:tcPr>
            <w:tcW w:w="5953" w:type="dxa"/>
            <w:tcBorders>
              <w:left w:val="single" w:sz="4" w:space="0" w:color="000000"/>
              <w:bottom w:val="single" w:sz="4" w:space="0" w:color="000000"/>
              <w:right w:val="single" w:sz="4" w:space="0" w:color="000000"/>
            </w:tcBorders>
          </w:tcPr>
          <w:p w14:paraId="6B4CA928"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770260E2"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314BB9F6"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The amount relates to the gross direct and reinsurance business.</w:t>
            </w:r>
          </w:p>
          <w:p w14:paraId="4129CF95"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7C0D7053"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This shall include the movement in provisions in claims management expenses.</w:t>
            </w:r>
          </w:p>
        </w:tc>
      </w:tr>
      <w:tr w:rsidR="00E21451" w:rsidRPr="00C22FD0" w14:paraId="5345E9B6" w14:textId="77777777" w:rsidTr="0040755A">
        <w:tc>
          <w:tcPr>
            <w:tcW w:w="1526" w:type="dxa"/>
            <w:tcBorders>
              <w:right w:val="single" w:sz="4" w:space="0" w:color="000000"/>
            </w:tcBorders>
          </w:tcPr>
          <w:p w14:paraId="1C57934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C0210 to C0280/R2120</w:t>
            </w:r>
          </w:p>
        </w:tc>
        <w:tc>
          <w:tcPr>
            <w:tcW w:w="1701" w:type="dxa"/>
            <w:tcBorders>
              <w:left w:val="single" w:sz="4" w:space="0" w:color="000000"/>
              <w:right w:val="single" w:sz="4" w:space="0" w:color="000000"/>
            </w:tcBorders>
          </w:tcPr>
          <w:p w14:paraId="66B8F9E1"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Claims management expenses – Reinsurers’ share</w:t>
            </w:r>
          </w:p>
        </w:tc>
        <w:tc>
          <w:tcPr>
            <w:tcW w:w="5953" w:type="dxa"/>
            <w:tcBorders>
              <w:left w:val="single" w:sz="4" w:space="0" w:color="000000"/>
              <w:right w:val="single" w:sz="4" w:space="0" w:color="000000"/>
            </w:tcBorders>
          </w:tcPr>
          <w:p w14:paraId="615721B3"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66B4BE9F"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3F01B77F"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reinsurers’ share.</w:t>
            </w:r>
          </w:p>
          <w:p w14:paraId="3FE965E4"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77F6C519"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This shall include the movement in provisions in claims management expenses.</w:t>
            </w:r>
          </w:p>
          <w:p w14:paraId="50F45827"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48E6A49D"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C22FD0" w14:paraId="55BB8651" w14:textId="77777777" w:rsidTr="0040755A">
        <w:tc>
          <w:tcPr>
            <w:tcW w:w="1526" w:type="dxa"/>
            <w:tcBorders>
              <w:bottom w:val="single" w:sz="4" w:space="0" w:color="000000"/>
              <w:right w:val="single" w:sz="4" w:space="0" w:color="000000"/>
            </w:tcBorders>
          </w:tcPr>
          <w:p w14:paraId="3C23BA51"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C0280/R2200</w:t>
            </w:r>
          </w:p>
        </w:tc>
        <w:tc>
          <w:tcPr>
            <w:tcW w:w="1701" w:type="dxa"/>
            <w:tcBorders>
              <w:left w:val="single" w:sz="4" w:space="0" w:color="000000"/>
              <w:bottom w:val="single" w:sz="4" w:space="0" w:color="000000"/>
              <w:right w:val="single" w:sz="4" w:space="0" w:color="000000"/>
            </w:tcBorders>
          </w:tcPr>
          <w:p w14:paraId="41AF8F0A" w14:textId="0EEAE03A"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management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tc>
        <w:tc>
          <w:tcPr>
            <w:tcW w:w="5953" w:type="dxa"/>
            <w:tcBorders>
              <w:left w:val="single" w:sz="4" w:space="0" w:color="000000"/>
              <w:bottom w:val="single" w:sz="4" w:space="0" w:color="000000"/>
              <w:right w:val="single" w:sz="4" w:space="0" w:color="000000"/>
            </w:tcBorders>
          </w:tcPr>
          <w:p w14:paraId="070F55C4"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7259FF97"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01AF3753" w14:textId="6DE8C6A0"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net claims management expenses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insurance business reduced by the amount ceded to reinsurance undertakings.</w:t>
            </w:r>
          </w:p>
          <w:p w14:paraId="39EA1B2F"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65219E1C"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shall include the movement in provisions in claims management expenses. </w:t>
            </w:r>
          </w:p>
        </w:tc>
      </w:tr>
      <w:tr w:rsidR="00E21451" w:rsidRPr="00C22FD0" w14:paraId="424A0466" w14:textId="77777777" w:rsidTr="0040755A">
        <w:tc>
          <w:tcPr>
            <w:tcW w:w="1526" w:type="dxa"/>
            <w:tcBorders>
              <w:right w:val="single" w:sz="4" w:space="0" w:color="000000"/>
            </w:tcBorders>
          </w:tcPr>
          <w:p w14:paraId="161CABB8"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C0280/R2210</w:t>
            </w:r>
          </w:p>
        </w:tc>
        <w:tc>
          <w:tcPr>
            <w:tcW w:w="1701" w:type="dxa"/>
            <w:tcBorders>
              <w:left w:val="single" w:sz="4" w:space="0" w:color="000000"/>
              <w:right w:val="single" w:sz="4" w:space="0" w:color="000000"/>
            </w:tcBorders>
          </w:tcPr>
          <w:p w14:paraId="64F46099" w14:textId="63A8C2BF"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Acquisition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Gross</w:t>
            </w:r>
          </w:p>
        </w:tc>
        <w:tc>
          <w:tcPr>
            <w:tcW w:w="5953" w:type="dxa"/>
            <w:tcBorders>
              <w:left w:val="single" w:sz="4" w:space="0" w:color="000000"/>
              <w:right w:val="single" w:sz="4" w:space="0" w:color="000000"/>
            </w:tcBorders>
          </w:tcPr>
          <w:p w14:paraId="0E2AB49D" w14:textId="75649B6C"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Acquisition expenses include expenses which can be identified at the level of individual insurance contract and have been incurred because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175F9526"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48E9896D"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direct and reinsurance business.</w:t>
            </w:r>
          </w:p>
        </w:tc>
      </w:tr>
      <w:tr w:rsidR="00E21451" w:rsidRPr="00C22FD0" w14:paraId="387AAB37" w14:textId="77777777" w:rsidTr="0040755A">
        <w:tc>
          <w:tcPr>
            <w:tcW w:w="1526" w:type="dxa"/>
            <w:tcBorders>
              <w:bottom w:val="single" w:sz="4" w:space="0" w:color="000000"/>
              <w:right w:val="single" w:sz="4" w:space="0" w:color="000000"/>
            </w:tcBorders>
          </w:tcPr>
          <w:p w14:paraId="2C9782D0"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C0280/R2220</w:t>
            </w:r>
          </w:p>
        </w:tc>
        <w:tc>
          <w:tcPr>
            <w:tcW w:w="1701" w:type="dxa"/>
            <w:tcBorders>
              <w:left w:val="single" w:sz="4" w:space="0" w:color="000000"/>
              <w:bottom w:val="single" w:sz="4" w:space="0" w:color="000000"/>
              <w:right w:val="single" w:sz="4" w:space="0" w:color="000000"/>
            </w:tcBorders>
          </w:tcPr>
          <w:p w14:paraId="4B824386"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Acquisition expenses </w:t>
            </w:r>
            <w:r w:rsidRPr="00C22FD0">
              <w:rPr>
                <w:rFonts w:ascii="Times New Roman" w:hAnsi="Times New Roman" w:cs="Times New Roman"/>
                <w:sz w:val="20"/>
                <w:szCs w:val="20"/>
                <w:lang w:val="en-US"/>
              </w:rPr>
              <w:t>– Reinsurers’ share</w:t>
            </w:r>
          </w:p>
        </w:tc>
        <w:tc>
          <w:tcPr>
            <w:tcW w:w="5953" w:type="dxa"/>
            <w:tcBorders>
              <w:left w:val="single" w:sz="4" w:space="0" w:color="000000"/>
              <w:bottom w:val="single" w:sz="4" w:space="0" w:color="000000"/>
              <w:right w:val="single" w:sz="4" w:space="0" w:color="000000"/>
            </w:tcBorders>
          </w:tcPr>
          <w:p w14:paraId="5F653CFA" w14:textId="2FAB82C9"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Acquisition expenses include expenses which can be identified at the level of individual insurance contract and have been incurred because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49E11FBB"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5C8B2BC3"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reinsurers’ share.</w:t>
            </w:r>
          </w:p>
          <w:p w14:paraId="621AC815"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C22FD0" w14:paraId="03446AB1" w14:textId="77777777" w:rsidTr="0040755A">
        <w:tc>
          <w:tcPr>
            <w:tcW w:w="1526" w:type="dxa"/>
            <w:tcBorders>
              <w:right w:val="single" w:sz="4" w:space="0" w:color="000000"/>
            </w:tcBorders>
          </w:tcPr>
          <w:p w14:paraId="550731CC"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C0280/R2300</w:t>
            </w:r>
          </w:p>
        </w:tc>
        <w:tc>
          <w:tcPr>
            <w:tcW w:w="1701" w:type="dxa"/>
            <w:tcBorders>
              <w:left w:val="single" w:sz="4" w:space="0" w:color="000000"/>
              <w:right w:val="single" w:sz="4" w:space="0" w:color="000000"/>
            </w:tcBorders>
          </w:tcPr>
          <w:p w14:paraId="100E50A1"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Acquisition expenses – Net</w:t>
            </w:r>
          </w:p>
        </w:tc>
        <w:tc>
          <w:tcPr>
            <w:tcW w:w="5953" w:type="dxa"/>
            <w:tcBorders>
              <w:left w:val="single" w:sz="4" w:space="0" w:color="000000"/>
              <w:right w:val="single" w:sz="4" w:space="0" w:color="000000"/>
            </w:tcBorders>
          </w:tcPr>
          <w:p w14:paraId="1037EB16" w14:textId="61C518EE"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Acquisition expenses include expenses which can be identified at the level of individual insurance contract and have been incurred because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4C42601E"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296E306C" w14:textId="1618D646"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 xml:space="preserve">The net acquisition expenses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insurance business reduced by the amount ceded to reinsurance undertakings.</w:t>
            </w:r>
          </w:p>
        </w:tc>
      </w:tr>
      <w:tr w:rsidR="00E21451" w:rsidRPr="00C22FD0" w14:paraId="3DFBC596" w14:textId="77777777" w:rsidTr="0040755A">
        <w:tc>
          <w:tcPr>
            <w:tcW w:w="1526" w:type="dxa"/>
            <w:tcBorders>
              <w:bottom w:val="single" w:sz="4" w:space="0" w:color="000000"/>
              <w:right w:val="single" w:sz="4" w:space="0" w:color="000000"/>
            </w:tcBorders>
          </w:tcPr>
          <w:p w14:paraId="72BDB867"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C0210 to C0280/R2310</w:t>
            </w:r>
          </w:p>
        </w:tc>
        <w:tc>
          <w:tcPr>
            <w:tcW w:w="1701" w:type="dxa"/>
            <w:tcBorders>
              <w:left w:val="single" w:sz="4" w:space="0" w:color="000000"/>
              <w:bottom w:val="single" w:sz="4" w:space="0" w:color="000000"/>
              <w:right w:val="single" w:sz="4" w:space="0" w:color="000000"/>
            </w:tcBorders>
          </w:tcPr>
          <w:p w14:paraId="735838C9" w14:textId="5C4403A2"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Overhead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Gross</w:t>
            </w:r>
          </w:p>
        </w:tc>
        <w:tc>
          <w:tcPr>
            <w:tcW w:w="5953" w:type="dxa"/>
            <w:tcBorders>
              <w:left w:val="single" w:sz="4" w:space="0" w:color="000000"/>
              <w:bottom w:val="single" w:sz="4" w:space="0" w:color="000000"/>
              <w:right w:val="single" w:sz="4" w:space="0" w:color="000000"/>
            </w:tcBorders>
          </w:tcPr>
          <w:p w14:paraId="1A87610C" w14:textId="6242ED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Overhead expenses include salaries to general managers, auditing costs and regular day</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to</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6A2BDBC"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3C55ADDD"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gross direct and reinsurance business.</w:t>
            </w:r>
          </w:p>
        </w:tc>
      </w:tr>
      <w:tr w:rsidR="00E21451" w:rsidRPr="00C22FD0" w14:paraId="3454063E" w14:textId="77777777" w:rsidTr="0040755A">
        <w:tc>
          <w:tcPr>
            <w:tcW w:w="1526" w:type="dxa"/>
            <w:tcBorders>
              <w:right w:val="single" w:sz="4" w:space="0" w:color="000000"/>
            </w:tcBorders>
          </w:tcPr>
          <w:p w14:paraId="7ED7DE36"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C0280/R2320</w:t>
            </w:r>
          </w:p>
        </w:tc>
        <w:tc>
          <w:tcPr>
            <w:tcW w:w="1701" w:type="dxa"/>
            <w:tcBorders>
              <w:left w:val="single" w:sz="4" w:space="0" w:color="000000"/>
              <w:right w:val="single" w:sz="4" w:space="0" w:color="000000"/>
            </w:tcBorders>
          </w:tcPr>
          <w:p w14:paraId="3A74ABD6" w14:textId="3C9CE824"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Overhead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Reinsurers’ share</w:t>
            </w:r>
          </w:p>
        </w:tc>
        <w:tc>
          <w:tcPr>
            <w:tcW w:w="5953" w:type="dxa"/>
            <w:tcBorders>
              <w:left w:val="single" w:sz="4" w:space="0" w:color="000000"/>
              <w:right w:val="single" w:sz="4" w:space="0" w:color="000000"/>
            </w:tcBorders>
          </w:tcPr>
          <w:p w14:paraId="28F11213" w14:textId="29C9F636"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Overhead expenses include salaries to general managers, auditing costs and regular day</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to</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434F3ADE"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519239ED"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 relates to the reinsurers’ share.</w:t>
            </w:r>
          </w:p>
          <w:p w14:paraId="71C52CC9"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C22FD0" w14:paraId="58791878" w14:textId="77777777" w:rsidTr="0040755A">
        <w:tc>
          <w:tcPr>
            <w:tcW w:w="1526" w:type="dxa"/>
            <w:tcBorders>
              <w:bottom w:val="single" w:sz="4" w:space="0" w:color="000000"/>
              <w:right w:val="single" w:sz="4" w:space="0" w:color="000000"/>
            </w:tcBorders>
          </w:tcPr>
          <w:p w14:paraId="16804FAB"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C0280/R2400</w:t>
            </w:r>
          </w:p>
        </w:tc>
        <w:tc>
          <w:tcPr>
            <w:tcW w:w="1701" w:type="dxa"/>
            <w:tcBorders>
              <w:left w:val="single" w:sz="4" w:space="0" w:color="000000"/>
              <w:bottom w:val="single" w:sz="4" w:space="0" w:color="000000"/>
              <w:right w:val="single" w:sz="4" w:space="0" w:color="000000"/>
            </w:tcBorders>
          </w:tcPr>
          <w:p w14:paraId="537D101D" w14:textId="43F74ABC"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Overhead expenses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tc>
        <w:tc>
          <w:tcPr>
            <w:tcW w:w="5953" w:type="dxa"/>
            <w:tcBorders>
              <w:left w:val="single" w:sz="4" w:space="0" w:color="000000"/>
              <w:bottom w:val="single" w:sz="4" w:space="0" w:color="000000"/>
              <w:right w:val="single" w:sz="4" w:space="0" w:color="000000"/>
            </w:tcBorders>
          </w:tcPr>
          <w:p w14:paraId="7FDFFCD3" w14:textId="36A241A0"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Overhead expenses include salaries to general managers, auditing costs and regular day</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to</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4EF3381E"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63BCAE57" w14:textId="51E0EF5B"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net overhead expenses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558402F8" w14:textId="77777777" w:rsidTr="0040755A">
        <w:tc>
          <w:tcPr>
            <w:tcW w:w="1526" w:type="dxa"/>
            <w:tcBorders>
              <w:right w:val="single" w:sz="4" w:space="0" w:color="000000"/>
            </w:tcBorders>
          </w:tcPr>
          <w:p w14:paraId="38AC9DC5" w14:textId="09BC741E"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C0300/R1410</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R2400</w:t>
            </w:r>
          </w:p>
        </w:tc>
        <w:tc>
          <w:tcPr>
            <w:tcW w:w="1701" w:type="dxa"/>
            <w:tcBorders>
              <w:left w:val="single" w:sz="4" w:space="0" w:color="000000"/>
              <w:right w:val="single" w:sz="4" w:space="0" w:color="000000"/>
            </w:tcBorders>
          </w:tcPr>
          <w:p w14:paraId="512D50CD"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Total</w:t>
            </w:r>
          </w:p>
        </w:tc>
        <w:tc>
          <w:tcPr>
            <w:tcW w:w="5953" w:type="dxa"/>
            <w:tcBorders>
              <w:left w:val="single" w:sz="4" w:space="0" w:color="000000"/>
              <w:right w:val="single" w:sz="4" w:space="0" w:color="000000"/>
            </w:tcBorders>
          </w:tcPr>
          <w:p w14:paraId="5281B831"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Total for different items for all life lines of business.</w:t>
            </w:r>
          </w:p>
        </w:tc>
      </w:tr>
      <w:tr w:rsidR="00E21451" w:rsidRPr="00C22FD0" w14:paraId="05980F2A" w14:textId="77777777" w:rsidTr="0040755A">
        <w:tc>
          <w:tcPr>
            <w:tcW w:w="1526" w:type="dxa"/>
            <w:tcBorders>
              <w:right w:val="single" w:sz="4" w:space="0" w:color="000000"/>
            </w:tcBorders>
          </w:tcPr>
          <w:p w14:paraId="4472D5C3"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C0300/R2500</w:t>
            </w:r>
          </w:p>
        </w:tc>
        <w:tc>
          <w:tcPr>
            <w:tcW w:w="1701" w:type="dxa"/>
            <w:tcBorders>
              <w:left w:val="single" w:sz="4" w:space="0" w:color="000000"/>
              <w:right w:val="single" w:sz="4" w:space="0" w:color="000000"/>
            </w:tcBorders>
          </w:tcPr>
          <w:p w14:paraId="047F6260"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Other expenses</w:t>
            </w:r>
          </w:p>
        </w:tc>
        <w:tc>
          <w:tcPr>
            <w:tcW w:w="5953" w:type="dxa"/>
            <w:tcBorders>
              <w:left w:val="single" w:sz="4" w:space="0" w:color="000000"/>
              <w:right w:val="single" w:sz="4" w:space="0" w:color="000000"/>
            </w:tcBorders>
          </w:tcPr>
          <w:p w14:paraId="25EDA9C2" w14:textId="615A605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Other technical expenses not covered by above mentioned expenses and not split by </w:t>
            </w:r>
            <w:r w:rsidR="00B36E11" w:rsidRPr="00C22FD0">
              <w:rPr>
                <w:rFonts w:ascii="Times New Roman" w:hAnsi="Times New Roman" w:cs="Times New Roman"/>
                <w:sz w:val="20"/>
                <w:szCs w:val="20"/>
              </w:rPr>
              <w:t>lines of business</w:t>
            </w:r>
            <w:r w:rsidRPr="00C22FD0">
              <w:rPr>
                <w:rFonts w:ascii="Times New Roman" w:hAnsi="Times New Roman" w:cs="Times New Roman"/>
                <w:sz w:val="20"/>
                <w:szCs w:val="20"/>
                <w:lang w:val="en-US"/>
              </w:rPr>
              <w:t>.</w:t>
            </w:r>
          </w:p>
          <w:p w14:paraId="299649C0" w14:textId="632EC970" w:rsidR="00E21451" w:rsidRPr="00C22FD0" w:rsidRDefault="00C45CB8"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Shall</w:t>
            </w:r>
            <w:r w:rsidR="00E21451" w:rsidRPr="00C22FD0">
              <w:rPr>
                <w:rFonts w:ascii="Times New Roman" w:hAnsi="Times New Roman" w:cs="Times New Roman"/>
                <w:sz w:val="20"/>
                <w:szCs w:val="20"/>
                <w:lang w:val="en-US"/>
              </w:rPr>
              <w:t xml:space="preserve"> not include non</w:t>
            </w:r>
            <w:r w:rsidR="004508C9" w:rsidRPr="00C22FD0">
              <w:rPr>
                <w:rFonts w:ascii="Times New Roman" w:hAnsi="Times New Roman" w:cs="Times New Roman"/>
                <w:sz w:val="20"/>
                <w:szCs w:val="20"/>
                <w:lang w:val="en-US"/>
              </w:rPr>
              <w:t>–</w:t>
            </w:r>
            <w:r w:rsidR="00E21451" w:rsidRPr="00C22FD0">
              <w:rPr>
                <w:rFonts w:ascii="Times New Roman" w:hAnsi="Times New Roman" w:cs="Times New Roman"/>
                <w:sz w:val="20"/>
                <w:szCs w:val="20"/>
                <w:lang w:val="en-US"/>
              </w:rPr>
              <w:t>technical expenses such as tax, interest expenses, losses on disposals, etc.</w:t>
            </w:r>
          </w:p>
        </w:tc>
      </w:tr>
      <w:tr w:rsidR="00E21451" w:rsidRPr="00C22FD0" w14:paraId="06F25372" w14:textId="77777777" w:rsidTr="0040755A">
        <w:tc>
          <w:tcPr>
            <w:tcW w:w="1526" w:type="dxa"/>
            <w:tcBorders>
              <w:right w:val="single" w:sz="4" w:space="0" w:color="000000"/>
            </w:tcBorders>
          </w:tcPr>
          <w:p w14:paraId="358A6B84"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C0300/R2600</w:t>
            </w:r>
          </w:p>
        </w:tc>
        <w:tc>
          <w:tcPr>
            <w:tcW w:w="1701" w:type="dxa"/>
            <w:tcBorders>
              <w:left w:val="single" w:sz="4" w:space="0" w:color="000000"/>
              <w:right w:val="single" w:sz="4" w:space="0" w:color="000000"/>
            </w:tcBorders>
          </w:tcPr>
          <w:p w14:paraId="1A4B75B5"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Total expenses</w:t>
            </w:r>
          </w:p>
        </w:tc>
        <w:tc>
          <w:tcPr>
            <w:tcW w:w="5953" w:type="dxa"/>
            <w:tcBorders>
              <w:left w:val="single" w:sz="4" w:space="0" w:color="000000"/>
              <w:right w:val="single" w:sz="4" w:space="0" w:color="000000"/>
            </w:tcBorders>
          </w:tcPr>
          <w:p w14:paraId="5BEF508F"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Amount of all technical expenses.</w:t>
            </w:r>
          </w:p>
        </w:tc>
      </w:tr>
      <w:tr w:rsidR="00E21451" w:rsidRPr="00C22FD0" w14:paraId="72103203" w14:textId="77777777" w:rsidTr="0040755A">
        <w:tc>
          <w:tcPr>
            <w:tcW w:w="1526" w:type="dxa"/>
            <w:tcBorders>
              <w:right w:val="single" w:sz="4" w:space="0" w:color="000000"/>
            </w:tcBorders>
          </w:tcPr>
          <w:p w14:paraId="1977F98F"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C0210 to C0280/R2700</w:t>
            </w:r>
          </w:p>
        </w:tc>
        <w:tc>
          <w:tcPr>
            <w:tcW w:w="1701" w:type="dxa"/>
            <w:tcBorders>
              <w:left w:val="single" w:sz="4" w:space="0" w:color="000000"/>
              <w:right w:val="single" w:sz="4" w:space="0" w:color="000000"/>
            </w:tcBorders>
          </w:tcPr>
          <w:p w14:paraId="2AAD9ED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Total amount of surrenders</w:t>
            </w:r>
          </w:p>
        </w:tc>
        <w:tc>
          <w:tcPr>
            <w:tcW w:w="5953" w:type="dxa"/>
            <w:tcBorders>
              <w:left w:val="single" w:sz="4" w:space="0" w:color="000000"/>
              <w:right w:val="single" w:sz="4" w:space="0" w:color="000000"/>
            </w:tcBorders>
          </w:tcPr>
          <w:p w14:paraId="61B296C9"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This amount represents the total amount of surrenders occurred during the year.</w:t>
            </w:r>
          </w:p>
          <w:p w14:paraId="1B4F7536"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52506A70"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amount is also reported under claims incurred (item R1610). </w:t>
            </w:r>
          </w:p>
        </w:tc>
      </w:tr>
    </w:tbl>
    <w:p w14:paraId="725B896F" w14:textId="77777777" w:rsidR="00E21451" w:rsidRPr="00C22FD0" w:rsidRDefault="00E21451" w:rsidP="0040755A">
      <w:pPr>
        <w:spacing w:after="0"/>
        <w:rPr>
          <w:rFonts w:ascii="Times New Roman" w:hAnsi="Times New Roman" w:cs="Times New Roman"/>
          <w:sz w:val="20"/>
          <w:szCs w:val="20"/>
          <w:lang w:val="en-US"/>
        </w:rPr>
      </w:pPr>
    </w:p>
    <w:p w14:paraId="3CB45A31" w14:textId="4EBDC56E" w:rsidR="00E21451" w:rsidRPr="00C22FD0" w:rsidRDefault="00E21451" w:rsidP="0040755A">
      <w:pPr>
        <w:rPr>
          <w:rFonts w:ascii="Times New Roman" w:hAnsi="Times New Roman" w:cs="Times New Roman"/>
          <w:b/>
          <w:sz w:val="20"/>
          <w:szCs w:val="20"/>
          <w:lang w:val="en-US"/>
        </w:rPr>
      </w:pPr>
    </w:p>
    <w:p w14:paraId="6DF4CECF" w14:textId="77777777" w:rsidR="00E21451" w:rsidRPr="00C22FD0" w:rsidRDefault="00E21451">
      <w:pPr>
        <w:rPr>
          <w:rFonts w:ascii="Times New Roman" w:hAnsi="Times New Roman" w:cs="Times New Roman"/>
          <w:b/>
          <w:sz w:val="20"/>
          <w:szCs w:val="20"/>
          <w:lang w:val="en-US"/>
        </w:rPr>
      </w:pPr>
      <w:r w:rsidRPr="00C22FD0">
        <w:rPr>
          <w:rFonts w:ascii="Times New Roman" w:hAnsi="Times New Roman" w:cs="Times New Roman"/>
          <w:b/>
          <w:sz w:val="20"/>
          <w:szCs w:val="20"/>
          <w:lang w:val="en-US"/>
        </w:rPr>
        <w:t>S.05.02 – Premiums, claims and expenses by country</w:t>
      </w:r>
    </w:p>
    <w:p w14:paraId="63AEC033" w14:textId="77777777" w:rsidR="00E21451" w:rsidRPr="00C22FD0" w:rsidRDefault="00E21451" w:rsidP="0040755A">
      <w:pPr>
        <w:jc w:val="both"/>
        <w:rPr>
          <w:rFonts w:ascii="Times New Roman" w:hAnsi="Times New Roman" w:cs="Times New Roman"/>
          <w:b/>
          <w:sz w:val="20"/>
          <w:szCs w:val="20"/>
          <w:lang w:val="en-US"/>
        </w:rPr>
      </w:pPr>
      <w:r w:rsidRPr="00C22FD0">
        <w:rPr>
          <w:rFonts w:ascii="Times New Roman" w:hAnsi="Times New Roman" w:cs="Times New Roman"/>
          <w:b/>
          <w:sz w:val="20"/>
          <w:szCs w:val="20"/>
          <w:lang w:val="en-US"/>
        </w:rPr>
        <w:t xml:space="preserve">General comments: </w:t>
      </w:r>
    </w:p>
    <w:p w14:paraId="33536132" w14:textId="4C422B4A" w:rsidR="00EA2C78" w:rsidRPr="00C22FD0" w:rsidRDefault="00FC4845" w:rsidP="00EA2C78">
      <w:pPr>
        <w:jc w:val="both"/>
        <w:rPr>
          <w:ins w:id="329" w:author="Autho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ins w:id="330" w:author="Author">
        <w:r w:rsidR="00EA2C78" w:rsidRPr="00C22FD0">
          <w:rPr>
            <w:rFonts w:ascii="Times New Roman" w:hAnsi="Times New Roman" w:cs="Times New Roman"/>
            <w:sz w:val="20"/>
            <w:szCs w:val="20"/>
            <w:lang w:val="en-US"/>
          </w:rPr>
          <w:t xml:space="preserve"> The template is not due when the </w:t>
        </w:r>
        <w:r w:rsidR="00DF3746" w:rsidRPr="00C22FD0">
          <w:rPr>
            <w:rFonts w:ascii="Times New Roman" w:hAnsi="Times New Roman" w:cs="Times New Roman"/>
            <w:sz w:val="20"/>
            <w:szCs w:val="20"/>
            <w:lang w:val="en-US"/>
          </w:rPr>
          <w:t>thresholds for reporting by country described below are not applicable, i.e. the home country represents 90% or more of the total gross written premiums</w:t>
        </w:r>
        <w:r w:rsidR="00EA2C78" w:rsidRPr="00C22FD0">
          <w:rPr>
            <w:rFonts w:ascii="Times New Roman" w:hAnsi="Times New Roman" w:cs="Times New Roman"/>
            <w:sz w:val="20"/>
            <w:szCs w:val="20"/>
            <w:lang w:val="en-US"/>
          </w:rPr>
          <w:t>.</w:t>
        </w:r>
      </w:ins>
    </w:p>
    <w:p w14:paraId="42105F09" w14:textId="64F448D4" w:rsidR="00E21451" w:rsidRPr="00C22FD0" w:rsidDel="00EA2C78" w:rsidRDefault="00E21451" w:rsidP="0040755A">
      <w:pPr>
        <w:jc w:val="both"/>
        <w:rPr>
          <w:del w:id="331" w:author="Author"/>
          <w:rFonts w:ascii="Times New Roman" w:hAnsi="Times New Roman" w:cs="Times New Roman"/>
          <w:sz w:val="20"/>
          <w:szCs w:val="20"/>
          <w:lang w:val="en-US"/>
        </w:rPr>
      </w:pPr>
    </w:p>
    <w:p w14:paraId="091AB570" w14:textId="076A624F"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template shall be reported from an accounting perspective, i.e.: Local GAAP or IFRS (if accepted as local GAAP. Groups shall use the recognition and valuation basis as for the published financial </w:t>
      </w:r>
      <w:proofErr w:type="gramStart"/>
      <w:r w:rsidRPr="00C22FD0">
        <w:rPr>
          <w:rFonts w:ascii="Times New Roman" w:hAnsi="Times New Roman" w:cs="Times New Roman"/>
          <w:sz w:val="20"/>
          <w:szCs w:val="20"/>
          <w:lang w:val="en-US"/>
        </w:rPr>
        <w:t>statements,</w:t>
      </w:r>
      <w:proofErr w:type="gramEnd"/>
      <w:r w:rsidRPr="00C22FD0">
        <w:rPr>
          <w:rFonts w:ascii="Times New Roman" w:hAnsi="Times New Roman" w:cs="Times New Roman"/>
          <w:sz w:val="20"/>
          <w:szCs w:val="20"/>
          <w:lang w:val="en-US"/>
        </w:rPr>
        <w:t xml:space="preserve"> no new recognition or re</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valuation is required</w:t>
      </w:r>
      <w:ins w:id="332" w:author="Author">
        <w:r w:rsidR="00E525EF" w:rsidRPr="00C22FD0">
          <w:rPr>
            <w:rFonts w:ascii="Times New Roman" w:hAnsi="Times New Roman" w:cs="Times New Roman"/>
            <w:sz w:val="20"/>
            <w:szCs w:val="20"/>
            <w:lang w:val="en-US"/>
          </w:rPr>
          <w:t xml:space="preserve"> </w:t>
        </w:r>
        <w:r w:rsidR="00CA794C" w:rsidRPr="00C22FD0">
          <w:rPr>
            <w:rFonts w:ascii="Times New Roman" w:hAnsi="Times New Roman" w:cs="Times New Roman"/>
            <w:sz w:val="20"/>
            <w:szCs w:val="20"/>
            <w:lang w:val="en-US"/>
          </w:rPr>
          <w:t>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t>
        </w:r>
      </w:ins>
    </w:p>
    <w:p w14:paraId="60AF4302" w14:textId="552A64F2" w:rsidR="00E21451" w:rsidRPr="00C22FD0" w:rsidDel="00CA794C" w:rsidRDefault="00E21451" w:rsidP="0040755A">
      <w:pPr>
        <w:jc w:val="both"/>
        <w:rPr>
          <w:del w:id="333" w:author="Author"/>
          <w:rFonts w:ascii="Times New Roman" w:hAnsi="Times New Roman" w:cs="Times New Roman"/>
          <w:sz w:val="20"/>
          <w:szCs w:val="20"/>
          <w:lang w:val="en-US"/>
        </w:rPr>
      </w:pPr>
      <w:del w:id="334" w:author="Author">
        <w:r w:rsidRPr="00C22FD0" w:rsidDel="00CA794C">
          <w:rPr>
            <w:rFonts w:ascii="Times New Roman" w:hAnsi="Times New Roman" w:cs="Times New Roman"/>
            <w:sz w:val="20"/>
            <w:szCs w:val="20"/>
            <w:lang w:val="en-US"/>
          </w:rPr>
          <w:delText>The template is based on a year</w:delText>
        </w:r>
        <w:r w:rsidR="004508C9" w:rsidRPr="00C22FD0" w:rsidDel="00CA794C">
          <w:rPr>
            <w:rFonts w:ascii="Times New Roman" w:hAnsi="Times New Roman" w:cs="Times New Roman"/>
            <w:sz w:val="20"/>
            <w:szCs w:val="20"/>
            <w:lang w:val="en-US"/>
          </w:rPr>
          <w:delText>–</w:delText>
        </w:r>
        <w:r w:rsidRPr="00C22FD0" w:rsidDel="00CA794C">
          <w:rPr>
            <w:rFonts w:ascii="Times New Roman" w:hAnsi="Times New Roman" w:cs="Times New Roman"/>
            <w:sz w:val="20"/>
            <w:szCs w:val="20"/>
            <w:lang w:val="en-US"/>
          </w:rPr>
          <w:delText>to</w:delText>
        </w:r>
        <w:r w:rsidR="004508C9" w:rsidRPr="00C22FD0" w:rsidDel="00CA794C">
          <w:rPr>
            <w:rFonts w:ascii="Times New Roman" w:hAnsi="Times New Roman" w:cs="Times New Roman"/>
            <w:sz w:val="20"/>
            <w:szCs w:val="20"/>
            <w:lang w:val="en-US"/>
          </w:rPr>
          <w:delText>–</w:delText>
        </w:r>
        <w:r w:rsidRPr="00C22FD0" w:rsidDel="00CA794C">
          <w:rPr>
            <w:rFonts w:ascii="Times New Roman" w:hAnsi="Times New Roman" w:cs="Times New Roman"/>
            <w:sz w:val="20"/>
            <w:szCs w:val="20"/>
            <w:lang w:val="en-US"/>
          </w:rPr>
          <w:delText xml:space="preserve">date basis. </w:delText>
        </w:r>
      </w:del>
    </w:p>
    <w:p w14:paraId="3EAA7BD8" w14:textId="77777777"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template covers only insurance and reinsurance business within the scope of the consolidated accounting perspective. </w:t>
      </w:r>
    </w:p>
    <w:p w14:paraId="2D5DD853" w14:textId="77777777" w:rsidR="00E21451" w:rsidRPr="00C22FD0" w:rsidRDefault="00E21451" w:rsidP="0040755A">
      <w:pPr>
        <w:spacing w:after="12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following criteria for the classification by country shall be used:</w:t>
      </w:r>
    </w:p>
    <w:p w14:paraId="0440AD3D" w14:textId="77777777" w:rsidR="00E21451" w:rsidRPr="00C22FD0" w:rsidRDefault="00E21451" w:rsidP="00E21451">
      <w:pPr>
        <w:pStyle w:val="ListParagraph"/>
        <w:numPr>
          <w:ilvl w:val="0"/>
          <w:numId w:val="9"/>
        </w:numPr>
        <w:spacing w:before="120" w:after="0" w:line="240" w:lineRule="auto"/>
        <w:ind w:left="714" w:hanging="357"/>
        <w:jc w:val="both"/>
        <w:rPr>
          <w:rFonts w:ascii="Times New Roman" w:hAnsi="Times New Roman" w:cs="Times New Roman"/>
          <w:sz w:val="20"/>
          <w:szCs w:val="20"/>
          <w:lang w:val="en-US" w:eastAsia="sv-SE"/>
        </w:rPr>
      </w:pPr>
      <w:r w:rsidRPr="00C22FD0">
        <w:rPr>
          <w:rFonts w:ascii="Times New Roman" w:hAnsi="Times New Roman" w:cs="Times New Roman"/>
          <w:sz w:val="20"/>
          <w:szCs w:val="20"/>
          <w:lang w:val="en-US" w:eastAsia="sv-SE"/>
        </w:rPr>
        <w:t>The information, provided by country, shall be completed for the five countries with the biggest amount of gross written premiums in addition to the home country or until reaching 90% of the total gross written premiums;</w:t>
      </w:r>
    </w:p>
    <w:p w14:paraId="4042C2C5" w14:textId="77777777" w:rsidR="00E21451" w:rsidRPr="00C22FD0" w:rsidRDefault="00E21451" w:rsidP="00E21451">
      <w:pPr>
        <w:pStyle w:val="ListParagraph"/>
        <w:numPr>
          <w:ilvl w:val="0"/>
          <w:numId w:val="9"/>
        </w:numPr>
        <w:spacing w:before="120" w:after="0" w:line="240" w:lineRule="auto"/>
        <w:ind w:left="714" w:hanging="357"/>
        <w:jc w:val="both"/>
        <w:rPr>
          <w:rFonts w:ascii="Times New Roman" w:hAnsi="Times New Roman" w:cs="Times New Roman"/>
          <w:sz w:val="20"/>
          <w:szCs w:val="20"/>
          <w:lang w:val="en-US" w:eastAsia="sv-SE"/>
        </w:rPr>
      </w:pPr>
      <w:r w:rsidRPr="00C22FD0">
        <w:rPr>
          <w:rFonts w:ascii="Times New Roman" w:hAnsi="Times New Roman" w:cs="Times New Roman"/>
          <w:sz w:val="20"/>
          <w:szCs w:val="20"/>
          <w:lang w:val="en-US" w:eastAsia="sv-SE"/>
        </w:rPr>
        <w:t xml:space="preserve">For the direct insurance business for the lines of business “Medical expense”, “Income protection”, “Workers’ compensation”, “Fire and other damage to property” and “Credit and suretyship” information shall be reported by country where the risk is situated as defined in Article 13 (13) of </w:t>
      </w:r>
      <w:r w:rsidRPr="00C22FD0">
        <w:rPr>
          <w:rFonts w:ascii="Times New Roman" w:hAnsi="Times New Roman" w:cs="Times New Roman"/>
          <w:sz w:val="20"/>
          <w:szCs w:val="20"/>
          <w:lang w:eastAsia="es-ES"/>
        </w:rPr>
        <w:t>Directive 2009/138/EC</w:t>
      </w:r>
      <w:r w:rsidRPr="00C22FD0">
        <w:rPr>
          <w:rFonts w:ascii="Times New Roman" w:hAnsi="Times New Roman" w:cs="Times New Roman"/>
          <w:sz w:val="20"/>
          <w:szCs w:val="20"/>
          <w:lang w:val="en-US" w:eastAsia="sv-SE"/>
        </w:rPr>
        <w:t>;</w:t>
      </w:r>
    </w:p>
    <w:p w14:paraId="5C36CF97" w14:textId="77777777" w:rsidR="00E21451" w:rsidRPr="00C22FD0" w:rsidRDefault="00E21451" w:rsidP="00E21451">
      <w:pPr>
        <w:pStyle w:val="ListParagraph"/>
        <w:numPr>
          <w:ilvl w:val="0"/>
          <w:numId w:val="9"/>
        </w:numPr>
        <w:spacing w:before="120" w:after="0" w:line="240" w:lineRule="auto"/>
        <w:jc w:val="both"/>
        <w:rPr>
          <w:rFonts w:ascii="Times New Roman" w:hAnsi="Times New Roman" w:cs="Times New Roman"/>
          <w:sz w:val="20"/>
          <w:szCs w:val="20"/>
          <w:lang w:val="en-US" w:eastAsia="sv-SE"/>
        </w:rPr>
      </w:pPr>
      <w:r w:rsidRPr="00C22FD0">
        <w:rPr>
          <w:rFonts w:ascii="Times New Roman" w:hAnsi="Times New Roman" w:cs="Times New Roman"/>
          <w:sz w:val="20"/>
          <w:szCs w:val="20"/>
          <w:lang w:val="en-US" w:eastAsia="sv-SE"/>
        </w:rPr>
        <w:t>For direct insurance business for all other lines of business, information shall be reported by country where the contract was entered into;</w:t>
      </w:r>
    </w:p>
    <w:p w14:paraId="3DC6AD65" w14:textId="56A60851" w:rsidR="00E21451" w:rsidRPr="00C22FD0" w:rsidRDefault="00E21451" w:rsidP="00E21451">
      <w:pPr>
        <w:numPr>
          <w:ilvl w:val="0"/>
          <w:numId w:val="9"/>
        </w:numPr>
        <w:autoSpaceDE w:val="0"/>
        <w:autoSpaceDN w:val="0"/>
        <w:adjustRightInd w:val="0"/>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For proportional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proportional reinsurance information shall be reported by country of </w:t>
      </w:r>
      <w:proofErr w:type="spellStart"/>
      <w:r w:rsidRPr="00C22FD0">
        <w:rPr>
          <w:rFonts w:ascii="Times New Roman" w:hAnsi="Times New Roman" w:cs="Times New Roman"/>
          <w:sz w:val="20"/>
          <w:szCs w:val="20"/>
          <w:lang w:val="en-US"/>
        </w:rPr>
        <w:t>localisation</w:t>
      </w:r>
      <w:proofErr w:type="spellEnd"/>
      <w:r w:rsidRPr="00C22FD0">
        <w:rPr>
          <w:rFonts w:ascii="Times New Roman" w:hAnsi="Times New Roman" w:cs="Times New Roman"/>
          <w:sz w:val="20"/>
          <w:szCs w:val="20"/>
          <w:lang w:val="en-US"/>
        </w:rPr>
        <w:t xml:space="preserve"> of the ceding undertaking.</w:t>
      </w:r>
    </w:p>
    <w:p w14:paraId="09F6D7DB" w14:textId="77777777" w:rsidR="00E21451" w:rsidRPr="00C22FD0" w:rsidRDefault="00E21451" w:rsidP="0040755A">
      <w:pPr>
        <w:autoSpaceDE w:val="0"/>
        <w:autoSpaceDN w:val="0"/>
        <w:adjustRightInd w:val="0"/>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 </w:t>
      </w:r>
    </w:p>
    <w:p w14:paraId="5DC3B011" w14:textId="77777777" w:rsidR="00E21451" w:rsidRPr="00C22FD0" w:rsidRDefault="00E21451" w:rsidP="0040755A">
      <w:pPr>
        <w:spacing w:before="120" w:after="12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For the purposes of this template “country where the contract was entered into” means:</w:t>
      </w:r>
    </w:p>
    <w:p w14:paraId="37466F44" w14:textId="77777777" w:rsidR="00E21451" w:rsidRPr="00C22FD0" w:rsidRDefault="00E21451" w:rsidP="00E21451">
      <w:pPr>
        <w:pStyle w:val="ListParagraph"/>
        <w:numPr>
          <w:ilvl w:val="1"/>
          <w:numId w:val="8"/>
        </w:numPr>
        <w:spacing w:after="0" w:line="240" w:lineRule="auto"/>
        <w:ind w:left="782" w:hanging="357"/>
        <w:contextualSpacing w:val="0"/>
        <w:jc w:val="both"/>
        <w:rPr>
          <w:rFonts w:ascii="Times New Roman" w:hAnsi="Times New Roman" w:cs="Times New Roman"/>
          <w:sz w:val="20"/>
          <w:szCs w:val="20"/>
        </w:rPr>
      </w:pPr>
      <w:r w:rsidRPr="00C22FD0">
        <w:rPr>
          <w:rFonts w:ascii="Times New Roman" w:hAnsi="Times New Roman" w:cs="Times New Roman"/>
          <w:sz w:val="20"/>
          <w:szCs w:val="20"/>
        </w:rPr>
        <w:t xml:space="preserve">The country where the insurance undertaking is established (home country) when the contract was not sold through a branch or freedom to provide services; </w:t>
      </w:r>
    </w:p>
    <w:p w14:paraId="24275D8B" w14:textId="77777777" w:rsidR="00E21451" w:rsidRPr="00C22FD0" w:rsidRDefault="00E21451" w:rsidP="00E21451">
      <w:pPr>
        <w:pStyle w:val="ListParagraph"/>
        <w:numPr>
          <w:ilvl w:val="1"/>
          <w:numId w:val="8"/>
        </w:numPr>
        <w:spacing w:after="0" w:line="240" w:lineRule="auto"/>
        <w:ind w:left="782" w:hanging="357"/>
        <w:contextualSpacing w:val="0"/>
        <w:jc w:val="both"/>
        <w:rPr>
          <w:rFonts w:ascii="Times New Roman" w:hAnsi="Times New Roman" w:cs="Times New Roman"/>
          <w:sz w:val="20"/>
          <w:szCs w:val="20"/>
        </w:rPr>
      </w:pPr>
      <w:r w:rsidRPr="00C22FD0">
        <w:rPr>
          <w:rFonts w:ascii="Times New Roman" w:hAnsi="Times New Roman" w:cs="Times New Roman"/>
          <w:sz w:val="20"/>
          <w:szCs w:val="20"/>
        </w:rPr>
        <w:t>The country where the branch is located (host country) when the contract was sold through a branch;</w:t>
      </w:r>
    </w:p>
    <w:p w14:paraId="153C6F2C" w14:textId="77777777" w:rsidR="00E21451" w:rsidRPr="00C22FD0" w:rsidRDefault="00E21451" w:rsidP="00E21451">
      <w:pPr>
        <w:pStyle w:val="ListParagraph"/>
        <w:numPr>
          <w:ilvl w:val="1"/>
          <w:numId w:val="8"/>
        </w:numPr>
        <w:spacing w:after="0" w:line="240" w:lineRule="auto"/>
        <w:ind w:left="782" w:hanging="357"/>
        <w:contextualSpacing w:val="0"/>
        <w:jc w:val="both"/>
        <w:rPr>
          <w:rFonts w:ascii="Times New Roman" w:hAnsi="Times New Roman" w:cs="Times New Roman"/>
          <w:sz w:val="20"/>
          <w:szCs w:val="20"/>
        </w:rPr>
      </w:pPr>
      <w:r w:rsidRPr="00C22FD0">
        <w:rPr>
          <w:rFonts w:ascii="Times New Roman" w:hAnsi="Times New Roman" w:cs="Times New Roman"/>
          <w:sz w:val="20"/>
          <w:szCs w:val="20"/>
        </w:rPr>
        <w:t>The country where the freedom to provide services was notified (host country) when the contract was sold through freedom to provide services.</w:t>
      </w:r>
    </w:p>
    <w:p w14:paraId="4A819E03" w14:textId="77777777" w:rsidR="00E21451" w:rsidRPr="00C22FD0" w:rsidRDefault="00E21451" w:rsidP="00E21451">
      <w:pPr>
        <w:pStyle w:val="ListParagraph"/>
        <w:numPr>
          <w:ilvl w:val="1"/>
          <w:numId w:val="8"/>
        </w:numPr>
        <w:spacing w:after="0" w:line="240" w:lineRule="auto"/>
        <w:ind w:left="782" w:hanging="357"/>
        <w:contextualSpacing w:val="0"/>
        <w:jc w:val="both"/>
        <w:rPr>
          <w:rFonts w:ascii="Times New Roman" w:hAnsi="Times New Roman" w:cs="Times New Roman"/>
          <w:sz w:val="20"/>
          <w:szCs w:val="20"/>
        </w:rPr>
      </w:pPr>
      <w:r w:rsidRPr="00C22FD0">
        <w:rPr>
          <w:rFonts w:ascii="Times New Roman" w:hAnsi="Times New Roman" w:cs="Times New Roman"/>
          <w:sz w:val="20"/>
          <w:szCs w:val="20"/>
        </w:rPr>
        <w:t>If an intermediary is used or in any other situation, it is a), b) or c) depending on who sold the contract.</w:t>
      </w:r>
    </w:p>
    <w:p w14:paraId="6997A750" w14:textId="77777777" w:rsidR="00E21451" w:rsidRPr="00C22FD0" w:rsidRDefault="00E21451" w:rsidP="0040755A">
      <w:pPr>
        <w:pStyle w:val="ListParagraph"/>
        <w:ind w:left="782"/>
        <w:contextualSpacing w:val="0"/>
        <w:jc w:val="both"/>
        <w:rPr>
          <w:rFonts w:ascii="Times New Roman" w:hAnsi="Times New Roman"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268"/>
        <w:gridCol w:w="5386"/>
      </w:tblGrid>
      <w:tr w:rsidR="00E21451" w:rsidRPr="00C22FD0" w14:paraId="7F88BECE" w14:textId="77777777" w:rsidTr="0040755A">
        <w:trPr>
          <w:tblHeader/>
        </w:trPr>
        <w:tc>
          <w:tcPr>
            <w:tcW w:w="1526" w:type="dxa"/>
            <w:tcBorders>
              <w:bottom w:val="single" w:sz="4" w:space="0" w:color="000000"/>
              <w:right w:val="single" w:sz="4" w:space="0" w:color="000000"/>
            </w:tcBorders>
          </w:tcPr>
          <w:p w14:paraId="79FA9A2D" w14:textId="77777777" w:rsidR="00E21451" w:rsidRPr="00C22FD0" w:rsidRDefault="00E21451" w:rsidP="0040755A">
            <w:pPr>
              <w:spacing w:after="0" w:line="240" w:lineRule="auto"/>
              <w:jc w:val="center"/>
              <w:rPr>
                <w:rFonts w:ascii="Times New Roman" w:hAnsi="Times New Roman" w:cs="Times New Roman"/>
                <w:b/>
                <w:sz w:val="20"/>
                <w:szCs w:val="20"/>
                <w:lang w:val="en-US"/>
              </w:rPr>
            </w:pPr>
            <w:r w:rsidRPr="00C22FD0">
              <w:rPr>
                <w:rFonts w:ascii="Times New Roman" w:hAnsi="Times New Roman" w:cs="Times New Roman"/>
                <w:sz w:val="20"/>
                <w:szCs w:val="20"/>
                <w:lang w:val="en-US"/>
              </w:rPr>
              <w:t xml:space="preserve">                      </w:t>
            </w:r>
          </w:p>
        </w:tc>
        <w:tc>
          <w:tcPr>
            <w:tcW w:w="2268" w:type="dxa"/>
            <w:tcBorders>
              <w:left w:val="single" w:sz="4" w:space="0" w:color="000000"/>
              <w:bottom w:val="single" w:sz="4" w:space="0" w:color="000000"/>
              <w:right w:val="single" w:sz="4" w:space="0" w:color="000000"/>
            </w:tcBorders>
            <w:vAlign w:val="center"/>
          </w:tcPr>
          <w:p w14:paraId="1DF9A2B1" w14:textId="77777777" w:rsidR="00E21451" w:rsidRPr="00C22FD0" w:rsidRDefault="00E21451" w:rsidP="0040755A">
            <w:pPr>
              <w:spacing w:after="0" w:line="240" w:lineRule="auto"/>
              <w:jc w:val="center"/>
              <w:rPr>
                <w:rFonts w:ascii="Times New Roman" w:hAnsi="Times New Roman" w:cs="Times New Roman"/>
                <w:b/>
                <w:sz w:val="20"/>
                <w:szCs w:val="20"/>
              </w:rPr>
            </w:pPr>
            <w:r w:rsidRPr="00C22FD0">
              <w:rPr>
                <w:rFonts w:ascii="Times New Roman" w:hAnsi="Times New Roman" w:cs="Times New Roman"/>
                <w:b/>
                <w:sz w:val="20"/>
                <w:szCs w:val="20"/>
              </w:rPr>
              <w:t>ITEM</w:t>
            </w:r>
          </w:p>
        </w:tc>
        <w:tc>
          <w:tcPr>
            <w:tcW w:w="5386" w:type="dxa"/>
            <w:tcBorders>
              <w:left w:val="single" w:sz="4" w:space="0" w:color="000000"/>
              <w:bottom w:val="single" w:sz="4" w:space="0" w:color="000000"/>
              <w:right w:val="single" w:sz="4" w:space="0" w:color="000000"/>
            </w:tcBorders>
            <w:vAlign w:val="center"/>
          </w:tcPr>
          <w:p w14:paraId="0CE31AD3" w14:textId="77777777" w:rsidR="00E21451" w:rsidRPr="00C22FD0" w:rsidRDefault="00E21451" w:rsidP="0040755A">
            <w:pPr>
              <w:spacing w:after="0" w:line="240" w:lineRule="auto"/>
              <w:jc w:val="center"/>
              <w:rPr>
                <w:rFonts w:ascii="Times New Roman" w:hAnsi="Times New Roman" w:cs="Times New Roman"/>
                <w:b/>
                <w:sz w:val="20"/>
                <w:szCs w:val="20"/>
              </w:rPr>
            </w:pPr>
            <w:r w:rsidRPr="00C22FD0">
              <w:rPr>
                <w:rFonts w:ascii="Times New Roman" w:hAnsi="Times New Roman" w:cs="Times New Roman"/>
                <w:b/>
                <w:sz w:val="20"/>
                <w:szCs w:val="20"/>
              </w:rPr>
              <w:t>INSTRUCTIONS</w:t>
            </w:r>
          </w:p>
        </w:tc>
      </w:tr>
      <w:tr w:rsidR="00E21451" w:rsidRPr="00C22FD0" w14:paraId="551A899F" w14:textId="77777777" w:rsidTr="0040755A">
        <w:trPr>
          <w:trHeight w:val="326"/>
        </w:trPr>
        <w:tc>
          <w:tcPr>
            <w:tcW w:w="9180" w:type="dxa"/>
            <w:gridSpan w:val="3"/>
            <w:tcBorders>
              <w:top w:val="single" w:sz="4" w:space="0" w:color="auto"/>
              <w:left w:val="nil"/>
              <w:bottom w:val="single" w:sz="4" w:space="0" w:color="auto"/>
              <w:right w:val="nil"/>
            </w:tcBorders>
          </w:tcPr>
          <w:p w14:paraId="3C0CE0D8" w14:textId="3A99E424" w:rsidR="00E21451" w:rsidRPr="00C22FD0" w:rsidRDefault="00E21451" w:rsidP="0040755A">
            <w:pPr>
              <w:spacing w:before="120" w:after="120" w:line="240" w:lineRule="auto"/>
              <w:jc w:val="both"/>
              <w:rPr>
                <w:rFonts w:ascii="Times New Roman" w:hAnsi="Times New Roman" w:cs="Times New Roman"/>
                <w:b/>
                <w:sz w:val="20"/>
                <w:szCs w:val="20"/>
                <w:lang w:val="en-US"/>
              </w:rPr>
            </w:pPr>
            <w:r w:rsidRPr="00C22FD0">
              <w:rPr>
                <w:rFonts w:ascii="Times New Roman" w:hAnsi="Times New Roman" w:cs="Times New Roman"/>
                <w:b/>
                <w:sz w:val="20"/>
                <w:szCs w:val="20"/>
                <w:lang w:val="en-US"/>
              </w:rPr>
              <w:t>Non</w:t>
            </w:r>
            <w:r w:rsidR="004508C9" w:rsidRPr="00C22FD0">
              <w:rPr>
                <w:rFonts w:ascii="Times New Roman" w:hAnsi="Times New Roman" w:cs="Times New Roman"/>
                <w:b/>
                <w:sz w:val="20"/>
                <w:szCs w:val="20"/>
                <w:lang w:val="en-US"/>
              </w:rPr>
              <w:t>–</w:t>
            </w:r>
            <w:r w:rsidRPr="00C22FD0">
              <w:rPr>
                <w:rFonts w:ascii="Times New Roman" w:hAnsi="Times New Roman" w:cs="Times New Roman"/>
                <w:b/>
                <w:sz w:val="20"/>
                <w:szCs w:val="20"/>
                <w:lang w:val="en-US"/>
              </w:rPr>
              <w:t>life insurance and reinsurance obligations</w:t>
            </w:r>
          </w:p>
        </w:tc>
      </w:tr>
      <w:tr w:rsidR="00E21451" w:rsidRPr="00C22FD0" w14:paraId="54906BBE" w14:textId="77777777" w:rsidTr="0040755A">
        <w:tc>
          <w:tcPr>
            <w:tcW w:w="1526" w:type="dxa"/>
            <w:tcBorders>
              <w:right w:val="single" w:sz="4" w:space="0" w:color="000000"/>
            </w:tcBorders>
          </w:tcPr>
          <w:p w14:paraId="761E79B7"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C0020 to C0060/R0010</w:t>
            </w:r>
          </w:p>
        </w:tc>
        <w:tc>
          <w:tcPr>
            <w:tcW w:w="2268" w:type="dxa"/>
            <w:tcBorders>
              <w:left w:val="single" w:sz="4" w:space="0" w:color="000000"/>
              <w:right w:val="single" w:sz="4" w:space="0" w:color="000000"/>
            </w:tcBorders>
          </w:tcPr>
          <w:p w14:paraId="0A306356" w14:textId="62888EE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Top 5 countries (by amount of gross premiums written)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life obligations</w:t>
            </w:r>
          </w:p>
        </w:tc>
        <w:tc>
          <w:tcPr>
            <w:tcW w:w="5386" w:type="dxa"/>
            <w:tcBorders>
              <w:left w:val="single" w:sz="4" w:space="0" w:color="000000"/>
              <w:right w:val="single" w:sz="4" w:space="0" w:color="000000"/>
            </w:tcBorders>
          </w:tcPr>
          <w:p w14:paraId="7D5F8579" w14:textId="7C6D395C"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Identify the ISO 3166</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1 alpha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2 code of the countries being reported for the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life obligations. </w:t>
            </w:r>
          </w:p>
        </w:tc>
      </w:tr>
      <w:tr w:rsidR="00E21451" w:rsidRPr="00C22FD0" w14:paraId="6AFDAE18" w14:textId="77777777" w:rsidTr="0040755A">
        <w:tc>
          <w:tcPr>
            <w:tcW w:w="1526" w:type="dxa"/>
            <w:tcBorders>
              <w:right w:val="single" w:sz="4" w:space="0" w:color="000000"/>
            </w:tcBorders>
          </w:tcPr>
          <w:p w14:paraId="43822A5F"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C0140/R0110</w:t>
            </w:r>
          </w:p>
          <w:p w14:paraId="73A049E3"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14:paraId="673F7F53" w14:textId="053E6993"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Premiums written – Gross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Direct Business</w:t>
            </w:r>
          </w:p>
        </w:tc>
        <w:tc>
          <w:tcPr>
            <w:tcW w:w="5386" w:type="dxa"/>
            <w:tcBorders>
              <w:left w:val="single" w:sz="4" w:space="0" w:color="000000"/>
              <w:right w:val="single" w:sz="4" w:space="0" w:color="000000"/>
            </w:tcBorders>
          </w:tcPr>
          <w:p w14:paraId="0A0488B8" w14:textId="41768A8B"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Definition of premiums written provided in application of directive 91/674/EEC where applicable:</w:t>
            </w:r>
            <w:r w:rsidRPr="00C22FD0" w:rsidDel="00CB4BB9">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gross premiums written shall comprise all amounts due during the </w:t>
            </w:r>
            <w:del w:id="335" w:author="Author">
              <w:r w:rsidRPr="00C22FD0" w:rsidDel="00E525EF">
                <w:rPr>
                  <w:rFonts w:ascii="Times New Roman" w:hAnsi="Times New Roman" w:cs="Times New Roman"/>
                  <w:sz w:val="20"/>
                  <w:szCs w:val="20"/>
                  <w:lang w:val="en-US"/>
                </w:rPr>
                <w:delText>financial year</w:delText>
              </w:r>
            </w:del>
            <w:ins w:id="336"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in respect of insurance contracts, arising from direct business, regardless of the fact that such amounts may relate in whole or in part to a later </w:t>
            </w:r>
            <w:del w:id="337" w:author="Author">
              <w:r w:rsidRPr="00C22FD0" w:rsidDel="00E525EF">
                <w:rPr>
                  <w:rFonts w:ascii="Times New Roman" w:hAnsi="Times New Roman" w:cs="Times New Roman"/>
                  <w:sz w:val="20"/>
                  <w:szCs w:val="20"/>
                  <w:lang w:val="en-US"/>
                </w:rPr>
                <w:delText>financial year</w:delText>
              </w:r>
            </w:del>
            <w:ins w:id="338"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w:t>
            </w:r>
            <w:r w:rsidRPr="00C22FD0" w:rsidDel="00CB5430">
              <w:rPr>
                <w:rFonts w:ascii="Times New Roman" w:hAnsi="Times New Roman" w:cs="Times New Roman"/>
                <w:sz w:val="20"/>
                <w:szCs w:val="20"/>
                <w:lang w:val="en-US"/>
              </w:rPr>
              <w:t xml:space="preserve"> </w:t>
            </w:r>
          </w:p>
        </w:tc>
      </w:tr>
      <w:tr w:rsidR="00E21451" w:rsidRPr="00C22FD0" w14:paraId="2E101667" w14:textId="77777777" w:rsidTr="0040755A">
        <w:tc>
          <w:tcPr>
            <w:tcW w:w="1526" w:type="dxa"/>
            <w:tcBorders>
              <w:bottom w:val="single" w:sz="4" w:space="0" w:color="000000"/>
              <w:right w:val="single" w:sz="4" w:space="0" w:color="000000"/>
            </w:tcBorders>
          </w:tcPr>
          <w:p w14:paraId="210CB1DA"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C0140/R0120</w:t>
            </w:r>
          </w:p>
          <w:p w14:paraId="7F0FB7A8"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2268" w:type="dxa"/>
            <w:tcBorders>
              <w:left w:val="single" w:sz="4" w:space="0" w:color="000000"/>
              <w:bottom w:val="single" w:sz="4" w:space="0" w:color="000000"/>
              <w:right w:val="single" w:sz="4" w:space="0" w:color="000000"/>
            </w:tcBorders>
          </w:tcPr>
          <w:p w14:paraId="1905A277" w14:textId="4664D623"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Premiums written – Gross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Proportional reinsurance accepted</w:t>
            </w:r>
          </w:p>
        </w:tc>
        <w:tc>
          <w:tcPr>
            <w:tcW w:w="5386" w:type="dxa"/>
            <w:tcBorders>
              <w:left w:val="single" w:sz="4" w:space="0" w:color="000000"/>
              <w:bottom w:val="single" w:sz="4" w:space="0" w:color="000000"/>
              <w:right w:val="single" w:sz="4" w:space="0" w:color="000000"/>
            </w:tcBorders>
          </w:tcPr>
          <w:p w14:paraId="0836816E" w14:textId="1FF7A28E"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Definition of premiums written provided in application of directive 91/674/EEC where applicable:</w:t>
            </w:r>
            <w:r w:rsidRPr="00C22FD0" w:rsidDel="00CB4BB9">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gross premiums written shall comprise all amounts due during the </w:t>
            </w:r>
            <w:del w:id="339" w:author="Author">
              <w:r w:rsidRPr="00C22FD0" w:rsidDel="00E525EF">
                <w:rPr>
                  <w:rFonts w:ascii="Times New Roman" w:hAnsi="Times New Roman" w:cs="Times New Roman"/>
                  <w:sz w:val="20"/>
                  <w:szCs w:val="20"/>
                  <w:lang w:val="en-US"/>
                </w:rPr>
                <w:delText>financial year</w:delText>
              </w:r>
            </w:del>
            <w:ins w:id="340"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in respect of insurance contracts, arising from proportional reinsurance accepted business, regardless of the fact that such amounts may relate in whole or in part to a later </w:t>
            </w:r>
            <w:del w:id="341" w:author="Author">
              <w:r w:rsidRPr="00C22FD0" w:rsidDel="00E525EF">
                <w:rPr>
                  <w:rFonts w:ascii="Times New Roman" w:hAnsi="Times New Roman" w:cs="Times New Roman"/>
                  <w:sz w:val="20"/>
                  <w:szCs w:val="20"/>
                  <w:lang w:val="en-US"/>
                </w:rPr>
                <w:delText>financial year</w:delText>
              </w:r>
            </w:del>
            <w:ins w:id="342"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w:t>
            </w:r>
          </w:p>
        </w:tc>
      </w:tr>
      <w:tr w:rsidR="00E21451" w:rsidRPr="00C22FD0" w14:paraId="4C9A7B40" w14:textId="77777777" w:rsidTr="0040755A">
        <w:tc>
          <w:tcPr>
            <w:tcW w:w="1526" w:type="dxa"/>
            <w:tcBorders>
              <w:right w:val="single" w:sz="4" w:space="0" w:color="000000"/>
            </w:tcBorders>
          </w:tcPr>
          <w:p w14:paraId="3A384529"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C0080 to C0140/R0130</w:t>
            </w:r>
          </w:p>
          <w:p w14:paraId="1BC20446"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14:paraId="7D2AA4C1" w14:textId="2577DD39"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Premiums written – Gross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Non proportional reinsurance accepted</w:t>
            </w:r>
          </w:p>
        </w:tc>
        <w:tc>
          <w:tcPr>
            <w:tcW w:w="5386" w:type="dxa"/>
            <w:tcBorders>
              <w:left w:val="single" w:sz="4" w:space="0" w:color="000000"/>
              <w:right w:val="single" w:sz="4" w:space="0" w:color="000000"/>
            </w:tcBorders>
          </w:tcPr>
          <w:p w14:paraId="67FF6A36" w14:textId="33145E76"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Definition of premiums written provided in application of directive 91/674/EEC where applicable:</w:t>
            </w:r>
            <w:r w:rsidRPr="00C22FD0" w:rsidDel="00CB4BB9">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gross premiums written shall comprise all amounts due during the </w:t>
            </w:r>
            <w:del w:id="343" w:author="Author">
              <w:r w:rsidRPr="00C22FD0" w:rsidDel="00E525EF">
                <w:rPr>
                  <w:rFonts w:ascii="Times New Roman" w:hAnsi="Times New Roman" w:cs="Times New Roman"/>
                  <w:sz w:val="20"/>
                  <w:szCs w:val="20"/>
                  <w:lang w:val="en-US"/>
                </w:rPr>
                <w:delText>financial year</w:delText>
              </w:r>
            </w:del>
            <w:ins w:id="344"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in respect of insurance contracts, arising from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proportional reinsurance accepted business, regardless of the fact that such amounts may relate in whole or in part to a later </w:t>
            </w:r>
            <w:del w:id="345" w:author="Author">
              <w:r w:rsidRPr="00C22FD0" w:rsidDel="00E525EF">
                <w:rPr>
                  <w:rFonts w:ascii="Times New Roman" w:hAnsi="Times New Roman" w:cs="Times New Roman"/>
                  <w:sz w:val="20"/>
                  <w:szCs w:val="20"/>
                  <w:lang w:val="en-US"/>
                </w:rPr>
                <w:delText>financial year</w:delText>
              </w:r>
            </w:del>
            <w:ins w:id="346"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w:t>
            </w:r>
          </w:p>
        </w:tc>
      </w:tr>
      <w:tr w:rsidR="00E21451" w:rsidRPr="00C22FD0" w14:paraId="4D33F2AA" w14:textId="77777777" w:rsidTr="0040755A">
        <w:tc>
          <w:tcPr>
            <w:tcW w:w="1526" w:type="dxa"/>
            <w:tcBorders>
              <w:right w:val="single" w:sz="4" w:space="0" w:color="000000"/>
            </w:tcBorders>
          </w:tcPr>
          <w:p w14:paraId="5D7713B9"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C0140/R0140</w:t>
            </w:r>
          </w:p>
          <w:p w14:paraId="3C3C995E"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14:paraId="7BD479F8"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written – Reinsurers’ share</w:t>
            </w:r>
          </w:p>
        </w:tc>
        <w:tc>
          <w:tcPr>
            <w:tcW w:w="5386" w:type="dxa"/>
            <w:tcBorders>
              <w:left w:val="single" w:sz="4" w:space="0" w:color="000000"/>
              <w:right w:val="single" w:sz="4" w:space="0" w:color="000000"/>
            </w:tcBorders>
          </w:tcPr>
          <w:p w14:paraId="21582298" w14:textId="7757B407"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Definition of premiums written provided in application of directive 91/674/EEC where applicable:</w:t>
            </w:r>
            <w:r w:rsidRPr="00C22FD0" w:rsidDel="00CB4BB9">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gross premiums written shall comprise all amounts ceded to reinsurers during the </w:t>
            </w:r>
            <w:del w:id="347" w:author="Author">
              <w:r w:rsidRPr="00C22FD0" w:rsidDel="00E525EF">
                <w:rPr>
                  <w:rFonts w:ascii="Times New Roman" w:hAnsi="Times New Roman" w:cs="Times New Roman"/>
                  <w:sz w:val="20"/>
                  <w:szCs w:val="20"/>
                  <w:lang w:val="en-US"/>
                </w:rPr>
                <w:delText>financial year</w:delText>
              </w:r>
            </w:del>
            <w:ins w:id="348"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in respect of insurance contracts regardless of the fact that such amounts may relate in whole or in part to a later </w:t>
            </w:r>
            <w:del w:id="349" w:author="Author">
              <w:r w:rsidRPr="00C22FD0" w:rsidDel="00E525EF">
                <w:rPr>
                  <w:rFonts w:ascii="Times New Roman" w:hAnsi="Times New Roman" w:cs="Times New Roman"/>
                  <w:sz w:val="20"/>
                  <w:szCs w:val="20"/>
                  <w:lang w:val="en-US"/>
                </w:rPr>
                <w:delText>financial year</w:delText>
              </w:r>
            </w:del>
            <w:ins w:id="350"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w:t>
            </w:r>
          </w:p>
        </w:tc>
      </w:tr>
      <w:tr w:rsidR="00E21451" w:rsidRPr="00C22FD0" w14:paraId="7CC9159D" w14:textId="77777777" w:rsidTr="0040755A">
        <w:tc>
          <w:tcPr>
            <w:tcW w:w="1526" w:type="dxa"/>
            <w:tcBorders>
              <w:bottom w:val="single" w:sz="4" w:space="0" w:color="000000"/>
              <w:right w:val="single" w:sz="4" w:space="0" w:color="000000"/>
            </w:tcBorders>
          </w:tcPr>
          <w:p w14:paraId="5CF14E9B"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C0140/R0200</w:t>
            </w:r>
          </w:p>
        </w:tc>
        <w:tc>
          <w:tcPr>
            <w:tcW w:w="2268" w:type="dxa"/>
            <w:tcBorders>
              <w:left w:val="single" w:sz="4" w:space="0" w:color="000000"/>
              <w:bottom w:val="single" w:sz="4" w:space="0" w:color="000000"/>
              <w:right w:val="single" w:sz="4" w:space="0" w:color="000000"/>
            </w:tcBorders>
          </w:tcPr>
          <w:p w14:paraId="30616AE6"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written – net</w:t>
            </w:r>
          </w:p>
        </w:tc>
        <w:tc>
          <w:tcPr>
            <w:tcW w:w="5386" w:type="dxa"/>
            <w:tcBorders>
              <w:left w:val="single" w:sz="4" w:space="0" w:color="000000"/>
              <w:bottom w:val="single" w:sz="4" w:space="0" w:color="000000"/>
              <w:right w:val="single" w:sz="4" w:space="0" w:color="000000"/>
            </w:tcBorders>
          </w:tcPr>
          <w:p w14:paraId="244EC42F" w14:textId="3D4B4B2D"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Definition of premiums written provided in application of directive 91/674/EEC</w:t>
            </w:r>
            <w:r w:rsidRPr="00C22FD0" w:rsidDel="00CB4BB9">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where applicable: the net premiums written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794C5DC0" w14:textId="77777777" w:rsidTr="0040755A">
        <w:tc>
          <w:tcPr>
            <w:tcW w:w="1526" w:type="dxa"/>
            <w:tcBorders>
              <w:right w:val="single" w:sz="4" w:space="0" w:color="000000"/>
            </w:tcBorders>
          </w:tcPr>
          <w:p w14:paraId="494F205F"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C0140/R0210</w:t>
            </w:r>
          </w:p>
        </w:tc>
        <w:tc>
          <w:tcPr>
            <w:tcW w:w="2268" w:type="dxa"/>
            <w:tcBorders>
              <w:left w:val="single" w:sz="4" w:space="0" w:color="000000"/>
              <w:right w:val="single" w:sz="4" w:space="0" w:color="000000"/>
            </w:tcBorders>
          </w:tcPr>
          <w:p w14:paraId="7B99AB68"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earned – Gross – Direct business</w:t>
            </w:r>
          </w:p>
          <w:p w14:paraId="5151BF3F"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4822C780"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351"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insurance direct business.</w:t>
            </w:r>
          </w:p>
        </w:tc>
      </w:tr>
      <w:tr w:rsidR="00E21451" w:rsidRPr="00C22FD0" w14:paraId="48A01D0B" w14:textId="77777777" w:rsidTr="0040755A">
        <w:tc>
          <w:tcPr>
            <w:tcW w:w="1526" w:type="dxa"/>
            <w:tcBorders>
              <w:right w:val="single" w:sz="4" w:space="0" w:color="000000"/>
            </w:tcBorders>
          </w:tcPr>
          <w:p w14:paraId="01B5904E"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C0140/R0220</w:t>
            </w:r>
          </w:p>
        </w:tc>
        <w:tc>
          <w:tcPr>
            <w:tcW w:w="2268" w:type="dxa"/>
            <w:tcBorders>
              <w:left w:val="single" w:sz="4" w:space="0" w:color="000000"/>
              <w:right w:val="single" w:sz="4" w:space="0" w:color="000000"/>
            </w:tcBorders>
          </w:tcPr>
          <w:p w14:paraId="2D6DB610"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earned – Gross – Proportional reinsurance accepted</w:t>
            </w:r>
          </w:p>
          <w:p w14:paraId="64EE405B"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2327CAE9"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352"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proportional reinsurance accepted business.</w:t>
            </w:r>
          </w:p>
        </w:tc>
      </w:tr>
      <w:tr w:rsidR="00E21451" w:rsidRPr="00C22FD0" w14:paraId="37D5B797" w14:textId="77777777" w:rsidTr="0040755A">
        <w:tc>
          <w:tcPr>
            <w:tcW w:w="1526" w:type="dxa"/>
            <w:tcBorders>
              <w:bottom w:val="single" w:sz="4" w:space="0" w:color="000000"/>
              <w:right w:val="single" w:sz="4" w:space="0" w:color="000000"/>
            </w:tcBorders>
          </w:tcPr>
          <w:p w14:paraId="41870504"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C0140/R0230</w:t>
            </w:r>
          </w:p>
        </w:tc>
        <w:tc>
          <w:tcPr>
            <w:tcW w:w="2268" w:type="dxa"/>
            <w:tcBorders>
              <w:left w:val="single" w:sz="4" w:space="0" w:color="000000"/>
              <w:bottom w:val="single" w:sz="4" w:space="0" w:color="000000"/>
              <w:right w:val="single" w:sz="4" w:space="0" w:color="000000"/>
            </w:tcBorders>
          </w:tcPr>
          <w:p w14:paraId="73D8320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earned – Gross – Non proportional reinsurance accepted</w:t>
            </w:r>
          </w:p>
          <w:p w14:paraId="48036279"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14:paraId="44E59D70" w14:textId="6ABFA8A2" w:rsidR="00E21451" w:rsidRPr="00C22FD0" w:rsidDel="00864227" w:rsidRDefault="00E21451" w:rsidP="0040755A">
            <w:pPr>
              <w:spacing w:after="0" w:line="240" w:lineRule="auto"/>
              <w:jc w:val="both"/>
              <w:rPr>
                <w:rFonts w:ascii="Times New Roman" w:hAnsi="Times New Roman" w:cs="Times New Roman"/>
                <w:sz w:val="20"/>
                <w:szCs w:val="20"/>
                <w:lang w:val="en-US"/>
                <w:rPrChange w:id="353"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proportional reinsurance accepted business.</w:t>
            </w:r>
          </w:p>
        </w:tc>
      </w:tr>
      <w:tr w:rsidR="00E21451" w:rsidRPr="00C22FD0" w14:paraId="5D34F8EC" w14:textId="77777777" w:rsidTr="0040755A">
        <w:tc>
          <w:tcPr>
            <w:tcW w:w="1526" w:type="dxa"/>
            <w:tcBorders>
              <w:right w:val="single" w:sz="4" w:space="0" w:color="000000"/>
            </w:tcBorders>
          </w:tcPr>
          <w:p w14:paraId="1CF0F6E5"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C0140/R0240</w:t>
            </w:r>
          </w:p>
        </w:tc>
        <w:tc>
          <w:tcPr>
            <w:tcW w:w="2268" w:type="dxa"/>
            <w:tcBorders>
              <w:left w:val="single" w:sz="4" w:space="0" w:color="000000"/>
              <w:right w:val="single" w:sz="4" w:space="0" w:color="000000"/>
            </w:tcBorders>
          </w:tcPr>
          <w:p w14:paraId="633C7D44"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earned – reinsurers’ share</w:t>
            </w:r>
          </w:p>
          <w:p w14:paraId="229E7DE2"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35501B52"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354"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 xml:space="preserve">Definition of earned premiums provided in directive 91/674/EEC where applicable: it is the sum of reinsurer's share in gross premiums written minus the change in the reinsurer's share in provision for unearned premiums. </w:t>
            </w:r>
          </w:p>
        </w:tc>
      </w:tr>
      <w:tr w:rsidR="00E21451" w:rsidRPr="00C22FD0" w14:paraId="158AC433" w14:textId="77777777" w:rsidTr="0040755A">
        <w:tc>
          <w:tcPr>
            <w:tcW w:w="1526" w:type="dxa"/>
            <w:tcBorders>
              <w:bottom w:val="single" w:sz="4" w:space="0" w:color="000000"/>
              <w:right w:val="single" w:sz="4" w:space="0" w:color="000000"/>
            </w:tcBorders>
          </w:tcPr>
          <w:p w14:paraId="543E514C"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C0140/R0300</w:t>
            </w:r>
          </w:p>
        </w:tc>
        <w:tc>
          <w:tcPr>
            <w:tcW w:w="2268" w:type="dxa"/>
            <w:tcBorders>
              <w:left w:val="single" w:sz="4" w:space="0" w:color="000000"/>
              <w:bottom w:val="single" w:sz="4" w:space="0" w:color="000000"/>
              <w:right w:val="single" w:sz="4" w:space="0" w:color="000000"/>
            </w:tcBorders>
          </w:tcPr>
          <w:p w14:paraId="75C1A919" w14:textId="55B53E6C"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Premiums earned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p w14:paraId="218111C7"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14:paraId="6F93D622" w14:textId="0C8FE461" w:rsidR="00E21451" w:rsidRPr="00C22FD0" w:rsidDel="00864227" w:rsidRDefault="00E21451" w:rsidP="0040755A">
            <w:pPr>
              <w:spacing w:after="0" w:line="240" w:lineRule="auto"/>
              <w:jc w:val="both"/>
              <w:rPr>
                <w:rFonts w:ascii="Times New Roman" w:hAnsi="Times New Roman" w:cs="Times New Roman"/>
                <w:sz w:val="20"/>
                <w:szCs w:val="20"/>
                <w:lang w:val="en-US"/>
                <w:rPrChange w:id="355"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699F7645" w14:textId="77777777" w:rsidTr="0040755A">
        <w:tc>
          <w:tcPr>
            <w:tcW w:w="1526" w:type="dxa"/>
            <w:tcBorders>
              <w:right w:val="single" w:sz="4" w:space="0" w:color="000000"/>
            </w:tcBorders>
          </w:tcPr>
          <w:p w14:paraId="079596F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C0140/R0310</w:t>
            </w:r>
          </w:p>
        </w:tc>
        <w:tc>
          <w:tcPr>
            <w:tcW w:w="2268" w:type="dxa"/>
            <w:tcBorders>
              <w:left w:val="single" w:sz="4" w:space="0" w:color="000000"/>
              <w:right w:val="single" w:sz="4" w:space="0" w:color="000000"/>
            </w:tcBorders>
          </w:tcPr>
          <w:p w14:paraId="10CC8128"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Gross – Direct business </w:t>
            </w:r>
          </w:p>
        </w:tc>
        <w:tc>
          <w:tcPr>
            <w:tcW w:w="5386" w:type="dxa"/>
            <w:tcBorders>
              <w:left w:val="single" w:sz="4" w:space="0" w:color="000000"/>
              <w:right w:val="single" w:sz="4" w:space="0" w:color="000000"/>
            </w:tcBorders>
          </w:tcPr>
          <w:p w14:paraId="10839AB3" w14:textId="41FD81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del w:id="356" w:author="Author">
              <w:r w:rsidRPr="00C22FD0" w:rsidDel="00E525EF">
                <w:rPr>
                  <w:rFonts w:ascii="Times New Roman" w:hAnsi="Times New Roman" w:cs="Times New Roman"/>
                  <w:sz w:val="20"/>
                  <w:szCs w:val="20"/>
                  <w:lang w:val="en-US"/>
                </w:rPr>
                <w:delText>financial year</w:delText>
              </w:r>
            </w:del>
            <w:ins w:id="357"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related to insurance contracts arising from direct business.</w:t>
            </w:r>
          </w:p>
          <w:p w14:paraId="23D27D3A"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5D1AD663"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358"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This shall exclude claims management expenses and the movement in provisions in claims management expenses.</w:t>
            </w:r>
          </w:p>
        </w:tc>
      </w:tr>
      <w:tr w:rsidR="00E21451" w:rsidRPr="00C22FD0" w14:paraId="3DD2159E" w14:textId="77777777" w:rsidTr="0040755A">
        <w:tc>
          <w:tcPr>
            <w:tcW w:w="1526" w:type="dxa"/>
            <w:tcBorders>
              <w:bottom w:val="single" w:sz="4" w:space="0" w:color="000000"/>
              <w:right w:val="single" w:sz="4" w:space="0" w:color="000000"/>
            </w:tcBorders>
          </w:tcPr>
          <w:p w14:paraId="25891AE5"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C0140/R0320</w:t>
            </w:r>
          </w:p>
        </w:tc>
        <w:tc>
          <w:tcPr>
            <w:tcW w:w="2268" w:type="dxa"/>
            <w:tcBorders>
              <w:left w:val="single" w:sz="4" w:space="0" w:color="000000"/>
              <w:bottom w:val="single" w:sz="4" w:space="0" w:color="000000"/>
              <w:right w:val="single" w:sz="4" w:space="0" w:color="000000"/>
            </w:tcBorders>
          </w:tcPr>
          <w:p w14:paraId="17D99744"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Claims incurred Gross – Proportional reinsurance accepted</w:t>
            </w:r>
          </w:p>
          <w:p w14:paraId="118CB78A"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14:paraId="5E69E693" w14:textId="3A9E9E6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del w:id="359" w:author="Author">
              <w:r w:rsidRPr="00C22FD0" w:rsidDel="00E525EF">
                <w:rPr>
                  <w:rFonts w:ascii="Times New Roman" w:hAnsi="Times New Roman" w:cs="Times New Roman"/>
                  <w:sz w:val="20"/>
                  <w:szCs w:val="20"/>
                  <w:lang w:val="en-US"/>
                </w:rPr>
                <w:delText>financial year</w:delText>
              </w:r>
            </w:del>
            <w:ins w:id="360"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related to insurance contracts arising from proportional reinsurance accepted.</w:t>
            </w:r>
          </w:p>
          <w:p w14:paraId="1FBF6D25"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0DCAF2D2"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361"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This shall exclude claims management expenses and the movement in provisions in claims management expenses.</w:t>
            </w:r>
          </w:p>
        </w:tc>
      </w:tr>
      <w:tr w:rsidR="00E21451" w:rsidRPr="00C22FD0" w14:paraId="70C418A3" w14:textId="77777777" w:rsidTr="0040755A">
        <w:tc>
          <w:tcPr>
            <w:tcW w:w="1526" w:type="dxa"/>
            <w:tcBorders>
              <w:right w:val="single" w:sz="4" w:space="0" w:color="000000"/>
            </w:tcBorders>
          </w:tcPr>
          <w:p w14:paraId="3F94122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C0080 to </w:t>
            </w:r>
            <w:r w:rsidRPr="00C22FD0">
              <w:rPr>
                <w:rFonts w:ascii="Times New Roman" w:hAnsi="Times New Roman" w:cs="Times New Roman"/>
                <w:sz w:val="20"/>
                <w:szCs w:val="20"/>
                <w:lang w:val="en-US"/>
              </w:rPr>
              <w:lastRenderedPageBreak/>
              <w:t>C0140/R0330</w:t>
            </w:r>
          </w:p>
        </w:tc>
        <w:tc>
          <w:tcPr>
            <w:tcW w:w="2268" w:type="dxa"/>
            <w:tcBorders>
              <w:left w:val="single" w:sz="4" w:space="0" w:color="000000"/>
              <w:right w:val="single" w:sz="4" w:space="0" w:color="000000"/>
            </w:tcBorders>
          </w:tcPr>
          <w:p w14:paraId="2E8883FC"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 xml:space="preserve">Claims incurred – Gross </w:t>
            </w:r>
            <w:r w:rsidRPr="00C22FD0">
              <w:rPr>
                <w:rFonts w:ascii="Times New Roman" w:hAnsi="Times New Roman" w:cs="Times New Roman"/>
                <w:sz w:val="20"/>
                <w:szCs w:val="20"/>
                <w:lang w:val="en-US"/>
              </w:rPr>
              <w:lastRenderedPageBreak/>
              <w:t>– Non proportional reinsurance accepted</w:t>
            </w:r>
          </w:p>
          <w:p w14:paraId="463C2806"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0CD840FB" w14:textId="276C6ACB"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 xml:space="preserve">Claims incurred in the reporting period as defined in directive </w:t>
            </w:r>
            <w:r w:rsidRPr="00C22FD0">
              <w:rPr>
                <w:rFonts w:ascii="Times New Roman" w:hAnsi="Times New Roman" w:cs="Times New Roman"/>
                <w:sz w:val="20"/>
                <w:szCs w:val="20"/>
                <w:lang w:val="en-US"/>
              </w:rPr>
              <w:lastRenderedPageBreak/>
              <w:t xml:space="preserve">91/674/EEC where applicable: the claims incurred means the sum of the claims paid and the change in the provision for claims during the </w:t>
            </w:r>
            <w:del w:id="362" w:author="Author">
              <w:r w:rsidRPr="00C22FD0" w:rsidDel="00E525EF">
                <w:rPr>
                  <w:rFonts w:ascii="Times New Roman" w:hAnsi="Times New Roman" w:cs="Times New Roman"/>
                  <w:sz w:val="20"/>
                  <w:szCs w:val="20"/>
                  <w:lang w:val="en-US"/>
                </w:rPr>
                <w:delText>financial year</w:delText>
              </w:r>
            </w:del>
            <w:ins w:id="363"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related to insurance contracts arising from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proportional reinsurance accepted. </w:t>
            </w:r>
          </w:p>
          <w:p w14:paraId="5F4185A5"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6FB0E813"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364"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This shall exclude claims management expenses and the movement in provisions in claims management expenses.</w:t>
            </w:r>
          </w:p>
        </w:tc>
      </w:tr>
      <w:tr w:rsidR="00E21451" w:rsidRPr="00C22FD0" w14:paraId="27392838" w14:textId="77777777" w:rsidTr="0040755A">
        <w:tc>
          <w:tcPr>
            <w:tcW w:w="1526" w:type="dxa"/>
            <w:tcBorders>
              <w:right w:val="single" w:sz="4" w:space="0" w:color="000000"/>
            </w:tcBorders>
          </w:tcPr>
          <w:p w14:paraId="2DF20918"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C0080 to C0140/R0340</w:t>
            </w:r>
          </w:p>
        </w:tc>
        <w:tc>
          <w:tcPr>
            <w:tcW w:w="2268" w:type="dxa"/>
            <w:tcBorders>
              <w:left w:val="single" w:sz="4" w:space="0" w:color="000000"/>
              <w:right w:val="single" w:sz="4" w:space="0" w:color="000000"/>
            </w:tcBorders>
          </w:tcPr>
          <w:p w14:paraId="3953BC81" w14:textId="20619970"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Reinsurers’ share</w:t>
            </w:r>
          </w:p>
          <w:p w14:paraId="5C737216"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53EC8BEF" w14:textId="76BA825B"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where applicable: it is the reinsurer's share in sum of the claims paid and the change in the provision for claims during the </w:t>
            </w:r>
            <w:del w:id="365" w:author="Author">
              <w:r w:rsidRPr="00C22FD0" w:rsidDel="00E525EF">
                <w:rPr>
                  <w:rFonts w:ascii="Times New Roman" w:hAnsi="Times New Roman" w:cs="Times New Roman"/>
                  <w:sz w:val="20"/>
                  <w:szCs w:val="20"/>
                  <w:lang w:val="en-US"/>
                </w:rPr>
                <w:delText>financial year</w:delText>
              </w:r>
            </w:del>
            <w:ins w:id="366"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w:t>
            </w:r>
          </w:p>
          <w:p w14:paraId="34C136C7"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735F39CB"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367"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This shall exclude claims management expenses and the movement in provisions in claims management expenses.</w:t>
            </w:r>
          </w:p>
        </w:tc>
      </w:tr>
      <w:tr w:rsidR="00E21451" w:rsidRPr="00C22FD0" w14:paraId="3E8EE8D9" w14:textId="77777777" w:rsidTr="0040755A">
        <w:tc>
          <w:tcPr>
            <w:tcW w:w="1526" w:type="dxa"/>
            <w:tcBorders>
              <w:right w:val="single" w:sz="4" w:space="0" w:color="000000"/>
            </w:tcBorders>
          </w:tcPr>
          <w:p w14:paraId="56C8AF67"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C0140/R0400</w:t>
            </w:r>
          </w:p>
        </w:tc>
        <w:tc>
          <w:tcPr>
            <w:tcW w:w="2268" w:type="dxa"/>
            <w:tcBorders>
              <w:left w:val="single" w:sz="4" w:space="0" w:color="000000"/>
              <w:right w:val="single" w:sz="4" w:space="0" w:color="000000"/>
            </w:tcBorders>
          </w:tcPr>
          <w:p w14:paraId="6BFDF20F"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Claims incurred – Net</w:t>
            </w:r>
          </w:p>
        </w:tc>
        <w:tc>
          <w:tcPr>
            <w:tcW w:w="5386" w:type="dxa"/>
            <w:tcBorders>
              <w:left w:val="single" w:sz="4" w:space="0" w:color="000000"/>
              <w:right w:val="single" w:sz="4" w:space="0" w:color="000000"/>
            </w:tcBorders>
          </w:tcPr>
          <w:p w14:paraId="083C1C05" w14:textId="4F9CADE1"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del w:id="368" w:author="Author">
              <w:r w:rsidRPr="00C22FD0" w:rsidDel="00E525EF">
                <w:rPr>
                  <w:rFonts w:ascii="Times New Roman" w:hAnsi="Times New Roman" w:cs="Times New Roman"/>
                  <w:sz w:val="20"/>
                  <w:szCs w:val="20"/>
                  <w:lang w:val="en-US"/>
                </w:rPr>
                <w:delText>financial year</w:delText>
              </w:r>
            </w:del>
            <w:ins w:id="369"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related to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insurance business reduced by the amount ceded to reinsurance undertakings.</w:t>
            </w:r>
          </w:p>
          <w:p w14:paraId="050B94F5"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285E23C4"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370"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This shall exclude claims management expenses and the movement in provisions in claims management expenses.</w:t>
            </w:r>
            <w:r w:rsidRPr="00C22FD0" w:rsidDel="00864227">
              <w:rPr>
                <w:rFonts w:ascii="Times New Roman" w:hAnsi="Times New Roman" w:cs="Times New Roman"/>
                <w:sz w:val="20"/>
                <w:szCs w:val="20"/>
                <w:lang w:val="en-US"/>
                <w:rPrChange w:id="371" w:author="Author">
                  <w:rPr>
                    <w:rFonts w:ascii="Times New Roman" w:hAnsi="Times New Roman" w:cs="Times New Roman"/>
                    <w:sz w:val="20"/>
                    <w:szCs w:val="20"/>
                    <w:highlight w:val="yellow"/>
                    <w:lang w:val="en-US"/>
                  </w:rPr>
                </w:rPrChange>
              </w:rPr>
              <w:t xml:space="preserve"> </w:t>
            </w:r>
          </w:p>
        </w:tc>
      </w:tr>
      <w:tr w:rsidR="00E21451" w:rsidRPr="00C22FD0" w14:paraId="4829F141" w14:textId="77777777" w:rsidTr="0040755A">
        <w:tc>
          <w:tcPr>
            <w:tcW w:w="1526" w:type="dxa"/>
            <w:tcBorders>
              <w:right w:val="single" w:sz="4" w:space="0" w:color="000000"/>
            </w:tcBorders>
          </w:tcPr>
          <w:p w14:paraId="0B87B416"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C0140/R0410</w:t>
            </w:r>
          </w:p>
        </w:tc>
        <w:tc>
          <w:tcPr>
            <w:tcW w:w="2268" w:type="dxa"/>
            <w:tcBorders>
              <w:left w:val="single" w:sz="4" w:space="0" w:color="000000"/>
              <w:right w:val="single" w:sz="4" w:space="0" w:color="000000"/>
            </w:tcBorders>
          </w:tcPr>
          <w:p w14:paraId="70146F01" w14:textId="5B48264B"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Changes in other technical provisions – Gross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Direct business </w:t>
            </w:r>
          </w:p>
        </w:tc>
        <w:tc>
          <w:tcPr>
            <w:tcW w:w="5386" w:type="dxa"/>
            <w:tcBorders>
              <w:left w:val="single" w:sz="4" w:space="0" w:color="000000"/>
              <w:right w:val="single" w:sz="4" w:space="0" w:color="000000"/>
            </w:tcBorders>
          </w:tcPr>
          <w:p w14:paraId="5A744776" w14:textId="77777777" w:rsidR="00E21451" w:rsidRPr="00C22FD0" w:rsidRDefault="00E21451" w:rsidP="0040755A">
            <w:pPr>
              <w:spacing w:after="0" w:line="240" w:lineRule="auto"/>
              <w:jc w:val="both"/>
              <w:rPr>
                <w:ins w:id="372" w:author="Author"/>
                <w:rFonts w:ascii="Times New Roman" w:hAnsi="Times New Roman" w:cs="Times New Roman"/>
                <w:sz w:val="20"/>
                <w:szCs w:val="20"/>
                <w:lang w:val="en-US"/>
              </w:rPr>
            </w:pPr>
            <w:r w:rsidRPr="00C22FD0">
              <w:rPr>
                <w:rFonts w:ascii="Times New Roman" w:hAnsi="Times New Roman" w:cs="Times New Roman"/>
                <w:sz w:val="20"/>
                <w:szCs w:val="20"/>
                <w:lang w:val="en-US"/>
              </w:rPr>
              <w:t>Changes in other technical provisions as defined in directive 91/674/EEC where applicable: it is the changes in other technical provisions for the gross direct business.</w:t>
            </w:r>
          </w:p>
          <w:p w14:paraId="39E65E32" w14:textId="77777777" w:rsidR="00322301" w:rsidRPr="00C22FD0" w:rsidRDefault="00322301" w:rsidP="00322301">
            <w:pPr>
              <w:spacing w:after="0" w:line="240" w:lineRule="auto"/>
              <w:jc w:val="both"/>
              <w:rPr>
                <w:ins w:id="373" w:author="Author"/>
                <w:rFonts w:ascii="Times New Roman" w:hAnsi="Times New Roman" w:cs="Times New Roman"/>
                <w:sz w:val="20"/>
                <w:szCs w:val="20"/>
                <w:lang w:val="en-US"/>
              </w:rPr>
            </w:pPr>
          </w:p>
          <w:p w14:paraId="55B88652" w14:textId="77777777" w:rsidR="00322301" w:rsidRPr="00C22FD0" w:rsidRDefault="00322301" w:rsidP="00322301">
            <w:pPr>
              <w:spacing w:after="0" w:line="240" w:lineRule="auto"/>
              <w:jc w:val="both"/>
              <w:rPr>
                <w:ins w:id="374" w:author="Author"/>
                <w:rFonts w:ascii="Times New Roman" w:hAnsi="Times New Roman" w:cs="Times New Roman"/>
                <w:sz w:val="20"/>
                <w:szCs w:val="20"/>
                <w:lang w:val="en-US"/>
              </w:rPr>
            </w:pPr>
            <w:ins w:id="375" w:author="Author">
              <w:r w:rsidRPr="00C22FD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14:paraId="5AF37059" w14:textId="77777777" w:rsidR="00322301" w:rsidRPr="00C22FD0" w:rsidRDefault="00322301" w:rsidP="0040755A">
            <w:pPr>
              <w:spacing w:after="0" w:line="240" w:lineRule="auto"/>
              <w:jc w:val="both"/>
              <w:rPr>
                <w:rFonts w:ascii="Times New Roman" w:hAnsi="Times New Roman" w:cs="Times New Roman"/>
                <w:sz w:val="20"/>
                <w:szCs w:val="20"/>
                <w:lang w:val="en-US"/>
                <w:rPrChange w:id="376" w:author="Author">
                  <w:rPr>
                    <w:rFonts w:ascii="Times New Roman" w:hAnsi="Times New Roman" w:cs="Times New Roman"/>
                    <w:sz w:val="20"/>
                    <w:szCs w:val="20"/>
                    <w:highlight w:val="yellow"/>
                    <w:lang w:val="en-US"/>
                  </w:rPr>
                </w:rPrChange>
              </w:rPr>
            </w:pPr>
          </w:p>
        </w:tc>
      </w:tr>
      <w:tr w:rsidR="00E21451" w:rsidRPr="00C22FD0" w14:paraId="0675D6C1" w14:textId="77777777" w:rsidTr="0040755A">
        <w:tc>
          <w:tcPr>
            <w:tcW w:w="1526" w:type="dxa"/>
            <w:tcBorders>
              <w:bottom w:val="single" w:sz="4" w:space="0" w:color="000000"/>
              <w:right w:val="single" w:sz="4" w:space="0" w:color="000000"/>
            </w:tcBorders>
          </w:tcPr>
          <w:p w14:paraId="0C192C2C"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C0140/R0420</w:t>
            </w:r>
          </w:p>
        </w:tc>
        <w:tc>
          <w:tcPr>
            <w:tcW w:w="2268" w:type="dxa"/>
            <w:tcBorders>
              <w:left w:val="single" w:sz="4" w:space="0" w:color="000000"/>
              <w:bottom w:val="single" w:sz="4" w:space="0" w:color="000000"/>
              <w:right w:val="single" w:sz="4" w:space="0" w:color="000000"/>
            </w:tcBorders>
          </w:tcPr>
          <w:p w14:paraId="3CC05A7E"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Changes in other technical provisions – Gross – Proportional reinsurance accepted</w:t>
            </w:r>
          </w:p>
        </w:tc>
        <w:tc>
          <w:tcPr>
            <w:tcW w:w="5386" w:type="dxa"/>
            <w:tcBorders>
              <w:left w:val="single" w:sz="4" w:space="0" w:color="000000"/>
              <w:bottom w:val="single" w:sz="4" w:space="0" w:color="000000"/>
              <w:right w:val="single" w:sz="4" w:space="0" w:color="000000"/>
            </w:tcBorders>
          </w:tcPr>
          <w:p w14:paraId="7FB65A8B" w14:textId="77777777" w:rsidR="00E21451" w:rsidRPr="00C22FD0" w:rsidRDefault="00E21451" w:rsidP="0040755A">
            <w:pPr>
              <w:spacing w:after="0" w:line="240" w:lineRule="auto"/>
              <w:jc w:val="both"/>
              <w:rPr>
                <w:ins w:id="377" w:author="Author"/>
                <w:rFonts w:ascii="Times New Roman" w:hAnsi="Times New Roman" w:cs="Times New Roman"/>
                <w:sz w:val="20"/>
                <w:szCs w:val="20"/>
                <w:lang w:val="en-US"/>
              </w:rPr>
            </w:pPr>
            <w:r w:rsidRPr="00C22FD0">
              <w:rPr>
                <w:rFonts w:ascii="Times New Roman" w:hAnsi="Times New Roman" w:cs="Times New Roman"/>
                <w:sz w:val="20"/>
                <w:szCs w:val="20"/>
                <w:lang w:val="en-US"/>
              </w:rPr>
              <w:t>Changes in other technical provisions as defined in directive 91/674/EEC where applicable: it is the changes in other technical provisions for the gross proportional reinsurance accepted.</w:t>
            </w:r>
          </w:p>
          <w:p w14:paraId="11BC777E" w14:textId="77777777" w:rsidR="00322301" w:rsidRPr="00C22FD0" w:rsidRDefault="00322301" w:rsidP="00322301">
            <w:pPr>
              <w:spacing w:after="0" w:line="240" w:lineRule="auto"/>
              <w:jc w:val="both"/>
              <w:rPr>
                <w:ins w:id="378" w:author="Author"/>
                <w:rFonts w:ascii="Times New Roman" w:hAnsi="Times New Roman" w:cs="Times New Roman"/>
                <w:sz w:val="20"/>
                <w:szCs w:val="20"/>
                <w:lang w:val="en-US"/>
              </w:rPr>
            </w:pPr>
          </w:p>
          <w:p w14:paraId="0640CCF5" w14:textId="77777777" w:rsidR="00322301" w:rsidRPr="00C22FD0" w:rsidRDefault="00322301" w:rsidP="00322301">
            <w:pPr>
              <w:spacing w:after="0" w:line="240" w:lineRule="auto"/>
              <w:jc w:val="both"/>
              <w:rPr>
                <w:ins w:id="379" w:author="Author"/>
                <w:rFonts w:ascii="Times New Roman" w:hAnsi="Times New Roman" w:cs="Times New Roman"/>
                <w:sz w:val="20"/>
                <w:szCs w:val="20"/>
                <w:lang w:val="en-US"/>
              </w:rPr>
            </w:pPr>
            <w:ins w:id="380" w:author="Author">
              <w:r w:rsidRPr="00C22FD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14:paraId="3A5C6AB1" w14:textId="77777777" w:rsidR="00322301" w:rsidRPr="00C22FD0" w:rsidRDefault="00322301" w:rsidP="0040755A">
            <w:pPr>
              <w:spacing w:after="0" w:line="240" w:lineRule="auto"/>
              <w:jc w:val="both"/>
              <w:rPr>
                <w:rFonts w:ascii="Times New Roman" w:hAnsi="Times New Roman" w:cs="Times New Roman"/>
                <w:sz w:val="20"/>
                <w:szCs w:val="20"/>
                <w:lang w:val="en-US"/>
                <w:rPrChange w:id="381" w:author="Author">
                  <w:rPr>
                    <w:rFonts w:ascii="Times New Roman" w:hAnsi="Times New Roman" w:cs="Times New Roman"/>
                    <w:sz w:val="20"/>
                    <w:szCs w:val="20"/>
                    <w:highlight w:val="yellow"/>
                    <w:lang w:val="en-US"/>
                  </w:rPr>
                </w:rPrChange>
              </w:rPr>
            </w:pPr>
          </w:p>
        </w:tc>
      </w:tr>
      <w:tr w:rsidR="00E21451" w:rsidRPr="00C22FD0" w14:paraId="1B9169E0" w14:textId="77777777" w:rsidTr="0040755A">
        <w:tc>
          <w:tcPr>
            <w:tcW w:w="1526" w:type="dxa"/>
            <w:tcBorders>
              <w:right w:val="single" w:sz="4" w:space="0" w:color="000000"/>
            </w:tcBorders>
          </w:tcPr>
          <w:p w14:paraId="71BC6468"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C0140/R0430</w:t>
            </w:r>
          </w:p>
        </w:tc>
        <w:tc>
          <w:tcPr>
            <w:tcW w:w="2268" w:type="dxa"/>
            <w:tcBorders>
              <w:left w:val="single" w:sz="4" w:space="0" w:color="000000"/>
              <w:right w:val="single" w:sz="4" w:space="0" w:color="000000"/>
            </w:tcBorders>
          </w:tcPr>
          <w:p w14:paraId="6364CFC2" w14:textId="2BACBAAD"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Changes in other technical provisions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Gross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proportional reinsurance accepted</w:t>
            </w:r>
          </w:p>
        </w:tc>
        <w:tc>
          <w:tcPr>
            <w:tcW w:w="5386" w:type="dxa"/>
            <w:tcBorders>
              <w:left w:val="single" w:sz="4" w:space="0" w:color="000000"/>
              <w:right w:val="single" w:sz="4" w:space="0" w:color="000000"/>
            </w:tcBorders>
          </w:tcPr>
          <w:p w14:paraId="441D1BEF" w14:textId="77777777" w:rsidR="00E21451" w:rsidRPr="00C22FD0" w:rsidRDefault="00E21451" w:rsidP="0040755A">
            <w:pPr>
              <w:spacing w:after="0" w:line="240" w:lineRule="auto"/>
              <w:jc w:val="both"/>
              <w:rPr>
                <w:ins w:id="382" w:author="Author"/>
                <w:rFonts w:ascii="Times New Roman" w:hAnsi="Times New Roman" w:cs="Times New Roman"/>
                <w:sz w:val="20"/>
                <w:szCs w:val="20"/>
                <w:lang w:val="en-US"/>
              </w:rPr>
            </w:pPr>
            <w:r w:rsidRPr="00C22FD0">
              <w:rPr>
                <w:rFonts w:ascii="Times New Roman" w:hAnsi="Times New Roman" w:cs="Times New Roman"/>
                <w:sz w:val="20"/>
                <w:szCs w:val="20"/>
                <w:lang w:val="en-US"/>
              </w:rPr>
              <w:t>Changes in other technical provisions as defined in directive 91/674/EEC where applicable: it is the changes in other technical provisions for the gross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proportional reinsurance accepted.</w:t>
            </w:r>
          </w:p>
          <w:p w14:paraId="5365EE95" w14:textId="77777777" w:rsidR="00322301" w:rsidRPr="00C22FD0" w:rsidRDefault="00322301" w:rsidP="0040755A">
            <w:pPr>
              <w:spacing w:after="0" w:line="240" w:lineRule="auto"/>
              <w:jc w:val="both"/>
              <w:rPr>
                <w:ins w:id="383" w:author="Author"/>
                <w:rFonts w:ascii="Times New Roman" w:hAnsi="Times New Roman" w:cs="Times New Roman"/>
                <w:sz w:val="20"/>
                <w:szCs w:val="20"/>
                <w:lang w:val="en-US"/>
              </w:rPr>
            </w:pPr>
          </w:p>
          <w:p w14:paraId="2D83278F" w14:textId="2BC58401" w:rsidR="00322301" w:rsidRPr="00C22FD0" w:rsidRDefault="00322301" w:rsidP="0040755A">
            <w:pPr>
              <w:spacing w:after="0" w:line="240" w:lineRule="auto"/>
              <w:jc w:val="both"/>
              <w:rPr>
                <w:rFonts w:ascii="Times New Roman" w:hAnsi="Times New Roman" w:cs="Times New Roman"/>
                <w:sz w:val="20"/>
                <w:szCs w:val="20"/>
                <w:lang w:val="en-US"/>
                <w:rPrChange w:id="384" w:author="Author">
                  <w:rPr>
                    <w:rFonts w:ascii="Times New Roman" w:hAnsi="Times New Roman" w:cs="Times New Roman"/>
                    <w:sz w:val="20"/>
                    <w:szCs w:val="20"/>
                    <w:highlight w:val="yellow"/>
                    <w:lang w:val="en-US"/>
                  </w:rPr>
                </w:rPrChange>
              </w:rPr>
            </w:pPr>
            <w:ins w:id="385" w:author="Author">
              <w:r w:rsidRPr="00C22FD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tc>
      </w:tr>
      <w:tr w:rsidR="00E21451" w:rsidRPr="00C22FD0" w14:paraId="40BE2EB4" w14:textId="77777777" w:rsidTr="0040755A">
        <w:tc>
          <w:tcPr>
            <w:tcW w:w="1526" w:type="dxa"/>
            <w:tcBorders>
              <w:right w:val="single" w:sz="4" w:space="0" w:color="000000"/>
            </w:tcBorders>
          </w:tcPr>
          <w:p w14:paraId="34977072"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C0140/R0440</w:t>
            </w:r>
          </w:p>
        </w:tc>
        <w:tc>
          <w:tcPr>
            <w:tcW w:w="2268" w:type="dxa"/>
            <w:tcBorders>
              <w:left w:val="single" w:sz="4" w:space="0" w:color="000000"/>
              <w:right w:val="single" w:sz="4" w:space="0" w:color="000000"/>
            </w:tcBorders>
          </w:tcPr>
          <w:p w14:paraId="30C1967D" w14:textId="4F26CE65"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Changes in other technical provisions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Reinsurers' share</w:t>
            </w:r>
          </w:p>
        </w:tc>
        <w:tc>
          <w:tcPr>
            <w:tcW w:w="5386" w:type="dxa"/>
            <w:tcBorders>
              <w:left w:val="single" w:sz="4" w:space="0" w:color="000000"/>
              <w:right w:val="single" w:sz="4" w:space="0" w:color="000000"/>
            </w:tcBorders>
          </w:tcPr>
          <w:p w14:paraId="4B32808D" w14:textId="77777777" w:rsidR="00E21451" w:rsidRPr="00C22FD0" w:rsidRDefault="00E21451" w:rsidP="0040755A">
            <w:pPr>
              <w:spacing w:after="0" w:line="240" w:lineRule="auto"/>
              <w:jc w:val="both"/>
              <w:rPr>
                <w:ins w:id="386" w:author="Author"/>
                <w:rFonts w:ascii="Times New Roman" w:hAnsi="Times New Roman" w:cs="Times New Roman"/>
                <w:sz w:val="20"/>
                <w:szCs w:val="20"/>
                <w:lang w:val="en-US"/>
              </w:rPr>
            </w:pPr>
            <w:r w:rsidRPr="00C22FD0">
              <w:rPr>
                <w:rFonts w:ascii="Times New Roman" w:hAnsi="Times New Roman" w:cs="Times New Roman"/>
                <w:sz w:val="20"/>
                <w:szCs w:val="20"/>
                <w:lang w:val="en-US"/>
              </w:rPr>
              <w:t>Changes in other technical provisions as defined in directive 91/674/EEC where applicable: it is the changes in other technical provisions related to the amounts ceded to reinsurers.</w:t>
            </w:r>
          </w:p>
          <w:p w14:paraId="6B7A7F08" w14:textId="77777777" w:rsidR="00322301" w:rsidRPr="00C22FD0" w:rsidRDefault="00322301" w:rsidP="00322301">
            <w:pPr>
              <w:spacing w:after="0" w:line="240" w:lineRule="auto"/>
              <w:jc w:val="both"/>
              <w:rPr>
                <w:ins w:id="387" w:author="Author"/>
                <w:rFonts w:ascii="Times New Roman" w:hAnsi="Times New Roman" w:cs="Times New Roman"/>
                <w:sz w:val="20"/>
                <w:szCs w:val="20"/>
                <w:lang w:val="en-US"/>
              </w:rPr>
            </w:pPr>
          </w:p>
          <w:p w14:paraId="0DB7016B" w14:textId="2DF7ADC3" w:rsidR="00322301" w:rsidRPr="00C22FD0" w:rsidRDefault="00B67059" w:rsidP="00B2455C">
            <w:pPr>
              <w:spacing w:after="0" w:line="240" w:lineRule="auto"/>
              <w:jc w:val="both"/>
              <w:rPr>
                <w:rFonts w:ascii="Times New Roman" w:hAnsi="Times New Roman" w:cs="Times New Roman"/>
                <w:sz w:val="20"/>
                <w:szCs w:val="20"/>
                <w:lang w:val="en-US"/>
                <w:rPrChange w:id="388" w:author="Author">
                  <w:rPr>
                    <w:rFonts w:ascii="Times New Roman" w:hAnsi="Times New Roman" w:cs="Times New Roman"/>
                    <w:sz w:val="20"/>
                    <w:szCs w:val="20"/>
                    <w:highlight w:val="yellow"/>
                    <w:lang w:val="en-US"/>
                  </w:rPr>
                </w:rPrChange>
              </w:rPr>
            </w:pPr>
            <w:ins w:id="389" w:author="Author">
              <w:r w:rsidRPr="00C22FD0">
                <w:rPr>
                  <w:rFonts w:ascii="Times New Roman" w:hAnsi="Times New Roman" w:cs="Times New Roman"/>
                  <w:sz w:val="20"/>
                  <w:szCs w:val="20"/>
                  <w:lang w:val="en-US"/>
                </w:rPr>
                <w:lastRenderedPageBreak/>
                <w:t>This item should be reported as a positive amount if the variation is negative or as a negative amount if variation is positive</w:t>
              </w:r>
              <w:r w:rsidR="00322301" w:rsidRPr="00C22FD0">
                <w:rPr>
                  <w:rFonts w:ascii="Times New Roman" w:hAnsi="Times New Roman" w:cs="Times New Roman"/>
                  <w:sz w:val="20"/>
                  <w:szCs w:val="20"/>
                  <w:lang w:val="en-US"/>
                </w:rPr>
                <w:t>.</w:t>
              </w:r>
            </w:ins>
          </w:p>
        </w:tc>
      </w:tr>
      <w:tr w:rsidR="00E21451" w:rsidRPr="00C22FD0" w14:paraId="0869939A" w14:textId="77777777" w:rsidTr="0040755A">
        <w:tc>
          <w:tcPr>
            <w:tcW w:w="1526" w:type="dxa"/>
            <w:tcBorders>
              <w:right w:val="single" w:sz="4" w:space="0" w:color="000000"/>
            </w:tcBorders>
          </w:tcPr>
          <w:p w14:paraId="5B127825"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C0080 to C0140/R0500</w:t>
            </w:r>
          </w:p>
        </w:tc>
        <w:tc>
          <w:tcPr>
            <w:tcW w:w="2268" w:type="dxa"/>
            <w:tcBorders>
              <w:left w:val="single" w:sz="4" w:space="0" w:color="000000"/>
              <w:right w:val="single" w:sz="4" w:space="0" w:color="000000"/>
            </w:tcBorders>
          </w:tcPr>
          <w:p w14:paraId="6E980B97" w14:textId="1EC8D11C"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Changes in other technical provisions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tc>
        <w:tc>
          <w:tcPr>
            <w:tcW w:w="5386" w:type="dxa"/>
            <w:tcBorders>
              <w:left w:val="single" w:sz="4" w:space="0" w:color="000000"/>
              <w:right w:val="single" w:sz="4" w:space="0" w:color="000000"/>
            </w:tcBorders>
          </w:tcPr>
          <w:p w14:paraId="60058C3B" w14:textId="77777777" w:rsidR="00322301" w:rsidRPr="00C22FD0" w:rsidRDefault="00E21451" w:rsidP="0040755A">
            <w:pPr>
              <w:spacing w:after="0" w:line="240" w:lineRule="auto"/>
              <w:jc w:val="both"/>
              <w:rPr>
                <w:ins w:id="390" w:author="Autho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Changes in other technical provisions as defined in directive 91/674/EEC where applicable: the net </w:t>
            </w:r>
            <w:proofErr w:type="gramStart"/>
            <w:r w:rsidRPr="00C22FD0">
              <w:rPr>
                <w:rFonts w:ascii="Times New Roman" w:hAnsi="Times New Roman" w:cs="Times New Roman"/>
                <w:sz w:val="20"/>
                <w:szCs w:val="20"/>
                <w:lang w:val="en-US"/>
              </w:rPr>
              <w:t>amount of changes in other technical provisions represent</w:t>
            </w:r>
            <w:proofErr w:type="gramEnd"/>
            <w:r w:rsidRPr="00C22FD0">
              <w:rPr>
                <w:rFonts w:ascii="Times New Roman" w:hAnsi="Times New Roman" w:cs="Times New Roman"/>
                <w:sz w:val="20"/>
                <w:szCs w:val="20"/>
                <w:lang w:val="en-US"/>
              </w:rPr>
              <w:t xml:space="preserve">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insurance business reduced by the amount ceded to reinsurance undertakings.</w:t>
            </w:r>
          </w:p>
          <w:p w14:paraId="20144D22" w14:textId="77777777" w:rsidR="00322301" w:rsidRPr="00C22FD0" w:rsidRDefault="00322301" w:rsidP="00322301">
            <w:pPr>
              <w:spacing w:after="0" w:line="240" w:lineRule="auto"/>
              <w:jc w:val="both"/>
              <w:rPr>
                <w:ins w:id="391" w:author="Author"/>
                <w:rFonts w:ascii="Times New Roman" w:hAnsi="Times New Roman" w:cs="Times New Roman"/>
                <w:sz w:val="20"/>
                <w:szCs w:val="20"/>
                <w:lang w:val="en-US"/>
              </w:rPr>
            </w:pPr>
          </w:p>
          <w:p w14:paraId="5A018C20" w14:textId="45DFC4FA" w:rsidR="00E21451" w:rsidRPr="00C22FD0" w:rsidRDefault="00322301" w:rsidP="00322301">
            <w:pPr>
              <w:spacing w:after="0" w:line="240" w:lineRule="auto"/>
              <w:jc w:val="both"/>
              <w:rPr>
                <w:rFonts w:ascii="Times New Roman" w:hAnsi="Times New Roman" w:cs="Times New Roman"/>
                <w:sz w:val="20"/>
                <w:szCs w:val="20"/>
                <w:lang w:val="en-US"/>
                <w:rPrChange w:id="392" w:author="Author">
                  <w:rPr>
                    <w:rFonts w:ascii="Times New Roman" w:hAnsi="Times New Roman" w:cs="Times New Roman"/>
                    <w:sz w:val="20"/>
                    <w:szCs w:val="20"/>
                    <w:highlight w:val="yellow"/>
                    <w:lang w:val="en-US"/>
                  </w:rPr>
                </w:rPrChange>
              </w:rPr>
            </w:pPr>
            <w:ins w:id="393" w:author="Author">
              <w:r w:rsidRPr="00C22FD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del w:id="394" w:author="Author">
              <w:r w:rsidR="00E21451" w:rsidRPr="00C22FD0" w:rsidDel="00322301">
                <w:rPr>
                  <w:rFonts w:ascii="Times New Roman" w:hAnsi="Times New Roman" w:cs="Times New Roman"/>
                  <w:sz w:val="20"/>
                  <w:szCs w:val="20"/>
                  <w:lang w:val="en-US"/>
                </w:rPr>
                <w:delText xml:space="preserve"> </w:delText>
              </w:r>
            </w:del>
          </w:p>
        </w:tc>
      </w:tr>
      <w:tr w:rsidR="00E21451" w:rsidRPr="00C22FD0" w14:paraId="47F97926" w14:textId="77777777" w:rsidTr="0040755A">
        <w:tc>
          <w:tcPr>
            <w:tcW w:w="1526" w:type="dxa"/>
            <w:tcBorders>
              <w:right w:val="single" w:sz="4" w:space="0" w:color="000000"/>
            </w:tcBorders>
          </w:tcPr>
          <w:p w14:paraId="5550249B"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C0080 to C0140/R0550</w:t>
            </w:r>
          </w:p>
        </w:tc>
        <w:tc>
          <w:tcPr>
            <w:tcW w:w="2268" w:type="dxa"/>
            <w:tcBorders>
              <w:left w:val="single" w:sz="4" w:space="0" w:color="000000"/>
              <w:right w:val="single" w:sz="4" w:space="0" w:color="000000"/>
            </w:tcBorders>
          </w:tcPr>
          <w:p w14:paraId="7E9927D8"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Expenses incurred</w:t>
            </w:r>
          </w:p>
        </w:tc>
        <w:tc>
          <w:tcPr>
            <w:tcW w:w="5386" w:type="dxa"/>
            <w:tcBorders>
              <w:left w:val="single" w:sz="4" w:space="0" w:color="000000"/>
              <w:right w:val="single" w:sz="4" w:space="0" w:color="000000"/>
            </w:tcBorders>
          </w:tcPr>
          <w:p w14:paraId="549A8BFE" w14:textId="14F2B3BE" w:rsidR="00E21451" w:rsidRPr="00C22FD0" w:rsidRDefault="00E21451" w:rsidP="00532CAC">
            <w:pPr>
              <w:spacing w:after="0" w:line="240" w:lineRule="auto"/>
              <w:jc w:val="both"/>
              <w:rPr>
                <w:rFonts w:ascii="Times New Roman" w:hAnsi="Times New Roman" w:cs="Times New Roman"/>
                <w:sz w:val="20"/>
                <w:szCs w:val="20"/>
                <w:lang w:val="en-US"/>
                <w:rPrChange w:id="395"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 xml:space="preserve">All technical expenses incurred by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during the reporting period, on accrual basis.</w:t>
            </w:r>
          </w:p>
        </w:tc>
      </w:tr>
      <w:tr w:rsidR="00E21451" w:rsidRPr="00C22FD0" w14:paraId="73FF7D21" w14:textId="77777777" w:rsidTr="0040755A">
        <w:tc>
          <w:tcPr>
            <w:tcW w:w="1526" w:type="dxa"/>
            <w:tcBorders>
              <w:right w:val="single" w:sz="4" w:space="0" w:color="000000"/>
            </w:tcBorders>
          </w:tcPr>
          <w:p w14:paraId="48A97388"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C0140/R1200</w:t>
            </w:r>
          </w:p>
        </w:tc>
        <w:tc>
          <w:tcPr>
            <w:tcW w:w="2268" w:type="dxa"/>
            <w:tcBorders>
              <w:left w:val="single" w:sz="4" w:space="0" w:color="000000"/>
              <w:right w:val="single" w:sz="4" w:space="0" w:color="000000"/>
            </w:tcBorders>
          </w:tcPr>
          <w:p w14:paraId="27C2023F"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Other expenses</w:t>
            </w:r>
          </w:p>
        </w:tc>
        <w:tc>
          <w:tcPr>
            <w:tcW w:w="5386" w:type="dxa"/>
            <w:tcBorders>
              <w:left w:val="single" w:sz="4" w:space="0" w:color="000000"/>
              <w:right w:val="single" w:sz="4" w:space="0" w:color="000000"/>
            </w:tcBorders>
          </w:tcPr>
          <w:p w14:paraId="58DCFC8F" w14:textId="3DE642A3"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Other technical expenses not covered by above mentioned expenses and not split by </w:t>
            </w:r>
            <w:r w:rsidR="00B36E11" w:rsidRPr="00C22FD0">
              <w:rPr>
                <w:rFonts w:ascii="Times New Roman" w:hAnsi="Times New Roman" w:cs="Times New Roman"/>
                <w:sz w:val="20"/>
                <w:szCs w:val="20"/>
                <w:lang w:val="en-US"/>
              </w:rPr>
              <w:t>lines of business</w:t>
            </w:r>
            <w:r w:rsidRPr="00C22FD0">
              <w:rPr>
                <w:rFonts w:ascii="Times New Roman" w:hAnsi="Times New Roman" w:cs="Times New Roman"/>
                <w:sz w:val="20"/>
                <w:szCs w:val="20"/>
                <w:lang w:val="en-US"/>
              </w:rPr>
              <w:t xml:space="preserve">. </w:t>
            </w:r>
          </w:p>
          <w:p w14:paraId="30D1D357"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7CA57ED4" w14:textId="45972D0C" w:rsidR="00E21451" w:rsidRPr="00C22FD0" w:rsidRDefault="00C45CB8"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Shall</w:t>
            </w:r>
            <w:r w:rsidR="00E21451" w:rsidRPr="00C22FD0">
              <w:rPr>
                <w:rFonts w:ascii="Times New Roman" w:hAnsi="Times New Roman" w:cs="Times New Roman"/>
                <w:sz w:val="20"/>
                <w:szCs w:val="20"/>
                <w:lang w:val="en-US"/>
              </w:rPr>
              <w:t xml:space="preserve"> not include non</w:t>
            </w:r>
            <w:r w:rsidR="004508C9" w:rsidRPr="00C22FD0">
              <w:rPr>
                <w:rFonts w:ascii="Times New Roman" w:hAnsi="Times New Roman" w:cs="Times New Roman"/>
                <w:sz w:val="20"/>
                <w:szCs w:val="20"/>
                <w:lang w:val="en-US"/>
              </w:rPr>
              <w:t>–</w:t>
            </w:r>
            <w:r w:rsidR="00E21451" w:rsidRPr="00C22FD0">
              <w:rPr>
                <w:rFonts w:ascii="Times New Roman" w:hAnsi="Times New Roman" w:cs="Times New Roman"/>
                <w:sz w:val="20"/>
                <w:szCs w:val="20"/>
                <w:lang w:val="en-US"/>
              </w:rPr>
              <w:t>technical expenses such as tax, interest expenses, losses on disposals, etc.</w:t>
            </w:r>
          </w:p>
        </w:tc>
      </w:tr>
      <w:tr w:rsidR="00E21451" w:rsidRPr="00C22FD0" w14:paraId="7B6D1023" w14:textId="77777777" w:rsidTr="0040755A">
        <w:tc>
          <w:tcPr>
            <w:tcW w:w="1526" w:type="dxa"/>
            <w:tcBorders>
              <w:right w:val="single" w:sz="4" w:space="0" w:color="000000"/>
            </w:tcBorders>
          </w:tcPr>
          <w:p w14:paraId="2B704D68"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C0140/R1300</w:t>
            </w:r>
          </w:p>
        </w:tc>
        <w:tc>
          <w:tcPr>
            <w:tcW w:w="2268" w:type="dxa"/>
            <w:tcBorders>
              <w:left w:val="single" w:sz="4" w:space="0" w:color="000000"/>
              <w:right w:val="single" w:sz="4" w:space="0" w:color="000000"/>
            </w:tcBorders>
          </w:tcPr>
          <w:p w14:paraId="0E565059"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Total expenses</w:t>
            </w:r>
          </w:p>
        </w:tc>
        <w:tc>
          <w:tcPr>
            <w:tcW w:w="5386" w:type="dxa"/>
            <w:tcBorders>
              <w:left w:val="single" w:sz="4" w:space="0" w:color="000000"/>
              <w:right w:val="single" w:sz="4" w:space="0" w:color="000000"/>
            </w:tcBorders>
          </w:tcPr>
          <w:p w14:paraId="20551756"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Amount of all technical expenses corresponding to countries covered by this template.</w:t>
            </w:r>
          </w:p>
        </w:tc>
      </w:tr>
      <w:tr w:rsidR="00E21451" w:rsidRPr="00C22FD0" w14:paraId="00C71DF5" w14:textId="77777777" w:rsidTr="0040755A">
        <w:trPr>
          <w:trHeight w:val="303"/>
        </w:trPr>
        <w:tc>
          <w:tcPr>
            <w:tcW w:w="9180" w:type="dxa"/>
            <w:gridSpan w:val="3"/>
            <w:tcBorders>
              <w:top w:val="single" w:sz="4" w:space="0" w:color="auto"/>
              <w:left w:val="nil"/>
              <w:bottom w:val="single" w:sz="4" w:space="0" w:color="auto"/>
              <w:right w:val="nil"/>
            </w:tcBorders>
          </w:tcPr>
          <w:p w14:paraId="2210FD03" w14:textId="77777777" w:rsidR="00E21451" w:rsidRPr="00C22FD0" w:rsidRDefault="00E21451" w:rsidP="0040755A">
            <w:pPr>
              <w:spacing w:before="120" w:after="120" w:line="240" w:lineRule="auto"/>
              <w:jc w:val="both"/>
              <w:rPr>
                <w:rFonts w:ascii="Times New Roman" w:hAnsi="Times New Roman" w:cs="Times New Roman"/>
                <w:b/>
                <w:sz w:val="20"/>
                <w:szCs w:val="20"/>
                <w:lang w:val="en-US"/>
              </w:rPr>
            </w:pPr>
            <w:r w:rsidRPr="00C22FD0">
              <w:rPr>
                <w:rFonts w:ascii="Times New Roman" w:hAnsi="Times New Roman" w:cs="Times New Roman"/>
                <w:b/>
                <w:sz w:val="20"/>
                <w:szCs w:val="20"/>
                <w:lang w:val="en-US"/>
              </w:rPr>
              <w:t>Life insurance obligations</w:t>
            </w:r>
          </w:p>
        </w:tc>
      </w:tr>
      <w:tr w:rsidR="00E21451" w:rsidRPr="00C22FD0" w14:paraId="2714AE24" w14:textId="77777777" w:rsidTr="0040755A">
        <w:tc>
          <w:tcPr>
            <w:tcW w:w="1526" w:type="dxa"/>
            <w:tcBorders>
              <w:right w:val="single" w:sz="4" w:space="0" w:color="000000"/>
            </w:tcBorders>
          </w:tcPr>
          <w:p w14:paraId="71D4E684"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C0160 to    C0200/R1400</w:t>
            </w:r>
          </w:p>
        </w:tc>
        <w:tc>
          <w:tcPr>
            <w:tcW w:w="2268" w:type="dxa"/>
            <w:tcBorders>
              <w:left w:val="single" w:sz="4" w:space="0" w:color="000000"/>
              <w:right w:val="single" w:sz="4" w:space="0" w:color="000000"/>
            </w:tcBorders>
          </w:tcPr>
          <w:p w14:paraId="0F9C3DBC" w14:textId="512E65BB"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Top 5 countries (by amount of gross premiums written)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life obligations</w:t>
            </w:r>
          </w:p>
        </w:tc>
        <w:tc>
          <w:tcPr>
            <w:tcW w:w="5386" w:type="dxa"/>
            <w:tcBorders>
              <w:left w:val="single" w:sz="4" w:space="0" w:color="000000"/>
              <w:right w:val="single" w:sz="4" w:space="0" w:color="000000"/>
            </w:tcBorders>
          </w:tcPr>
          <w:p w14:paraId="77F903D3" w14:textId="660CEBB7"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Identify the ISO 3166</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1 alpha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2 code of the countries being reported for the life obligations. </w:t>
            </w:r>
          </w:p>
        </w:tc>
      </w:tr>
      <w:tr w:rsidR="00E21451" w:rsidRPr="00C22FD0" w14:paraId="63913C7B" w14:textId="77777777" w:rsidTr="0040755A">
        <w:tc>
          <w:tcPr>
            <w:tcW w:w="1526" w:type="dxa"/>
            <w:tcBorders>
              <w:right w:val="single" w:sz="4" w:space="0" w:color="000000"/>
            </w:tcBorders>
          </w:tcPr>
          <w:p w14:paraId="5F69518D"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C0220 to C0280/R1410</w:t>
            </w:r>
          </w:p>
        </w:tc>
        <w:tc>
          <w:tcPr>
            <w:tcW w:w="2268" w:type="dxa"/>
            <w:tcBorders>
              <w:left w:val="single" w:sz="4" w:space="0" w:color="000000"/>
              <w:right w:val="single" w:sz="4" w:space="0" w:color="000000"/>
            </w:tcBorders>
          </w:tcPr>
          <w:p w14:paraId="666A6A15" w14:textId="18BBC5B1"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Premiums written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Gross</w:t>
            </w:r>
          </w:p>
        </w:tc>
        <w:tc>
          <w:tcPr>
            <w:tcW w:w="5386" w:type="dxa"/>
            <w:tcBorders>
              <w:left w:val="single" w:sz="4" w:space="0" w:color="000000"/>
              <w:right w:val="single" w:sz="4" w:space="0" w:color="000000"/>
            </w:tcBorders>
          </w:tcPr>
          <w:p w14:paraId="1B749BFF" w14:textId="7A0E61F6"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Definition of premiums written provided in application of directive 91/674/EEC</w:t>
            </w:r>
            <w:r w:rsidRPr="00C22FD0" w:rsidDel="00CB4BB9">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where applicable: gross premiums written shall comprise all amounts due during the </w:t>
            </w:r>
            <w:del w:id="396" w:author="Author">
              <w:r w:rsidRPr="00C22FD0" w:rsidDel="00E525EF">
                <w:rPr>
                  <w:rFonts w:ascii="Times New Roman" w:hAnsi="Times New Roman" w:cs="Times New Roman"/>
                  <w:sz w:val="20"/>
                  <w:szCs w:val="20"/>
                  <w:lang w:val="en-US"/>
                </w:rPr>
                <w:delText>financial year</w:delText>
              </w:r>
            </w:del>
            <w:ins w:id="397"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in respect of insurance contracts, arising from gross business, regardless of the fact that such amounts may relate in whole or in part to a later </w:t>
            </w:r>
            <w:del w:id="398" w:author="Author">
              <w:r w:rsidRPr="00C22FD0" w:rsidDel="00E525EF">
                <w:rPr>
                  <w:rFonts w:ascii="Times New Roman" w:hAnsi="Times New Roman" w:cs="Times New Roman"/>
                  <w:sz w:val="20"/>
                  <w:szCs w:val="20"/>
                  <w:lang w:val="en-US"/>
                </w:rPr>
                <w:delText>financial year</w:delText>
              </w:r>
            </w:del>
            <w:ins w:id="399"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w:t>
            </w:r>
          </w:p>
        </w:tc>
      </w:tr>
      <w:tr w:rsidR="00E21451" w:rsidRPr="00C22FD0" w14:paraId="196EE3A5" w14:textId="77777777" w:rsidTr="0040755A">
        <w:tc>
          <w:tcPr>
            <w:tcW w:w="1526" w:type="dxa"/>
            <w:tcBorders>
              <w:right w:val="single" w:sz="4" w:space="0" w:color="000000"/>
            </w:tcBorders>
          </w:tcPr>
          <w:p w14:paraId="55CA3963"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C0220 to C0280/R1420</w:t>
            </w:r>
          </w:p>
          <w:p w14:paraId="4A086AB9"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14:paraId="3FF31A4B"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written – Reinsurers’ share</w:t>
            </w:r>
          </w:p>
        </w:tc>
        <w:tc>
          <w:tcPr>
            <w:tcW w:w="5386" w:type="dxa"/>
            <w:tcBorders>
              <w:left w:val="single" w:sz="4" w:space="0" w:color="000000"/>
              <w:right w:val="single" w:sz="4" w:space="0" w:color="000000"/>
            </w:tcBorders>
          </w:tcPr>
          <w:p w14:paraId="6C4475FA" w14:textId="5366D2AC"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Definition of premiums written provided in application of directive 91/674/EEC where applicable:</w:t>
            </w:r>
            <w:r w:rsidRPr="00C22FD0" w:rsidDel="00CB4BB9">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gross premiums written shall comprise all amounts ceded to reinsurers due during the </w:t>
            </w:r>
            <w:del w:id="400" w:author="Author">
              <w:r w:rsidRPr="00C22FD0" w:rsidDel="00E525EF">
                <w:rPr>
                  <w:rFonts w:ascii="Times New Roman" w:hAnsi="Times New Roman" w:cs="Times New Roman"/>
                  <w:sz w:val="20"/>
                  <w:szCs w:val="20"/>
                  <w:lang w:val="en-US"/>
                </w:rPr>
                <w:delText>financial year</w:delText>
              </w:r>
            </w:del>
            <w:ins w:id="401"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in respect of insurance contracts regardless of the fact that such amounts may relate in whole or in part to a later </w:t>
            </w:r>
            <w:del w:id="402" w:author="Author">
              <w:r w:rsidRPr="00C22FD0" w:rsidDel="00E525EF">
                <w:rPr>
                  <w:rFonts w:ascii="Times New Roman" w:hAnsi="Times New Roman" w:cs="Times New Roman"/>
                  <w:sz w:val="20"/>
                  <w:szCs w:val="20"/>
                  <w:lang w:val="en-US"/>
                </w:rPr>
                <w:delText>financial year</w:delText>
              </w:r>
            </w:del>
            <w:ins w:id="403"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w:t>
            </w:r>
          </w:p>
        </w:tc>
      </w:tr>
      <w:tr w:rsidR="00E21451" w:rsidRPr="00C22FD0" w14:paraId="15DEB16F" w14:textId="77777777" w:rsidTr="0040755A">
        <w:tc>
          <w:tcPr>
            <w:tcW w:w="1526" w:type="dxa"/>
            <w:tcBorders>
              <w:right w:val="single" w:sz="4" w:space="0" w:color="000000"/>
            </w:tcBorders>
          </w:tcPr>
          <w:p w14:paraId="4E1FF31A"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C0220 to C0280/R1500</w:t>
            </w:r>
          </w:p>
        </w:tc>
        <w:tc>
          <w:tcPr>
            <w:tcW w:w="2268" w:type="dxa"/>
            <w:tcBorders>
              <w:left w:val="single" w:sz="4" w:space="0" w:color="000000"/>
              <w:right w:val="single" w:sz="4" w:space="0" w:color="000000"/>
            </w:tcBorders>
          </w:tcPr>
          <w:p w14:paraId="3ABE1532"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written – net</w:t>
            </w:r>
          </w:p>
        </w:tc>
        <w:tc>
          <w:tcPr>
            <w:tcW w:w="5386" w:type="dxa"/>
            <w:tcBorders>
              <w:left w:val="single" w:sz="4" w:space="0" w:color="000000"/>
              <w:right w:val="single" w:sz="4" w:space="0" w:color="000000"/>
            </w:tcBorders>
          </w:tcPr>
          <w:p w14:paraId="293FF675" w14:textId="597B6BF9" w:rsidR="00E21451" w:rsidRPr="00C22FD0" w:rsidDel="00864227"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Definition of premiums written provided in application of directive 91/674/EEC where applicable: the net premiums written represent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7E2983F5" w14:textId="77777777" w:rsidTr="0040755A">
        <w:tc>
          <w:tcPr>
            <w:tcW w:w="1526" w:type="dxa"/>
            <w:tcBorders>
              <w:right w:val="single" w:sz="4" w:space="0" w:color="000000"/>
            </w:tcBorders>
          </w:tcPr>
          <w:p w14:paraId="1B49BB61"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C0220 to C0280/R1510</w:t>
            </w:r>
          </w:p>
        </w:tc>
        <w:tc>
          <w:tcPr>
            <w:tcW w:w="2268" w:type="dxa"/>
            <w:tcBorders>
              <w:left w:val="single" w:sz="4" w:space="0" w:color="000000"/>
              <w:right w:val="single" w:sz="4" w:space="0" w:color="000000"/>
            </w:tcBorders>
          </w:tcPr>
          <w:p w14:paraId="76A639B9"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earned – Gross</w:t>
            </w:r>
          </w:p>
          <w:p w14:paraId="620164F7"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6A8B542F"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404"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direct and reinsurance accepted gross business.</w:t>
            </w:r>
          </w:p>
        </w:tc>
      </w:tr>
      <w:tr w:rsidR="00E21451" w:rsidRPr="00C22FD0" w14:paraId="674A9710" w14:textId="77777777" w:rsidTr="0040755A">
        <w:tc>
          <w:tcPr>
            <w:tcW w:w="1526" w:type="dxa"/>
            <w:tcBorders>
              <w:right w:val="single" w:sz="4" w:space="0" w:color="000000"/>
            </w:tcBorders>
          </w:tcPr>
          <w:p w14:paraId="19B85BFF"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C0220 to C0280/R1520</w:t>
            </w:r>
          </w:p>
        </w:tc>
        <w:tc>
          <w:tcPr>
            <w:tcW w:w="2268" w:type="dxa"/>
            <w:tcBorders>
              <w:left w:val="single" w:sz="4" w:space="0" w:color="000000"/>
              <w:right w:val="single" w:sz="4" w:space="0" w:color="000000"/>
            </w:tcBorders>
          </w:tcPr>
          <w:p w14:paraId="50AE0134"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Premiums earned – reinsurers’ share</w:t>
            </w:r>
          </w:p>
          <w:p w14:paraId="3E71113D"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12AF39D7"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405"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Definition of earned premiums provided in directive 91/674/EEC where applicable: it is the reinsurer's share in gross premiums written minus the change in the reinsurer's share in provision for unearned premiums.</w:t>
            </w:r>
          </w:p>
        </w:tc>
      </w:tr>
      <w:tr w:rsidR="00E21451" w:rsidRPr="00C22FD0" w14:paraId="0632837C" w14:textId="77777777" w:rsidTr="0040755A">
        <w:tc>
          <w:tcPr>
            <w:tcW w:w="1526" w:type="dxa"/>
            <w:tcBorders>
              <w:right w:val="single" w:sz="4" w:space="0" w:color="000000"/>
            </w:tcBorders>
          </w:tcPr>
          <w:p w14:paraId="3392363A"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C0220 to C0280/R1600</w:t>
            </w:r>
          </w:p>
        </w:tc>
        <w:tc>
          <w:tcPr>
            <w:tcW w:w="2268" w:type="dxa"/>
            <w:tcBorders>
              <w:left w:val="single" w:sz="4" w:space="0" w:color="000000"/>
              <w:right w:val="single" w:sz="4" w:space="0" w:color="000000"/>
            </w:tcBorders>
          </w:tcPr>
          <w:p w14:paraId="0B371AC0" w14:textId="769BD49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Premiums earned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tc>
        <w:tc>
          <w:tcPr>
            <w:tcW w:w="5386" w:type="dxa"/>
            <w:tcBorders>
              <w:left w:val="single" w:sz="4" w:space="0" w:color="000000"/>
              <w:right w:val="single" w:sz="4" w:space="0" w:color="000000"/>
            </w:tcBorders>
          </w:tcPr>
          <w:p w14:paraId="5C09FCC2" w14:textId="4DEB5DD4" w:rsidR="00E21451" w:rsidRPr="00C22FD0" w:rsidDel="00864227" w:rsidRDefault="00E21451" w:rsidP="0040755A">
            <w:pPr>
              <w:spacing w:after="0" w:line="240" w:lineRule="auto"/>
              <w:jc w:val="both"/>
              <w:rPr>
                <w:rFonts w:ascii="Times New Roman" w:hAnsi="Times New Roman" w:cs="Times New Roman"/>
                <w:sz w:val="20"/>
                <w:szCs w:val="20"/>
                <w:lang w:val="en-US"/>
                <w:rPrChange w:id="406"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 xml:space="preserve">Definition of earned premiums provided in directive 91/674/EEC where applicable: it is the sum of gross premiums </w:t>
            </w:r>
            <w:r w:rsidRPr="00C22FD0">
              <w:rPr>
                <w:rFonts w:ascii="Times New Roman" w:hAnsi="Times New Roman" w:cs="Times New Roman"/>
                <w:sz w:val="20"/>
                <w:szCs w:val="20"/>
                <w:lang w:val="en-US"/>
              </w:rPr>
              <w:lastRenderedPageBreak/>
              <w:t xml:space="preserve">written minus the change in the gross provision for unearned premiums related to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tc>
      </w:tr>
      <w:tr w:rsidR="00E21451" w:rsidRPr="00C22FD0" w14:paraId="442100CC" w14:textId="77777777" w:rsidTr="0040755A">
        <w:tc>
          <w:tcPr>
            <w:tcW w:w="1526" w:type="dxa"/>
            <w:tcBorders>
              <w:right w:val="single" w:sz="4" w:space="0" w:color="000000"/>
            </w:tcBorders>
          </w:tcPr>
          <w:p w14:paraId="5AEAD9D4"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C0220 to C0280/R1610</w:t>
            </w:r>
          </w:p>
        </w:tc>
        <w:tc>
          <w:tcPr>
            <w:tcW w:w="2268" w:type="dxa"/>
            <w:tcBorders>
              <w:left w:val="single" w:sz="4" w:space="0" w:color="000000"/>
              <w:right w:val="single" w:sz="4" w:space="0" w:color="000000"/>
            </w:tcBorders>
          </w:tcPr>
          <w:p w14:paraId="7EB3732D" w14:textId="53379506"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Gross </w:t>
            </w:r>
          </w:p>
          <w:p w14:paraId="45568B65"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242E79E2" w14:textId="4A43DA2E"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del w:id="407" w:author="Author">
              <w:r w:rsidRPr="00C22FD0" w:rsidDel="00E525EF">
                <w:rPr>
                  <w:rFonts w:ascii="Times New Roman" w:hAnsi="Times New Roman" w:cs="Times New Roman"/>
                  <w:sz w:val="20"/>
                  <w:szCs w:val="20"/>
                  <w:lang w:val="en-US"/>
                </w:rPr>
                <w:delText>financial year</w:delText>
              </w:r>
            </w:del>
            <w:ins w:id="408"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related to insurance contracts arising from the gross direct and reinsurance business.</w:t>
            </w:r>
          </w:p>
          <w:p w14:paraId="2606A4ED"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67F1D90F"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409"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It excludes claims management expenses and the movement in provisions in claims management expenses.</w:t>
            </w:r>
          </w:p>
        </w:tc>
      </w:tr>
      <w:tr w:rsidR="00E21451" w:rsidRPr="00C22FD0" w14:paraId="1A1DD3A0" w14:textId="77777777" w:rsidTr="0040755A">
        <w:tc>
          <w:tcPr>
            <w:tcW w:w="1526" w:type="dxa"/>
            <w:tcBorders>
              <w:bottom w:val="single" w:sz="4" w:space="0" w:color="000000"/>
              <w:right w:val="single" w:sz="4" w:space="0" w:color="000000"/>
            </w:tcBorders>
          </w:tcPr>
          <w:p w14:paraId="41285E9D"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C0220 to C0280/R1620</w:t>
            </w:r>
          </w:p>
        </w:tc>
        <w:tc>
          <w:tcPr>
            <w:tcW w:w="2268" w:type="dxa"/>
            <w:tcBorders>
              <w:left w:val="single" w:sz="4" w:space="0" w:color="000000"/>
              <w:bottom w:val="single" w:sz="4" w:space="0" w:color="000000"/>
              <w:right w:val="single" w:sz="4" w:space="0" w:color="000000"/>
            </w:tcBorders>
          </w:tcPr>
          <w:p w14:paraId="44C271F8" w14:textId="165CDDE0"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Reinsurers’ share</w:t>
            </w:r>
          </w:p>
          <w:p w14:paraId="729B1520" w14:textId="77777777" w:rsidR="00E21451" w:rsidRPr="00C22FD0"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14:paraId="42866B41" w14:textId="6F048882"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where applicable: it is the reinsurers’ share in the sum of the claims paid and the change in the provision for claims during the </w:t>
            </w:r>
            <w:del w:id="410" w:author="Author">
              <w:r w:rsidRPr="00C22FD0" w:rsidDel="00E525EF">
                <w:rPr>
                  <w:rFonts w:ascii="Times New Roman" w:hAnsi="Times New Roman" w:cs="Times New Roman"/>
                  <w:sz w:val="20"/>
                  <w:szCs w:val="20"/>
                  <w:lang w:val="en-US"/>
                </w:rPr>
                <w:delText>financial year</w:delText>
              </w:r>
            </w:del>
            <w:ins w:id="411"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w:t>
            </w:r>
          </w:p>
          <w:p w14:paraId="39CD7567"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412"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It excludes claims management expenses and the movement in provisions in claims management expenses.</w:t>
            </w:r>
          </w:p>
        </w:tc>
      </w:tr>
      <w:tr w:rsidR="00E21451" w:rsidRPr="00C22FD0" w14:paraId="327D3C00" w14:textId="77777777" w:rsidTr="0040755A">
        <w:tc>
          <w:tcPr>
            <w:tcW w:w="1526" w:type="dxa"/>
            <w:tcBorders>
              <w:bottom w:val="single" w:sz="4" w:space="0" w:color="000000"/>
              <w:right w:val="single" w:sz="4" w:space="0" w:color="000000"/>
            </w:tcBorders>
          </w:tcPr>
          <w:p w14:paraId="054C677D"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C0220 to C0280/R1700</w:t>
            </w:r>
          </w:p>
        </w:tc>
        <w:tc>
          <w:tcPr>
            <w:tcW w:w="2268" w:type="dxa"/>
            <w:tcBorders>
              <w:left w:val="single" w:sz="4" w:space="0" w:color="000000"/>
              <w:bottom w:val="single" w:sz="4" w:space="0" w:color="000000"/>
              <w:right w:val="single" w:sz="4" w:space="0" w:color="000000"/>
            </w:tcBorders>
          </w:tcPr>
          <w:p w14:paraId="5F2AC907" w14:textId="77777777" w:rsidR="00E21451" w:rsidRPr="00C22FD0" w:rsidDel="0086422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Claims incurred – Net</w:t>
            </w:r>
          </w:p>
        </w:tc>
        <w:tc>
          <w:tcPr>
            <w:tcW w:w="5386" w:type="dxa"/>
            <w:tcBorders>
              <w:left w:val="single" w:sz="4" w:space="0" w:color="000000"/>
              <w:bottom w:val="single" w:sz="4" w:space="0" w:color="000000"/>
              <w:right w:val="single" w:sz="4" w:space="0" w:color="000000"/>
            </w:tcBorders>
          </w:tcPr>
          <w:p w14:paraId="076EE83D" w14:textId="438FFFCB"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w:t>
            </w:r>
            <w:del w:id="413" w:author="Author">
              <w:r w:rsidRPr="00C22FD0" w:rsidDel="00E525EF">
                <w:rPr>
                  <w:rFonts w:ascii="Times New Roman" w:hAnsi="Times New Roman" w:cs="Times New Roman"/>
                  <w:sz w:val="20"/>
                  <w:szCs w:val="20"/>
                  <w:lang w:val="en-US"/>
                </w:rPr>
                <w:delText>financial year</w:delText>
              </w:r>
            </w:del>
            <w:ins w:id="414" w:author="Author">
              <w:r w:rsidR="00E525EF" w:rsidRPr="00C22FD0">
                <w:rPr>
                  <w:rFonts w:ascii="Times New Roman" w:hAnsi="Times New Roman" w:cs="Times New Roman"/>
                  <w:sz w:val="20"/>
                  <w:szCs w:val="20"/>
                  <w:lang w:val="en-US"/>
                </w:rPr>
                <w:t>reporting period</w:t>
              </w:r>
            </w:ins>
            <w:r w:rsidRPr="00C22FD0">
              <w:rPr>
                <w:rFonts w:ascii="Times New Roman" w:hAnsi="Times New Roman" w:cs="Times New Roman"/>
                <w:sz w:val="20"/>
                <w:szCs w:val="20"/>
                <w:lang w:val="en-US"/>
              </w:rPr>
              <w:t xml:space="preserve"> related to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insurance business reduced by the amount ceded to reinsurance undertakings.</w:t>
            </w:r>
          </w:p>
          <w:p w14:paraId="44D025B5"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 </w:t>
            </w:r>
          </w:p>
          <w:p w14:paraId="0043576A" w14:textId="77777777" w:rsidR="00E21451" w:rsidRPr="00C22FD0" w:rsidDel="00864227" w:rsidRDefault="00E21451" w:rsidP="0040755A">
            <w:pPr>
              <w:spacing w:after="0" w:line="240" w:lineRule="auto"/>
              <w:jc w:val="both"/>
              <w:rPr>
                <w:rFonts w:ascii="Times New Roman" w:hAnsi="Times New Roman" w:cs="Times New Roman"/>
                <w:sz w:val="20"/>
                <w:szCs w:val="20"/>
                <w:lang w:val="en-US"/>
                <w:rPrChange w:id="415" w:author="Author">
                  <w:rPr>
                    <w:rFonts w:ascii="Times New Roman" w:hAnsi="Times New Roman" w:cs="Times New Roman"/>
                    <w:sz w:val="20"/>
                    <w:szCs w:val="20"/>
                    <w:highlight w:val="yellow"/>
                    <w:lang w:val="en-US"/>
                  </w:rPr>
                </w:rPrChange>
              </w:rPr>
            </w:pPr>
            <w:r w:rsidRPr="00C22FD0">
              <w:rPr>
                <w:rFonts w:ascii="Times New Roman" w:hAnsi="Times New Roman" w:cs="Times New Roman"/>
                <w:sz w:val="20"/>
                <w:szCs w:val="20"/>
                <w:lang w:val="en-US"/>
              </w:rPr>
              <w:t>It excludes claims management expenses</w:t>
            </w:r>
            <w:r w:rsidRPr="00C22FD0">
              <w:rPr>
                <w:rFonts w:ascii="Times New Roman" w:hAnsi="Times New Roman"/>
              </w:rPr>
              <w:t xml:space="preserve"> </w:t>
            </w:r>
            <w:r w:rsidRPr="00C22FD0">
              <w:rPr>
                <w:rFonts w:ascii="Times New Roman" w:hAnsi="Times New Roman" w:cs="Times New Roman"/>
                <w:sz w:val="20"/>
                <w:szCs w:val="20"/>
                <w:lang w:val="en-US"/>
              </w:rPr>
              <w:t>and the movement in provisions in claims management expenses.</w:t>
            </w:r>
          </w:p>
        </w:tc>
      </w:tr>
      <w:tr w:rsidR="00E21451" w:rsidRPr="00C22FD0" w14:paraId="5E77F07A" w14:textId="77777777" w:rsidTr="0040755A">
        <w:tc>
          <w:tcPr>
            <w:tcW w:w="1526" w:type="dxa"/>
            <w:tcBorders>
              <w:right w:val="single" w:sz="4" w:space="0" w:color="000000"/>
            </w:tcBorders>
          </w:tcPr>
          <w:p w14:paraId="09739237"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C0220 to C0280/R1710</w:t>
            </w:r>
          </w:p>
        </w:tc>
        <w:tc>
          <w:tcPr>
            <w:tcW w:w="2268" w:type="dxa"/>
            <w:tcBorders>
              <w:left w:val="single" w:sz="4" w:space="0" w:color="000000"/>
              <w:right w:val="single" w:sz="4" w:space="0" w:color="000000"/>
            </w:tcBorders>
          </w:tcPr>
          <w:p w14:paraId="31BCEB0C"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Changes in other technical provisions – Gross</w:t>
            </w:r>
          </w:p>
          <w:p w14:paraId="37920580" w14:textId="77777777" w:rsidR="00E21451" w:rsidRPr="00C22FD0"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3ECF949E" w14:textId="77777777" w:rsidR="00E21451" w:rsidRPr="00C22FD0" w:rsidRDefault="00E21451" w:rsidP="0040755A">
            <w:pPr>
              <w:spacing w:after="0" w:line="240" w:lineRule="auto"/>
              <w:jc w:val="both"/>
              <w:rPr>
                <w:ins w:id="416" w:author="Author"/>
                <w:rFonts w:ascii="Times New Roman" w:hAnsi="Times New Roman" w:cs="Times New Roman"/>
                <w:sz w:val="20"/>
                <w:szCs w:val="20"/>
                <w:lang w:val="en-US"/>
              </w:rPr>
            </w:pPr>
            <w:r w:rsidRPr="00C22FD0">
              <w:rPr>
                <w:rFonts w:ascii="Times New Roman" w:hAnsi="Times New Roman" w:cs="Times New Roman"/>
                <w:sz w:val="20"/>
                <w:szCs w:val="20"/>
                <w:lang w:val="en-US"/>
              </w:rPr>
              <w:t>Definition of changes in other technical provisions provided in directive 91/674/EEC where applicable: it is the changes in other technical provisions relating to insurance contracts arising from the gross direct and reinsurance business.</w:t>
            </w:r>
          </w:p>
          <w:p w14:paraId="3C853CED" w14:textId="77777777" w:rsidR="002D75B8" w:rsidRPr="00C22FD0" w:rsidRDefault="002D75B8" w:rsidP="002D75B8">
            <w:pPr>
              <w:spacing w:after="0" w:line="240" w:lineRule="auto"/>
              <w:jc w:val="both"/>
              <w:rPr>
                <w:ins w:id="417" w:author="Author"/>
                <w:rFonts w:ascii="Times New Roman" w:hAnsi="Times New Roman" w:cs="Times New Roman"/>
                <w:sz w:val="20"/>
                <w:szCs w:val="20"/>
                <w:lang w:val="en-US"/>
              </w:rPr>
            </w:pPr>
            <w:ins w:id="418" w:author="Author">
              <w:r w:rsidRPr="00C22FD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14:paraId="77E9C6AE" w14:textId="77777777" w:rsidR="002D75B8" w:rsidRPr="00C22FD0" w:rsidRDefault="002D75B8" w:rsidP="0040755A">
            <w:pPr>
              <w:spacing w:after="0" w:line="240" w:lineRule="auto"/>
              <w:jc w:val="both"/>
              <w:rPr>
                <w:rFonts w:ascii="Times New Roman" w:hAnsi="Times New Roman" w:cs="Times New Roman"/>
                <w:sz w:val="20"/>
                <w:szCs w:val="20"/>
                <w:lang w:val="en-US"/>
              </w:rPr>
            </w:pPr>
          </w:p>
        </w:tc>
      </w:tr>
      <w:tr w:rsidR="00E21451" w:rsidRPr="00C22FD0" w14:paraId="046D4B0D" w14:textId="77777777" w:rsidTr="0040755A">
        <w:tc>
          <w:tcPr>
            <w:tcW w:w="1526" w:type="dxa"/>
            <w:tcBorders>
              <w:right w:val="single" w:sz="4" w:space="0" w:color="000000"/>
            </w:tcBorders>
          </w:tcPr>
          <w:p w14:paraId="3A516E7C"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C0220 to C0280/R1720</w:t>
            </w:r>
          </w:p>
        </w:tc>
        <w:tc>
          <w:tcPr>
            <w:tcW w:w="2268" w:type="dxa"/>
            <w:tcBorders>
              <w:left w:val="single" w:sz="4" w:space="0" w:color="000000"/>
              <w:right w:val="single" w:sz="4" w:space="0" w:color="000000"/>
            </w:tcBorders>
          </w:tcPr>
          <w:p w14:paraId="61084FAE" w14:textId="03B893ED"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 in other technical provisions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Reinsurers’ share</w:t>
            </w:r>
          </w:p>
        </w:tc>
        <w:tc>
          <w:tcPr>
            <w:tcW w:w="5386" w:type="dxa"/>
            <w:tcBorders>
              <w:left w:val="single" w:sz="4" w:space="0" w:color="000000"/>
              <w:right w:val="single" w:sz="4" w:space="0" w:color="000000"/>
            </w:tcBorders>
          </w:tcPr>
          <w:p w14:paraId="5E7F2D88" w14:textId="77777777" w:rsidR="00E21451" w:rsidRPr="00C22FD0" w:rsidRDefault="00E21451" w:rsidP="0040755A">
            <w:pPr>
              <w:spacing w:after="0" w:line="240" w:lineRule="auto"/>
              <w:jc w:val="both"/>
              <w:rPr>
                <w:ins w:id="419" w:author="Author"/>
                <w:rFonts w:ascii="Times New Roman" w:hAnsi="Times New Roman" w:cs="Times New Roman"/>
                <w:sz w:val="20"/>
                <w:szCs w:val="20"/>
                <w:lang w:val="en-US"/>
              </w:rPr>
            </w:pPr>
            <w:r w:rsidRPr="00C22FD0">
              <w:rPr>
                <w:rFonts w:ascii="Times New Roman" w:hAnsi="Times New Roman" w:cs="Times New Roman"/>
                <w:sz w:val="20"/>
                <w:szCs w:val="20"/>
                <w:lang w:val="en-US"/>
              </w:rPr>
              <w:t>Definition of changes in other technical provisions provided in directive 91/674/EEC where applicable: it is the reinsurers’ share in changes in other technical provisions.</w:t>
            </w:r>
          </w:p>
          <w:p w14:paraId="5002A7A7" w14:textId="77777777" w:rsidR="002D75B8" w:rsidRPr="00C22FD0" w:rsidRDefault="002D75B8" w:rsidP="0040755A">
            <w:pPr>
              <w:spacing w:after="0" w:line="240" w:lineRule="auto"/>
              <w:jc w:val="both"/>
              <w:rPr>
                <w:ins w:id="420" w:author="Author"/>
                <w:rFonts w:ascii="Times New Roman" w:hAnsi="Times New Roman" w:cs="Times New Roman"/>
                <w:sz w:val="20"/>
                <w:szCs w:val="20"/>
                <w:lang w:val="en-US"/>
              </w:rPr>
            </w:pPr>
          </w:p>
          <w:p w14:paraId="10E68511" w14:textId="11915425" w:rsidR="002D75B8" w:rsidRPr="00C22FD0" w:rsidRDefault="00B67059" w:rsidP="002D75B8">
            <w:pPr>
              <w:spacing w:after="0" w:line="240" w:lineRule="auto"/>
              <w:jc w:val="both"/>
              <w:rPr>
                <w:ins w:id="421" w:author="Author"/>
                <w:rFonts w:ascii="Times New Roman" w:hAnsi="Times New Roman" w:cs="Times New Roman"/>
                <w:sz w:val="20"/>
                <w:szCs w:val="20"/>
                <w:lang w:val="en-US"/>
              </w:rPr>
            </w:pPr>
            <w:ins w:id="422" w:author="Author">
              <w:r w:rsidRPr="00C22FD0">
                <w:rPr>
                  <w:rFonts w:ascii="Times New Roman" w:hAnsi="Times New Roman" w:cs="Times New Roman"/>
                  <w:sz w:val="20"/>
                  <w:szCs w:val="20"/>
                  <w:lang w:val="en-US"/>
                </w:rPr>
                <w:t>This item should be reported as a positive amount if the variation is negative or as a negative amount if variation is positive</w:t>
              </w:r>
              <w:r w:rsidR="002D75B8" w:rsidRPr="00C22FD0">
                <w:rPr>
                  <w:rFonts w:ascii="Times New Roman" w:hAnsi="Times New Roman" w:cs="Times New Roman"/>
                  <w:sz w:val="20"/>
                  <w:szCs w:val="20"/>
                  <w:lang w:val="en-US"/>
                </w:rPr>
                <w:t>.</w:t>
              </w:r>
            </w:ins>
          </w:p>
          <w:p w14:paraId="16E5AEBD" w14:textId="77777777" w:rsidR="002D75B8" w:rsidRPr="00C22FD0" w:rsidRDefault="002D75B8" w:rsidP="0040755A">
            <w:pPr>
              <w:spacing w:after="0" w:line="240" w:lineRule="auto"/>
              <w:jc w:val="both"/>
              <w:rPr>
                <w:rFonts w:ascii="Times New Roman" w:hAnsi="Times New Roman" w:cs="Times New Roman"/>
                <w:sz w:val="20"/>
                <w:szCs w:val="20"/>
                <w:lang w:val="en-US"/>
              </w:rPr>
            </w:pPr>
          </w:p>
        </w:tc>
      </w:tr>
      <w:tr w:rsidR="00E21451" w:rsidRPr="00C22FD0" w14:paraId="359BE6B4" w14:textId="77777777" w:rsidTr="0040755A">
        <w:tc>
          <w:tcPr>
            <w:tcW w:w="1526" w:type="dxa"/>
            <w:tcBorders>
              <w:right w:val="single" w:sz="4" w:space="0" w:color="000000"/>
            </w:tcBorders>
          </w:tcPr>
          <w:p w14:paraId="6FE4E2A6"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C0220 to C0280/R1800</w:t>
            </w:r>
          </w:p>
        </w:tc>
        <w:tc>
          <w:tcPr>
            <w:tcW w:w="2268" w:type="dxa"/>
            <w:tcBorders>
              <w:left w:val="single" w:sz="4" w:space="0" w:color="000000"/>
              <w:right w:val="single" w:sz="4" w:space="0" w:color="000000"/>
            </w:tcBorders>
          </w:tcPr>
          <w:p w14:paraId="3AD7EB99" w14:textId="5B0F8B64"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Change in other technical provisions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Net</w:t>
            </w:r>
          </w:p>
        </w:tc>
        <w:tc>
          <w:tcPr>
            <w:tcW w:w="5386" w:type="dxa"/>
            <w:tcBorders>
              <w:left w:val="single" w:sz="4" w:space="0" w:color="000000"/>
              <w:right w:val="single" w:sz="4" w:space="0" w:color="000000"/>
            </w:tcBorders>
          </w:tcPr>
          <w:p w14:paraId="768B9704" w14:textId="77777777" w:rsidR="00E21451" w:rsidRPr="00C22FD0" w:rsidRDefault="00E21451" w:rsidP="0040755A">
            <w:pPr>
              <w:spacing w:after="0" w:line="240" w:lineRule="auto"/>
              <w:jc w:val="both"/>
              <w:rPr>
                <w:ins w:id="423" w:author="Autho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Definition of changes in other technical provisions provided in directive 91/674/EEC where applicable: it is the changes in other technical provisions related to the sum of the direct business and the accepted </w:t>
            </w:r>
            <w:r w:rsidR="00A61577" w:rsidRPr="00C22FD0">
              <w:rPr>
                <w:rFonts w:ascii="Times New Roman" w:hAnsi="Times New Roman" w:cs="Times New Roman"/>
                <w:sz w:val="20"/>
                <w:szCs w:val="20"/>
                <w:lang w:val="en-US"/>
              </w:rPr>
              <w:t>re</w:t>
            </w:r>
            <w:r w:rsidRPr="00C22FD0">
              <w:rPr>
                <w:rFonts w:ascii="Times New Roman" w:hAnsi="Times New Roman" w:cs="Times New Roman"/>
                <w:sz w:val="20"/>
                <w:szCs w:val="20"/>
                <w:lang w:val="en-US"/>
              </w:rPr>
              <w:t xml:space="preserve">insurance business reduced by the amount ceded to reinsurance undertakings. </w:t>
            </w:r>
          </w:p>
          <w:p w14:paraId="642D7D58" w14:textId="77777777" w:rsidR="002D75B8" w:rsidRPr="00C22FD0" w:rsidRDefault="002D75B8" w:rsidP="0040755A">
            <w:pPr>
              <w:spacing w:after="0" w:line="240" w:lineRule="auto"/>
              <w:jc w:val="both"/>
              <w:rPr>
                <w:ins w:id="424" w:author="Author"/>
                <w:rFonts w:ascii="Times New Roman" w:hAnsi="Times New Roman" w:cs="Times New Roman"/>
                <w:sz w:val="20"/>
                <w:szCs w:val="20"/>
                <w:lang w:val="en-US"/>
              </w:rPr>
            </w:pPr>
          </w:p>
          <w:p w14:paraId="402E93C7" w14:textId="77777777" w:rsidR="002D75B8" w:rsidRPr="00C22FD0" w:rsidRDefault="002D75B8" w:rsidP="002D75B8">
            <w:pPr>
              <w:spacing w:after="0" w:line="240" w:lineRule="auto"/>
              <w:jc w:val="both"/>
              <w:rPr>
                <w:ins w:id="425" w:author="Author"/>
                <w:rFonts w:ascii="Times New Roman" w:hAnsi="Times New Roman" w:cs="Times New Roman"/>
                <w:sz w:val="20"/>
                <w:szCs w:val="20"/>
                <w:lang w:val="en-US"/>
              </w:rPr>
            </w:pPr>
            <w:ins w:id="426" w:author="Author">
              <w:r w:rsidRPr="00C22FD0">
                <w:rPr>
                  <w:rFonts w:ascii="Times New Roman" w:hAnsi="Times New Roman" w:cs="Times New Roman"/>
                  <w:sz w:val="20"/>
                  <w:szCs w:val="20"/>
                  <w:lang w:val="en-US"/>
                </w:rPr>
                <w:t>This item should be reported as a positive amount if the variation is negative (reduction of other technical provisions leading to a profit) or as a negative amount if variation is positive (increase of other technical provisions leading to a loss).</w:t>
              </w:r>
            </w:ins>
          </w:p>
          <w:p w14:paraId="087618A3" w14:textId="6EEA271D" w:rsidR="002D75B8" w:rsidRPr="00C22FD0" w:rsidRDefault="002D75B8" w:rsidP="0040755A">
            <w:pPr>
              <w:spacing w:after="0" w:line="240" w:lineRule="auto"/>
              <w:jc w:val="both"/>
              <w:rPr>
                <w:rFonts w:ascii="Times New Roman" w:hAnsi="Times New Roman" w:cs="Times New Roman"/>
                <w:sz w:val="20"/>
                <w:szCs w:val="20"/>
              </w:rPr>
            </w:pPr>
          </w:p>
        </w:tc>
      </w:tr>
      <w:tr w:rsidR="00E21451" w:rsidRPr="00C22FD0" w14:paraId="76DCC033" w14:textId="77777777" w:rsidTr="0040755A">
        <w:tc>
          <w:tcPr>
            <w:tcW w:w="1526" w:type="dxa"/>
          </w:tcPr>
          <w:p w14:paraId="38EE57CA" w14:textId="77777777" w:rsidR="00E21451" w:rsidRPr="00C22FD0" w:rsidDel="00314E47"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C0220 to </w:t>
            </w:r>
            <w:r w:rsidRPr="00C22FD0">
              <w:rPr>
                <w:rFonts w:ascii="Times New Roman" w:hAnsi="Times New Roman" w:cs="Times New Roman"/>
                <w:sz w:val="20"/>
                <w:szCs w:val="20"/>
                <w:lang w:val="en-US"/>
              </w:rPr>
              <w:lastRenderedPageBreak/>
              <w:t>C0280/R1900</w:t>
            </w:r>
          </w:p>
        </w:tc>
        <w:tc>
          <w:tcPr>
            <w:tcW w:w="2268" w:type="dxa"/>
          </w:tcPr>
          <w:p w14:paraId="2AAAB667"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Expenses incurred</w:t>
            </w:r>
          </w:p>
        </w:tc>
        <w:tc>
          <w:tcPr>
            <w:tcW w:w="5386" w:type="dxa"/>
          </w:tcPr>
          <w:p w14:paraId="722454F9" w14:textId="53A80A49" w:rsidR="00E21451" w:rsidRPr="00C22FD0" w:rsidRDefault="00E21451" w:rsidP="00532CAC">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All technical expenses incurred by the </w:t>
            </w:r>
            <w:r w:rsidR="00532CAC" w:rsidRPr="00C22FD0">
              <w:rPr>
                <w:rFonts w:ascii="Times New Roman" w:hAnsi="Times New Roman" w:cs="Times New Roman"/>
                <w:sz w:val="20"/>
                <w:szCs w:val="20"/>
                <w:lang w:val="en-US"/>
              </w:rPr>
              <w:t xml:space="preserve">group </w:t>
            </w:r>
            <w:r w:rsidRPr="00C22FD0">
              <w:rPr>
                <w:rFonts w:ascii="Times New Roman" w:hAnsi="Times New Roman" w:cs="Times New Roman"/>
                <w:sz w:val="20"/>
                <w:szCs w:val="20"/>
                <w:lang w:val="en-US"/>
              </w:rPr>
              <w:t xml:space="preserve">during the </w:t>
            </w:r>
            <w:r w:rsidRPr="00C22FD0">
              <w:rPr>
                <w:rFonts w:ascii="Times New Roman" w:hAnsi="Times New Roman" w:cs="Times New Roman"/>
                <w:sz w:val="20"/>
                <w:szCs w:val="20"/>
                <w:lang w:val="en-US"/>
              </w:rPr>
              <w:lastRenderedPageBreak/>
              <w:t>reporting period, on accrual basis.</w:t>
            </w:r>
          </w:p>
        </w:tc>
      </w:tr>
      <w:tr w:rsidR="00E21451" w:rsidRPr="00C22FD0" w14:paraId="217A09F4" w14:textId="77777777" w:rsidTr="0040755A">
        <w:tc>
          <w:tcPr>
            <w:tcW w:w="1526" w:type="dxa"/>
          </w:tcPr>
          <w:p w14:paraId="0DC66C60"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C0280/R2500</w:t>
            </w:r>
          </w:p>
        </w:tc>
        <w:tc>
          <w:tcPr>
            <w:tcW w:w="2268" w:type="dxa"/>
          </w:tcPr>
          <w:p w14:paraId="10385E7E"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Other expenses</w:t>
            </w:r>
          </w:p>
        </w:tc>
        <w:tc>
          <w:tcPr>
            <w:tcW w:w="5386" w:type="dxa"/>
          </w:tcPr>
          <w:p w14:paraId="5D8DC36A" w14:textId="709F860E"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Other technical expenses not covered by above mentioned expenses and not split by </w:t>
            </w:r>
            <w:r w:rsidR="00B36E11" w:rsidRPr="00C22FD0">
              <w:rPr>
                <w:rFonts w:ascii="Times New Roman" w:hAnsi="Times New Roman" w:cs="Times New Roman"/>
                <w:sz w:val="20"/>
                <w:szCs w:val="20"/>
                <w:lang w:val="en-US"/>
              </w:rPr>
              <w:t>lines of business</w:t>
            </w:r>
            <w:r w:rsidRPr="00C22FD0">
              <w:rPr>
                <w:rFonts w:ascii="Times New Roman" w:hAnsi="Times New Roman" w:cs="Times New Roman"/>
                <w:sz w:val="20"/>
                <w:szCs w:val="20"/>
                <w:lang w:val="en-US"/>
              </w:rPr>
              <w:t xml:space="preserve">. </w:t>
            </w:r>
          </w:p>
          <w:p w14:paraId="228EA9D4" w14:textId="77777777" w:rsidR="00E21451" w:rsidRPr="00C22FD0" w:rsidRDefault="00E21451" w:rsidP="0040755A">
            <w:pPr>
              <w:spacing w:after="0" w:line="240" w:lineRule="auto"/>
              <w:jc w:val="both"/>
              <w:rPr>
                <w:rFonts w:ascii="Times New Roman" w:hAnsi="Times New Roman" w:cs="Times New Roman"/>
                <w:sz w:val="20"/>
                <w:szCs w:val="20"/>
                <w:lang w:val="en-US"/>
              </w:rPr>
            </w:pPr>
          </w:p>
          <w:p w14:paraId="5615E835" w14:textId="32E6CABC" w:rsidR="00E21451" w:rsidRPr="00C22FD0" w:rsidRDefault="00C45CB8"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Shall</w:t>
            </w:r>
            <w:r w:rsidR="00E21451" w:rsidRPr="00C22FD0">
              <w:rPr>
                <w:rFonts w:ascii="Times New Roman" w:hAnsi="Times New Roman" w:cs="Times New Roman"/>
                <w:sz w:val="20"/>
                <w:szCs w:val="20"/>
                <w:lang w:val="en-US"/>
              </w:rPr>
              <w:t xml:space="preserve"> not include non</w:t>
            </w:r>
            <w:r w:rsidR="004508C9" w:rsidRPr="00C22FD0">
              <w:rPr>
                <w:rFonts w:ascii="Times New Roman" w:hAnsi="Times New Roman" w:cs="Times New Roman"/>
                <w:sz w:val="20"/>
                <w:szCs w:val="20"/>
                <w:lang w:val="en-US"/>
              </w:rPr>
              <w:t>–</w:t>
            </w:r>
            <w:r w:rsidR="00E21451" w:rsidRPr="00C22FD0">
              <w:rPr>
                <w:rFonts w:ascii="Times New Roman" w:hAnsi="Times New Roman" w:cs="Times New Roman"/>
                <w:sz w:val="20"/>
                <w:szCs w:val="20"/>
                <w:lang w:val="en-US"/>
              </w:rPr>
              <w:t>technical expenses such as tax, interest expenses, losses on disposals, etc.</w:t>
            </w:r>
          </w:p>
        </w:tc>
      </w:tr>
      <w:tr w:rsidR="00E21451" w:rsidRPr="00C22FD0" w14:paraId="1905EA47" w14:textId="77777777" w:rsidTr="0040755A">
        <w:tc>
          <w:tcPr>
            <w:tcW w:w="1526" w:type="dxa"/>
          </w:tcPr>
          <w:p w14:paraId="61DCA12B"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C0280/R2600</w:t>
            </w:r>
          </w:p>
        </w:tc>
        <w:tc>
          <w:tcPr>
            <w:tcW w:w="2268" w:type="dxa"/>
          </w:tcPr>
          <w:p w14:paraId="681FCC0E"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Total expenses</w:t>
            </w:r>
          </w:p>
        </w:tc>
        <w:tc>
          <w:tcPr>
            <w:tcW w:w="5386" w:type="dxa"/>
          </w:tcPr>
          <w:p w14:paraId="26E42255" w14:textId="77777777" w:rsidR="00E21451" w:rsidRPr="00C22FD0" w:rsidRDefault="00E21451" w:rsidP="0040755A">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Amount of all technical expenses corresponding to countries covered by this template.</w:t>
            </w:r>
          </w:p>
        </w:tc>
      </w:tr>
    </w:tbl>
    <w:p w14:paraId="12F95FA4" w14:textId="77777777" w:rsidR="00E21451" w:rsidRPr="00C22FD0" w:rsidRDefault="00E21451">
      <w:pPr>
        <w:rPr>
          <w:rFonts w:ascii="Times New Roman" w:hAnsi="Times New Roman" w:cs="Times New Roman"/>
          <w:sz w:val="20"/>
          <w:szCs w:val="20"/>
          <w:lang w:val="en-US"/>
        </w:rPr>
      </w:pPr>
    </w:p>
    <w:p w14:paraId="03D6D2C0" w14:textId="77777777" w:rsidR="00E21451" w:rsidRPr="00C22FD0" w:rsidRDefault="00E21451">
      <w:pPr>
        <w:rPr>
          <w:rFonts w:ascii="Times New Roman" w:hAnsi="Times New Roman" w:cs="Times New Roman"/>
          <w:b/>
          <w:bCs/>
          <w:sz w:val="20"/>
          <w:szCs w:val="20"/>
        </w:rPr>
      </w:pPr>
      <w:r w:rsidRPr="00C22FD0">
        <w:rPr>
          <w:rFonts w:ascii="Times New Roman" w:hAnsi="Times New Roman" w:cs="Times New Roman"/>
          <w:b/>
          <w:bCs/>
          <w:sz w:val="20"/>
          <w:szCs w:val="20"/>
        </w:rPr>
        <w:t xml:space="preserve">S.06.01 – Summary of assets </w:t>
      </w:r>
    </w:p>
    <w:p w14:paraId="635FBDC1" w14:textId="77777777" w:rsidR="00E21451" w:rsidRPr="00C22FD0" w:rsidRDefault="00E21451">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6AFF832E" w14:textId="5AFC6DAE" w:rsidR="00E21451" w:rsidRPr="00C22FD0" w:rsidRDefault="00FC4845" w:rsidP="0040755A">
      <w:pPr>
        <w:jc w:val="both"/>
        <w:rPr>
          <w:rFonts w:ascii="Times New Roman" w:hAnsi="Times New Roman" w:cs="Times New Roman"/>
          <w:sz w:val="20"/>
          <w:szCs w:val="20"/>
        </w:rPr>
      </w:pPr>
      <w:r w:rsidRPr="00C22FD0">
        <w:rPr>
          <w:rFonts w:ascii="Times New Roman" w:hAnsi="Times New Roman"/>
          <w:sz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 </w:t>
      </w:r>
      <w:r w:rsidR="00FF2BE7" w:rsidRPr="00C22FD0">
        <w:rPr>
          <w:rFonts w:ascii="Times New Roman" w:hAnsi="Times New Roman" w:cs="Times New Roman"/>
          <w:sz w:val="20"/>
          <w:szCs w:val="20"/>
        </w:rPr>
        <w:t>This template is relevant</w:t>
      </w:r>
      <w:r w:rsidR="00E21451" w:rsidRPr="00C22FD0">
        <w:rPr>
          <w:rFonts w:ascii="Times New Roman" w:hAnsi="Times New Roman" w:cs="Times New Roman"/>
          <w:sz w:val="20"/>
          <w:szCs w:val="20"/>
        </w:rPr>
        <w:t xml:space="preserve"> at the level of the group where all insurance or reinsurance undertakings within the</w:t>
      </w:r>
      <w:r w:rsidR="00457D88" w:rsidRPr="00C22FD0">
        <w:rPr>
          <w:rFonts w:ascii="Times New Roman" w:hAnsi="Times New Roman" w:cs="Times New Roman"/>
          <w:sz w:val="20"/>
          <w:szCs w:val="20"/>
        </w:rPr>
        <w:t xml:space="preserve"> scope of </w:t>
      </w:r>
      <w:r w:rsidR="00E21451" w:rsidRPr="00C22FD0">
        <w:rPr>
          <w:rFonts w:ascii="Times New Roman" w:hAnsi="Times New Roman" w:cs="Times New Roman"/>
          <w:sz w:val="20"/>
          <w:szCs w:val="20"/>
        </w:rPr>
        <w:t>group</w:t>
      </w:r>
      <w:r w:rsidR="00457D88" w:rsidRPr="00C22FD0">
        <w:rPr>
          <w:rFonts w:ascii="Times New Roman" w:hAnsi="Times New Roman" w:cs="Times New Roman"/>
          <w:sz w:val="20"/>
          <w:szCs w:val="20"/>
        </w:rPr>
        <w:t xml:space="preserve"> supervision</w:t>
      </w:r>
      <w:r w:rsidR="00E21451" w:rsidRPr="00C22FD0">
        <w:rPr>
          <w:rFonts w:ascii="Times New Roman" w:hAnsi="Times New Roman" w:cs="Times New Roman"/>
          <w:sz w:val="20"/>
          <w:szCs w:val="20"/>
        </w:rPr>
        <w:t xml:space="preserve"> benefit from the exemption in accordance with Article 35 (7) of </w:t>
      </w:r>
      <w:r w:rsidR="00E21451" w:rsidRPr="00C22FD0">
        <w:rPr>
          <w:rFonts w:ascii="Times New Roman" w:eastAsia="Times New Roman" w:hAnsi="Times New Roman" w:cs="Times New Roman"/>
          <w:sz w:val="20"/>
          <w:szCs w:val="20"/>
          <w:lang w:eastAsia="es-ES"/>
        </w:rPr>
        <w:t>Directive 2009/138/EC</w:t>
      </w:r>
      <w:r w:rsidR="00E21451" w:rsidRPr="00C22FD0">
        <w:rPr>
          <w:rFonts w:ascii="Times New Roman" w:hAnsi="Times New Roman" w:cs="Times New Roman"/>
          <w:sz w:val="20"/>
          <w:szCs w:val="20"/>
        </w:rPr>
        <w:t xml:space="preserve">. </w:t>
      </w:r>
    </w:p>
    <w:p w14:paraId="67587564" w14:textId="77777777" w:rsidR="00E21451" w:rsidRPr="00C22FD0" w:rsidRDefault="00E21451">
      <w:pPr>
        <w:jc w:val="both"/>
        <w:rPr>
          <w:rFonts w:ascii="Times New Roman" w:hAnsi="Times New Roman" w:cs="Times New Roman"/>
          <w:bCs/>
          <w:sz w:val="20"/>
          <w:szCs w:val="20"/>
        </w:rPr>
      </w:pPr>
      <w:r w:rsidRPr="00C22FD0">
        <w:rPr>
          <w:rFonts w:ascii="Times New Roman" w:hAnsi="Times New Roman" w:cs="Times New Roman"/>
          <w:bCs/>
          <w:sz w:val="20"/>
          <w:szCs w:val="20"/>
        </w:rPr>
        <w:t>The asset categories referred to in this template are the ones defined in Annex IV – Assets Categories of this Regulation.</w:t>
      </w:r>
    </w:p>
    <w:p w14:paraId="479C7CEE" w14:textId="77777777"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sz w:val="20"/>
          <w:szCs w:val="20"/>
        </w:rPr>
        <w:t>This template contains a summary of information on assets and derivatives regarding the participating insurance or reinsurance undertaking, the insurance holding company or the mixed financial holding company (at a group level), including assets and derivatives held in unit linked and index linked contracts.</w:t>
      </w:r>
    </w:p>
    <w:p w14:paraId="59719D1D" w14:textId="77777777"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sz w:val="20"/>
          <w:szCs w:val="20"/>
        </w:rPr>
        <w:t>Items shall be reported with positive values unless its Solvency II value is negative (e.g. the case of derivatives that are a liability of the undertaking).</w:t>
      </w:r>
    </w:p>
    <w:p w14:paraId="76A53587" w14:textId="03BF50E8"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rPr>
        <w:t>T</w:t>
      </w:r>
      <w:r w:rsidRPr="00C22FD0">
        <w:rPr>
          <w:rFonts w:ascii="Times New Roman" w:hAnsi="Times New Roman" w:cs="Times New Roman"/>
          <w:sz w:val="20"/>
          <w:szCs w:val="20"/>
          <w:lang w:val="en-US"/>
        </w:rPr>
        <w:t>he template is applicable for method 1 (Accounting consolidation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based method), method 2 (Deduction and aggregation method) and a combination of methods 1 and 2.</w:t>
      </w:r>
    </w:p>
    <w:p w14:paraId="3B036DA3" w14:textId="21088ED2" w:rsidR="00E21451" w:rsidRPr="00C22FD0" w:rsidRDefault="00E21451">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method 1 is used exclusively, the reporting shall reflect the consolidated position of the assets and derivatives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group transactions held </w:t>
      </w:r>
      <w:r w:rsidR="00457D88"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lang w:val="en-US"/>
        </w:rPr>
        <w:t>.</w:t>
      </w:r>
    </w:p>
    <w:p w14:paraId="0D91C7C8" w14:textId="77777777" w:rsidR="00E21451" w:rsidRPr="00C22FD0" w:rsidRDefault="00E21451">
      <w:pPr>
        <w:spacing w:after="0" w:line="240" w:lineRule="auto"/>
        <w:jc w:val="both"/>
        <w:rPr>
          <w:rFonts w:ascii="Times New Roman" w:hAnsi="Times New Roman" w:cs="Times New Roman"/>
          <w:sz w:val="20"/>
          <w:szCs w:val="20"/>
          <w:lang w:val="en-US"/>
        </w:rPr>
      </w:pPr>
    </w:p>
    <w:p w14:paraId="2CA9F4A9" w14:textId="3ED1E1AE" w:rsidR="00E21451" w:rsidRPr="00C22FD0" w:rsidRDefault="00E21451">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method 2 is used exclusively,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assets and derivatives held by the participating insurance and reinsurance undertakings, the insurance holding companies,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subsidiaries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controlled participations regardless of the proportional share used. The assets held by undertakings from the other financial sectors shall not be included.</w:t>
      </w:r>
    </w:p>
    <w:p w14:paraId="0F1BC94B" w14:textId="77777777" w:rsidR="00E21451" w:rsidRPr="00C22FD0" w:rsidRDefault="00E21451">
      <w:pPr>
        <w:spacing w:after="0" w:line="240" w:lineRule="auto"/>
        <w:jc w:val="both"/>
        <w:rPr>
          <w:rFonts w:ascii="Times New Roman" w:hAnsi="Times New Roman" w:cs="Times New Roman"/>
          <w:sz w:val="20"/>
          <w:szCs w:val="20"/>
          <w:lang w:val="en-US"/>
        </w:rPr>
      </w:pPr>
    </w:p>
    <w:p w14:paraId="38060A2E" w14:textId="605BC343" w:rsidR="00E21451" w:rsidRPr="00C22FD0" w:rsidRDefault="00E21451">
      <w:pPr>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a combination of methods 1 and 2 is used,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w:t>
      </w:r>
      <w:r w:rsidR="00801A9D" w:rsidRPr="00C22FD0">
        <w:rPr>
          <w:rFonts w:ascii="Times New Roman" w:hAnsi="Times New Roman" w:cs="Times New Roman"/>
          <w:sz w:val="20"/>
          <w:szCs w:val="20"/>
          <w:lang w:val="en-US"/>
        </w:rPr>
        <w:t xml:space="preserve">shall </w:t>
      </w:r>
      <w:r w:rsidRPr="00C22FD0">
        <w:rPr>
          <w:rFonts w:ascii="Times New Roman" w:hAnsi="Times New Roman" w:cs="Times New Roman"/>
          <w:sz w:val="20"/>
          <w:szCs w:val="20"/>
          <w:lang w:val="en-US"/>
        </w:rPr>
        <w:t>reflect the consolidated position of the assets and derivatives</w:t>
      </w:r>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group transactions, held </w:t>
      </w:r>
      <w:r w:rsidR="00457D88" w:rsidRPr="00C22FD0">
        <w:rPr>
          <w:rFonts w:ascii="Times New Roman" w:hAnsi="Times New Roman" w:cs="Times New Roman"/>
          <w:sz w:val="20"/>
          <w:szCs w:val="20"/>
        </w:rPr>
        <w:t xml:space="preserve">within the scope of group supervision </w:t>
      </w:r>
      <w:r w:rsidRPr="00C22FD0">
        <w:rPr>
          <w:rFonts w:ascii="Times New Roman" w:hAnsi="Times New Roman" w:cs="Times New Roman"/>
          <w:sz w:val="20"/>
          <w:szCs w:val="20"/>
          <w:lang w:val="en-US"/>
        </w:rPr>
        <w:t>and the assets and derivatives held by the participating insurance or reinsurance undertakings, the insurance holding companies, the mixed financial holding companies, subsidiaries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controlled participations regardless of the proportional share used. </w:t>
      </w:r>
    </w:p>
    <w:p w14:paraId="5AC14892" w14:textId="77777777" w:rsidR="00E21451" w:rsidRPr="00C22FD0" w:rsidRDefault="00E21451">
      <w:pPr>
        <w:jc w:val="both"/>
        <w:rPr>
          <w:rFonts w:ascii="Times New Roman" w:hAnsi="Times New Roman" w:cs="Times New Roman"/>
          <w:sz w:val="20"/>
          <w:szCs w:val="20"/>
        </w:rPr>
      </w:pPr>
    </w:p>
    <w:tbl>
      <w:tblPr>
        <w:tblW w:w="0" w:type="auto"/>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572"/>
        <w:gridCol w:w="2217"/>
        <w:gridCol w:w="5453"/>
      </w:tblGrid>
      <w:tr w:rsidR="00E21451" w:rsidRPr="00C22FD0" w14:paraId="4D1FA6BB" w14:textId="77777777">
        <w:trPr>
          <w:trHeight w:val="30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409FC47"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E201791" w14:textId="77777777" w:rsidR="00E21451" w:rsidRPr="00C22FD0" w:rsidRDefault="00E21451" w:rsidP="0040755A">
            <w:pPr>
              <w:spacing w:after="0"/>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0350578" w14:textId="77777777" w:rsidR="00E21451" w:rsidRPr="00C22FD0" w:rsidRDefault="00E21451" w:rsidP="0040755A">
            <w:pPr>
              <w:spacing w:after="0"/>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477006D8" w14:textId="77777777" w:rsidTr="0040755A">
        <w:trPr>
          <w:trHeight w:val="346"/>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524C417A"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C0060/R0010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5278D49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Assets listed</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0807495"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 xml:space="preserve">Value of listed assets by portfolio. </w:t>
            </w:r>
          </w:p>
          <w:p w14:paraId="5B0535CB" w14:textId="77777777" w:rsidR="00E21451" w:rsidRPr="00C22FD0" w:rsidRDefault="00E21451">
            <w:pPr>
              <w:contextualSpacing/>
              <w:rPr>
                <w:rFonts w:ascii="Times New Roman" w:hAnsi="Times New Roman" w:cs="Times New Roman"/>
                <w:sz w:val="20"/>
                <w:szCs w:val="20"/>
              </w:rPr>
            </w:pPr>
          </w:p>
          <w:p w14:paraId="71ED9964" w14:textId="3B5ECB4A" w:rsidR="00E21451" w:rsidRPr="00C22FD0" w:rsidRDefault="00E21451" w:rsidP="0040755A">
            <w:pPr>
              <w:contextualSpacing/>
              <w:rPr>
                <w:rFonts w:ascii="Times New Roman" w:hAnsi="Times New Roman" w:cs="Times New Roman"/>
                <w:sz w:val="20"/>
                <w:szCs w:val="20"/>
              </w:rPr>
            </w:pPr>
            <w:r w:rsidRPr="00C22FD0">
              <w:rPr>
                <w:rFonts w:ascii="Times New Roman" w:hAnsi="Times New Roman" w:cs="Times New Roman"/>
                <w:sz w:val="20"/>
                <w:szCs w:val="20"/>
              </w:rPr>
              <w:t>For the purpose of this template an asset is considered as being listed if it is negotiated on a regulated market or on a multilateral trading facility, as defined by Directive 2004/39/EC.</w:t>
            </w:r>
          </w:p>
          <w:p w14:paraId="4322852B" w14:textId="77777777" w:rsidR="00E21451" w:rsidRPr="00C22FD0" w:rsidRDefault="00E21451">
            <w:pPr>
              <w:contextualSpacing/>
              <w:rPr>
                <w:rFonts w:ascii="Times New Roman" w:hAnsi="Times New Roman" w:cs="Times New Roman"/>
                <w:sz w:val="20"/>
                <w:szCs w:val="20"/>
              </w:rPr>
            </w:pPr>
          </w:p>
          <w:p w14:paraId="1E5B956B" w14:textId="0303B78E"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3A7FF8B2" w14:textId="77777777" w:rsidR="00E21451" w:rsidRPr="00C22FD0" w:rsidRDefault="00E21451">
            <w:pPr>
              <w:contextualSpacing/>
              <w:rPr>
                <w:rFonts w:ascii="Times New Roman" w:hAnsi="Times New Roman" w:cs="Times New Roman"/>
                <w:sz w:val="20"/>
                <w:szCs w:val="20"/>
              </w:rPr>
            </w:pPr>
          </w:p>
          <w:p w14:paraId="5A74A1C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The split by portfolio is not mandatory, except for identifying ring fenced funds, but shall be made if the undertaking uses it internally. When an undertaking does not apply a split by portfolio “general” shall be used.</w:t>
            </w:r>
          </w:p>
        </w:tc>
      </w:tr>
      <w:tr w:rsidR="00E21451" w:rsidRPr="00C22FD0" w14:paraId="7EC63541"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FC37059"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lastRenderedPageBreak/>
              <w:t xml:space="preserve">C0010 to C0060/R0020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7B9E50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Assets that are not listed in a stock exchange</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194A140"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 xml:space="preserve">Value of assets not listed in a stock exchange, by portfolio. </w:t>
            </w:r>
          </w:p>
          <w:p w14:paraId="2DFAEE64" w14:textId="77777777" w:rsidR="00E21451" w:rsidRPr="00C22FD0" w:rsidRDefault="00E21451">
            <w:pPr>
              <w:contextualSpacing/>
              <w:rPr>
                <w:rFonts w:ascii="Times New Roman" w:hAnsi="Times New Roman" w:cs="Times New Roman"/>
                <w:sz w:val="20"/>
                <w:szCs w:val="20"/>
              </w:rPr>
            </w:pPr>
          </w:p>
          <w:p w14:paraId="0E983983"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For the purpose of this template, not listed assets are the ones that are not negotiated on a regulated market or on a multilateral trading facility, as defined by Directive 2004/39/EC.</w:t>
            </w:r>
          </w:p>
          <w:p w14:paraId="00E31F80" w14:textId="77777777" w:rsidR="00E21451" w:rsidRPr="00C22FD0" w:rsidRDefault="00E21451">
            <w:pPr>
              <w:contextualSpacing/>
              <w:rPr>
                <w:rFonts w:ascii="Times New Roman" w:hAnsi="Times New Roman" w:cs="Times New Roman"/>
                <w:sz w:val="20"/>
                <w:szCs w:val="20"/>
              </w:rPr>
            </w:pPr>
          </w:p>
          <w:p w14:paraId="243C1ADD" w14:textId="27642D5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30DF4DF4" w14:textId="77777777" w:rsidR="00E21451" w:rsidRPr="00C22FD0" w:rsidRDefault="00E21451">
            <w:pPr>
              <w:contextualSpacing/>
              <w:rPr>
                <w:rFonts w:ascii="Times New Roman" w:hAnsi="Times New Roman" w:cs="Times New Roman"/>
                <w:sz w:val="20"/>
                <w:szCs w:val="20"/>
              </w:rPr>
            </w:pPr>
          </w:p>
          <w:p w14:paraId="01BE5B6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27" w:name="_GoBack1"/>
            <w:bookmarkEnd w:id="427"/>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14DE408F"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14F60035"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C0060/R0030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C72AE2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Assets that are not exchange tradable</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16909B50"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 xml:space="preserve">Value of assets that are not exchange tradable, by portfolio. </w:t>
            </w:r>
          </w:p>
          <w:p w14:paraId="44A310EC" w14:textId="77777777" w:rsidR="00E21451" w:rsidRPr="00C22FD0" w:rsidRDefault="00E21451">
            <w:pPr>
              <w:contextualSpacing/>
              <w:rPr>
                <w:rFonts w:ascii="Times New Roman" w:hAnsi="Times New Roman" w:cs="Times New Roman"/>
                <w:sz w:val="20"/>
                <w:szCs w:val="20"/>
              </w:rPr>
            </w:pPr>
          </w:p>
          <w:p w14:paraId="3ECD04CD"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For the purpose of this template, not exchange tradable assets are the ones that by their nature are not subject to negotiation on a regulated market or on a multilateral trading facility, as defined by Directive 2004/39/CE.</w:t>
            </w:r>
          </w:p>
          <w:p w14:paraId="5A3E08DC" w14:textId="77777777" w:rsidR="00E21451" w:rsidRPr="00C22FD0" w:rsidRDefault="00E21451">
            <w:pPr>
              <w:contextualSpacing/>
              <w:rPr>
                <w:rFonts w:ascii="Times New Roman" w:hAnsi="Times New Roman" w:cs="Times New Roman"/>
                <w:sz w:val="20"/>
                <w:szCs w:val="20"/>
              </w:rPr>
            </w:pPr>
          </w:p>
          <w:p w14:paraId="18E6B857" w14:textId="400F3EFC"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663AA1F8" w14:textId="77777777" w:rsidR="00E21451" w:rsidRPr="00C22FD0" w:rsidRDefault="00E21451">
            <w:pPr>
              <w:contextualSpacing/>
              <w:rPr>
                <w:rFonts w:ascii="Times New Roman" w:hAnsi="Times New Roman" w:cs="Times New Roman"/>
                <w:sz w:val="20"/>
                <w:szCs w:val="20"/>
              </w:rPr>
            </w:pPr>
          </w:p>
          <w:p w14:paraId="7264820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28" w:name="_GoBack11"/>
            <w:bookmarkEnd w:id="428"/>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0F34D96F" w14:textId="77777777" w:rsidTr="0040755A">
        <w:trPr>
          <w:trHeight w:val="487"/>
        </w:trPr>
        <w:tc>
          <w:tcPr>
            <w:tcW w:w="1572" w:type="dxa"/>
            <w:tcBorders>
              <w:top w:val="nil"/>
              <w:left w:val="single" w:sz="4" w:space="0" w:color="00000A"/>
              <w:bottom w:val="single" w:sz="4" w:space="0" w:color="00000A"/>
              <w:right w:val="single" w:sz="4" w:space="0" w:color="00000A"/>
            </w:tcBorders>
            <w:shd w:val="clear" w:color="auto" w:fill="FFFFFF"/>
            <w:tcMar>
              <w:left w:w="98" w:type="dxa"/>
            </w:tcMar>
          </w:tcPr>
          <w:p w14:paraId="2D5F6FF6"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C0060/R0040 </w:t>
            </w:r>
          </w:p>
        </w:tc>
        <w:tc>
          <w:tcPr>
            <w:tcW w:w="2217" w:type="dxa"/>
            <w:tcBorders>
              <w:top w:val="nil"/>
              <w:left w:val="single" w:sz="4" w:space="0" w:color="00000A"/>
              <w:bottom w:val="single" w:sz="4" w:space="0" w:color="00000A"/>
              <w:right w:val="single" w:sz="4" w:space="0" w:color="00000A"/>
            </w:tcBorders>
            <w:shd w:val="clear" w:color="auto" w:fill="FFFFFF"/>
            <w:tcMar>
              <w:left w:w="98" w:type="dxa"/>
            </w:tcMar>
          </w:tcPr>
          <w:p w14:paraId="41570B2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Government bonds</w:t>
            </w:r>
          </w:p>
        </w:tc>
        <w:tc>
          <w:tcPr>
            <w:tcW w:w="5453" w:type="dxa"/>
            <w:tcBorders>
              <w:top w:val="nil"/>
              <w:left w:val="single" w:sz="4" w:space="0" w:color="00000A"/>
              <w:bottom w:val="single" w:sz="4" w:space="0" w:color="00000A"/>
              <w:right w:val="single" w:sz="4" w:space="0" w:color="00000A"/>
            </w:tcBorders>
            <w:shd w:val="clear" w:color="auto" w:fill="FFFFFF"/>
            <w:tcMar>
              <w:left w:w="98" w:type="dxa"/>
            </w:tcMar>
          </w:tcPr>
          <w:p w14:paraId="4354C33F"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1 of Annex IV – Assets Categories, by portfolio.</w:t>
            </w:r>
          </w:p>
          <w:p w14:paraId="25D31211" w14:textId="77777777" w:rsidR="00E21451" w:rsidRPr="00C22FD0" w:rsidRDefault="00E21451">
            <w:pPr>
              <w:contextualSpacing/>
              <w:rPr>
                <w:rFonts w:ascii="Times New Roman" w:hAnsi="Times New Roman" w:cs="Times New Roman"/>
                <w:sz w:val="20"/>
                <w:szCs w:val="20"/>
              </w:rPr>
            </w:pPr>
          </w:p>
          <w:p w14:paraId="2D68E946" w14:textId="4DCCA72C"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2CC9E6C4" w14:textId="77777777" w:rsidR="00E21451" w:rsidRPr="00C22FD0" w:rsidRDefault="00E21451">
            <w:pPr>
              <w:contextualSpacing/>
              <w:rPr>
                <w:rFonts w:ascii="Times New Roman" w:hAnsi="Times New Roman" w:cs="Times New Roman"/>
                <w:sz w:val="20"/>
                <w:szCs w:val="20"/>
              </w:rPr>
            </w:pPr>
          </w:p>
          <w:p w14:paraId="58A6B9D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29" w:name="_GoBack111"/>
            <w:bookmarkEnd w:id="429"/>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1F587961" w14:textId="77777777" w:rsidTr="0040755A">
        <w:trPr>
          <w:trHeight w:val="983"/>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98626C0"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C0060/R0050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A89932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Corporate bonds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ADE2ABB"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2 of Annex IV – Assets Categories, by portfolio.</w:t>
            </w:r>
          </w:p>
          <w:p w14:paraId="381A4EA8" w14:textId="77777777" w:rsidR="00E21451" w:rsidRPr="00C22FD0" w:rsidRDefault="00E21451">
            <w:pPr>
              <w:contextualSpacing/>
              <w:rPr>
                <w:rFonts w:ascii="Times New Roman" w:hAnsi="Times New Roman" w:cs="Times New Roman"/>
                <w:sz w:val="20"/>
                <w:szCs w:val="20"/>
              </w:rPr>
            </w:pPr>
          </w:p>
          <w:p w14:paraId="64484D22" w14:textId="1A6F972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life, </w:t>
            </w:r>
            <w:r w:rsidRPr="00C22FD0">
              <w:rPr>
                <w:rFonts w:ascii="Times New Roman" w:hAnsi="Times New Roman" w:cs="Times New Roman"/>
                <w:sz w:val="20"/>
                <w:szCs w:val="20"/>
              </w:rPr>
              <w:lastRenderedPageBreak/>
              <w:t>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44C403D8" w14:textId="77777777" w:rsidR="00E21451" w:rsidRPr="00C22FD0" w:rsidRDefault="00E21451">
            <w:pPr>
              <w:contextualSpacing/>
              <w:rPr>
                <w:rFonts w:ascii="Times New Roman" w:hAnsi="Times New Roman" w:cs="Times New Roman"/>
                <w:sz w:val="20"/>
                <w:szCs w:val="20"/>
              </w:rPr>
            </w:pPr>
          </w:p>
          <w:p w14:paraId="2ED43DE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30" w:name="_GoBack1111"/>
            <w:bookmarkEnd w:id="430"/>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049A11D9"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0352E45"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lastRenderedPageBreak/>
              <w:t xml:space="preserve">C0010 to C0060/R0060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33CD11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Equity</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F2EA996"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3 of Annex IV – Assets Categories, by portfolio.</w:t>
            </w:r>
          </w:p>
          <w:p w14:paraId="7C2CC2D8" w14:textId="77777777" w:rsidR="00E21451" w:rsidRPr="00C22FD0" w:rsidRDefault="00E21451">
            <w:pPr>
              <w:contextualSpacing/>
              <w:rPr>
                <w:rFonts w:ascii="Times New Roman" w:hAnsi="Times New Roman" w:cs="Times New Roman"/>
                <w:sz w:val="20"/>
                <w:szCs w:val="20"/>
              </w:rPr>
            </w:pPr>
          </w:p>
          <w:p w14:paraId="5C3BD320" w14:textId="02962BD6"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7E1F59CC" w14:textId="77777777" w:rsidR="00E21451" w:rsidRPr="00C22FD0" w:rsidRDefault="00E21451">
            <w:pPr>
              <w:contextualSpacing/>
              <w:rPr>
                <w:rFonts w:ascii="Times New Roman" w:hAnsi="Times New Roman" w:cs="Times New Roman"/>
                <w:sz w:val="20"/>
                <w:szCs w:val="20"/>
              </w:rPr>
            </w:pPr>
          </w:p>
          <w:p w14:paraId="13C4EBE3"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31" w:name="_GoBack11111"/>
            <w:bookmarkEnd w:id="431"/>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066A7FBE"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5AB7605"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C0060/R0070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DDB5C8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Collective Investment Undertakings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379A885"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4 of Annex IV – Assets Categories, by portfolio.</w:t>
            </w:r>
          </w:p>
          <w:p w14:paraId="0D42CB5D" w14:textId="77777777" w:rsidR="00E21451" w:rsidRPr="00C22FD0" w:rsidRDefault="00E21451">
            <w:pPr>
              <w:contextualSpacing/>
              <w:rPr>
                <w:rFonts w:ascii="Times New Roman" w:hAnsi="Times New Roman" w:cs="Times New Roman"/>
                <w:sz w:val="20"/>
                <w:szCs w:val="20"/>
              </w:rPr>
            </w:pPr>
          </w:p>
          <w:p w14:paraId="5680687B" w14:textId="1A040C9B"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17350B48" w14:textId="77777777" w:rsidR="00E21451" w:rsidRPr="00C22FD0" w:rsidRDefault="00E21451">
            <w:pPr>
              <w:contextualSpacing/>
              <w:rPr>
                <w:rFonts w:ascii="Times New Roman" w:hAnsi="Times New Roman" w:cs="Times New Roman"/>
                <w:sz w:val="20"/>
                <w:szCs w:val="20"/>
              </w:rPr>
            </w:pPr>
          </w:p>
          <w:p w14:paraId="68FE7F6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32" w:name="_GoBack111111"/>
            <w:bookmarkEnd w:id="432"/>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79DCF245"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EB35006"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C0060/R0080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011D24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Structured notes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6BC5D9C"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5 of Annex IV – Assets Categories, by portfolio.</w:t>
            </w:r>
          </w:p>
          <w:p w14:paraId="435FFA85" w14:textId="77777777" w:rsidR="00E21451" w:rsidRPr="00C22FD0" w:rsidRDefault="00E21451">
            <w:pPr>
              <w:contextualSpacing/>
              <w:rPr>
                <w:rFonts w:ascii="Times New Roman" w:hAnsi="Times New Roman" w:cs="Times New Roman"/>
                <w:sz w:val="20"/>
                <w:szCs w:val="20"/>
              </w:rPr>
            </w:pPr>
          </w:p>
          <w:p w14:paraId="541AA76B" w14:textId="2EAB24F0"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1D958B51" w14:textId="77777777" w:rsidR="00E21451" w:rsidRPr="00C22FD0" w:rsidRDefault="00E21451">
            <w:pPr>
              <w:contextualSpacing/>
              <w:rPr>
                <w:rFonts w:ascii="Times New Roman" w:hAnsi="Times New Roman" w:cs="Times New Roman"/>
                <w:sz w:val="20"/>
                <w:szCs w:val="20"/>
              </w:rPr>
            </w:pPr>
          </w:p>
          <w:p w14:paraId="0D0E54E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33" w:name="_GoBack1111111"/>
            <w:bookmarkEnd w:id="433"/>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4C230C4A" w14:textId="77777777" w:rsidTr="0040755A">
        <w:trPr>
          <w:trHeight w:val="699"/>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C4729AB"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C0060/R0090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1164E7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Collateralised securities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FCD717E"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6 of Annex IV – Assets Categories, by portfolio.</w:t>
            </w:r>
          </w:p>
          <w:p w14:paraId="5787BA13" w14:textId="77777777" w:rsidR="00E21451" w:rsidRPr="00C22FD0" w:rsidRDefault="00E21451">
            <w:pPr>
              <w:contextualSpacing/>
              <w:rPr>
                <w:rFonts w:ascii="Times New Roman" w:hAnsi="Times New Roman" w:cs="Times New Roman"/>
                <w:sz w:val="20"/>
                <w:szCs w:val="20"/>
              </w:rPr>
            </w:pPr>
          </w:p>
          <w:p w14:paraId="0CFA59CD" w14:textId="11D4D0F9"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7B53BA5A" w14:textId="77777777" w:rsidR="00E21451" w:rsidRPr="00C22FD0" w:rsidRDefault="00E21451">
            <w:pPr>
              <w:contextualSpacing/>
              <w:rPr>
                <w:rFonts w:ascii="Times New Roman" w:hAnsi="Times New Roman" w:cs="Times New Roman"/>
                <w:sz w:val="20"/>
                <w:szCs w:val="20"/>
              </w:rPr>
            </w:pPr>
          </w:p>
          <w:p w14:paraId="5621075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34" w:name="_GoBack11111111"/>
            <w:bookmarkEnd w:id="434"/>
            <w:r w:rsidRPr="00C22FD0">
              <w:rPr>
                <w:rFonts w:ascii="Times New Roman" w:hAnsi="Times New Roman" w:cs="Times New Roman"/>
                <w:sz w:val="20"/>
                <w:szCs w:val="20"/>
              </w:rPr>
              <w:t xml:space="preserve">ring fenced funds, but shall be made if the undertaking uses it </w:t>
            </w:r>
            <w:r w:rsidRPr="00C22FD0">
              <w:rPr>
                <w:rFonts w:ascii="Times New Roman" w:hAnsi="Times New Roman" w:cs="Times New Roman"/>
                <w:sz w:val="20"/>
                <w:szCs w:val="20"/>
              </w:rPr>
              <w:lastRenderedPageBreak/>
              <w:t>internally. When an undertaking does not apply a split by portfolio “general” shall be used.</w:t>
            </w:r>
          </w:p>
        </w:tc>
      </w:tr>
      <w:tr w:rsidR="00E21451" w:rsidRPr="00C22FD0" w14:paraId="6E410B24"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79B4680"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lastRenderedPageBreak/>
              <w:t xml:space="preserve">C0010 to C0060/R0100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1AEC919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Cash and deposits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09B0A48"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7 of Annex IV – Assets Categories, by portfolio.</w:t>
            </w:r>
          </w:p>
          <w:p w14:paraId="56E62241" w14:textId="77777777" w:rsidR="00E21451" w:rsidRPr="00C22FD0" w:rsidRDefault="00E21451">
            <w:pPr>
              <w:contextualSpacing/>
              <w:rPr>
                <w:rFonts w:ascii="Times New Roman" w:hAnsi="Times New Roman" w:cs="Times New Roman"/>
                <w:sz w:val="20"/>
                <w:szCs w:val="20"/>
              </w:rPr>
            </w:pPr>
          </w:p>
          <w:p w14:paraId="55BCF6FF" w14:textId="369D47B0"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4D5C82B5" w14:textId="77777777" w:rsidR="00E21451" w:rsidRPr="00C22FD0" w:rsidRDefault="00E21451">
            <w:pPr>
              <w:contextualSpacing/>
              <w:rPr>
                <w:rFonts w:ascii="Times New Roman" w:hAnsi="Times New Roman" w:cs="Times New Roman"/>
                <w:sz w:val="20"/>
                <w:szCs w:val="20"/>
              </w:rPr>
            </w:pPr>
          </w:p>
          <w:p w14:paraId="710F2D1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35" w:name="_GoBack111111111"/>
            <w:bookmarkEnd w:id="435"/>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4126B59D"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50554ACE"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C0060/R0110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3239BD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Mortgages and loans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81FAE73"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8 of Annex IV – Assets Categories, by portfolio.</w:t>
            </w:r>
          </w:p>
          <w:p w14:paraId="327455F5" w14:textId="77777777" w:rsidR="00E21451" w:rsidRPr="00C22FD0" w:rsidRDefault="00E21451">
            <w:pPr>
              <w:contextualSpacing/>
              <w:rPr>
                <w:rFonts w:ascii="Times New Roman" w:hAnsi="Times New Roman" w:cs="Times New Roman"/>
                <w:sz w:val="20"/>
                <w:szCs w:val="20"/>
              </w:rPr>
            </w:pPr>
          </w:p>
          <w:p w14:paraId="34126C39" w14:textId="3FD13A1B"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41CEA6D7" w14:textId="77777777" w:rsidR="00E21451" w:rsidRPr="00C22FD0" w:rsidRDefault="00E21451">
            <w:pPr>
              <w:contextualSpacing/>
              <w:rPr>
                <w:rFonts w:ascii="Times New Roman" w:hAnsi="Times New Roman" w:cs="Times New Roman"/>
                <w:sz w:val="20"/>
                <w:szCs w:val="20"/>
              </w:rPr>
            </w:pPr>
          </w:p>
          <w:p w14:paraId="2FE361A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36" w:name="_GoBack1111111111"/>
            <w:bookmarkEnd w:id="436"/>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440D8D0D"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5120F5F"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C0060/R0120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0E45FF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Properties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4435AC1"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9 of Annex IV – Assets Categories, by portfolio.</w:t>
            </w:r>
          </w:p>
          <w:p w14:paraId="56FD82E4" w14:textId="77777777" w:rsidR="00E21451" w:rsidRPr="00C22FD0" w:rsidRDefault="00E21451">
            <w:pPr>
              <w:contextualSpacing/>
              <w:rPr>
                <w:rFonts w:ascii="Times New Roman" w:hAnsi="Times New Roman" w:cs="Times New Roman"/>
                <w:sz w:val="20"/>
                <w:szCs w:val="20"/>
              </w:rPr>
            </w:pPr>
          </w:p>
          <w:p w14:paraId="56934A81" w14:textId="4D5F15F5"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6B9E235B" w14:textId="77777777" w:rsidR="00E21451" w:rsidRPr="00C22FD0" w:rsidRDefault="00E21451">
            <w:pPr>
              <w:contextualSpacing/>
              <w:rPr>
                <w:rFonts w:ascii="Times New Roman" w:hAnsi="Times New Roman" w:cs="Times New Roman"/>
                <w:sz w:val="20"/>
                <w:szCs w:val="20"/>
              </w:rPr>
            </w:pPr>
          </w:p>
          <w:p w14:paraId="2CBF5AD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37" w:name="_GoBack11111111111"/>
            <w:bookmarkEnd w:id="437"/>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5A8458DC" w14:textId="77777777" w:rsidTr="0040755A">
        <w:trPr>
          <w:trHeight w:val="274"/>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56E91179"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C0060/R0130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650426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Other investments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1010FF8E"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0 of Annex IV – Assets Categories, by portfolio.</w:t>
            </w:r>
          </w:p>
          <w:p w14:paraId="7728A7A6" w14:textId="77777777" w:rsidR="00E21451" w:rsidRPr="00C22FD0" w:rsidRDefault="00E21451">
            <w:pPr>
              <w:contextualSpacing/>
              <w:rPr>
                <w:rFonts w:ascii="Times New Roman" w:hAnsi="Times New Roman" w:cs="Times New Roman"/>
                <w:sz w:val="20"/>
                <w:szCs w:val="20"/>
              </w:rPr>
            </w:pPr>
          </w:p>
          <w:p w14:paraId="6DB48CEE" w14:textId="73F385EF"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428F6971" w14:textId="77777777" w:rsidR="00E21451" w:rsidRPr="00C22FD0" w:rsidRDefault="00E21451">
            <w:pPr>
              <w:contextualSpacing/>
              <w:rPr>
                <w:rFonts w:ascii="Times New Roman" w:hAnsi="Times New Roman" w:cs="Times New Roman"/>
                <w:sz w:val="20"/>
                <w:szCs w:val="20"/>
              </w:rPr>
            </w:pPr>
          </w:p>
          <w:p w14:paraId="12CCEBF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38" w:name="_GoBack111111111111"/>
            <w:bookmarkEnd w:id="438"/>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3B2D8289"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251E7BC"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lastRenderedPageBreak/>
              <w:t xml:space="preserve">C0010 to C0060/R0140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B33DBC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Futures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F83623E"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A of Annex IV – Assets Categories, by portfolio.</w:t>
            </w:r>
          </w:p>
          <w:p w14:paraId="7E5CD583" w14:textId="77777777" w:rsidR="00E21451" w:rsidRPr="00C22FD0" w:rsidRDefault="00E21451">
            <w:pPr>
              <w:contextualSpacing/>
              <w:rPr>
                <w:rFonts w:ascii="Times New Roman" w:hAnsi="Times New Roman" w:cs="Times New Roman"/>
                <w:sz w:val="20"/>
                <w:szCs w:val="20"/>
              </w:rPr>
            </w:pPr>
          </w:p>
          <w:p w14:paraId="4A77FF7F" w14:textId="4523A71B"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78917D2E" w14:textId="77777777" w:rsidR="00E21451" w:rsidRPr="00C22FD0" w:rsidRDefault="00E21451">
            <w:pPr>
              <w:contextualSpacing/>
              <w:rPr>
                <w:rFonts w:ascii="Times New Roman" w:hAnsi="Times New Roman" w:cs="Times New Roman"/>
                <w:sz w:val="20"/>
                <w:szCs w:val="20"/>
              </w:rPr>
            </w:pPr>
          </w:p>
          <w:p w14:paraId="007C49F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39" w:name="_GoBack1111111111111"/>
            <w:bookmarkEnd w:id="439"/>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4527A9BD"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5BF58F65"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C0060/R0150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68B01E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Call options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DD44665"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B of Annex IV – Assets Categories, by portfolio.</w:t>
            </w:r>
          </w:p>
          <w:p w14:paraId="639D5DF1" w14:textId="77777777" w:rsidR="00E21451" w:rsidRPr="00C22FD0" w:rsidRDefault="00E21451">
            <w:pPr>
              <w:contextualSpacing/>
              <w:rPr>
                <w:rFonts w:ascii="Times New Roman" w:hAnsi="Times New Roman" w:cs="Times New Roman"/>
                <w:sz w:val="20"/>
                <w:szCs w:val="20"/>
              </w:rPr>
            </w:pPr>
          </w:p>
          <w:p w14:paraId="2729CACF" w14:textId="26E35E3A"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09561C07" w14:textId="77777777" w:rsidR="00E21451" w:rsidRPr="00C22FD0" w:rsidRDefault="00E21451">
            <w:pPr>
              <w:contextualSpacing/>
              <w:rPr>
                <w:rFonts w:ascii="Times New Roman" w:hAnsi="Times New Roman" w:cs="Times New Roman"/>
                <w:sz w:val="20"/>
                <w:szCs w:val="20"/>
              </w:rPr>
            </w:pPr>
          </w:p>
          <w:p w14:paraId="477DEE31"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40" w:name="_GoBack11111111111111"/>
            <w:bookmarkEnd w:id="440"/>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2F9ACBE9"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1DA78CA2"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C0060/R0160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FCAD59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Put options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6370677B"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C of Annex IV – Assets Categories, by portfolio.</w:t>
            </w:r>
          </w:p>
          <w:p w14:paraId="6A3EB5EB" w14:textId="77777777" w:rsidR="00E21451" w:rsidRPr="00C22FD0" w:rsidRDefault="00E21451">
            <w:pPr>
              <w:contextualSpacing/>
              <w:rPr>
                <w:rFonts w:ascii="Times New Roman" w:hAnsi="Times New Roman" w:cs="Times New Roman"/>
                <w:sz w:val="20"/>
                <w:szCs w:val="20"/>
              </w:rPr>
            </w:pPr>
          </w:p>
          <w:p w14:paraId="02D5E938" w14:textId="2AAED4B9"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6360AB96" w14:textId="77777777" w:rsidR="00E21451" w:rsidRPr="00C22FD0" w:rsidRDefault="00E21451">
            <w:pPr>
              <w:contextualSpacing/>
              <w:rPr>
                <w:rFonts w:ascii="Times New Roman" w:hAnsi="Times New Roman" w:cs="Times New Roman"/>
                <w:sz w:val="20"/>
                <w:szCs w:val="20"/>
              </w:rPr>
            </w:pPr>
          </w:p>
          <w:p w14:paraId="0EA373B6"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41" w:name="_GoBack111111111111111"/>
            <w:bookmarkEnd w:id="441"/>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2C81AF7E" w14:textId="77777777" w:rsidTr="0040755A">
        <w:trPr>
          <w:trHeight w:val="274"/>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608D655C"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C0060/R0170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B7671B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Swaps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9F50D2F"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D of Annex IV – Assets Categories, by portfolio.</w:t>
            </w:r>
          </w:p>
          <w:p w14:paraId="4907BB82" w14:textId="77777777" w:rsidR="00E21451" w:rsidRPr="00C22FD0" w:rsidRDefault="00E21451">
            <w:pPr>
              <w:contextualSpacing/>
              <w:rPr>
                <w:rFonts w:ascii="Times New Roman" w:hAnsi="Times New Roman" w:cs="Times New Roman"/>
                <w:sz w:val="20"/>
                <w:szCs w:val="20"/>
              </w:rPr>
            </w:pPr>
          </w:p>
          <w:p w14:paraId="48B15899" w14:textId="403E3AD8"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56A0AE69" w14:textId="77777777" w:rsidR="00E21451" w:rsidRPr="00C22FD0" w:rsidRDefault="00E21451">
            <w:pPr>
              <w:contextualSpacing/>
              <w:rPr>
                <w:rFonts w:ascii="Times New Roman" w:hAnsi="Times New Roman" w:cs="Times New Roman"/>
                <w:sz w:val="20"/>
                <w:szCs w:val="20"/>
              </w:rPr>
            </w:pPr>
          </w:p>
          <w:p w14:paraId="6D4FE143"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42" w:name="_GoBack1111111111111111"/>
            <w:bookmarkEnd w:id="442"/>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13DD7CBF"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6363AAF"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lastRenderedPageBreak/>
              <w:t xml:space="preserve">C0010 to C0060/R0180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6976111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Forwards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17B2839"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E of Annex IV – Assets Categories, by portfolio.</w:t>
            </w:r>
          </w:p>
          <w:p w14:paraId="1CC316BC" w14:textId="77777777" w:rsidR="00E21451" w:rsidRPr="00C22FD0" w:rsidRDefault="00E21451">
            <w:pPr>
              <w:contextualSpacing/>
              <w:rPr>
                <w:rFonts w:ascii="Times New Roman" w:hAnsi="Times New Roman" w:cs="Times New Roman"/>
                <w:sz w:val="20"/>
                <w:szCs w:val="20"/>
              </w:rPr>
            </w:pPr>
          </w:p>
          <w:p w14:paraId="034BDFBA" w14:textId="55982BFF"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10D2833E" w14:textId="77777777" w:rsidR="00E21451" w:rsidRPr="00C22FD0" w:rsidRDefault="00E21451">
            <w:pPr>
              <w:contextualSpacing/>
              <w:rPr>
                <w:rFonts w:ascii="Times New Roman" w:hAnsi="Times New Roman" w:cs="Times New Roman"/>
                <w:sz w:val="20"/>
                <w:szCs w:val="20"/>
              </w:rPr>
            </w:pPr>
          </w:p>
          <w:p w14:paraId="77019C7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43" w:name="_GoBack11111111111111111"/>
            <w:bookmarkEnd w:id="443"/>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C22FD0" w14:paraId="65AF3612"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3075F50" w14:textId="77777777" w:rsidR="00E21451" w:rsidRPr="00C22FD0" w:rsidRDefault="00E21451">
            <w:pPr>
              <w:pStyle w:val="NoSpacing"/>
              <w:rPr>
                <w:rFonts w:ascii="Times New Roman" w:hAnsi="Times New Roman" w:cs="Times New Roman"/>
                <w:sz w:val="20"/>
              </w:rPr>
            </w:pPr>
            <w:r w:rsidRPr="00C22FD0">
              <w:rPr>
                <w:rFonts w:ascii="Times New Roman" w:hAnsi="Times New Roman" w:cs="Times New Roman"/>
                <w:sz w:val="20"/>
              </w:rPr>
              <w:t xml:space="preserve">C0010 to C0060/R0190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CE0552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Credit derivatives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530ACBE" w14:textId="77777777"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Value of assets classifiable under asset category F of Annex IV – Assets Categories, by portfolio.</w:t>
            </w:r>
          </w:p>
          <w:p w14:paraId="375F9F22" w14:textId="77777777" w:rsidR="00E21451" w:rsidRPr="00C22FD0" w:rsidRDefault="00E21451">
            <w:pPr>
              <w:contextualSpacing/>
              <w:rPr>
                <w:rFonts w:ascii="Times New Roman" w:hAnsi="Times New Roman" w:cs="Times New Roman"/>
                <w:sz w:val="20"/>
                <w:szCs w:val="20"/>
              </w:rPr>
            </w:pPr>
          </w:p>
          <w:p w14:paraId="6A68B856" w14:textId="31CBF26D" w:rsidR="00E21451" w:rsidRPr="00C22FD0" w:rsidRDefault="00E21451">
            <w:pPr>
              <w:contextualSpacing/>
              <w:rPr>
                <w:rFonts w:ascii="Times New Roman" w:hAnsi="Times New Roman" w:cs="Times New Roman"/>
                <w:sz w:val="20"/>
                <w:szCs w:val="20"/>
              </w:rPr>
            </w:pPr>
            <w:r w:rsidRPr="00C22FD0">
              <w:rPr>
                <w:rFonts w:ascii="Times New Roman" w:hAnsi="Times New Roman" w:cs="Times New Roman"/>
                <w:sz w:val="20"/>
                <w:szCs w:val="20"/>
              </w:rPr>
              <w:t>Portfolio corresponds to the 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other internal funds, shareholder's funds and general (no split). </w:t>
            </w:r>
          </w:p>
          <w:p w14:paraId="4E74A50A" w14:textId="77777777" w:rsidR="00E21451" w:rsidRPr="00C22FD0" w:rsidRDefault="00E21451">
            <w:pPr>
              <w:contextualSpacing/>
              <w:rPr>
                <w:rFonts w:ascii="Times New Roman" w:hAnsi="Times New Roman" w:cs="Times New Roman"/>
                <w:sz w:val="20"/>
                <w:szCs w:val="20"/>
              </w:rPr>
            </w:pPr>
          </w:p>
          <w:p w14:paraId="6BEC5CC1"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split by portfolio is not mandatory, except for identifying </w:t>
            </w:r>
            <w:bookmarkStart w:id="444" w:name="_GoBack111111111111111111"/>
            <w:bookmarkEnd w:id="444"/>
            <w:r w:rsidRPr="00C22FD0">
              <w:rPr>
                <w:rFonts w:ascii="Times New Roman" w:hAnsi="Times New Roman" w:cs="Times New Roman"/>
                <w:sz w:val="20"/>
                <w:szCs w:val="20"/>
              </w:rPr>
              <w:t>ring fenced funds, but shall be made if the undertaking uses it internally. When an undertaking does not apply a split by portfolio “general” shall be used.</w:t>
            </w:r>
          </w:p>
        </w:tc>
      </w:tr>
    </w:tbl>
    <w:p w14:paraId="0DBA4834" w14:textId="77777777" w:rsidR="00E21451" w:rsidRPr="00C22FD0" w:rsidRDefault="00E21451">
      <w:pPr>
        <w:rPr>
          <w:rFonts w:ascii="Times New Roman" w:hAnsi="Times New Roman"/>
        </w:rPr>
      </w:pPr>
    </w:p>
    <w:p w14:paraId="3E70A970" w14:textId="7F9CD077"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 xml:space="preserve"> S.06.02 – List of assets</w:t>
      </w:r>
    </w:p>
    <w:p w14:paraId="03211086" w14:textId="77777777"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26838833" w14:textId="61F0A48B" w:rsidR="00E21451" w:rsidRPr="00C22FD0" w:rsidRDefault="00FC4845">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quarterly and annual submission of information for groups.</w:t>
      </w:r>
    </w:p>
    <w:p w14:paraId="1F0CC3C1" w14:textId="67E54388"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bCs/>
          <w:sz w:val="20"/>
          <w:szCs w:val="20"/>
        </w:rPr>
        <w:t xml:space="preserve">The asset categories referred to in this template are the ones defined in Annex IV – Assets Categories of this Regulation and </w:t>
      </w:r>
      <w:r w:rsidRPr="00C22FD0">
        <w:rPr>
          <w:rFonts w:ascii="Times New Roman" w:hAnsi="Times New Roman" w:cs="Times New Roman"/>
          <w:sz w:val="20"/>
          <w:szCs w:val="20"/>
        </w:rPr>
        <w:t xml:space="preserve">references to </w:t>
      </w:r>
      <w:r w:rsidR="00950CB0" w:rsidRPr="00C22FD0">
        <w:rPr>
          <w:rFonts w:ascii="Times New Roman" w:hAnsi="Times New Roman" w:cs="Times New Roman"/>
          <w:sz w:val="20"/>
          <w:szCs w:val="20"/>
        </w:rPr>
        <w:t>Complementary Identification Code ("</w:t>
      </w:r>
      <w:r w:rsidRPr="00C22FD0">
        <w:rPr>
          <w:rFonts w:ascii="Times New Roman" w:hAnsi="Times New Roman" w:cs="Times New Roman"/>
          <w:sz w:val="20"/>
          <w:szCs w:val="20"/>
        </w:rPr>
        <w:t>CIC</w:t>
      </w:r>
      <w:r w:rsidR="00950CB0" w:rsidRPr="00C22FD0">
        <w:rPr>
          <w:rFonts w:ascii="Times New Roman" w:hAnsi="Times New Roman" w:cs="Times New Roman"/>
          <w:sz w:val="20"/>
          <w:szCs w:val="20"/>
        </w:rPr>
        <w:t>")</w:t>
      </w:r>
      <w:r w:rsidRPr="00C22FD0">
        <w:rPr>
          <w:rFonts w:ascii="Times New Roman" w:hAnsi="Times New Roman" w:cs="Times New Roman"/>
          <w:sz w:val="20"/>
          <w:szCs w:val="20"/>
        </w:rPr>
        <w:t xml:space="preserve"> refer to Annex V</w:t>
      </w:r>
      <w:r w:rsidR="004E66EA" w:rsidRPr="00C22FD0">
        <w:rPr>
          <w:rFonts w:ascii="Times New Roman" w:hAnsi="Times New Roman" w:cs="Times New Roman"/>
          <w:sz w:val="20"/>
          <w:szCs w:val="20"/>
        </w:rPr>
        <w:t>I</w:t>
      </w:r>
      <w:r w:rsidRPr="00C22FD0">
        <w:rPr>
          <w:rFonts w:ascii="Times New Roman" w:hAnsi="Times New Roman" w:cs="Times New Roman"/>
          <w:sz w:val="20"/>
          <w:szCs w:val="20"/>
        </w:rPr>
        <w:t xml:space="preserve"> – CIC table of this Regulation.</w:t>
      </w:r>
    </w:p>
    <w:p w14:paraId="47BE8892" w14:textId="3EA9A994"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bCs/>
          <w:sz w:val="20"/>
          <w:szCs w:val="20"/>
        </w:rPr>
        <w:t xml:space="preserve">This template </w:t>
      </w:r>
      <w:r w:rsidR="00C45CB8" w:rsidRPr="00C22FD0">
        <w:rPr>
          <w:rFonts w:ascii="Times New Roman" w:hAnsi="Times New Roman" w:cs="Times New Roman"/>
          <w:bCs/>
          <w:sz w:val="20"/>
          <w:szCs w:val="20"/>
        </w:rPr>
        <w:t>shall</w:t>
      </w:r>
      <w:r w:rsidRPr="00C22FD0">
        <w:rPr>
          <w:rFonts w:ascii="Times New Roman" w:hAnsi="Times New Roman" w:cs="Times New Roman"/>
          <w:bCs/>
          <w:sz w:val="20"/>
          <w:szCs w:val="20"/>
        </w:rPr>
        <w:t xml:space="preserve"> reflect the list of all assets included in the Balance</w:t>
      </w:r>
      <w:r w:rsidR="004508C9" w:rsidRPr="00C22FD0">
        <w:rPr>
          <w:rFonts w:ascii="Times New Roman" w:hAnsi="Times New Roman" w:cs="Times New Roman"/>
          <w:bCs/>
          <w:sz w:val="20"/>
          <w:szCs w:val="20"/>
        </w:rPr>
        <w:t>–</w:t>
      </w:r>
      <w:r w:rsidRPr="00C22FD0">
        <w:rPr>
          <w:rFonts w:ascii="Times New Roman" w:hAnsi="Times New Roman" w:cs="Times New Roman"/>
          <w:bCs/>
          <w:sz w:val="20"/>
          <w:szCs w:val="20"/>
        </w:rPr>
        <w:t>sheet</w:t>
      </w:r>
      <w:r w:rsidRPr="00C22FD0">
        <w:rPr>
          <w:rFonts w:ascii="Times New Roman" w:hAnsi="Times New Roman" w:cs="Times New Roman"/>
          <w:sz w:val="20"/>
          <w:szCs w:val="20"/>
        </w:rPr>
        <w:t xml:space="preserve"> classifiable as asset categories 0 to 9 of </w:t>
      </w:r>
      <w:r w:rsidRPr="00C22FD0">
        <w:rPr>
          <w:rFonts w:ascii="Times New Roman" w:hAnsi="Times New Roman" w:cs="Times New Roman"/>
          <w:bCs/>
          <w:sz w:val="20"/>
          <w:szCs w:val="20"/>
        </w:rPr>
        <w:t xml:space="preserve">Annex IV – Assets Categories of this Regulation. </w:t>
      </w:r>
      <w:r w:rsidRPr="00C22FD0">
        <w:rPr>
          <w:rFonts w:ascii="Times New Roman" w:hAnsi="Times New Roman" w:cs="Times New Roman"/>
          <w:sz w:val="20"/>
          <w:szCs w:val="20"/>
        </w:rPr>
        <w:t>In particular in case of securities lending and repurchase agreements the underlying securities that are kept in the Balance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sheet shall be reported in this template.   </w:t>
      </w:r>
    </w:p>
    <w:p w14:paraId="738A317C" w14:textId="35442F18"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sz w:val="20"/>
          <w:szCs w:val="20"/>
        </w:rPr>
        <w:t>This template contains an item</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item list of assets held directly by the </w:t>
      </w:r>
      <w:r w:rsidR="002A5B0B" w:rsidRPr="00C22FD0">
        <w:rPr>
          <w:rFonts w:ascii="Times New Roman" w:hAnsi="Times New Roman" w:cs="Times New Roman"/>
          <w:sz w:val="20"/>
          <w:szCs w:val="20"/>
        </w:rPr>
        <w:t xml:space="preserve">group </w:t>
      </w:r>
      <w:r w:rsidRPr="00C22FD0">
        <w:rPr>
          <w:rFonts w:ascii="Times New Roman" w:hAnsi="Times New Roman" w:cs="Times New Roman"/>
          <w:sz w:val="20"/>
          <w:szCs w:val="20"/>
        </w:rPr>
        <w:t>(i.e.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through basis), classifiable as asset categories 0 to 9 (in case of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linked product managed by the (re)insurance undertaking, the assets to be reported are also only the ones covered by asset categories 0 to 9, e.g. recoverables and liabilities related to this products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not be reported), with the following exceptions:</w:t>
      </w:r>
    </w:p>
    <w:p w14:paraId="17996A32" w14:textId="34E66947" w:rsidR="00E21451" w:rsidRPr="00C22FD0" w:rsidRDefault="00E21451" w:rsidP="00B42F70">
      <w:pPr>
        <w:numPr>
          <w:ilvl w:val="3"/>
          <w:numId w:val="13"/>
        </w:numPr>
        <w:spacing w:before="240" w:after="240"/>
        <w:ind w:left="851"/>
        <w:jc w:val="both"/>
        <w:rPr>
          <w:rFonts w:ascii="Times New Roman" w:hAnsi="Times New Roman" w:cs="Times New Roman"/>
          <w:sz w:val="20"/>
          <w:szCs w:val="20"/>
        </w:rPr>
      </w:pPr>
      <w:r w:rsidRPr="00C22FD0">
        <w:rPr>
          <w:rFonts w:ascii="Times New Roman" w:hAnsi="Times New Roman" w:cs="Times New Roman"/>
          <w:sz w:val="20"/>
          <w:szCs w:val="20"/>
        </w:rPr>
        <w:t xml:space="preserve">Cash shall be reported in one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per currency, for each combination of items C0060, C0070, C0080,  and C0090;</w:t>
      </w:r>
    </w:p>
    <w:p w14:paraId="738BB549" w14:textId="06619047" w:rsidR="00E21451" w:rsidRPr="00C22FD0" w:rsidRDefault="00E21451" w:rsidP="00B42F70">
      <w:pPr>
        <w:numPr>
          <w:ilvl w:val="3"/>
          <w:numId w:val="13"/>
        </w:numPr>
        <w:spacing w:before="240" w:after="240"/>
        <w:ind w:left="851"/>
        <w:jc w:val="both"/>
        <w:rPr>
          <w:rFonts w:ascii="Times New Roman" w:hAnsi="Times New Roman" w:cs="Times New Roman"/>
          <w:sz w:val="20"/>
          <w:szCs w:val="20"/>
        </w:rPr>
      </w:pPr>
      <w:r w:rsidRPr="00C22FD0">
        <w:rPr>
          <w:rFonts w:ascii="Times New Roman" w:hAnsi="Times New Roman" w:cs="Times New Roman"/>
          <w:sz w:val="20"/>
          <w:szCs w:val="20"/>
        </w:rPr>
        <w:t xml:space="preserve">Transferable deposits (cash equivalents) and other deposits with maturity of less than one year shall be reported in one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per pair of bank and currency, for each combination of items C0060, C0070, C0080, C0090 and C0290;</w:t>
      </w:r>
    </w:p>
    <w:p w14:paraId="51B6A967" w14:textId="650980DB" w:rsidR="00E21451" w:rsidRPr="00C22FD0" w:rsidRDefault="00E21451" w:rsidP="00B42F70">
      <w:pPr>
        <w:numPr>
          <w:ilvl w:val="3"/>
          <w:numId w:val="13"/>
        </w:numPr>
        <w:spacing w:before="240" w:after="240"/>
        <w:ind w:left="851"/>
        <w:jc w:val="both"/>
        <w:rPr>
          <w:rFonts w:ascii="Times New Roman" w:hAnsi="Times New Roman" w:cs="Times New Roman"/>
          <w:sz w:val="20"/>
          <w:szCs w:val="20"/>
        </w:rPr>
      </w:pPr>
      <w:r w:rsidRPr="00C22FD0">
        <w:rPr>
          <w:rFonts w:ascii="Times New Roman" w:hAnsi="Times New Roman" w:cs="Times New Roman"/>
          <w:sz w:val="20"/>
          <w:szCs w:val="20"/>
        </w:rPr>
        <w:t xml:space="preserve">Mortgages and loans to individuals, including loans on policies, shall be reported in two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 xml:space="preserve">, one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 xml:space="preserve">regarding loans to administrative, management and supervisory body, for each combination of </w:t>
      </w:r>
      <w:r w:rsidRPr="00C22FD0">
        <w:rPr>
          <w:rFonts w:ascii="Times New Roman" w:hAnsi="Times New Roman" w:cs="Times New Roman"/>
          <w:sz w:val="20"/>
          <w:szCs w:val="20"/>
        </w:rPr>
        <w:lastRenderedPageBreak/>
        <w:t>items C0060, C0070, C0080, C0090 and C0290 and another regarding loans to other natural persons, for each combination of items C0060, C0070, C0080, C0090 and C0290;</w:t>
      </w:r>
    </w:p>
    <w:p w14:paraId="678DC63B" w14:textId="77777777" w:rsidR="00E21451" w:rsidRPr="00C22FD0" w:rsidRDefault="00E21451" w:rsidP="00B42F70">
      <w:pPr>
        <w:numPr>
          <w:ilvl w:val="3"/>
          <w:numId w:val="13"/>
        </w:numPr>
        <w:spacing w:before="240" w:after="240"/>
        <w:ind w:left="851"/>
        <w:jc w:val="both"/>
        <w:rPr>
          <w:rFonts w:ascii="Times New Roman" w:hAnsi="Times New Roman" w:cs="Times New Roman"/>
          <w:sz w:val="20"/>
          <w:szCs w:val="20"/>
        </w:rPr>
      </w:pPr>
      <w:r w:rsidRPr="00C22FD0">
        <w:rPr>
          <w:rFonts w:ascii="Times New Roman" w:hAnsi="Times New Roman" w:cs="Times New Roman"/>
          <w:sz w:val="20"/>
          <w:szCs w:val="20"/>
        </w:rPr>
        <w:t>Deposits to cedants shall be reported in one single line,, for each combination of items C0060, C0070, C0080 and C0090;</w:t>
      </w:r>
    </w:p>
    <w:p w14:paraId="44FAC244" w14:textId="77777777" w:rsidR="00E21451" w:rsidRPr="00C22FD0" w:rsidRDefault="00E21451" w:rsidP="00B42F70">
      <w:pPr>
        <w:numPr>
          <w:ilvl w:val="3"/>
          <w:numId w:val="13"/>
        </w:numPr>
        <w:spacing w:before="240" w:after="240"/>
        <w:ind w:left="851"/>
        <w:jc w:val="both"/>
        <w:rPr>
          <w:rFonts w:ascii="Times New Roman" w:hAnsi="Times New Roman" w:cs="Times New Roman"/>
          <w:sz w:val="20"/>
          <w:szCs w:val="20"/>
        </w:rPr>
      </w:pPr>
      <w:r w:rsidRPr="00C22FD0">
        <w:rPr>
          <w:rFonts w:ascii="Times New Roman" w:hAnsi="Times New Roman" w:cs="Times New Roman"/>
          <w:sz w:val="20"/>
          <w:szCs w:val="20"/>
        </w:rPr>
        <w:t>Plant and equipment for the own use of the undertaking shall be reported in one single line, for each combination of items C0060, C0070, C0080 and C0090.</w:t>
      </w:r>
    </w:p>
    <w:p w14:paraId="62FB75B4"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This template comprises two tables: Information on positions held and Information on assets.</w:t>
      </w:r>
    </w:p>
    <w:p w14:paraId="63DF73C6" w14:textId="1580B7B9"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On the table Information on positions held, each asset shall be reported separately in as many </w:t>
      </w:r>
      <w:r w:rsidR="00D737B7" w:rsidRPr="00C22FD0">
        <w:rPr>
          <w:rFonts w:ascii="Times New Roman" w:hAnsi="Times New Roman" w:cs="Times New Roman"/>
          <w:sz w:val="20"/>
          <w:szCs w:val="20"/>
        </w:rPr>
        <w:t xml:space="preserve">lines </w:t>
      </w:r>
      <w:r w:rsidRPr="00C22FD0">
        <w:rPr>
          <w:rFonts w:ascii="Times New Roman" w:hAnsi="Times New Roman" w:cs="Times New Roman"/>
          <w:sz w:val="20"/>
          <w:szCs w:val="20"/>
        </w:rPr>
        <w:t xml:space="preserve">as needed in order to properly fill in all </w:t>
      </w:r>
      <w:r w:rsidR="00D737B7" w:rsidRPr="00C22FD0">
        <w:rPr>
          <w:rFonts w:ascii="Times New Roman" w:hAnsi="Times New Roman" w:cs="Times New Roman"/>
          <w:sz w:val="20"/>
          <w:szCs w:val="20"/>
        </w:rPr>
        <w:t xml:space="preserve">non-monetary </w:t>
      </w:r>
      <w:r w:rsidRPr="00C22FD0">
        <w:rPr>
          <w:rFonts w:ascii="Times New Roman" w:hAnsi="Times New Roman" w:cs="Times New Roman"/>
          <w:sz w:val="20"/>
          <w:szCs w:val="20"/>
        </w:rPr>
        <w:t xml:space="preserve">variables </w:t>
      </w:r>
      <w:r w:rsidR="00D737B7" w:rsidRPr="00C22FD0">
        <w:rPr>
          <w:rFonts w:ascii="Times New Roman" w:hAnsi="Times New Roman" w:cs="Times New Roman"/>
          <w:sz w:val="20"/>
          <w:szCs w:val="20"/>
        </w:rPr>
        <w:t xml:space="preserve">with the exception of item “Quantity”, </w:t>
      </w:r>
      <w:r w:rsidRPr="00C22FD0">
        <w:rPr>
          <w:rFonts w:ascii="Times New Roman" w:hAnsi="Times New Roman" w:cs="Times New Roman"/>
          <w:sz w:val="20"/>
          <w:szCs w:val="20"/>
        </w:rPr>
        <w:t>requested in that table. If for the same asset two values can be attributed to one variable, then this asset needs to be reported in more than one line.</w:t>
      </w:r>
    </w:p>
    <w:p w14:paraId="0E6956AA" w14:textId="1BCB258E"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On the table Information on assets, each asset shall be reported separately, with one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for each asset, filling in all applicable variables requested in that table.</w:t>
      </w:r>
    </w:p>
    <w:p w14:paraId="7A2E622A" w14:textId="5B6C74E7"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rPr>
        <w:t>T</w:t>
      </w:r>
      <w:r w:rsidRPr="00C22FD0">
        <w:rPr>
          <w:rFonts w:ascii="Times New Roman" w:hAnsi="Times New Roman" w:cs="Times New Roman"/>
          <w:sz w:val="20"/>
          <w:szCs w:val="20"/>
          <w:lang w:val="en-US"/>
        </w:rPr>
        <w:t>he template is applicable for method 1 (Accounting consolidation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based method), method 2 (Deduction and aggregation method) and a combination of methods 1 and 2.</w:t>
      </w:r>
    </w:p>
    <w:p w14:paraId="6078DE1E"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17EDFE4A" w14:textId="13CF8197"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method 1 is used exclusively, the reporting shall reflect the consolidated position of the assets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group transactions held.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20412B1C" w14:textId="77777777" w:rsidR="00E21451" w:rsidRPr="00C22FD0"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7F1F9CEC" w14:textId="6E220488" w:rsidR="00E21451" w:rsidRPr="00C22FD0"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assets held by the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7AD3FC12" w14:textId="7B791D3E" w:rsidR="00E21451" w:rsidRPr="00C22FD0"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assets held by undertakings consolidated in accordance with Article 335</w:t>
      </w:r>
      <w:r w:rsidR="007F7B23" w:rsidRPr="00C22FD0">
        <w:rPr>
          <w:rFonts w:ascii="Times New Roman" w:hAnsi="Times New Roman" w:cs="Times New Roman"/>
          <w:sz w:val="20"/>
          <w:szCs w:val="20"/>
          <w:lang w:val="en-US"/>
        </w:rPr>
        <w:t>, paragraph 1,</w:t>
      </w:r>
      <w:r w:rsidRPr="00C22FD0">
        <w:rPr>
          <w:rFonts w:ascii="Times New Roman" w:hAnsi="Times New Roman" w:cs="Times New Roman"/>
          <w:sz w:val="20"/>
          <w:szCs w:val="20"/>
          <w:lang w:val="en-US"/>
        </w:rPr>
        <w:t xml:space="preserve"> </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Delegated Regulation </w:t>
      </w:r>
      <w:r w:rsidR="00A3383F" w:rsidRPr="00C22FD0">
        <w:rPr>
          <w:rFonts w:ascii="Times New Roman" w:hAnsi="Times New Roman" w:cs="Times New Roman"/>
          <w:sz w:val="20"/>
          <w:szCs w:val="20"/>
          <w:lang w:val="en-US"/>
        </w:rPr>
        <w:t xml:space="preserve">(EU) </w:t>
      </w:r>
      <w:r w:rsidRPr="00C22FD0">
        <w:rPr>
          <w:rFonts w:ascii="Times New Roman" w:hAnsi="Times New Roman" w:cs="Times New Roman"/>
          <w:sz w:val="20"/>
          <w:szCs w:val="20"/>
          <w:lang w:val="en-US"/>
        </w:rPr>
        <w:t xml:space="preserve">2015/35 shall be reported item by item; </w:t>
      </w:r>
    </w:p>
    <w:p w14:paraId="317A45C9" w14:textId="73D420C6" w:rsidR="00E21451" w:rsidRPr="00C22FD0"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Participations in undertakings consolidated in accordance with Article 335</w:t>
      </w:r>
      <w:r w:rsidR="007F7B23" w:rsidRPr="00C22FD0">
        <w:rPr>
          <w:rFonts w:ascii="Times New Roman" w:hAnsi="Times New Roman" w:cs="Times New Roman"/>
          <w:sz w:val="20"/>
          <w:szCs w:val="20"/>
          <w:lang w:val="en-US"/>
        </w:rPr>
        <w:t>, paragraph 1,</w:t>
      </w:r>
      <w:r w:rsidRPr="00C22FD0">
        <w:rPr>
          <w:rFonts w:ascii="Times New Roman" w:hAnsi="Times New Roman" w:cs="Times New Roman"/>
          <w:sz w:val="20"/>
          <w:szCs w:val="20"/>
          <w:lang w:val="en-US"/>
        </w:rPr>
        <w:t xml:space="preserve"> </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d</w:t>
      </w:r>
      <w:r w:rsidR="007F7B23" w:rsidRPr="00C22FD0">
        <w:rPr>
          <w:rFonts w:ascii="Times New Roman" w:hAnsi="Times New Roman" w:cs="Times New Roman"/>
          <w:sz w:val="20"/>
          <w:szCs w:val="20"/>
          <w:lang w:val="en-US"/>
        </w:rPr>
        <w:t>), (e) and (</w:t>
      </w:r>
      <w:r w:rsidRPr="00C22FD0">
        <w:rPr>
          <w:rFonts w:ascii="Times New Roman" w:hAnsi="Times New Roman" w:cs="Times New Roman"/>
          <w:sz w:val="20"/>
          <w:szCs w:val="20"/>
          <w:lang w:val="en-US"/>
        </w:rPr>
        <w:t>f</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Delegated Regulation </w:t>
      </w:r>
      <w:r w:rsidR="00A3383F" w:rsidRPr="00C22FD0">
        <w:rPr>
          <w:rFonts w:ascii="Times New Roman" w:hAnsi="Times New Roman" w:cs="Times New Roman"/>
          <w:sz w:val="20"/>
          <w:szCs w:val="20"/>
          <w:lang w:val="en-US"/>
        </w:rPr>
        <w:t xml:space="preserve">(EU) </w:t>
      </w:r>
      <w:r w:rsidRPr="00C22FD0">
        <w:rPr>
          <w:rFonts w:ascii="Times New Roman" w:hAnsi="Times New Roman" w:cs="Times New Roman"/>
          <w:sz w:val="20"/>
          <w:szCs w:val="20"/>
          <w:lang w:val="en-US"/>
        </w:rPr>
        <w:t xml:space="preserve">2015/35 shall be reported in one </w:t>
      </w:r>
      <w:r w:rsidR="00473BE5" w:rsidRPr="00C22FD0">
        <w:rPr>
          <w:rFonts w:ascii="Times New Roman" w:hAnsi="Times New Roman" w:cs="Times New Roman"/>
          <w:sz w:val="20"/>
          <w:szCs w:val="20"/>
          <w:lang w:val="en-US"/>
        </w:rPr>
        <w:t xml:space="preserve">row </w:t>
      </w:r>
      <w:r w:rsidRPr="00C22FD0">
        <w:rPr>
          <w:rFonts w:ascii="Times New Roman" w:hAnsi="Times New Roman" w:cs="Times New Roman"/>
          <w:sz w:val="20"/>
          <w:szCs w:val="20"/>
          <w:lang w:val="en-US"/>
        </w:rPr>
        <w:t>and identify it by using the available options in cell C0310.</w:t>
      </w:r>
    </w:p>
    <w:p w14:paraId="3AD4049D"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72C1D7A5" w14:textId="1AAB377A"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method 2 is used exclusively,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assets held by the participating undertakings, the insurance holding companies and subsidiaries and one </w:t>
      </w:r>
      <w:r w:rsidR="00473BE5" w:rsidRPr="00C22FD0">
        <w:rPr>
          <w:rFonts w:ascii="Times New Roman" w:hAnsi="Times New Roman" w:cs="Times New Roman"/>
          <w:sz w:val="20"/>
          <w:szCs w:val="20"/>
          <w:lang w:val="en-US"/>
        </w:rPr>
        <w:t xml:space="preserve">row </w:t>
      </w:r>
      <w:proofErr w:type="gramStart"/>
      <w:r w:rsidRPr="00C22FD0">
        <w:rPr>
          <w:rFonts w:ascii="Times New Roman" w:hAnsi="Times New Roman" w:cs="Times New Roman"/>
          <w:sz w:val="20"/>
          <w:szCs w:val="20"/>
          <w:lang w:val="en-US"/>
        </w:rPr>
        <w:t>for each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controlled participation</w:t>
      </w:r>
      <w:proofErr w:type="gramEnd"/>
      <w:r w:rsidRPr="00C22FD0">
        <w:rPr>
          <w:rFonts w:ascii="Times New Roman" w:hAnsi="Times New Roman" w:cs="Times New Roman"/>
          <w:sz w:val="20"/>
          <w:szCs w:val="20"/>
        </w:rPr>
        <w:t xml:space="preserve">. The assets reported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not take into account the proportional share used for group solvency calculation</w:t>
      </w:r>
      <w:r w:rsidRPr="00C22FD0">
        <w:rPr>
          <w:rFonts w:ascii="Times New Roman" w:hAnsi="Times New Roman" w:cs="Times New Roman"/>
          <w:sz w:val="20"/>
          <w:szCs w:val="20"/>
          <w:lang w:val="en-US"/>
        </w:rPr>
        <w:t>.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117AC244" w14:textId="77777777" w:rsidR="00E21451" w:rsidRPr="00C22FD0"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2D7B5EC8" w14:textId="36BBE710" w:rsidR="00E21451" w:rsidRPr="00C22FD0"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assets held by the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70EFDB58" w14:textId="68934015" w:rsidR="00E21451" w:rsidRPr="00C22FD0"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assets held by insurance and reinsurance undertakings, insurance holding companies, ancillary services undertakings and special purpose vehicle which are subsidiaries (European Economic 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shall be reported item by item by undertaking;</w:t>
      </w:r>
    </w:p>
    <w:p w14:paraId="3CBEC41E" w14:textId="7A512D1B" w:rsidR="00E21451" w:rsidRPr="00C22FD0"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Participations in insurance and reinsurance undertakings, insurance holding companies, ancillary services undertakings and special purpose vehicle which are not subsidiaries (European Economic 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European Economic Area) shall be reported in one </w:t>
      </w:r>
      <w:r w:rsidR="00473BE5" w:rsidRPr="00C22FD0">
        <w:rPr>
          <w:rFonts w:ascii="Times New Roman" w:hAnsi="Times New Roman" w:cs="Times New Roman"/>
          <w:sz w:val="20"/>
          <w:szCs w:val="20"/>
          <w:lang w:val="en-US"/>
        </w:rPr>
        <w:t xml:space="preserve">row </w:t>
      </w:r>
      <w:r w:rsidRPr="00C22FD0">
        <w:rPr>
          <w:rFonts w:ascii="Times New Roman" w:hAnsi="Times New Roman" w:cs="Times New Roman"/>
          <w:sz w:val="20"/>
          <w:szCs w:val="20"/>
          <w:lang w:val="en-US"/>
        </w:rPr>
        <w:t>for each participation;</w:t>
      </w:r>
    </w:p>
    <w:p w14:paraId="7D768431" w14:textId="77777777" w:rsidR="00E21451" w:rsidRPr="00C22FD0"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assets held by undertakings from the other financial sectors</w:t>
      </w:r>
      <w:r w:rsidRPr="00C22FD0">
        <w:rPr>
          <w:rFonts w:ascii="Times New Roman" w:hAnsi="Times New Roman" w:cs="Times New Roman"/>
          <w:sz w:val="20"/>
          <w:szCs w:val="20"/>
          <w:u w:val="single"/>
          <w:lang w:val="en-US"/>
        </w:rPr>
        <w:t xml:space="preserve"> </w:t>
      </w:r>
      <w:r w:rsidRPr="00C22FD0">
        <w:rPr>
          <w:rFonts w:ascii="Times New Roman" w:hAnsi="Times New Roman" w:cs="Times New Roman"/>
          <w:sz w:val="20"/>
          <w:szCs w:val="20"/>
          <w:lang w:val="en-US"/>
        </w:rPr>
        <w:t>shall not be included.</w:t>
      </w:r>
    </w:p>
    <w:p w14:paraId="46BA4F13"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74786EBB" w14:textId="357C10F2"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Where a combination of methods 1 and 2 is used, one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reflects the consolidated position of the assets</w:t>
      </w:r>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group transactions, which must be reported and the other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assets held by the participating undertakings, the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financial holding companies and subsidiaries and one </w:t>
      </w:r>
      <w:r w:rsidR="00473BE5" w:rsidRPr="00C22FD0">
        <w:rPr>
          <w:rFonts w:ascii="Times New Roman" w:hAnsi="Times New Roman" w:cs="Times New Roman"/>
          <w:sz w:val="20"/>
          <w:szCs w:val="20"/>
          <w:lang w:val="en-US"/>
        </w:rPr>
        <w:t xml:space="preserve">row </w:t>
      </w:r>
      <w:r w:rsidRPr="00C22FD0">
        <w:rPr>
          <w:rFonts w:ascii="Times New Roman" w:hAnsi="Times New Roman" w:cs="Times New Roman"/>
          <w:sz w:val="20"/>
          <w:szCs w:val="20"/>
          <w:lang w:val="en-US"/>
        </w:rPr>
        <w:t>for each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controlled participation</w:t>
      </w:r>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group transactions and regardless of the proportional share used. </w:t>
      </w:r>
    </w:p>
    <w:p w14:paraId="4B3CEC2D"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7B3D57EE" w14:textId="1C83ED47"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first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7B6340A4" w14:textId="77777777" w:rsidR="00E21451" w:rsidRPr="00C22FD0"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29B3C519" w14:textId="3F4B0FA9" w:rsidR="00E21451" w:rsidRPr="00C22FD0"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assets held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709D0AC0" w14:textId="57C69687" w:rsidR="00E21451" w:rsidRPr="00C22FD0"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assets held by undertakings consolidated in accordance with Article 335</w:t>
      </w:r>
      <w:r w:rsidR="007F7B23" w:rsidRPr="00C22FD0">
        <w:rPr>
          <w:rFonts w:ascii="Times New Roman" w:hAnsi="Times New Roman" w:cs="Times New Roman"/>
          <w:sz w:val="20"/>
          <w:szCs w:val="20"/>
          <w:lang w:val="en-US"/>
        </w:rPr>
        <w:t>, paragraph 1, (</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Delegated Regulation </w:t>
      </w:r>
      <w:r w:rsidR="00A3383F" w:rsidRPr="00C22FD0">
        <w:rPr>
          <w:rFonts w:ascii="Times New Roman" w:hAnsi="Times New Roman" w:cs="Times New Roman"/>
          <w:sz w:val="20"/>
          <w:szCs w:val="20"/>
          <w:lang w:val="en-US"/>
        </w:rPr>
        <w:t xml:space="preserve">(EU) </w:t>
      </w:r>
      <w:r w:rsidRPr="00C22FD0">
        <w:rPr>
          <w:rFonts w:ascii="Times New Roman" w:hAnsi="Times New Roman" w:cs="Times New Roman"/>
          <w:sz w:val="20"/>
          <w:szCs w:val="20"/>
          <w:lang w:val="en-US"/>
        </w:rPr>
        <w:t xml:space="preserve">2015/35 shall be reported item by item; </w:t>
      </w:r>
    </w:p>
    <w:p w14:paraId="53B24A34" w14:textId="1ADBAD56" w:rsidR="00E21451" w:rsidRPr="00C22FD0"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Participations in undertakings consolidated in accordance with Article 335</w:t>
      </w:r>
      <w:r w:rsidR="007F7B23" w:rsidRPr="00C22FD0">
        <w:rPr>
          <w:rFonts w:ascii="Times New Roman" w:hAnsi="Times New Roman" w:cs="Times New Roman"/>
          <w:sz w:val="20"/>
          <w:szCs w:val="20"/>
          <w:lang w:val="en-US"/>
        </w:rPr>
        <w:t>, paragraph 1,</w:t>
      </w:r>
      <w:r w:rsidRPr="00C22FD0">
        <w:rPr>
          <w:rFonts w:ascii="Times New Roman" w:hAnsi="Times New Roman" w:cs="Times New Roman"/>
          <w:sz w:val="20"/>
          <w:szCs w:val="20"/>
          <w:lang w:val="en-US"/>
        </w:rPr>
        <w:t xml:space="preserve"> </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d</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e</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f</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Delegated Regulation </w:t>
      </w:r>
      <w:r w:rsidR="00A3383F" w:rsidRPr="00C22FD0">
        <w:rPr>
          <w:rFonts w:ascii="Times New Roman" w:hAnsi="Times New Roman" w:cs="Times New Roman"/>
          <w:sz w:val="20"/>
          <w:szCs w:val="20"/>
          <w:lang w:val="en-US"/>
        </w:rPr>
        <w:t xml:space="preserve">(EU) </w:t>
      </w:r>
      <w:r w:rsidRPr="00C22FD0">
        <w:rPr>
          <w:rFonts w:ascii="Times New Roman" w:hAnsi="Times New Roman" w:cs="Times New Roman"/>
          <w:sz w:val="20"/>
          <w:szCs w:val="20"/>
          <w:lang w:val="en-US"/>
        </w:rPr>
        <w:t xml:space="preserve">2015/35 shall be reported in one </w:t>
      </w:r>
      <w:r w:rsidR="00473BE5" w:rsidRPr="00C22FD0">
        <w:rPr>
          <w:rFonts w:ascii="Times New Roman" w:hAnsi="Times New Roman" w:cs="Times New Roman"/>
          <w:sz w:val="20"/>
          <w:szCs w:val="20"/>
          <w:lang w:val="en-US"/>
        </w:rPr>
        <w:t xml:space="preserve">row </w:t>
      </w:r>
      <w:r w:rsidRPr="00C22FD0">
        <w:rPr>
          <w:rFonts w:ascii="Times New Roman" w:hAnsi="Times New Roman" w:cs="Times New Roman"/>
          <w:sz w:val="20"/>
          <w:szCs w:val="20"/>
          <w:lang w:val="en-US"/>
        </w:rPr>
        <w:t>and identify it by using the available options in cell C0310;</w:t>
      </w:r>
    </w:p>
    <w:p w14:paraId="79D5A0A7" w14:textId="3EED3399" w:rsidR="00E21451" w:rsidRPr="00C22FD0" w:rsidRDefault="00E21451" w:rsidP="00B42F70">
      <w:pPr>
        <w:numPr>
          <w:ilvl w:val="0"/>
          <w:numId w:val="15"/>
        </w:numPr>
        <w:suppressAutoHyphens/>
        <w:snapToGrid w:val="0"/>
        <w:spacing w:after="0"/>
        <w:jc w:val="both"/>
        <w:rPr>
          <w:rFonts w:ascii="Times New Roman" w:hAnsi="Times New Roman" w:cs="Times New Roman"/>
          <w:sz w:val="20"/>
          <w:szCs w:val="20"/>
          <w:u w:val="single"/>
          <w:lang w:val="en-US"/>
        </w:rPr>
      </w:pPr>
      <w:r w:rsidRPr="00C22FD0">
        <w:rPr>
          <w:rFonts w:ascii="Times New Roman" w:hAnsi="Times New Roman" w:cs="Times New Roman"/>
          <w:sz w:val="20"/>
          <w:szCs w:val="20"/>
          <w:lang w:val="en-US"/>
        </w:rPr>
        <w:t xml:space="preserve">Participations in undertakings under method 2 shall be reported one </w:t>
      </w:r>
      <w:r w:rsidR="00473BE5" w:rsidRPr="00C22FD0">
        <w:rPr>
          <w:rFonts w:ascii="Times New Roman" w:hAnsi="Times New Roman" w:cs="Times New Roman"/>
          <w:sz w:val="20"/>
          <w:szCs w:val="20"/>
          <w:lang w:val="en-US"/>
        </w:rPr>
        <w:t xml:space="preserve">row </w:t>
      </w:r>
      <w:r w:rsidRPr="00C22FD0">
        <w:rPr>
          <w:rFonts w:ascii="Times New Roman" w:hAnsi="Times New Roman" w:cs="Times New Roman"/>
          <w:sz w:val="20"/>
          <w:szCs w:val="20"/>
          <w:lang w:val="en-US"/>
        </w:rPr>
        <w:t>for each subsidiary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controlled participation held and identify it by using the available options in cell C0310. </w:t>
      </w:r>
    </w:p>
    <w:p w14:paraId="138118DD" w14:textId="77777777" w:rsidR="00E21451" w:rsidRPr="00C22FD0" w:rsidRDefault="00E21451" w:rsidP="0040755A">
      <w:pPr>
        <w:suppressAutoHyphens/>
        <w:snapToGrid w:val="0"/>
        <w:spacing w:after="0"/>
        <w:jc w:val="both"/>
        <w:rPr>
          <w:rFonts w:ascii="Times New Roman" w:hAnsi="Times New Roman" w:cs="Times New Roman"/>
          <w:sz w:val="20"/>
          <w:szCs w:val="20"/>
          <w:lang w:val="en-US"/>
        </w:rPr>
      </w:pPr>
    </w:p>
    <w:p w14:paraId="5AA382DE" w14:textId="77777777" w:rsidR="00E21451" w:rsidRPr="00C22FD0" w:rsidRDefault="00E21451" w:rsidP="0040755A">
      <w:pPr>
        <w:snapToGrid w:val="0"/>
        <w:spacing w:after="0"/>
        <w:ind w:left="720"/>
        <w:jc w:val="both"/>
        <w:rPr>
          <w:rFonts w:ascii="Times New Roman" w:hAnsi="Times New Roman" w:cs="Times New Roman"/>
          <w:sz w:val="20"/>
          <w:szCs w:val="20"/>
          <w:u w:val="single"/>
          <w:lang w:val="en-US"/>
        </w:rPr>
      </w:pPr>
    </w:p>
    <w:p w14:paraId="4DE05B69" w14:textId="578AD96F"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second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assets held by the participating undertakings, the insurance holding companies and subsidiaries and one </w:t>
      </w:r>
      <w:r w:rsidR="00473BE5" w:rsidRPr="00C22FD0">
        <w:rPr>
          <w:rFonts w:ascii="Times New Roman" w:hAnsi="Times New Roman" w:cs="Times New Roman"/>
          <w:sz w:val="20"/>
          <w:szCs w:val="20"/>
          <w:lang w:val="en-US"/>
        </w:rPr>
        <w:t xml:space="preserve">row </w:t>
      </w:r>
      <w:proofErr w:type="gramStart"/>
      <w:r w:rsidRPr="00C22FD0">
        <w:rPr>
          <w:rFonts w:ascii="Times New Roman" w:hAnsi="Times New Roman" w:cs="Times New Roman"/>
          <w:sz w:val="20"/>
          <w:szCs w:val="20"/>
          <w:lang w:val="en-US"/>
        </w:rPr>
        <w:t>for each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controlled participation</w:t>
      </w:r>
      <w:proofErr w:type="gramEnd"/>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regardless of the proportional share used.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331FA00A" w14:textId="77777777" w:rsidR="00E21451" w:rsidRPr="00C22FD0"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5F4B71C1" w14:textId="04C46ADE" w:rsidR="00E21451" w:rsidRPr="00C22FD0"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assets held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under method 2 shall be reported item by item;</w:t>
      </w:r>
    </w:p>
    <w:p w14:paraId="6C57D5F2" w14:textId="164916F9" w:rsidR="00E21451" w:rsidRPr="00C22FD0"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assets held by insurance and reinsurance undertakings, insurance holding companies, ancillary services undertakings and special purpose vehicle which are subsidiaries under method 2 (European Economic 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shall be reported item by item by undertaking;</w:t>
      </w:r>
    </w:p>
    <w:p w14:paraId="00B7A725" w14:textId="34177C7A" w:rsidR="00E21451" w:rsidRPr="00C22FD0"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Participations in insurance and reinsurance undertakings, insurance holding companies, ancillary services undertakings and special purpose vehicle which are not subsidiaries (European Economic 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European Economic Area) shall be reported in one </w:t>
      </w:r>
      <w:r w:rsidR="00473BE5" w:rsidRPr="00C22FD0">
        <w:rPr>
          <w:rFonts w:ascii="Times New Roman" w:hAnsi="Times New Roman" w:cs="Times New Roman"/>
          <w:sz w:val="20"/>
          <w:szCs w:val="20"/>
          <w:lang w:val="en-US"/>
        </w:rPr>
        <w:t xml:space="preserve">row </w:t>
      </w:r>
      <w:r w:rsidRPr="00C22FD0">
        <w:rPr>
          <w:rFonts w:ascii="Times New Roman" w:hAnsi="Times New Roman" w:cs="Times New Roman"/>
          <w:sz w:val="20"/>
          <w:szCs w:val="20"/>
          <w:lang w:val="en-US"/>
        </w:rPr>
        <w:t>for each participation;</w:t>
      </w:r>
    </w:p>
    <w:p w14:paraId="2093DE15" w14:textId="77777777" w:rsidR="00E21451" w:rsidRPr="00C22FD0"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assets held by the undertakings from the other financial sectors shall not be included.</w:t>
      </w:r>
    </w:p>
    <w:p w14:paraId="63BB827A" w14:textId="77777777" w:rsidR="00E21451" w:rsidRPr="00C22FD0" w:rsidRDefault="00E21451" w:rsidP="0040755A">
      <w:pPr>
        <w:jc w:val="both"/>
        <w:rPr>
          <w:rFonts w:ascii="Times New Roman" w:hAnsi="Times New Roman" w:cs="Times New Roman"/>
          <w:sz w:val="20"/>
          <w:szCs w:val="20"/>
          <w:rPrChange w:id="445" w:author="Author">
            <w:rPr>
              <w:rFonts w:ascii="Times New Roman" w:hAnsi="Times New Roman" w:cs="Times New Roman"/>
              <w:sz w:val="20"/>
              <w:szCs w:val="20"/>
              <w:highlight w:val="yellow"/>
            </w:rPr>
          </w:rPrChange>
        </w:rPr>
      </w:pPr>
    </w:p>
    <w:p w14:paraId="2B89662A" w14:textId="53F7DD40" w:rsidR="00E21451" w:rsidRPr="00C22FD0" w:rsidRDefault="00E21451" w:rsidP="0040755A">
      <w:pPr>
        <w:spacing w:after="120"/>
        <w:jc w:val="both"/>
        <w:rPr>
          <w:rFonts w:ascii="Times New Roman" w:hAnsi="Times New Roman" w:cs="Times New Roman"/>
          <w:sz w:val="20"/>
          <w:szCs w:val="20"/>
        </w:rPr>
      </w:pPr>
      <w:r w:rsidRPr="00C22FD0">
        <w:rPr>
          <w:rFonts w:ascii="Times New Roman" w:hAnsi="Times New Roman" w:cs="Times New Roman"/>
          <w:sz w:val="20"/>
          <w:szCs w:val="20"/>
        </w:rPr>
        <w:t xml:space="preserve">The information regarding the </w:t>
      </w:r>
      <w:r w:rsidR="00950CB0" w:rsidRPr="00C22FD0">
        <w:rPr>
          <w:rFonts w:ascii="Times New Roman" w:hAnsi="Times New Roman" w:cs="Times New Roman"/>
          <w:sz w:val="20"/>
          <w:szCs w:val="20"/>
        </w:rPr>
        <w:t>e</w:t>
      </w:r>
      <w:r w:rsidRPr="00C22FD0">
        <w:rPr>
          <w:rFonts w:ascii="Times New Roman" w:hAnsi="Times New Roman" w:cs="Times New Roman"/>
          <w:sz w:val="20"/>
          <w:szCs w:val="20"/>
        </w:rPr>
        <w:t xml:space="preserve">xternal rating (C0320) and </w:t>
      </w:r>
      <w:r w:rsidR="00067AC4" w:rsidRPr="00C22FD0">
        <w:rPr>
          <w:rFonts w:ascii="Times New Roman" w:hAnsi="Times New Roman" w:cs="Times New Roman"/>
          <w:sz w:val="20"/>
          <w:szCs w:val="20"/>
        </w:rPr>
        <w:t>n</w:t>
      </w:r>
      <w:r w:rsidRPr="00C22FD0">
        <w:rPr>
          <w:rFonts w:ascii="Times New Roman" w:hAnsi="Times New Roman" w:cs="Times New Roman"/>
          <w:sz w:val="20"/>
          <w:szCs w:val="20"/>
        </w:rPr>
        <w:t xml:space="preserve">ominated </w:t>
      </w:r>
      <w:r w:rsidR="00067AC4" w:rsidRPr="00C22FD0">
        <w:rPr>
          <w:rFonts w:ascii="Times New Roman" w:hAnsi="Times New Roman" w:cs="Times New Roman"/>
          <w:sz w:val="20"/>
          <w:szCs w:val="20"/>
        </w:rPr>
        <w:t>External Credit Assessment Institutions ("</w:t>
      </w:r>
      <w:r w:rsidRPr="00C22FD0">
        <w:rPr>
          <w:rFonts w:ascii="Times New Roman" w:hAnsi="Times New Roman" w:cs="Times New Roman"/>
          <w:sz w:val="20"/>
          <w:szCs w:val="20"/>
        </w:rPr>
        <w:t>ECAI</w:t>
      </w:r>
      <w:r w:rsidR="00067AC4" w:rsidRPr="00C22FD0">
        <w:rPr>
          <w:rFonts w:ascii="Times New Roman" w:hAnsi="Times New Roman" w:cs="Times New Roman"/>
          <w:sz w:val="20"/>
          <w:szCs w:val="20"/>
        </w:rPr>
        <w:t>")</w:t>
      </w:r>
      <w:r w:rsidRPr="00C22FD0">
        <w:rPr>
          <w:rFonts w:ascii="Times New Roman" w:hAnsi="Times New Roman" w:cs="Times New Roman"/>
          <w:sz w:val="20"/>
          <w:szCs w:val="20"/>
        </w:rPr>
        <w:t xml:space="preserve"> (C0330) may be limited (not reported) in the following circumstances:</w:t>
      </w:r>
    </w:p>
    <w:p w14:paraId="51212157" w14:textId="66EFB42B" w:rsidR="00E21451" w:rsidRPr="00C22FD0" w:rsidRDefault="00E21451" w:rsidP="00B42F70">
      <w:pPr>
        <w:pStyle w:val="ListParagraph"/>
        <w:numPr>
          <w:ilvl w:val="0"/>
          <w:numId w:val="16"/>
        </w:numPr>
        <w:spacing w:before="120" w:after="120" w:line="240" w:lineRule="auto"/>
        <w:ind w:left="714" w:hanging="357"/>
        <w:jc w:val="both"/>
        <w:rPr>
          <w:rFonts w:ascii="Times New Roman" w:hAnsi="Times New Roman" w:cs="Times New Roman"/>
          <w:sz w:val="20"/>
          <w:szCs w:val="20"/>
        </w:rPr>
      </w:pPr>
      <w:r w:rsidRPr="00C22FD0">
        <w:rPr>
          <w:rFonts w:ascii="Times New Roman" w:hAnsi="Times New Roman" w:cs="Times New Roman"/>
          <w:sz w:val="20"/>
          <w:szCs w:val="20"/>
        </w:rPr>
        <w:t>through a decision of the national supervisory authority</w:t>
      </w:r>
      <w:r w:rsidR="007F6DAF" w:rsidRPr="00C22FD0">
        <w:rPr>
          <w:rFonts w:ascii="Times New Roman" w:hAnsi="Times New Roman" w:cs="Times New Roman"/>
          <w:sz w:val="20"/>
          <w:szCs w:val="20"/>
        </w:rPr>
        <w:t xml:space="preserve"> ("NSA")</w:t>
      </w:r>
      <w:r w:rsidRPr="00C22FD0">
        <w:rPr>
          <w:rFonts w:ascii="Times New Roman" w:hAnsi="Times New Roman" w:cs="Times New Roman"/>
          <w:sz w:val="20"/>
          <w:szCs w:val="20"/>
        </w:rPr>
        <w:t xml:space="preserve"> under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254(2) of the Directive 2009/138/EC; or </w:t>
      </w:r>
    </w:p>
    <w:p w14:paraId="7F08D667" w14:textId="77777777" w:rsidR="00E21451" w:rsidRPr="00C22FD0" w:rsidRDefault="00E21451" w:rsidP="00B42F70">
      <w:pPr>
        <w:pStyle w:val="ListParagraph"/>
        <w:numPr>
          <w:ilvl w:val="0"/>
          <w:numId w:val="16"/>
        </w:numPr>
        <w:spacing w:before="240" w:after="240" w:line="240" w:lineRule="auto"/>
        <w:jc w:val="both"/>
        <w:rPr>
          <w:rFonts w:ascii="Times New Roman" w:hAnsi="Times New Roman" w:cs="Times New Roman"/>
          <w:sz w:val="20"/>
          <w:szCs w:val="20"/>
        </w:rPr>
      </w:pPr>
      <w:r w:rsidRPr="00C22FD0">
        <w:rPr>
          <w:rFonts w:ascii="Times New Roman" w:hAnsi="Times New Roman" w:cs="Times New Roman"/>
          <w:sz w:val="20"/>
          <w:szCs w:val="20"/>
        </w:rPr>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p w14:paraId="1116186B" w14:textId="77777777" w:rsidR="00E21451" w:rsidRPr="00C22FD0" w:rsidRDefault="00E21451" w:rsidP="0040755A">
      <w:pPr>
        <w:jc w:val="both"/>
        <w:rPr>
          <w:rFonts w:ascii="Times New Roman" w:hAnsi="Times New Roman" w:cs="Times New Roman"/>
          <w:b/>
          <w:sz w:val="20"/>
          <w:szCs w:val="20"/>
        </w:rPr>
      </w:pPr>
      <w:r w:rsidRPr="00C22FD0">
        <w:rPr>
          <w:rFonts w:ascii="Times New Roman" w:hAnsi="Times New Roman" w:cs="Times New Roman"/>
          <w:b/>
          <w:sz w:val="20"/>
          <w:szCs w:val="20"/>
        </w:rPr>
        <w:t>Information on positions held</w:t>
      </w:r>
    </w:p>
    <w:tbl>
      <w:tblPr>
        <w:tblStyle w:val="TableGrid"/>
        <w:tblW w:w="0" w:type="auto"/>
        <w:tblLook w:val="04A0" w:firstRow="1" w:lastRow="0" w:firstColumn="1" w:lastColumn="0" w:noHBand="0" w:noVBand="1"/>
      </w:tblPr>
      <w:tblGrid>
        <w:gridCol w:w="1483"/>
        <w:gridCol w:w="1933"/>
        <w:gridCol w:w="5826"/>
      </w:tblGrid>
      <w:tr w:rsidR="00E21451" w:rsidRPr="00C22FD0" w14:paraId="175C7115" w14:textId="77777777" w:rsidTr="0040755A">
        <w:trPr>
          <w:trHeight w:val="221"/>
        </w:trPr>
        <w:tc>
          <w:tcPr>
            <w:tcW w:w="1483" w:type="dxa"/>
            <w:tcBorders>
              <w:bottom w:val="single" w:sz="4" w:space="0" w:color="auto"/>
            </w:tcBorders>
            <w:noWrap/>
            <w:hideMark/>
          </w:tcPr>
          <w:p w14:paraId="17B38309" w14:textId="77777777" w:rsidR="00E21451" w:rsidRPr="00C22FD0" w:rsidRDefault="00E21451" w:rsidP="0040755A">
            <w:pPr>
              <w:spacing w:after="200" w:line="276" w:lineRule="auto"/>
              <w:jc w:val="center"/>
              <w:rPr>
                <w:rFonts w:ascii="Times New Roman" w:hAnsi="Times New Roman" w:cs="Times New Roman"/>
                <w:sz w:val="20"/>
                <w:szCs w:val="20"/>
              </w:rPr>
            </w:pPr>
          </w:p>
        </w:tc>
        <w:tc>
          <w:tcPr>
            <w:tcW w:w="1933" w:type="dxa"/>
            <w:tcBorders>
              <w:bottom w:val="single" w:sz="4" w:space="0" w:color="auto"/>
            </w:tcBorders>
            <w:hideMark/>
          </w:tcPr>
          <w:p w14:paraId="5CB6B2A8"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5826" w:type="dxa"/>
            <w:tcBorders>
              <w:bottom w:val="single" w:sz="4" w:space="0" w:color="auto"/>
            </w:tcBorders>
            <w:hideMark/>
          </w:tcPr>
          <w:p w14:paraId="67F0AE52"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2122F8C6" w14:textId="77777777" w:rsidTr="0040755A">
        <w:trPr>
          <w:trHeight w:val="1575"/>
        </w:trPr>
        <w:tc>
          <w:tcPr>
            <w:tcW w:w="1483" w:type="dxa"/>
            <w:tcBorders>
              <w:top w:val="single" w:sz="4" w:space="0" w:color="auto"/>
            </w:tcBorders>
            <w:hideMark/>
          </w:tcPr>
          <w:p w14:paraId="506AFEAE"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lastRenderedPageBreak/>
              <w:t>C0010</w:t>
            </w:r>
          </w:p>
        </w:tc>
        <w:tc>
          <w:tcPr>
            <w:tcW w:w="1933" w:type="dxa"/>
            <w:tcBorders>
              <w:top w:val="single" w:sz="4" w:space="0" w:color="auto"/>
            </w:tcBorders>
            <w:hideMark/>
          </w:tcPr>
          <w:p w14:paraId="33B9411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Legal name of the undertaking</w:t>
            </w:r>
          </w:p>
        </w:tc>
        <w:tc>
          <w:tcPr>
            <w:tcW w:w="5826" w:type="dxa"/>
            <w:tcBorders>
              <w:top w:val="single" w:sz="4" w:space="0" w:color="auto"/>
            </w:tcBorders>
          </w:tcPr>
          <w:p w14:paraId="6501D335" w14:textId="73A2F4A5"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the legal name of the undertaking </w:t>
            </w:r>
            <w:r w:rsidR="00457D88"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that holds the asset.</w:t>
            </w:r>
          </w:p>
          <w:p w14:paraId="121094A3" w14:textId="14DFC03F"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This item shall be filled in only when it relates to assets held by participating undertakings, insurance holding companies, </w:t>
            </w:r>
            <w:r w:rsidRPr="00C22FD0">
              <w:rPr>
                <w:rFonts w:ascii="Times New Roman" w:hAnsi="Times New Roman" w:cs="Times New Roman"/>
                <w:sz w:val="20"/>
                <w:szCs w:val="20"/>
                <w:lang w:val="en-US"/>
              </w:rPr>
              <w:t>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financial holding companies </w:t>
            </w:r>
            <w:r w:rsidRPr="00C22FD0">
              <w:rPr>
                <w:rFonts w:ascii="Times New Roman" w:hAnsi="Times New Roman" w:cs="Times New Roman"/>
                <w:sz w:val="20"/>
                <w:szCs w:val="20"/>
              </w:rPr>
              <w:t>and subsidiaries under deduction and aggregation method.</w:t>
            </w:r>
          </w:p>
        </w:tc>
      </w:tr>
      <w:tr w:rsidR="00E21451" w:rsidRPr="00C22FD0" w14:paraId="56F7B3DE" w14:textId="77777777" w:rsidTr="0040755A">
        <w:trPr>
          <w:trHeight w:val="346"/>
        </w:trPr>
        <w:tc>
          <w:tcPr>
            <w:tcW w:w="1483" w:type="dxa"/>
            <w:hideMark/>
          </w:tcPr>
          <w:p w14:paraId="55AE8950" w14:textId="77777777" w:rsidR="00E21451" w:rsidRPr="00C22FD0" w:rsidRDefault="00E21451" w:rsidP="0040755A">
            <w:pPr>
              <w:pStyle w:val="NoSpacing"/>
              <w:rPr>
                <w:rFonts w:ascii="Times New Roman" w:hAnsi="Times New Roman"/>
              </w:rPr>
            </w:pPr>
            <w:r w:rsidRPr="00C22FD0">
              <w:rPr>
                <w:rFonts w:ascii="Times New Roman" w:hAnsi="Times New Roman" w:cs="Times New Roman"/>
                <w:sz w:val="20"/>
                <w:szCs w:val="20"/>
              </w:rPr>
              <w:t>C0020</w:t>
            </w:r>
          </w:p>
        </w:tc>
        <w:tc>
          <w:tcPr>
            <w:tcW w:w="1933" w:type="dxa"/>
            <w:hideMark/>
          </w:tcPr>
          <w:p w14:paraId="23D6A38C"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code of the undertaking</w:t>
            </w:r>
          </w:p>
        </w:tc>
        <w:tc>
          <w:tcPr>
            <w:tcW w:w="5826" w:type="dxa"/>
          </w:tcPr>
          <w:p w14:paraId="7C4CF165" w14:textId="4D904AE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by this order of priority if existent</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457D88" w:rsidRPr="00C22FD0">
              <w:rPr>
                <w:rFonts w:ascii="Times New Roman" w:hAnsi="Times New Roman" w:cs="Times New Roman"/>
                <w:sz w:val="20"/>
                <w:szCs w:val="20"/>
              </w:rPr>
              <w:t>within the scope of group supervision</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2ED5B118" w14:textId="139A7B07" w:rsidR="00E21451" w:rsidRPr="00C22FD0" w:rsidRDefault="004508C9" w:rsidP="0040755A">
            <w:pPr>
              <w:spacing w:after="200" w:line="276" w:lineRule="auto"/>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457D88" w:rsidRPr="00C22FD0">
              <w:rPr>
                <w:rFonts w:ascii="Times New Roman" w:hAnsi="Times New Roman" w:cs="Times New Roman"/>
                <w:sz w:val="20"/>
                <w:szCs w:val="20"/>
              </w:rPr>
              <w:t>within the scope of group supervision</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719B2551" w14:textId="77777777" w:rsidTr="0040755A">
        <w:trPr>
          <w:trHeight w:val="1102"/>
        </w:trPr>
        <w:tc>
          <w:tcPr>
            <w:tcW w:w="1483" w:type="dxa"/>
            <w:hideMark/>
          </w:tcPr>
          <w:p w14:paraId="77BC36CB"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C0030</w:t>
            </w:r>
          </w:p>
        </w:tc>
        <w:tc>
          <w:tcPr>
            <w:tcW w:w="1933" w:type="dxa"/>
            <w:hideMark/>
          </w:tcPr>
          <w:p w14:paraId="0A8F0036"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code of the ID of the undertaking</w:t>
            </w:r>
          </w:p>
        </w:tc>
        <w:tc>
          <w:tcPr>
            <w:tcW w:w="5826" w:type="dxa"/>
            <w:hideMark/>
          </w:tcPr>
          <w:p w14:paraId="2B07D1D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ID Code used for the “Identification code of the undertaking” item. One of the options in the following closed list shall be used:</w:t>
            </w:r>
          </w:p>
          <w:p w14:paraId="6609DDC0" w14:textId="68C8B88C" w:rsidR="00E21451" w:rsidRPr="00C22FD0" w:rsidRDefault="00E21451" w:rsidP="0040755A">
            <w:pPr>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1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LEI </w:t>
            </w:r>
          </w:p>
          <w:p w14:paraId="238CF4E1" w14:textId="775CBBC2" w:rsidR="00E21451" w:rsidRPr="00C22FD0" w:rsidRDefault="00E21451" w:rsidP="0040755A">
            <w:pPr>
              <w:spacing w:after="200" w:line="276" w:lineRule="auto"/>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2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Specific code</w:t>
            </w:r>
          </w:p>
        </w:tc>
      </w:tr>
      <w:tr w:rsidR="00E21451" w:rsidRPr="00C22FD0" w14:paraId="289AEF88" w14:textId="77777777" w:rsidTr="0040755A">
        <w:trPr>
          <w:trHeight w:val="913"/>
        </w:trPr>
        <w:tc>
          <w:tcPr>
            <w:tcW w:w="1483" w:type="dxa"/>
            <w:hideMark/>
          </w:tcPr>
          <w:p w14:paraId="67F37C80"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C0040</w:t>
            </w:r>
          </w:p>
        </w:tc>
        <w:tc>
          <w:tcPr>
            <w:tcW w:w="1933" w:type="dxa"/>
            <w:hideMark/>
          </w:tcPr>
          <w:p w14:paraId="02FC1FE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ID Code</w:t>
            </w:r>
          </w:p>
        </w:tc>
        <w:tc>
          <w:tcPr>
            <w:tcW w:w="5826" w:type="dxa"/>
          </w:tcPr>
          <w:p w14:paraId="1D5FCB5D" w14:textId="645F4BB9"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Asset ID code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This code must be unique and kept consistent over time.</w:t>
            </w:r>
          </w:p>
          <w:p w14:paraId="7F09735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C22FD0">
              <w:rPr>
                <w:rFonts w:ascii="Times New Roman" w:hAnsi="Times New Roman" w:cs="Times New Roman"/>
                <w:sz w:val="20"/>
                <w:szCs w:val="20"/>
              </w:rPr>
              <w:t>code+EUR</w:t>
            </w:r>
            <w:proofErr w:type="spellEnd"/>
            <w:r w:rsidRPr="00C22FD0">
              <w:rPr>
                <w:rFonts w:ascii="Times New Roman" w:hAnsi="Times New Roman" w:cs="Times New Roman"/>
                <w:sz w:val="20"/>
                <w:szCs w:val="20"/>
              </w:rPr>
              <w:t>”</w:t>
            </w:r>
          </w:p>
        </w:tc>
      </w:tr>
      <w:tr w:rsidR="00E21451" w:rsidRPr="00C22FD0" w14:paraId="17173F2D" w14:textId="77777777" w:rsidTr="0040755A">
        <w:trPr>
          <w:trHeight w:val="1519"/>
        </w:trPr>
        <w:tc>
          <w:tcPr>
            <w:tcW w:w="1483" w:type="dxa"/>
            <w:hideMark/>
          </w:tcPr>
          <w:p w14:paraId="5AE3F1EC" w14:textId="77777777" w:rsidR="00E21451" w:rsidRPr="00C22FD0" w:rsidRDefault="00E21451" w:rsidP="0040755A">
            <w:pPr>
              <w:pStyle w:val="NoSpacing"/>
              <w:rPr>
                <w:rFonts w:ascii="Times New Roman" w:hAnsi="Times New Roman"/>
              </w:rPr>
            </w:pPr>
            <w:r w:rsidRPr="00C22FD0">
              <w:rPr>
                <w:rFonts w:ascii="Times New Roman" w:hAnsi="Times New Roman" w:cs="Times New Roman"/>
                <w:sz w:val="20"/>
              </w:rPr>
              <w:t>C0050</w:t>
            </w:r>
          </w:p>
        </w:tc>
        <w:tc>
          <w:tcPr>
            <w:tcW w:w="1933" w:type="dxa"/>
            <w:hideMark/>
          </w:tcPr>
          <w:p w14:paraId="75C4C97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ID Code Type</w:t>
            </w:r>
          </w:p>
        </w:tc>
        <w:tc>
          <w:tcPr>
            <w:tcW w:w="5826" w:type="dxa"/>
          </w:tcPr>
          <w:p w14:paraId="1970E4AC"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“Asset ID Code” item. One of the options in the following closed list shall be used:</w:t>
            </w:r>
          </w:p>
          <w:p w14:paraId="1B014E43" w14:textId="36E8D4E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for ISIN code</w:t>
            </w:r>
          </w:p>
          <w:p w14:paraId="1C242786" w14:textId="1D3C231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320D0896" w14:textId="271C0C2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390F3237" w14:textId="044A968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17064C03" w14:textId="3C7D28A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679ED55F" w14:textId="288CB12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536C85E3" w14:textId="3875315C" w:rsidR="00E21451" w:rsidRPr="00C22FD0" w:rsidRDefault="00E21451">
            <w:pPr>
              <w:spacing w:line="276" w:lineRule="auto"/>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05593048" w14:textId="77777777" w:rsidR="00E21451" w:rsidRPr="00C22FD0" w:rsidRDefault="00E21451">
            <w:pPr>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499DF354" w14:textId="02F36A7F" w:rsidR="00E21451" w:rsidRPr="00C22FD0" w:rsidRDefault="00E21451">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4B8CA7B2" w14:textId="4F4935F8"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t>
            </w:r>
          </w:p>
          <w:p w14:paraId="00DB14E0" w14:textId="77777777" w:rsidR="00AE1017" w:rsidRPr="00C22FD0" w:rsidRDefault="00AE1017" w:rsidP="0040755A">
            <w:pPr>
              <w:spacing w:after="200" w:line="276" w:lineRule="auto"/>
              <w:rPr>
                <w:rFonts w:ascii="Times New Roman" w:hAnsi="Times New Roman" w:cs="Times New Roman"/>
                <w:sz w:val="20"/>
                <w:szCs w:val="20"/>
              </w:rPr>
            </w:pPr>
          </w:p>
          <w:p w14:paraId="6E0A2AC2" w14:textId="28E048F5"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w:t>
            </w:r>
            <w:r w:rsidR="00AE1017" w:rsidRPr="00C22FD0">
              <w:rPr>
                <w:rFonts w:ascii="Times New Roman" w:hAnsi="Times New Roman" w:cs="Times New Roman"/>
                <w:sz w:val="20"/>
                <w:szCs w:val="20"/>
              </w:rPr>
              <w:t>9</w:t>
            </w:r>
            <w:r w:rsidRPr="00C22FD0">
              <w:rPr>
                <w:rFonts w:ascii="Times New Roman" w:hAnsi="Times New Roman" w:cs="Times New Roman"/>
                <w:sz w:val="20"/>
                <w:szCs w:val="20"/>
              </w:rPr>
              <w:t xml:space="preserve"> and the option of the original Asset ID Code, as in the following example for which the code reported was ISIN code</w:t>
            </w:r>
            <w:r w:rsidR="00AE1017" w:rsidRPr="00C22FD0">
              <w:rPr>
                <w:rFonts w:ascii="Times New Roman" w:hAnsi="Times New Roman" w:cs="Times New Roman"/>
                <w:sz w:val="20"/>
                <w:szCs w:val="20"/>
              </w:rPr>
              <w:t xml:space="preserve"> </w:t>
            </w:r>
            <w:r w:rsidRPr="00C22FD0">
              <w:rPr>
                <w:rFonts w:ascii="Times New Roman" w:hAnsi="Times New Roman" w:cs="Times New Roman"/>
                <w:sz w:val="20"/>
                <w:szCs w:val="20"/>
              </w:rPr>
              <w:t>+</w:t>
            </w:r>
            <w:r w:rsidR="00AE1017" w:rsidRPr="00C22FD0">
              <w:rPr>
                <w:rFonts w:ascii="Times New Roman" w:hAnsi="Times New Roman" w:cs="Times New Roman"/>
                <w:sz w:val="20"/>
                <w:szCs w:val="20"/>
              </w:rPr>
              <w:t xml:space="preserve"> </w:t>
            </w:r>
            <w:r w:rsidRPr="00C22FD0">
              <w:rPr>
                <w:rFonts w:ascii="Times New Roman" w:hAnsi="Times New Roman" w:cs="Times New Roman"/>
                <w:sz w:val="20"/>
                <w:szCs w:val="20"/>
              </w:rPr>
              <w:t>currency: “9</w:t>
            </w:r>
            <w:r w:rsidR="00AE1017" w:rsidRPr="00C22FD0">
              <w:rPr>
                <w:rFonts w:ascii="Times New Roman" w:hAnsi="Times New Roman" w:cs="Times New Roman"/>
                <w:sz w:val="20"/>
                <w:szCs w:val="20"/>
              </w:rPr>
              <w:t>9</w:t>
            </w:r>
            <w:r w:rsidRPr="00C22FD0">
              <w:rPr>
                <w:rFonts w:ascii="Times New Roman" w:hAnsi="Times New Roman" w:cs="Times New Roman"/>
                <w:sz w:val="20"/>
                <w:szCs w:val="20"/>
              </w:rPr>
              <w:t>/1”.</w:t>
            </w:r>
          </w:p>
        </w:tc>
      </w:tr>
      <w:tr w:rsidR="00E21451" w:rsidRPr="00C22FD0" w14:paraId="558235E0" w14:textId="77777777" w:rsidTr="0040755A">
        <w:trPr>
          <w:trHeight w:val="2390"/>
        </w:trPr>
        <w:tc>
          <w:tcPr>
            <w:tcW w:w="1483" w:type="dxa"/>
            <w:hideMark/>
          </w:tcPr>
          <w:p w14:paraId="71DF6DFF"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lastRenderedPageBreak/>
              <w:t>C0060</w:t>
            </w:r>
          </w:p>
        </w:tc>
        <w:tc>
          <w:tcPr>
            <w:tcW w:w="1933" w:type="dxa"/>
            <w:hideMark/>
          </w:tcPr>
          <w:p w14:paraId="238BC8D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Portfolio</w:t>
            </w:r>
          </w:p>
        </w:tc>
        <w:tc>
          <w:tcPr>
            <w:tcW w:w="5826" w:type="dxa"/>
            <w:hideMark/>
          </w:tcPr>
          <w:p w14:paraId="44A5E8CE" w14:textId="1C5E5A9B" w:rsidR="00E21451" w:rsidRPr="00C22FD0" w:rsidRDefault="00E21451" w:rsidP="0040755A">
            <w:pPr>
              <w:spacing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shareholder's funds</w:t>
            </w:r>
            <w:r w:rsidR="00B2177E" w:rsidRPr="00C22FD0">
              <w:rPr>
                <w:rFonts w:ascii="Times New Roman" w:hAnsi="Times New Roman" w:cs="Times New Roman"/>
                <w:sz w:val="20"/>
                <w:szCs w:val="20"/>
              </w:rPr>
              <w:t>, other internal funds</w:t>
            </w:r>
            <w:r w:rsidRPr="00C22FD0">
              <w:rPr>
                <w:rFonts w:ascii="Times New Roman" w:hAnsi="Times New Roman" w:cs="Times New Roman"/>
                <w:sz w:val="20"/>
                <w:szCs w:val="20"/>
              </w:rPr>
              <w:t>, general (no split) and ring fenced funds.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Life</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w:t>
            </w:r>
          </w:p>
          <w:p w14:paraId="2BE0FFDA" w14:textId="66E4D124" w:rsidR="00E21451" w:rsidRPr="00C22FD0" w:rsidRDefault="00E21451" w:rsidP="0040755A">
            <w:pPr>
              <w:contextualSpacing/>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Ring fenced funds</w:t>
            </w:r>
          </w:p>
          <w:p w14:paraId="71C41FF0" w14:textId="7338531A" w:rsidR="00E21451" w:rsidRPr="00C22FD0" w:rsidRDefault="00E21451" w:rsidP="0040755A">
            <w:pPr>
              <w:contextualSpacing/>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internal funds  </w:t>
            </w:r>
          </w:p>
          <w:p w14:paraId="0C0A40E9" w14:textId="6A8ADC46" w:rsidR="00E21451" w:rsidRPr="00C22FD0" w:rsidRDefault="00E21451" w:rsidP="0040755A">
            <w:pPr>
              <w:spacing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Shareholders' funds</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General</w:t>
            </w:r>
            <w:r w:rsidRPr="00C22FD0">
              <w:rPr>
                <w:rFonts w:ascii="Times New Roman" w:hAnsi="Times New Roman" w:cs="Times New Roman"/>
                <w:sz w:val="20"/>
                <w:szCs w:val="20"/>
              </w:rPr>
              <w:br/>
            </w:r>
          </w:p>
          <w:p w14:paraId="0068F4C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split is not mandatory, except for identifying ring fenced funds, but shall be reported if the undertaking uses it internally. When an undertaking does not apply a split “general” shall be used.</w:t>
            </w:r>
          </w:p>
        </w:tc>
      </w:tr>
      <w:tr w:rsidR="00E21451" w:rsidRPr="00C22FD0" w14:paraId="305BBEDA" w14:textId="77777777" w:rsidTr="0040755A">
        <w:trPr>
          <w:trHeight w:val="1466"/>
        </w:trPr>
        <w:tc>
          <w:tcPr>
            <w:tcW w:w="1483" w:type="dxa"/>
            <w:hideMark/>
          </w:tcPr>
          <w:p w14:paraId="7F59C131"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C0070</w:t>
            </w:r>
          </w:p>
        </w:tc>
        <w:tc>
          <w:tcPr>
            <w:tcW w:w="1933" w:type="dxa"/>
            <w:hideMark/>
          </w:tcPr>
          <w:p w14:paraId="315575D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Fund number</w:t>
            </w:r>
          </w:p>
        </w:tc>
        <w:tc>
          <w:tcPr>
            <w:tcW w:w="5826" w:type="dxa"/>
            <w:hideMark/>
          </w:tcPr>
          <w:p w14:paraId="3696179D" w14:textId="77777777" w:rsidR="00E21451" w:rsidRPr="00C22FD0" w:rsidRDefault="00E21451" w:rsidP="0040755A">
            <w:pPr>
              <w:spacing w:after="200" w:line="276" w:lineRule="auto"/>
              <w:rPr>
                <w:rFonts w:ascii="Times New Roman" w:hAnsi="Times New Roman" w:cs="Times New Roman"/>
                <w:sz w:val="20"/>
                <w:szCs w:val="20"/>
                <w:lang w:val="en-US" w:eastAsia="fr-FR"/>
              </w:rPr>
            </w:pPr>
            <w:r w:rsidRPr="00C22FD0">
              <w:rPr>
                <w:rFonts w:ascii="Times New Roman" w:hAnsi="Times New Roman" w:cs="Times New Roman"/>
                <w:sz w:val="20"/>
                <w:szCs w:val="20"/>
              </w:rPr>
              <w:t>Applicable to assets held in ring fenced funds or other internal funds (defined according to national markets).</w:t>
            </w:r>
          </w:p>
          <w:p w14:paraId="3714B475" w14:textId="286E763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Number which is attributed by the undertaking, corresponding to the unique number assigned to each fund. This number has to be consistent over time and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used to identify the funds in other templates. </w:t>
            </w:r>
            <w:r w:rsidRPr="00C22FD0">
              <w:rPr>
                <w:rFonts w:ascii="Times New Roman" w:hAnsi="Times New Roman" w:cs="Times New Roman"/>
                <w:sz w:val="20"/>
                <w:szCs w:val="20"/>
                <w:lang w:val="en-US" w:eastAsia="fr-FR"/>
              </w:rPr>
              <w:t>It shall not be re</w:t>
            </w:r>
            <w:r w:rsidR="004508C9" w:rsidRPr="00C22FD0">
              <w:rPr>
                <w:rFonts w:ascii="Times New Roman" w:hAnsi="Times New Roman" w:cs="Times New Roman"/>
                <w:sz w:val="20"/>
                <w:szCs w:val="20"/>
                <w:lang w:val="en-US" w:eastAsia="fr-FR"/>
              </w:rPr>
              <w:t>–</w:t>
            </w:r>
            <w:r w:rsidRPr="00C22FD0">
              <w:rPr>
                <w:rFonts w:ascii="Times New Roman" w:hAnsi="Times New Roman" w:cs="Times New Roman"/>
                <w:sz w:val="20"/>
                <w:szCs w:val="20"/>
                <w:lang w:val="en-US" w:eastAsia="fr-FR"/>
              </w:rPr>
              <w:t xml:space="preserve">used for a different fund. </w:t>
            </w:r>
          </w:p>
        </w:tc>
      </w:tr>
      <w:tr w:rsidR="00E21451" w:rsidRPr="00C22FD0" w14:paraId="283A83A5" w14:textId="77777777" w:rsidTr="0040755A">
        <w:trPr>
          <w:trHeight w:val="1475"/>
        </w:trPr>
        <w:tc>
          <w:tcPr>
            <w:tcW w:w="1483" w:type="dxa"/>
          </w:tcPr>
          <w:p w14:paraId="4AB57C9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C0080</w:t>
            </w:r>
          </w:p>
        </w:tc>
        <w:tc>
          <w:tcPr>
            <w:tcW w:w="1933" w:type="dxa"/>
          </w:tcPr>
          <w:p w14:paraId="2F78E2E7"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Matching portfolio number</w:t>
            </w:r>
          </w:p>
        </w:tc>
        <w:tc>
          <w:tcPr>
            <w:tcW w:w="5826" w:type="dxa"/>
          </w:tcPr>
          <w:p w14:paraId="4BA5870B" w14:textId="30B9D813"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Number which is attributed by the undertaking, corresponding to the unique number assigned to each matching adjustment portfolio as prescribed in Article </w:t>
            </w:r>
            <w:proofErr w:type="gramStart"/>
            <w:r w:rsidRPr="00C22FD0">
              <w:rPr>
                <w:rFonts w:ascii="Times New Roman" w:hAnsi="Times New Roman" w:cs="Times New Roman"/>
                <w:sz w:val="20"/>
                <w:szCs w:val="20"/>
              </w:rPr>
              <w:t>77b(</w:t>
            </w:r>
            <w:proofErr w:type="gramEnd"/>
            <w:r w:rsidRPr="00C22FD0">
              <w:rPr>
                <w:rFonts w:ascii="Times New Roman" w:hAnsi="Times New Roman" w:cs="Times New Roman"/>
                <w:sz w:val="20"/>
                <w:szCs w:val="20"/>
              </w:rPr>
              <w:t xml:space="preserve">1)(a) of Directive 2009/138/EC. This number has to be consistent over time and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used to identify the matching adjustment portfolio in other templates. </w:t>
            </w:r>
            <w:r w:rsidRPr="00C22FD0">
              <w:rPr>
                <w:rFonts w:ascii="Times New Roman" w:hAnsi="Times New Roman" w:cs="Times New Roman"/>
                <w:sz w:val="20"/>
                <w:szCs w:val="20"/>
                <w:lang w:val="en-US" w:eastAsia="fr-FR"/>
              </w:rPr>
              <w:t>It shall not be re</w:t>
            </w:r>
            <w:r w:rsidR="004508C9" w:rsidRPr="00C22FD0">
              <w:rPr>
                <w:rFonts w:ascii="Times New Roman" w:hAnsi="Times New Roman" w:cs="Times New Roman"/>
                <w:sz w:val="20"/>
                <w:szCs w:val="20"/>
                <w:lang w:val="en-US" w:eastAsia="fr-FR"/>
              </w:rPr>
              <w:t>–</w:t>
            </w:r>
            <w:r w:rsidRPr="00C22FD0">
              <w:rPr>
                <w:rFonts w:ascii="Times New Roman" w:hAnsi="Times New Roman" w:cs="Times New Roman"/>
                <w:sz w:val="20"/>
                <w:szCs w:val="20"/>
                <w:lang w:val="en-US" w:eastAsia="fr-FR"/>
              </w:rPr>
              <w:t xml:space="preserve">used for a different </w:t>
            </w:r>
            <w:r w:rsidRPr="00C22FD0">
              <w:rPr>
                <w:rFonts w:ascii="Times New Roman" w:hAnsi="Times New Roman" w:cs="Times New Roman"/>
                <w:sz w:val="20"/>
                <w:szCs w:val="20"/>
              </w:rPr>
              <w:t>matching adjustment portfolio</w:t>
            </w:r>
            <w:r w:rsidRPr="00C22FD0">
              <w:rPr>
                <w:rFonts w:ascii="Times New Roman" w:hAnsi="Times New Roman" w:cs="Times New Roman"/>
                <w:sz w:val="20"/>
                <w:szCs w:val="20"/>
                <w:lang w:val="en-US" w:eastAsia="fr-FR"/>
              </w:rPr>
              <w:t xml:space="preserve">. </w:t>
            </w:r>
          </w:p>
        </w:tc>
      </w:tr>
      <w:tr w:rsidR="00E21451" w:rsidRPr="00C22FD0" w14:paraId="269E8E1B" w14:textId="77777777" w:rsidTr="0040755A">
        <w:trPr>
          <w:trHeight w:val="1241"/>
        </w:trPr>
        <w:tc>
          <w:tcPr>
            <w:tcW w:w="1483" w:type="dxa"/>
            <w:hideMark/>
          </w:tcPr>
          <w:p w14:paraId="67D911D4"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C0090</w:t>
            </w:r>
          </w:p>
        </w:tc>
        <w:tc>
          <w:tcPr>
            <w:tcW w:w="1933" w:type="dxa"/>
            <w:hideMark/>
          </w:tcPr>
          <w:p w14:paraId="0D8DD76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Asset held in unit linked and index linked contracts </w:t>
            </w:r>
          </w:p>
        </w:tc>
        <w:tc>
          <w:tcPr>
            <w:tcW w:w="5826" w:type="dxa"/>
            <w:hideMark/>
          </w:tcPr>
          <w:p w14:paraId="158D0E51" w14:textId="4B4C4043"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rPr>
              <w:t>Identify the assets that are held by unit linked and index linked contracts. One of the options in the following closed list shall be used:</w:t>
            </w:r>
            <w:r w:rsidRPr="00C22FD0">
              <w:rPr>
                <w:rFonts w:ascii="Times New Roman" w:hAnsi="Times New Roman" w:cs="Times New Roman"/>
                <w:sz w:val="20"/>
                <w:szCs w:val="20"/>
              </w:rPr>
              <w:br/>
            </w:r>
            <w:r w:rsidRPr="00C22FD0">
              <w:rPr>
                <w:rFonts w:ascii="Times New Roman" w:hAnsi="Times New Roman" w:cs="Times New Roman"/>
                <w:sz w:val="20"/>
                <w:szCs w:val="20"/>
                <w:lang w:val="en-US"/>
              </w:rPr>
              <w:t xml:space="preserve">1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Unit</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 or index</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w:t>
            </w:r>
          </w:p>
          <w:p w14:paraId="5F6AFDFC" w14:textId="778F5E23"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lang w:val="en-US"/>
              </w:rPr>
              <w:t xml:space="preserve">2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Neither unit</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 nor index</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w:t>
            </w:r>
          </w:p>
        </w:tc>
      </w:tr>
      <w:tr w:rsidR="00E21451" w:rsidRPr="00C22FD0" w14:paraId="3243DFDB" w14:textId="77777777" w:rsidTr="0040755A">
        <w:trPr>
          <w:trHeight w:val="2489"/>
        </w:trPr>
        <w:tc>
          <w:tcPr>
            <w:tcW w:w="1483" w:type="dxa"/>
            <w:hideMark/>
          </w:tcPr>
          <w:p w14:paraId="2BBE6851"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lastRenderedPageBreak/>
              <w:t>C0100</w:t>
            </w:r>
          </w:p>
        </w:tc>
        <w:tc>
          <w:tcPr>
            <w:tcW w:w="1933" w:type="dxa"/>
            <w:hideMark/>
          </w:tcPr>
          <w:p w14:paraId="42B4C258"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pledged as collateral</w:t>
            </w:r>
          </w:p>
        </w:tc>
        <w:tc>
          <w:tcPr>
            <w:tcW w:w="5826" w:type="dxa"/>
            <w:hideMark/>
          </w:tcPr>
          <w:p w14:paraId="2B90786C" w14:textId="7E7A2E72"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assets kept in the undertaking’s balance</w:t>
            </w:r>
            <w:r w:rsidR="004508C9" w:rsidRPr="00C22FD0">
              <w:rPr>
                <w:rFonts w:ascii="Times New Roman" w:hAnsi="Times New Roman" w:cs="Times New Roman"/>
                <w:sz w:val="20"/>
                <w:szCs w:val="20"/>
              </w:rPr>
              <w:t>–</w:t>
            </w:r>
            <w:proofErr w:type="gramStart"/>
            <w:r w:rsidRPr="00C22FD0">
              <w:rPr>
                <w:rFonts w:ascii="Times New Roman" w:hAnsi="Times New Roman" w:cs="Times New Roman"/>
                <w:sz w:val="20"/>
                <w:szCs w:val="20"/>
              </w:rPr>
              <w:t>sheet  that</w:t>
            </w:r>
            <w:proofErr w:type="gramEnd"/>
            <w:r w:rsidRPr="00C22FD0">
              <w:rPr>
                <w:rFonts w:ascii="Times New Roman" w:hAnsi="Times New Roman" w:cs="Times New Roman"/>
                <w:sz w:val="20"/>
                <w:szCs w:val="20"/>
              </w:rPr>
              <w:t xml:space="preserve"> are pledged as collateral. For partially pledged assets two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 xml:space="preserve"> for each asset shall be reported, one for the pledged amount and another for the remaining part. One of the options in the following closed list shall be used for the pledged part of the asset:</w:t>
            </w:r>
          </w:p>
          <w:p w14:paraId="60688187" w14:textId="3054BAE9" w:rsidR="00E21451" w:rsidRPr="00C22FD0" w:rsidRDefault="00E21451" w:rsidP="0040755A">
            <w:p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Assets in the balance sheet that are collateral pledged</w:t>
            </w:r>
          </w:p>
          <w:p w14:paraId="243DFE06" w14:textId="3D933AE9" w:rsidR="00E21451" w:rsidRPr="00C22FD0" w:rsidRDefault="00E21451" w:rsidP="0040755A">
            <w:p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 for reinsurance accepted</w:t>
            </w:r>
          </w:p>
          <w:p w14:paraId="7946E7D2" w14:textId="5447D44F" w:rsidR="00E21451" w:rsidRPr="00C22FD0" w:rsidRDefault="00E21451" w:rsidP="0040755A">
            <w:p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 for securities borrowed</w:t>
            </w:r>
          </w:p>
          <w:p w14:paraId="3038539C" w14:textId="62A8C878" w:rsidR="00E21451" w:rsidRPr="00C22FD0" w:rsidRDefault="00E21451" w:rsidP="0040755A">
            <w:p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Repos</w:t>
            </w:r>
          </w:p>
          <w:p w14:paraId="7BEC45EF" w14:textId="001F8168" w:rsidR="00E21451" w:rsidRPr="00C22FD0" w:rsidRDefault="00E21451">
            <w:p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collateral</w:t>
            </w:r>
          </w:p>
        </w:tc>
      </w:tr>
      <w:tr w:rsidR="00E21451" w:rsidRPr="00C22FD0" w14:paraId="7CB7FD07" w14:textId="77777777" w:rsidTr="0040755A">
        <w:trPr>
          <w:trHeight w:val="990"/>
        </w:trPr>
        <w:tc>
          <w:tcPr>
            <w:tcW w:w="1483" w:type="dxa"/>
            <w:vMerge w:val="restart"/>
            <w:hideMark/>
          </w:tcPr>
          <w:p w14:paraId="70EF9BF6"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C0110</w:t>
            </w:r>
          </w:p>
        </w:tc>
        <w:tc>
          <w:tcPr>
            <w:tcW w:w="1933" w:type="dxa"/>
            <w:vMerge w:val="restart"/>
            <w:hideMark/>
          </w:tcPr>
          <w:p w14:paraId="333F308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Country of custody</w:t>
            </w:r>
          </w:p>
        </w:tc>
        <w:tc>
          <w:tcPr>
            <w:tcW w:w="5826" w:type="dxa"/>
            <w:vMerge w:val="restart"/>
            <w:hideMark/>
          </w:tcPr>
          <w:p w14:paraId="1A3607DC" w14:textId="0614E09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ISO 3166</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2 code of the country where undertaking assets are held in custody. For identifying international custodians, such as </w:t>
            </w:r>
            <w:proofErr w:type="spellStart"/>
            <w:r w:rsidRPr="00C22FD0">
              <w:rPr>
                <w:rFonts w:ascii="Times New Roman" w:hAnsi="Times New Roman" w:cs="Times New Roman"/>
                <w:sz w:val="20"/>
                <w:szCs w:val="20"/>
              </w:rPr>
              <w:t>Euroclear</w:t>
            </w:r>
            <w:proofErr w:type="spellEnd"/>
            <w:r w:rsidRPr="00C22FD0">
              <w:rPr>
                <w:rFonts w:ascii="Times New Roman" w:hAnsi="Times New Roman" w:cs="Times New Roman"/>
                <w:sz w:val="20"/>
                <w:szCs w:val="20"/>
              </w:rPr>
              <w:t>, the country of custody will be the one where the custody service was contractually defined.</w:t>
            </w:r>
          </w:p>
          <w:p w14:paraId="25D841B7" w14:textId="77777777" w:rsidR="00E21451" w:rsidRPr="00C22FD0" w:rsidRDefault="00E21451" w:rsidP="0040755A">
            <w:pPr>
              <w:rPr>
                <w:rFonts w:ascii="Times New Roman" w:hAnsi="Times New Roman" w:cs="Times New Roman"/>
                <w:sz w:val="20"/>
                <w:szCs w:val="20"/>
              </w:rPr>
            </w:pPr>
          </w:p>
          <w:p w14:paraId="745DC532" w14:textId="36130FE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In case of the same asset being held in custody in more than one country, each asset shall be reported separately in as many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 xml:space="preserve"> as needed in order to properly identify all countries of custody.</w:t>
            </w:r>
          </w:p>
          <w:p w14:paraId="4C630673" w14:textId="77777777" w:rsidR="00E21451" w:rsidRPr="00C22FD0" w:rsidRDefault="00E21451" w:rsidP="0040755A">
            <w:pPr>
              <w:rPr>
                <w:rFonts w:ascii="Times New Roman" w:hAnsi="Times New Roman" w:cs="Times New Roman"/>
                <w:sz w:val="20"/>
                <w:szCs w:val="20"/>
              </w:rPr>
            </w:pPr>
          </w:p>
          <w:p w14:paraId="0DFB4A3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item is not applicable for CIC category 8 – Mortgages and Loans (for mortgages and loans to natural persons, as those assets are not required to be individualised) , CIC 71, CIC 75 and for CIC 95 – Plant and equipment (for own use) for the same reason.</w:t>
            </w:r>
          </w:p>
          <w:p w14:paraId="7C5ACAB0" w14:textId="77777777" w:rsidR="00E21451" w:rsidRPr="00C22FD0" w:rsidRDefault="00E21451" w:rsidP="0040755A">
            <w:pPr>
              <w:rPr>
                <w:rFonts w:ascii="Times New Roman" w:hAnsi="Times New Roman" w:cs="Times New Roman"/>
                <w:sz w:val="20"/>
                <w:szCs w:val="20"/>
              </w:rPr>
            </w:pPr>
          </w:p>
          <w:p w14:paraId="421EB04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Regarding CIC Category 9, excluding CIC 95 – Plant and equipment (for own use), the issuer country is assessed by the address of the property.</w:t>
            </w:r>
          </w:p>
          <w:p w14:paraId="2E5E8F9B" w14:textId="77777777" w:rsidR="00E21451" w:rsidRPr="00C22FD0" w:rsidRDefault="00E21451" w:rsidP="0040755A">
            <w:pPr>
              <w:rPr>
                <w:rFonts w:ascii="Times New Roman" w:hAnsi="Times New Roman" w:cs="Times New Roman"/>
                <w:sz w:val="20"/>
                <w:szCs w:val="20"/>
              </w:rPr>
            </w:pPr>
          </w:p>
        </w:tc>
      </w:tr>
      <w:tr w:rsidR="00E21451" w:rsidRPr="00C22FD0" w14:paraId="74A745CB" w14:textId="77777777" w:rsidTr="0040755A">
        <w:trPr>
          <w:trHeight w:val="464"/>
        </w:trPr>
        <w:tc>
          <w:tcPr>
            <w:tcW w:w="1483" w:type="dxa"/>
            <w:vMerge/>
            <w:hideMark/>
          </w:tcPr>
          <w:p w14:paraId="3972FFF0" w14:textId="77777777" w:rsidR="00E21451" w:rsidRPr="00C22FD0" w:rsidRDefault="00E21451" w:rsidP="0040755A">
            <w:pPr>
              <w:spacing w:after="200" w:line="276" w:lineRule="auto"/>
              <w:rPr>
                <w:rFonts w:ascii="Times New Roman" w:hAnsi="Times New Roman" w:cs="Times New Roman"/>
                <w:sz w:val="20"/>
                <w:szCs w:val="20"/>
              </w:rPr>
            </w:pPr>
          </w:p>
        </w:tc>
        <w:tc>
          <w:tcPr>
            <w:tcW w:w="1933" w:type="dxa"/>
            <w:vMerge/>
            <w:hideMark/>
          </w:tcPr>
          <w:p w14:paraId="0BD1608C" w14:textId="77777777" w:rsidR="00E21451" w:rsidRPr="00C22FD0" w:rsidRDefault="00E21451" w:rsidP="0040755A">
            <w:pPr>
              <w:spacing w:after="200" w:line="276" w:lineRule="auto"/>
              <w:rPr>
                <w:rFonts w:ascii="Times New Roman" w:hAnsi="Times New Roman" w:cs="Times New Roman"/>
                <w:sz w:val="20"/>
                <w:szCs w:val="20"/>
              </w:rPr>
            </w:pPr>
          </w:p>
        </w:tc>
        <w:tc>
          <w:tcPr>
            <w:tcW w:w="5826" w:type="dxa"/>
            <w:vMerge/>
            <w:hideMark/>
          </w:tcPr>
          <w:p w14:paraId="7A71A3D6" w14:textId="77777777" w:rsidR="00E21451" w:rsidRPr="00C22FD0" w:rsidRDefault="00E21451" w:rsidP="0040755A">
            <w:pPr>
              <w:spacing w:after="200" w:line="276" w:lineRule="auto"/>
              <w:rPr>
                <w:rFonts w:ascii="Times New Roman" w:hAnsi="Times New Roman" w:cs="Times New Roman"/>
                <w:sz w:val="20"/>
                <w:szCs w:val="20"/>
              </w:rPr>
            </w:pPr>
          </w:p>
        </w:tc>
      </w:tr>
      <w:tr w:rsidR="00E21451" w:rsidRPr="00C22FD0" w14:paraId="56C75BAA" w14:textId="77777777" w:rsidTr="0040755A">
        <w:trPr>
          <w:trHeight w:val="300"/>
        </w:trPr>
        <w:tc>
          <w:tcPr>
            <w:tcW w:w="1483" w:type="dxa"/>
          </w:tcPr>
          <w:p w14:paraId="502D8318"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C0120</w:t>
            </w:r>
          </w:p>
        </w:tc>
        <w:tc>
          <w:tcPr>
            <w:tcW w:w="1933" w:type="dxa"/>
          </w:tcPr>
          <w:p w14:paraId="7D0AFD6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Custodian</w:t>
            </w:r>
          </w:p>
        </w:tc>
        <w:tc>
          <w:tcPr>
            <w:tcW w:w="5826" w:type="dxa"/>
          </w:tcPr>
          <w:p w14:paraId="29A8D99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Name of the financial institution that is the custodian.</w:t>
            </w:r>
          </w:p>
          <w:p w14:paraId="4DAF9EDD" w14:textId="1455DD0C"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In case of the same asset being held in custody in more than one custodian, each asset shall be reported separately in as many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 xml:space="preserve"> as needed in order to properly identify all custodians. When available, this item corresponds to the entity name in the LEI database. When this is not available corresponds to the legal name.</w:t>
            </w:r>
          </w:p>
          <w:p w14:paraId="656E628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for CIC category 8 – Mortgages and Loans (for mortgages and loans to natural persons, as those assets are not required to be individualised), CIC 71, CIC 75 and for CIC 9 – Property.</w:t>
            </w:r>
          </w:p>
        </w:tc>
      </w:tr>
      <w:tr w:rsidR="00E21451" w:rsidRPr="00C22FD0" w14:paraId="047C827D" w14:textId="77777777" w:rsidTr="0040755A">
        <w:trPr>
          <w:trHeight w:val="915"/>
        </w:trPr>
        <w:tc>
          <w:tcPr>
            <w:tcW w:w="1483" w:type="dxa"/>
            <w:hideMark/>
          </w:tcPr>
          <w:p w14:paraId="39147B8C"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C0130</w:t>
            </w:r>
          </w:p>
        </w:tc>
        <w:tc>
          <w:tcPr>
            <w:tcW w:w="1933" w:type="dxa"/>
            <w:hideMark/>
          </w:tcPr>
          <w:p w14:paraId="61D48E3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Quantity</w:t>
            </w:r>
          </w:p>
        </w:tc>
        <w:tc>
          <w:tcPr>
            <w:tcW w:w="5826" w:type="dxa"/>
            <w:hideMark/>
          </w:tcPr>
          <w:p w14:paraId="325FA99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Number of assets, for relevant assets.</w:t>
            </w:r>
          </w:p>
          <w:p w14:paraId="1AFA041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item shall not be reported if item Par amount (C0140)</w:t>
            </w:r>
            <w:r w:rsidRPr="00C22FD0" w:rsidDel="00B13507">
              <w:rPr>
                <w:rFonts w:ascii="Times New Roman" w:hAnsi="Times New Roman" w:cs="Times New Roman"/>
                <w:sz w:val="20"/>
                <w:szCs w:val="20"/>
              </w:rPr>
              <w:t xml:space="preserve"> </w:t>
            </w:r>
            <w:r w:rsidRPr="00C22FD0">
              <w:rPr>
                <w:rFonts w:ascii="Times New Roman" w:hAnsi="Times New Roman" w:cs="Times New Roman"/>
                <w:sz w:val="20"/>
                <w:szCs w:val="20"/>
              </w:rPr>
              <w:t>is reported.</w:t>
            </w:r>
          </w:p>
        </w:tc>
      </w:tr>
      <w:tr w:rsidR="00E21451" w:rsidRPr="00C22FD0" w14:paraId="0CD94BB3" w14:textId="77777777" w:rsidTr="0040755A">
        <w:trPr>
          <w:trHeight w:val="1116"/>
        </w:trPr>
        <w:tc>
          <w:tcPr>
            <w:tcW w:w="1483" w:type="dxa"/>
          </w:tcPr>
          <w:p w14:paraId="37A6A07F"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C0140</w:t>
            </w:r>
          </w:p>
        </w:tc>
        <w:tc>
          <w:tcPr>
            <w:tcW w:w="1933" w:type="dxa"/>
          </w:tcPr>
          <w:p w14:paraId="0E67ECA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Par amount</w:t>
            </w:r>
          </w:p>
        </w:tc>
        <w:tc>
          <w:tcPr>
            <w:tcW w:w="5826" w:type="dxa"/>
          </w:tcPr>
          <w:p w14:paraId="43ED6A5A" w14:textId="65BA5CA9" w:rsidR="00E21451" w:rsidRPr="00C22FD0" w:rsidRDefault="00472482"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w:t>
            </w:r>
            <w:r w:rsidR="00E21451" w:rsidRPr="00C22FD0">
              <w:rPr>
                <w:rFonts w:ascii="Times New Roman" w:hAnsi="Times New Roman" w:cs="Times New Roman"/>
                <w:sz w:val="20"/>
                <w:szCs w:val="20"/>
              </w:rPr>
              <w:t>mount outstanding measured at par amount, for all assets where this item is relevant, and at nominal amount for CIC = 72, 73, 74, 75</w:t>
            </w:r>
            <w:proofErr w:type="gramStart"/>
            <w:r w:rsidR="000F1DA5" w:rsidRPr="00C22FD0">
              <w:rPr>
                <w:rFonts w:ascii="Times New Roman" w:hAnsi="Times New Roman" w:cs="Times New Roman"/>
                <w:sz w:val="20"/>
                <w:szCs w:val="20"/>
              </w:rPr>
              <w:t>,</w:t>
            </w:r>
            <w:r w:rsidR="00E21451" w:rsidRPr="00C22FD0">
              <w:rPr>
                <w:rFonts w:ascii="Times New Roman" w:hAnsi="Times New Roman" w:cs="Times New Roman"/>
                <w:sz w:val="20"/>
                <w:szCs w:val="20"/>
              </w:rPr>
              <w:t>79</w:t>
            </w:r>
            <w:proofErr w:type="gramEnd"/>
            <w:r w:rsidR="00E21451" w:rsidRPr="00C22FD0">
              <w:rPr>
                <w:rFonts w:ascii="Times New Roman" w:hAnsi="Times New Roman" w:cs="Times New Roman"/>
                <w:sz w:val="20"/>
                <w:szCs w:val="20"/>
              </w:rPr>
              <w:t xml:space="preserve"> </w:t>
            </w:r>
            <w:r w:rsidR="000F1DA5" w:rsidRPr="00C22FD0">
              <w:rPr>
                <w:rFonts w:ascii="Times New Roman" w:hAnsi="Times New Roman" w:cs="Times New Roman"/>
                <w:sz w:val="20"/>
                <w:szCs w:val="20"/>
              </w:rPr>
              <w:t>and 8</w:t>
            </w:r>
            <w:r w:rsidR="00E21451" w:rsidRPr="00C22FD0">
              <w:rPr>
                <w:rFonts w:ascii="Times New Roman" w:hAnsi="Times New Roman" w:cs="Times New Roman"/>
                <w:sz w:val="20"/>
                <w:szCs w:val="20"/>
              </w:rPr>
              <w:t>.</w:t>
            </w:r>
            <w:r w:rsidR="000F1DA5" w:rsidRPr="00C22FD0">
              <w:t xml:space="preserve"> </w:t>
            </w:r>
            <w:r w:rsidR="000F1DA5" w:rsidRPr="00C22FD0">
              <w:rPr>
                <w:rFonts w:ascii="Times New Roman" w:hAnsi="Times New Roman" w:cs="Times New Roman"/>
                <w:sz w:val="20"/>
                <w:szCs w:val="20"/>
              </w:rPr>
              <w:t>This item is not applicable for CIC category 71 and 9.</w:t>
            </w:r>
          </w:p>
          <w:p w14:paraId="0615C95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shall not be reported if item Quantity</w:t>
            </w:r>
            <w:r w:rsidRPr="00C22FD0" w:rsidDel="00B13507">
              <w:rPr>
                <w:rFonts w:ascii="Times New Roman" w:hAnsi="Times New Roman" w:cs="Times New Roman"/>
                <w:sz w:val="20"/>
                <w:szCs w:val="20"/>
              </w:rPr>
              <w:t xml:space="preserve"> </w:t>
            </w:r>
            <w:r w:rsidRPr="00C22FD0">
              <w:rPr>
                <w:rFonts w:ascii="Times New Roman" w:hAnsi="Times New Roman" w:cs="Times New Roman"/>
                <w:sz w:val="20"/>
                <w:szCs w:val="20"/>
              </w:rPr>
              <w:t>(C0130) is reported.</w:t>
            </w:r>
          </w:p>
        </w:tc>
      </w:tr>
      <w:tr w:rsidR="00E21451" w:rsidRPr="00C22FD0" w14:paraId="65B2430F" w14:textId="77777777" w:rsidTr="0040755A">
        <w:trPr>
          <w:trHeight w:val="2258"/>
        </w:trPr>
        <w:tc>
          <w:tcPr>
            <w:tcW w:w="1483" w:type="dxa"/>
            <w:hideMark/>
          </w:tcPr>
          <w:p w14:paraId="0739BDA4"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C0150</w:t>
            </w:r>
          </w:p>
        </w:tc>
        <w:tc>
          <w:tcPr>
            <w:tcW w:w="1933" w:type="dxa"/>
            <w:hideMark/>
          </w:tcPr>
          <w:p w14:paraId="4D2CE51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Valuation method</w:t>
            </w:r>
          </w:p>
        </w:tc>
        <w:tc>
          <w:tcPr>
            <w:tcW w:w="5826" w:type="dxa"/>
            <w:hideMark/>
          </w:tcPr>
          <w:p w14:paraId="4E5E6DA4"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Identify the valuation method used when valuing assets. One of the options in the following closed list shall be used:</w:t>
            </w:r>
          </w:p>
          <w:p w14:paraId="17A0F9D5" w14:textId="7833108D"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quoted market price in active markets for the same assets</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quoted market price in active markets for similar assets</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alternative valuation methods</w:t>
            </w:r>
          </w:p>
          <w:p w14:paraId="159D1E46" w14:textId="5A0EEEBA"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adjusted equity methods (applicable for the valuation of participations)</w:t>
            </w:r>
          </w:p>
          <w:p w14:paraId="479F1841" w14:textId="09E93901"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IFRS equity methods (applicable for the valuation of participations)</w:t>
            </w:r>
          </w:p>
          <w:p w14:paraId="3D7251A0" w14:textId="5A784A9B" w:rsidR="00E21451" w:rsidRPr="00C22FD0" w:rsidRDefault="00E21451" w:rsidP="00A3383F">
            <w:pPr>
              <w:pStyle w:val="NoSpacing"/>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Market valuation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9(4) of Delegated Regulation 2015/35</w:t>
            </w:r>
          </w:p>
        </w:tc>
      </w:tr>
      <w:tr w:rsidR="00E21451" w:rsidRPr="00C22FD0" w14:paraId="5AF65EAF" w14:textId="77777777" w:rsidTr="0040755A">
        <w:trPr>
          <w:trHeight w:val="752"/>
        </w:trPr>
        <w:tc>
          <w:tcPr>
            <w:tcW w:w="1483" w:type="dxa"/>
            <w:hideMark/>
          </w:tcPr>
          <w:p w14:paraId="02C391C9"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C0160</w:t>
            </w:r>
          </w:p>
        </w:tc>
        <w:tc>
          <w:tcPr>
            <w:tcW w:w="1933" w:type="dxa"/>
            <w:hideMark/>
          </w:tcPr>
          <w:p w14:paraId="23BC7EB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Acquisition value</w:t>
            </w:r>
          </w:p>
        </w:tc>
        <w:tc>
          <w:tcPr>
            <w:tcW w:w="5826" w:type="dxa"/>
            <w:hideMark/>
          </w:tcPr>
          <w:p w14:paraId="11573E1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Total acquisition value for assets held, clean value without accrued interest. .Not applicable to CIC categories 7 and 8.</w:t>
            </w:r>
          </w:p>
        </w:tc>
      </w:tr>
      <w:tr w:rsidR="00E21451" w:rsidRPr="00C22FD0" w14:paraId="1DC73CCD" w14:textId="77777777" w:rsidTr="0040755A">
        <w:trPr>
          <w:trHeight w:val="3536"/>
        </w:trPr>
        <w:tc>
          <w:tcPr>
            <w:tcW w:w="1483" w:type="dxa"/>
            <w:hideMark/>
          </w:tcPr>
          <w:p w14:paraId="389B475A"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C0170</w:t>
            </w:r>
          </w:p>
        </w:tc>
        <w:tc>
          <w:tcPr>
            <w:tcW w:w="1933" w:type="dxa"/>
            <w:hideMark/>
          </w:tcPr>
          <w:p w14:paraId="380D112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Total Solvency II amount</w:t>
            </w:r>
          </w:p>
        </w:tc>
        <w:tc>
          <w:tcPr>
            <w:tcW w:w="5826" w:type="dxa"/>
            <w:hideMark/>
          </w:tcPr>
          <w:p w14:paraId="1FE14BEA" w14:textId="77777777" w:rsidR="000F1DA5" w:rsidRPr="00C22FD0" w:rsidRDefault="000F1DA5" w:rsidP="000F1DA5">
            <w:pPr>
              <w:rPr>
                <w:rFonts w:ascii="Times New Roman" w:hAnsi="Times New Roman" w:cs="Times New Roman"/>
                <w:sz w:val="20"/>
                <w:szCs w:val="20"/>
              </w:rPr>
            </w:pPr>
            <w:r w:rsidRPr="00C22FD0">
              <w:rPr>
                <w:rFonts w:ascii="Times New Roman" w:hAnsi="Times New Roman" w:cs="Times New Roman"/>
                <w:sz w:val="20"/>
                <w:szCs w:val="20"/>
              </w:rPr>
              <w:t>Value calculated as defined by article 75 of the Directive 2009/138/EC, which corresponds to:</w:t>
            </w:r>
          </w:p>
          <w:p w14:paraId="212A0F2D" w14:textId="77777777" w:rsidR="000F1DA5" w:rsidRPr="00C22FD0" w:rsidRDefault="000F1DA5" w:rsidP="000F1DA5">
            <w:pPr>
              <w:rPr>
                <w:rFonts w:ascii="Times New Roman" w:hAnsi="Times New Roman" w:cs="Times New Roman"/>
                <w:sz w:val="20"/>
                <w:szCs w:val="20"/>
              </w:rPr>
            </w:pPr>
            <w:r w:rsidRPr="00C22FD0">
              <w:rPr>
                <w:rFonts w:ascii="Times New Roman" w:hAnsi="Times New Roman" w:cs="Times New Roman"/>
                <w:sz w:val="20"/>
                <w:szCs w:val="20"/>
              </w:rPr>
              <w:t>- the multiplication of “</w:t>
            </w:r>
            <w:proofErr w:type="spellStart"/>
            <w:r w:rsidRPr="00C22FD0">
              <w:rPr>
                <w:rFonts w:ascii="Times New Roman" w:hAnsi="Times New Roman" w:cs="Times New Roman"/>
                <w:sz w:val="20"/>
                <w:szCs w:val="20"/>
              </w:rPr>
              <w:t>Par amount</w:t>
            </w:r>
            <w:proofErr w:type="spellEnd"/>
            <w:r w:rsidRPr="00C22FD0">
              <w:rPr>
                <w:rFonts w:ascii="Times New Roman" w:hAnsi="Times New Roman" w:cs="Times New Roman"/>
                <w:sz w:val="20"/>
                <w:szCs w:val="20"/>
              </w:rPr>
              <w:t xml:space="preserve">” (principal amount outstanding measured at par amount or nominal amount) by “Unit percentage of </w:t>
            </w:r>
            <w:proofErr w:type="spellStart"/>
            <w:r w:rsidRPr="00C22FD0">
              <w:rPr>
                <w:rFonts w:ascii="Times New Roman" w:hAnsi="Times New Roman" w:cs="Times New Roman"/>
                <w:sz w:val="20"/>
                <w:szCs w:val="20"/>
              </w:rPr>
              <w:t>par amount</w:t>
            </w:r>
            <w:proofErr w:type="spellEnd"/>
            <w:r w:rsidRPr="00C22FD0">
              <w:rPr>
                <w:rFonts w:ascii="Times New Roman" w:hAnsi="Times New Roman" w:cs="Times New Roman"/>
                <w:sz w:val="20"/>
                <w:szCs w:val="20"/>
              </w:rPr>
              <w:t xml:space="preserve"> Solvency II price” plus “Accrued interest”, for assets where the first two items are relevant;</w:t>
            </w:r>
          </w:p>
          <w:p w14:paraId="4E2029A5" w14:textId="0F55D4AE" w:rsidR="002D75B8" w:rsidRPr="00C22FD0" w:rsidRDefault="000F1DA5" w:rsidP="002D75B8">
            <w:pPr>
              <w:rPr>
                <w:ins w:id="446" w:author="Author"/>
                <w:rFonts w:ascii="Times New Roman" w:hAnsi="Times New Roman" w:cs="Times New Roman"/>
                <w:sz w:val="20"/>
                <w:szCs w:val="20"/>
              </w:rPr>
            </w:pPr>
            <w:r w:rsidRPr="00C22FD0">
              <w:rPr>
                <w:rFonts w:ascii="Times New Roman" w:hAnsi="Times New Roman" w:cs="Times New Roman"/>
                <w:sz w:val="20"/>
                <w:szCs w:val="20"/>
              </w:rPr>
              <w:t>- the multiplication of “Quantity” by “Unit Solvency II price”, for assets where these two items are relevant</w:t>
            </w:r>
            <w:ins w:id="447" w:author="Author">
              <w:r w:rsidR="00377A4A" w:rsidRPr="00C22FD0">
                <w:rPr>
                  <w:rFonts w:ascii="Times New Roman" w:hAnsi="Times New Roman" w:cs="Times New Roman"/>
                  <w:sz w:val="20"/>
                  <w:szCs w:val="20"/>
                </w:rPr>
                <w:t xml:space="preserve"> </w:t>
              </w:r>
              <w:r w:rsidR="002D75B8" w:rsidRPr="00C22FD0">
                <w:rPr>
                  <w:rFonts w:ascii="Times New Roman" w:hAnsi="Times New Roman" w:cs="Times New Roman"/>
                  <w:sz w:val="20"/>
                  <w:szCs w:val="20"/>
                </w:rPr>
                <w:t>(plus “Accrued interest” if applicable);</w:t>
              </w:r>
            </w:ins>
          </w:p>
          <w:p w14:paraId="0AC76054" w14:textId="2BE614DE" w:rsidR="00E21451" w:rsidRPr="00C22FD0" w:rsidRDefault="000F1DA5" w:rsidP="00675B69">
            <w:pPr>
              <w:rPr>
                <w:rFonts w:ascii="Times New Roman" w:hAnsi="Times New Roman" w:cs="Times New Roman"/>
                <w:sz w:val="20"/>
                <w:szCs w:val="20"/>
              </w:rPr>
            </w:pPr>
            <w:r w:rsidRPr="00C22FD0">
              <w:rPr>
                <w:rFonts w:ascii="Times New Roman" w:hAnsi="Times New Roman" w:cs="Times New Roman"/>
                <w:sz w:val="20"/>
                <w:szCs w:val="20"/>
              </w:rPr>
              <w:t>- Solvency II value of the asset for assets classifiable under asset categories 71 and 9.</w:t>
            </w:r>
            <w:proofErr w:type="gramStart"/>
            <w:r w:rsidRPr="00C22FD0">
              <w:rPr>
                <w:rFonts w:ascii="Times New Roman" w:hAnsi="Times New Roman" w:cs="Times New Roman"/>
                <w:sz w:val="20"/>
                <w:szCs w:val="20"/>
              </w:rPr>
              <w:t>”;</w:t>
            </w:r>
            <w:proofErr w:type="gramEnd"/>
          </w:p>
        </w:tc>
      </w:tr>
      <w:tr w:rsidR="00E21451" w:rsidRPr="00C22FD0" w14:paraId="2045F2AF" w14:textId="77777777" w:rsidTr="0040755A">
        <w:trPr>
          <w:trHeight w:val="702"/>
        </w:trPr>
        <w:tc>
          <w:tcPr>
            <w:tcW w:w="1483" w:type="dxa"/>
            <w:hideMark/>
          </w:tcPr>
          <w:p w14:paraId="7F74467B"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C0180</w:t>
            </w:r>
          </w:p>
        </w:tc>
        <w:tc>
          <w:tcPr>
            <w:tcW w:w="1933" w:type="dxa"/>
            <w:hideMark/>
          </w:tcPr>
          <w:p w14:paraId="2AC0DDD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Accrued interest</w:t>
            </w:r>
          </w:p>
        </w:tc>
        <w:tc>
          <w:tcPr>
            <w:tcW w:w="5826" w:type="dxa"/>
            <w:hideMark/>
          </w:tcPr>
          <w:p w14:paraId="440C2075" w14:textId="35DDD9E3" w:rsidR="00E21451" w:rsidRPr="00C22FD0" w:rsidRDefault="00E21451" w:rsidP="002D75B8">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Quantify the amount of accrued interest after the last coupon date for interest bearing </w:t>
            </w:r>
            <w:del w:id="448" w:author="Author">
              <w:r w:rsidRPr="00C22FD0" w:rsidDel="002D75B8">
                <w:rPr>
                  <w:rFonts w:ascii="Times New Roman" w:hAnsi="Times New Roman" w:cs="Times New Roman"/>
                  <w:sz w:val="20"/>
                  <w:szCs w:val="20"/>
                </w:rPr>
                <w:delText>securities</w:delText>
              </w:r>
            </w:del>
            <w:ins w:id="449" w:author="Author">
              <w:r w:rsidR="002D75B8" w:rsidRPr="00C22FD0">
                <w:rPr>
                  <w:rFonts w:ascii="Times New Roman" w:hAnsi="Times New Roman" w:cs="Times New Roman"/>
                  <w:sz w:val="20"/>
                  <w:szCs w:val="20"/>
                </w:rPr>
                <w:t>assets</w:t>
              </w:r>
            </w:ins>
            <w:r w:rsidRPr="00C22FD0">
              <w:rPr>
                <w:rFonts w:ascii="Times New Roman" w:hAnsi="Times New Roman" w:cs="Times New Roman"/>
                <w:sz w:val="20"/>
                <w:szCs w:val="20"/>
              </w:rPr>
              <w:t>. Note that this value is also part of item Total Solvency II amount.</w:t>
            </w:r>
          </w:p>
        </w:tc>
      </w:tr>
    </w:tbl>
    <w:p w14:paraId="367BF6AC"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Information on assets</w:t>
      </w:r>
    </w:p>
    <w:tbl>
      <w:tblPr>
        <w:tblStyle w:val="TableGrid"/>
        <w:tblW w:w="0" w:type="auto"/>
        <w:tblLook w:val="04A0" w:firstRow="1" w:lastRow="0" w:firstColumn="1" w:lastColumn="0" w:noHBand="0" w:noVBand="1"/>
      </w:tblPr>
      <w:tblGrid>
        <w:gridCol w:w="1483"/>
        <w:gridCol w:w="1933"/>
        <w:gridCol w:w="5826"/>
      </w:tblGrid>
      <w:tr w:rsidR="00E21451" w:rsidRPr="00C22FD0" w14:paraId="7C382106" w14:textId="77777777" w:rsidTr="0040755A">
        <w:trPr>
          <w:trHeight w:val="221"/>
        </w:trPr>
        <w:tc>
          <w:tcPr>
            <w:tcW w:w="1483" w:type="dxa"/>
            <w:tcBorders>
              <w:bottom w:val="single" w:sz="4" w:space="0" w:color="auto"/>
            </w:tcBorders>
            <w:noWrap/>
            <w:hideMark/>
          </w:tcPr>
          <w:p w14:paraId="4CB2E8D2" w14:textId="77777777" w:rsidR="00E21451" w:rsidRPr="00C22FD0" w:rsidRDefault="00E21451" w:rsidP="0040755A">
            <w:pPr>
              <w:spacing w:after="200" w:line="276" w:lineRule="auto"/>
              <w:jc w:val="center"/>
              <w:rPr>
                <w:rFonts w:ascii="Times New Roman" w:hAnsi="Times New Roman" w:cs="Times New Roman"/>
                <w:sz w:val="20"/>
                <w:szCs w:val="20"/>
              </w:rPr>
            </w:pPr>
          </w:p>
        </w:tc>
        <w:tc>
          <w:tcPr>
            <w:tcW w:w="1933" w:type="dxa"/>
            <w:tcBorders>
              <w:bottom w:val="single" w:sz="4" w:space="0" w:color="auto"/>
            </w:tcBorders>
            <w:hideMark/>
          </w:tcPr>
          <w:p w14:paraId="069A8CF2"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5826" w:type="dxa"/>
            <w:tcBorders>
              <w:bottom w:val="single" w:sz="4" w:space="0" w:color="auto"/>
            </w:tcBorders>
            <w:hideMark/>
          </w:tcPr>
          <w:p w14:paraId="721DCC6B"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62D54637" w14:textId="77777777" w:rsidTr="0040755A">
        <w:trPr>
          <w:trHeight w:val="1575"/>
        </w:trPr>
        <w:tc>
          <w:tcPr>
            <w:tcW w:w="1483" w:type="dxa"/>
            <w:hideMark/>
          </w:tcPr>
          <w:p w14:paraId="1057E2A3"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C0040</w:t>
            </w:r>
          </w:p>
        </w:tc>
        <w:tc>
          <w:tcPr>
            <w:tcW w:w="1933" w:type="dxa"/>
            <w:hideMark/>
          </w:tcPr>
          <w:p w14:paraId="169E39A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ID Code</w:t>
            </w:r>
          </w:p>
        </w:tc>
        <w:tc>
          <w:tcPr>
            <w:tcW w:w="5826" w:type="dxa"/>
          </w:tcPr>
          <w:p w14:paraId="4F162BC8" w14:textId="4AA61395"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Asset ID code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This code must be unique and kept consistent over time.</w:t>
            </w:r>
          </w:p>
          <w:p w14:paraId="209A846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C22FD0">
              <w:rPr>
                <w:rFonts w:ascii="Times New Roman" w:hAnsi="Times New Roman" w:cs="Times New Roman"/>
                <w:sz w:val="20"/>
                <w:szCs w:val="20"/>
              </w:rPr>
              <w:t>code+EUR</w:t>
            </w:r>
            <w:proofErr w:type="spellEnd"/>
            <w:r w:rsidRPr="00C22FD0">
              <w:rPr>
                <w:rFonts w:ascii="Times New Roman" w:hAnsi="Times New Roman" w:cs="Times New Roman"/>
                <w:sz w:val="20"/>
                <w:szCs w:val="20"/>
              </w:rPr>
              <w:t>”</w:t>
            </w:r>
          </w:p>
        </w:tc>
      </w:tr>
      <w:tr w:rsidR="00E21451" w:rsidRPr="00C22FD0" w14:paraId="6422BCC2" w14:textId="77777777" w:rsidTr="0040755A">
        <w:trPr>
          <w:trHeight w:val="1519"/>
        </w:trPr>
        <w:tc>
          <w:tcPr>
            <w:tcW w:w="1483" w:type="dxa"/>
            <w:hideMark/>
          </w:tcPr>
          <w:p w14:paraId="2AF3A90A" w14:textId="77777777" w:rsidR="00E21451" w:rsidRPr="00C22FD0" w:rsidRDefault="00E21451" w:rsidP="0040755A">
            <w:pPr>
              <w:pStyle w:val="NoSpacing"/>
              <w:rPr>
                <w:rFonts w:ascii="Times New Roman" w:hAnsi="Times New Roman"/>
              </w:rPr>
            </w:pPr>
            <w:r w:rsidRPr="00C22FD0">
              <w:rPr>
                <w:rFonts w:ascii="Times New Roman" w:hAnsi="Times New Roman" w:cs="Times New Roman"/>
                <w:sz w:val="20"/>
              </w:rPr>
              <w:t>C0050</w:t>
            </w:r>
          </w:p>
        </w:tc>
        <w:tc>
          <w:tcPr>
            <w:tcW w:w="1933" w:type="dxa"/>
            <w:hideMark/>
          </w:tcPr>
          <w:p w14:paraId="60A89E2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ID Code Type</w:t>
            </w:r>
          </w:p>
        </w:tc>
        <w:tc>
          <w:tcPr>
            <w:tcW w:w="5826" w:type="dxa"/>
          </w:tcPr>
          <w:p w14:paraId="3FC9115E"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“Asset ID Code” item. One of the options in the following closed list shall be used:</w:t>
            </w:r>
          </w:p>
          <w:p w14:paraId="1FAC2801" w14:textId="604A0FC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for ISIN code</w:t>
            </w:r>
          </w:p>
          <w:p w14:paraId="2A877493" w14:textId="144CE8B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98FE673" w14:textId="6587912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1088825A" w14:textId="1CE528B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5FFD6F7D" w14:textId="1E57760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18AB027A" w14:textId="1C58C9C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738AC3A8" w14:textId="1542D20F" w:rsidR="00E21451" w:rsidRPr="00C22FD0" w:rsidRDefault="00E21451" w:rsidP="0040755A">
            <w:pPr>
              <w:spacing w:line="276" w:lineRule="auto"/>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2D80ECDB" w14:textId="77777777" w:rsidR="00E21451" w:rsidRPr="00C22FD0" w:rsidRDefault="00E21451" w:rsidP="0040755A">
            <w:pPr>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460B6BE5" w14:textId="3F814458"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3F36FDF8" w14:textId="5D27B4F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t>
            </w:r>
          </w:p>
          <w:p w14:paraId="3BB9DB66" w14:textId="07D2D4DA"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w:t>
            </w:r>
            <w:proofErr w:type="spellStart"/>
            <w:r w:rsidRPr="00C22FD0">
              <w:rPr>
                <w:rFonts w:ascii="Times New Roman" w:hAnsi="Times New Roman" w:cs="Times New Roman"/>
                <w:sz w:val="20"/>
                <w:szCs w:val="20"/>
              </w:rPr>
              <w:t>code+currency</w:t>
            </w:r>
            <w:proofErr w:type="spellEnd"/>
            <w:r w:rsidRPr="00C22FD0">
              <w:rPr>
                <w:rFonts w:ascii="Times New Roman" w:hAnsi="Times New Roman" w:cs="Times New Roman"/>
                <w:sz w:val="20"/>
                <w:szCs w:val="20"/>
              </w:rPr>
              <w:t>: “9</w:t>
            </w:r>
            <w:ins w:id="450" w:author="Author">
              <w:r w:rsidR="00D76E82" w:rsidRPr="00C22FD0">
                <w:rPr>
                  <w:rFonts w:ascii="Times New Roman" w:hAnsi="Times New Roman" w:cs="Times New Roman"/>
                  <w:sz w:val="20"/>
                  <w:szCs w:val="20"/>
                </w:rPr>
                <w:t>9</w:t>
              </w:r>
            </w:ins>
            <w:r w:rsidRPr="00C22FD0">
              <w:rPr>
                <w:rFonts w:ascii="Times New Roman" w:hAnsi="Times New Roman" w:cs="Times New Roman"/>
                <w:sz w:val="20"/>
                <w:szCs w:val="20"/>
              </w:rPr>
              <w:t>/1”.</w:t>
            </w:r>
          </w:p>
        </w:tc>
      </w:tr>
      <w:tr w:rsidR="00E21451" w:rsidRPr="00C22FD0" w14:paraId="0E310622" w14:textId="77777777" w:rsidTr="0040755A">
        <w:trPr>
          <w:trHeight w:val="346"/>
        </w:trPr>
        <w:tc>
          <w:tcPr>
            <w:tcW w:w="1483" w:type="dxa"/>
            <w:hideMark/>
          </w:tcPr>
          <w:p w14:paraId="23B03D1D"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lastRenderedPageBreak/>
              <w:t>C0190</w:t>
            </w:r>
          </w:p>
        </w:tc>
        <w:tc>
          <w:tcPr>
            <w:tcW w:w="1933" w:type="dxa"/>
            <w:hideMark/>
          </w:tcPr>
          <w:p w14:paraId="3B2544D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Item Title</w:t>
            </w:r>
          </w:p>
        </w:tc>
        <w:tc>
          <w:tcPr>
            <w:tcW w:w="5826" w:type="dxa"/>
            <w:hideMark/>
          </w:tcPr>
          <w:p w14:paraId="1FCE0A7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Identify the reported item by filling the name of the asset (or the address in case of property), with the detail settled by the undertaking. </w:t>
            </w:r>
          </w:p>
          <w:p w14:paraId="3E74AA29" w14:textId="77777777" w:rsidR="00E21451" w:rsidRPr="00C22FD0" w:rsidRDefault="00E21451" w:rsidP="0040755A">
            <w:pPr>
              <w:rPr>
                <w:rFonts w:ascii="Times New Roman" w:hAnsi="Times New Roman" w:cs="Times New Roman"/>
                <w:sz w:val="20"/>
                <w:szCs w:val="20"/>
              </w:rPr>
            </w:pPr>
          </w:p>
          <w:p w14:paraId="1CB0B77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427A4E01" w14:textId="2526984E" w:rsidR="00E21451" w:rsidRPr="00C22FD0" w:rsidRDefault="00E21451" w:rsidP="004A7619">
            <w:pPr>
              <w:pStyle w:val="ListParagraph"/>
              <w:numPr>
                <w:ilvl w:val="0"/>
                <w:numId w:val="12"/>
              </w:numPr>
              <w:rPr>
                <w:rFonts w:ascii="Times New Roman" w:hAnsi="Times New Roman" w:cs="Times New Roman"/>
                <w:sz w:val="20"/>
                <w:szCs w:val="20"/>
              </w:rPr>
            </w:pPr>
            <w:r w:rsidRPr="00C22FD0">
              <w:rPr>
                <w:rFonts w:ascii="Times New Roman" w:hAnsi="Times New Roman" w:cs="Times New Roman"/>
                <w:sz w:val="20"/>
                <w:szCs w:val="20"/>
              </w:rPr>
              <w:t xml:space="preserve">Regarding CIC category 8 – Mortgages and Loans, when relating to mortgage and loans to natural persons, this item shall contain “Loans to AMSB members” </w:t>
            </w:r>
            <w:r w:rsidR="004A7619" w:rsidRPr="00C22FD0">
              <w:rPr>
                <w:rFonts w:ascii="Times New Roman" w:hAnsi="Times New Roman" w:cs="Times New Roman"/>
                <w:sz w:val="20"/>
                <w:szCs w:val="20"/>
              </w:rPr>
              <w:t xml:space="preserve">i.e. loans to the Administrative, Management and Supervisory Body ("AMSB") </w:t>
            </w:r>
            <w:r w:rsidRPr="00C22FD0">
              <w:rPr>
                <w:rFonts w:ascii="Times New Roman" w:hAnsi="Times New Roman" w:cs="Times New Roman"/>
                <w:sz w:val="20"/>
                <w:szCs w:val="20"/>
              </w:rPr>
              <w:t>or “Loans to other natural persons”, according to its nature, as those assets are not required to be individualised. Loans to other than natural persons shall be reported line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line. </w:t>
            </w:r>
          </w:p>
          <w:p w14:paraId="690F620A" w14:textId="77777777" w:rsidR="00E21451" w:rsidRPr="00C22FD0" w:rsidRDefault="00E21451" w:rsidP="00B42F70">
            <w:pPr>
              <w:pStyle w:val="ListParagraph"/>
              <w:numPr>
                <w:ilvl w:val="0"/>
                <w:numId w:val="12"/>
              </w:numPr>
              <w:rPr>
                <w:rFonts w:ascii="Times New Roman" w:hAnsi="Times New Roman" w:cs="Times New Roman"/>
                <w:sz w:val="20"/>
                <w:szCs w:val="20"/>
              </w:rPr>
            </w:pPr>
            <w:r w:rsidRPr="00C22FD0">
              <w:rPr>
                <w:rFonts w:ascii="Times New Roman" w:hAnsi="Times New Roman" w:cs="Times New Roman"/>
                <w:sz w:val="20"/>
                <w:szCs w:val="20"/>
              </w:rPr>
              <w:t>This item is not applicable for CIC 95 – Plant and equipment (for own use) as those assets are not required to be individualised, CIC 71 and CIC 75.</w:t>
            </w:r>
          </w:p>
        </w:tc>
      </w:tr>
      <w:tr w:rsidR="00E21451" w:rsidRPr="00C22FD0" w14:paraId="52D5CCE6" w14:textId="77777777" w:rsidTr="0040755A">
        <w:trPr>
          <w:trHeight w:val="630"/>
        </w:trPr>
        <w:tc>
          <w:tcPr>
            <w:tcW w:w="1483" w:type="dxa"/>
            <w:hideMark/>
          </w:tcPr>
          <w:p w14:paraId="09C4FA6E"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C0200</w:t>
            </w:r>
          </w:p>
        </w:tc>
        <w:tc>
          <w:tcPr>
            <w:tcW w:w="1933" w:type="dxa"/>
            <w:hideMark/>
          </w:tcPr>
          <w:p w14:paraId="64C80AA7"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Issuer Name</w:t>
            </w:r>
          </w:p>
        </w:tc>
        <w:tc>
          <w:tcPr>
            <w:tcW w:w="5826" w:type="dxa"/>
            <w:hideMark/>
          </w:tcPr>
          <w:p w14:paraId="694D877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Name of the issuer, defined as the entity that issues assets to investors. </w:t>
            </w:r>
          </w:p>
          <w:p w14:paraId="5E523E5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When available, this item corresponds to the entity name in the LEI database. When this is not available corresponds to the legal name.</w:t>
            </w:r>
          </w:p>
          <w:p w14:paraId="142F4BBB" w14:textId="77777777" w:rsidR="00E21451" w:rsidRPr="00C22FD0" w:rsidRDefault="00E21451" w:rsidP="0040755A">
            <w:pPr>
              <w:rPr>
                <w:rFonts w:ascii="Times New Roman" w:hAnsi="Times New Roman" w:cs="Times New Roman"/>
                <w:sz w:val="20"/>
                <w:szCs w:val="20"/>
              </w:rPr>
            </w:pPr>
          </w:p>
          <w:p w14:paraId="7579058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3ED5AF2F" w14:textId="77777777" w:rsidR="00E21451" w:rsidRPr="00C22FD0" w:rsidRDefault="00E21451" w:rsidP="00B42F70">
            <w:pPr>
              <w:pStyle w:val="ListParagraph"/>
              <w:numPr>
                <w:ilvl w:val="0"/>
                <w:numId w:val="11"/>
              </w:numPr>
              <w:rPr>
                <w:rFonts w:ascii="Times New Roman" w:hAnsi="Times New Roman" w:cs="Times New Roman"/>
                <w:sz w:val="20"/>
                <w:szCs w:val="20"/>
              </w:rPr>
            </w:pPr>
            <w:r w:rsidRPr="00C22FD0">
              <w:rPr>
                <w:rFonts w:ascii="Times New Roman" w:hAnsi="Times New Roman" w:cs="Times New Roman"/>
                <w:sz w:val="20"/>
                <w:szCs w:val="20"/>
              </w:rPr>
              <w:t>Regarding CIC category 4 – Collective Investments Undertakings, the issuer name is the name of the fund manager;</w:t>
            </w:r>
          </w:p>
          <w:p w14:paraId="26AE7F42"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7 – Cash and deposits (excluding CIC 71 and CIC 75), the issuer name is the name of the depositary entity;</w:t>
            </w:r>
          </w:p>
          <w:p w14:paraId="0F54D102" w14:textId="77777777" w:rsidR="00E21451" w:rsidRPr="00C22FD0" w:rsidRDefault="00E21451" w:rsidP="00B42F70">
            <w:pPr>
              <w:pStyle w:val="ListParagraph"/>
              <w:numPr>
                <w:ilvl w:val="0"/>
                <w:numId w:val="11"/>
              </w:numPr>
              <w:rPr>
                <w:rFonts w:ascii="Times New Roman" w:hAnsi="Times New Roman" w:cs="Times New Roman"/>
                <w:sz w:val="20"/>
                <w:szCs w:val="20"/>
              </w:rPr>
            </w:pPr>
            <w:r w:rsidRPr="00C22FD0">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 as those assets are not required to be individualised;</w:t>
            </w:r>
          </w:p>
          <w:p w14:paraId="43E2FEE3" w14:textId="77777777" w:rsidR="00E21451" w:rsidRPr="00C22FD0" w:rsidRDefault="00E21451" w:rsidP="00B42F70">
            <w:pPr>
              <w:pStyle w:val="ListParagraph"/>
              <w:numPr>
                <w:ilvl w:val="0"/>
                <w:numId w:val="11"/>
              </w:numPr>
              <w:rPr>
                <w:rFonts w:ascii="Times New Roman" w:hAnsi="Times New Roman" w:cs="Times New Roman"/>
                <w:sz w:val="20"/>
                <w:szCs w:val="20"/>
              </w:rPr>
            </w:pPr>
            <w:r w:rsidRPr="00C22FD0">
              <w:rPr>
                <w:rFonts w:ascii="Times New Roman" w:hAnsi="Times New Roman" w:cs="Times New Roman"/>
                <w:sz w:val="20"/>
                <w:szCs w:val="20"/>
              </w:rPr>
              <w:t xml:space="preserve">Regarding CIC 8 – Mortgages and Loans, other than mortgage and loans to natural persons the information shall </w:t>
            </w:r>
            <w:r w:rsidRPr="00C22FD0">
              <w:rPr>
                <w:rFonts w:ascii="Times New Roman" w:hAnsi="Times New Roman" w:cs="Times New Roman"/>
                <w:sz w:val="20"/>
                <w:szCs w:val="20"/>
              </w:rPr>
              <w:lastRenderedPageBreak/>
              <w:t>relate to the borrower;</w:t>
            </w:r>
          </w:p>
          <w:p w14:paraId="7659170A" w14:textId="77777777" w:rsidR="00E21451" w:rsidRPr="00C22FD0" w:rsidRDefault="00E21451" w:rsidP="0040755A">
            <w:pPr>
              <w:pStyle w:val="ListParagraph"/>
              <w:rPr>
                <w:rFonts w:ascii="Times New Roman" w:hAnsi="Times New Roman" w:cs="Times New Roman"/>
                <w:sz w:val="20"/>
                <w:szCs w:val="20"/>
              </w:rPr>
            </w:pPr>
            <w:r w:rsidRPr="00C22FD0">
              <w:rPr>
                <w:rFonts w:ascii="Times New Roman" w:hAnsi="Times New Roman" w:cs="Times New Roman"/>
                <w:sz w:val="20"/>
                <w:szCs w:val="20"/>
              </w:rPr>
              <w:t xml:space="preserve">This item is not applicable for CIC 71, CIC 75 and CIC category 9 – Property. </w:t>
            </w:r>
          </w:p>
        </w:tc>
      </w:tr>
      <w:tr w:rsidR="00E21451" w:rsidRPr="00C22FD0" w14:paraId="66B04FF1" w14:textId="77777777" w:rsidTr="0040755A">
        <w:trPr>
          <w:trHeight w:val="300"/>
        </w:trPr>
        <w:tc>
          <w:tcPr>
            <w:tcW w:w="1483" w:type="dxa"/>
            <w:hideMark/>
          </w:tcPr>
          <w:p w14:paraId="6F226D8A"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lastRenderedPageBreak/>
              <w:t>C0210</w:t>
            </w:r>
          </w:p>
        </w:tc>
        <w:tc>
          <w:tcPr>
            <w:tcW w:w="1933" w:type="dxa"/>
            <w:hideMark/>
          </w:tcPr>
          <w:p w14:paraId="16D14D1C"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Issuer Code</w:t>
            </w:r>
          </w:p>
        </w:tc>
        <w:tc>
          <w:tcPr>
            <w:tcW w:w="5826" w:type="dxa"/>
            <w:hideMark/>
          </w:tcPr>
          <w:p w14:paraId="7687D5F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of the issuer using the Legal Entity Identifier (LEI) if available.</w:t>
            </w:r>
            <w:r w:rsidRPr="00C22FD0">
              <w:rPr>
                <w:rFonts w:ascii="Times New Roman" w:hAnsi="Times New Roman" w:cs="Times New Roman"/>
                <w:sz w:val="20"/>
                <w:szCs w:val="20"/>
              </w:rPr>
              <w:br/>
              <w:t>If none is available this item shall not be reported.</w:t>
            </w:r>
          </w:p>
          <w:p w14:paraId="5427E6F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19D4EFE5"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4 – Collective Investments Undertakings, the issuer code is the code of the fund manager;</w:t>
            </w:r>
          </w:p>
          <w:p w14:paraId="1903ED53"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7 – Cash and deposits (excluding CIC 71</w:t>
            </w:r>
            <w:r w:rsidRPr="00C22FD0">
              <w:rPr>
                <w:rFonts w:ascii="Times New Roman" w:hAnsi="Times New Roman"/>
              </w:rPr>
              <w:t xml:space="preserve"> </w:t>
            </w:r>
            <w:r w:rsidRPr="00C22FD0">
              <w:rPr>
                <w:rFonts w:ascii="Times New Roman" w:hAnsi="Times New Roman" w:cs="Times New Roman"/>
                <w:sz w:val="20"/>
                <w:szCs w:val="20"/>
              </w:rPr>
              <w:t>and CIC 75), the issuer code is the code of the depositary entity</w:t>
            </w:r>
          </w:p>
          <w:p w14:paraId="46B4476B" w14:textId="77777777" w:rsidR="00E21451" w:rsidRPr="00C22FD0" w:rsidRDefault="00E21451" w:rsidP="00B42F70">
            <w:pPr>
              <w:pStyle w:val="ListParagraph"/>
              <w:numPr>
                <w:ilvl w:val="0"/>
                <w:numId w:val="11"/>
              </w:numPr>
              <w:rPr>
                <w:rFonts w:ascii="Times New Roman" w:hAnsi="Times New Roman" w:cs="Times New Roman"/>
                <w:sz w:val="20"/>
                <w:szCs w:val="20"/>
              </w:rPr>
            </w:pPr>
            <w:r w:rsidRPr="00C22FD0">
              <w:rPr>
                <w:rFonts w:ascii="Times New Roman" w:hAnsi="Times New Roman" w:cs="Times New Roman"/>
                <w:sz w:val="20"/>
                <w:szCs w:val="20"/>
              </w:rPr>
              <w:t>Regarding CIC 8 – Mortgages and Loans, other than mortgage and loans to natural persons the information shall relate to the borrower;</w:t>
            </w:r>
          </w:p>
          <w:p w14:paraId="0D24AB8A" w14:textId="77777777" w:rsidR="00E21451" w:rsidRPr="00C22FD0" w:rsidRDefault="00E21451" w:rsidP="00B42F70">
            <w:pPr>
              <w:pStyle w:val="ListParagraph"/>
              <w:numPr>
                <w:ilvl w:val="0"/>
                <w:numId w:val="11"/>
              </w:numPr>
              <w:rPr>
                <w:rFonts w:ascii="Times New Roman" w:hAnsi="Times New Roman" w:cs="Times New Roman"/>
                <w:sz w:val="20"/>
                <w:szCs w:val="20"/>
              </w:rPr>
            </w:pPr>
            <w:r w:rsidRPr="00C22FD0">
              <w:rPr>
                <w:rFonts w:ascii="Times New Roman" w:hAnsi="Times New Roman" w:cs="Times New Roman"/>
                <w:sz w:val="20"/>
                <w:szCs w:val="20"/>
              </w:rPr>
              <w:t>This item is not applicable for CIC 71, CIC 75 and CIC category 9 – Property;</w:t>
            </w:r>
          </w:p>
          <w:p w14:paraId="52D5948A" w14:textId="77777777" w:rsidR="00E21451" w:rsidRPr="00C22FD0" w:rsidRDefault="00E21451" w:rsidP="0040755A">
            <w:pPr>
              <w:pStyle w:val="ListParagraph"/>
              <w:rPr>
                <w:rFonts w:ascii="Times New Roman" w:hAnsi="Times New Roman" w:cs="Times New Roman"/>
                <w:sz w:val="20"/>
                <w:szCs w:val="20"/>
              </w:rPr>
            </w:pPr>
            <w:r w:rsidRPr="00C22FD0">
              <w:rPr>
                <w:rFonts w:ascii="Times New Roman" w:hAnsi="Times New Roman" w:cs="Times New Roman"/>
                <w:sz w:val="20"/>
                <w:szCs w:val="20"/>
              </w:rPr>
              <w:t>This item is not applicable to CIC category 8 – Mortgages and Loans, when relating to mortgage and loans to natural persons.</w:t>
            </w:r>
          </w:p>
        </w:tc>
      </w:tr>
      <w:tr w:rsidR="00E21451" w:rsidRPr="00C22FD0" w14:paraId="65720EAD" w14:textId="77777777" w:rsidTr="0040755A">
        <w:trPr>
          <w:trHeight w:val="487"/>
        </w:trPr>
        <w:tc>
          <w:tcPr>
            <w:tcW w:w="1483" w:type="dxa"/>
            <w:hideMark/>
          </w:tcPr>
          <w:p w14:paraId="14F7BA47"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C0220</w:t>
            </w:r>
          </w:p>
        </w:tc>
        <w:tc>
          <w:tcPr>
            <w:tcW w:w="1933" w:type="dxa"/>
            <w:hideMark/>
          </w:tcPr>
          <w:p w14:paraId="7EB1F494"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issuer code</w:t>
            </w:r>
          </w:p>
        </w:tc>
        <w:tc>
          <w:tcPr>
            <w:tcW w:w="5826" w:type="dxa"/>
            <w:hideMark/>
          </w:tcPr>
          <w:p w14:paraId="0C00DA37"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of the type of code used for the “Issuer Code” item. One of the options in the following closed list shall be used:</w:t>
            </w:r>
          </w:p>
          <w:p w14:paraId="17C01A9E" w14:textId="54ADB0B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LEI </w:t>
            </w:r>
          </w:p>
          <w:p w14:paraId="3FC9E07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9 – None</w:t>
            </w:r>
          </w:p>
          <w:p w14:paraId="3EB3F5A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to CIC category 8 – Mortgages and Loans, when relating to mortgage and loans to natural persons.</w:t>
            </w:r>
          </w:p>
          <w:p w14:paraId="18E35CF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for CIC 71, CIC 75 and CIC category 9 – Property.</w:t>
            </w:r>
          </w:p>
        </w:tc>
      </w:tr>
      <w:tr w:rsidR="00E21451" w:rsidRPr="00C22FD0" w14:paraId="2E2CC03C" w14:textId="77777777" w:rsidTr="0040755A">
        <w:trPr>
          <w:trHeight w:val="699"/>
        </w:trPr>
        <w:tc>
          <w:tcPr>
            <w:tcW w:w="1483" w:type="dxa"/>
          </w:tcPr>
          <w:p w14:paraId="63A9DD5C"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C0230</w:t>
            </w:r>
          </w:p>
        </w:tc>
        <w:tc>
          <w:tcPr>
            <w:tcW w:w="1933" w:type="dxa"/>
          </w:tcPr>
          <w:p w14:paraId="069DFC73"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Issuer Sector</w:t>
            </w:r>
          </w:p>
        </w:tc>
        <w:tc>
          <w:tcPr>
            <w:tcW w:w="5826" w:type="dxa"/>
          </w:tcPr>
          <w:p w14:paraId="75EA7C13" w14:textId="0FDCA92D"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Identify the economic sector of issuer based on the latest version of </w:t>
            </w:r>
            <w:r w:rsidR="00D52A18" w:rsidRPr="00C22FD0">
              <w:rPr>
                <w:rFonts w:ascii="Times New Roman" w:hAnsi="Times New Roman" w:cs="Times New Roman"/>
                <w:sz w:val="20"/>
                <w:szCs w:val="20"/>
              </w:rPr>
              <w:t>the Statistical classification of economic activities in the European Community ("</w:t>
            </w:r>
            <w:r w:rsidRPr="00C22FD0">
              <w:rPr>
                <w:rFonts w:ascii="Times New Roman" w:hAnsi="Times New Roman" w:cs="Times New Roman"/>
                <w:sz w:val="20"/>
                <w:szCs w:val="20"/>
              </w:rPr>
              <w:t>NACE</w:t>
            </w:r>
            <w:r w:rsidR="00D52A18"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(as published in an EC Regulation). The letter reference of the NACE code identifying the Section shall be used as a minimum for identifying sectors (e.g. ‘A’ or ‘A0111’ would be acceptable) except for the NACE relating to Financial and Insurance activities, for which the letter identifying the Section followed by the 4 digits code for the class shall be used (e.g. ‘K6411’). </w:t>
            </w:r>
          </w:p>
          <w:p w14:paraId="3FA6DCDD" w14:textId="77777777" w:rsidR="00E21451" w:rsidRPr="00C22FD0" w:rsidRDefault="00E21451" w:rsidP="0040755A">
            <w:pPr>
              <w:rPr>
                <w:rFonts w:ascii="Times New Roman" w:hAnsi="Times New Roman" w:cs="Times New Roman"/>
                <w:sz w:val="20"/>
                <w:szCs w:val="20"/>
              </w:rPr>
            </w:pPr>
          </w:p>
          <w:p w14:paraId="7F73DCC7"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1AE9BDF9"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Regarding CIC category 4 – Collective Investments Undertakings, the issuer sector is the sector of the fund manager;</w:t>
            </w:r>
          </w:p>
          <w:p w14:paraId="1429C0B8"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Regarding CIC category 7 – Cash and deposits (excluding CIC 71</w:t>
            </w:r>
            <w:r w:rsidRPr="00C22FD0">
              <w:rPr>
                <w:rFonts w:ascii="Times New Roman" w:hAnsi="Times New Roman"/>
              </w:rPr>
              <w:t xml:space="preserve"> </w:t>
            </w:r>
            <w:r w:rsidRPr="00C22FD0">
              <w:rPr>
                <w:rFonts w:ascii="Times New Roman" w:hAnsi="Times New Roman" w:cs="Times New Roman"/>
                <w:sz w:val="20"/>
                <w:szCs w:val="20"/>
              </w:rPr>
              <w:t>and CIC 75), the issuer sector is the sector of the depositary entity</w:t>
            </w:r>
          </w:p>
          <w:p w14:paraId="20D2FC5B"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Regarding CIC 8 – Mortgages and Loans, other than mortgage and loans to natural persons the information shall relate to the borrower;</w:t>
            </w:r>
          </w:p>
          <w:p w14:paraId="5927FAA9"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 xml:space="preserve">This item is not applicable for CIC 71, CIC 75 and CIC </w:t>
            </w:r>
            <w:r w:rsidRPr="00C22FD0">
              <w:rPr>
                <w:rFonts w:ascii="Times New Roman" w:hAnsi="Times New Roman" w:cs="Times New Roman"/>
                <w:sz w:val="20"/>
                <w:szCs w:val="20"/>
              </w:rPr>
              <w:lastRenderedPageBreak/>
              <w:t>category 9 – Property;</w:t>
            </w:r>
          </w:p>
          <w:p w14:paraId="6DC809CC" w14:textId="77777777" w:rsidR="00E21451" w:rsidRPr="00C22FD0" w:rsidRDefault="00E21451" w:rsidP="00B42F70">
            <w:pPr>
              <w:pStyle w:val="ListParagraph"/>
              <w:numPr>
                <w:ilvl w:val="0"/>
                <w:numId w:val="11"/>
              </w:numPr>
              <w:rPr>
                <w:rFonts w:ascii="Times New Roman" w:hAnsi="Times New Roman"/>
              </w:rPr>
            </w:pPr>
            <w:r w:rsidRPr="00C22FD0">
              <w:rPr>
                <w:rFonts w:ascii="Times New Roman" w:hAnsi="Times New Roman" w:cs="Times New Roman"/>
                <w:sz w:val="20"/>
                <w:szCs w:val="20"/>
              </w:rPr>
              <w:t>This item is not applicable to CIC category 8 – Mortgages and Loans, when relating to mortgage and loans to natural persons.</w:t>
            </w:r>
          </w:p>
        </w:tc>
      </w:tr>
      <w:tr w:rsidR="00E21451" w:rsidRPr="00C22FD0" w14:paraId="7D22A81B" w14:textId="77777777" w:rsidTr="0040755A">
        <w:trPr>
          <w:trHeight w:val="2542"/>
        </w:trPr>
        <w:tc>
          <w:tcPr>
            <w:tcW w:w="1483" w:type="dxa"/>
            <w:hideMark/>
          </w:tcPr>
          <w:p w14:paraId="05D791A5"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lastRenderedPageBreak/>
              <w:t>C0240</w:t>
            </w:r>
          </w:p>
        </w:tc>
        <w:tc>
          <w:tcPr>
            <w:tcW w:w="1933" w:type="dxa"/>
            <w:hideMark/>
          </w:tcPr>
          <w:p w14:paraId="39FB243C"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Issuer Group</w:t>
            </w:r>
          </w:p>
        </w:tc>
        <w:tc>
          <w:tcPr>
            <w:tcW w:w="5826" w:type="dxa"/>
            <w:hideMark/>
          </w:tcPr>
          <w:p w14:paraId="72A9DB99"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Name of issuer’s ultimate parent entity. For collective investment undertakings the group relation relates to the fund manager.</w:t>
            </w:r>
          </w:p>
          <w:p w14:paraId="795A798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When available, this item corresponds to the entity name in the LEI database. When this is not available corresponds to the legal name.</w:t>
            </w:r>
          </w:p>
          <w:p w14:paraId="1EF6624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br/>
              <w:t>The following shall be considered:</w:t>
            </w:r>
          </w:p>
          <w:p w14:paraId="6D242277"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Regarding CIC category 4 – Collective Investments Undertakings, the group relation relates to the fund manager;</w:t>
            </w:r>
          </w:p>
          <w:p w14:paraId="1E4B1AAE"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Regarding CIC category 7 – Cash and deposits (excluding CIC 71</w:t>
            </w:r>
            <w:r w:rsidRPr="00C22FD0">
              <w:rPr>
                <w:rFonts w:ascii="Times New Roman" w:hAnsi="Times New Roman"/>
              </w:rPr>
              <w:t xml:space="preserve"> </w:t>
            </w:r>
            <w:r w:rsidRPr="00C22FD0">
              <w:rPr>
                <w:rFonts w:ascii="Times New Roman" w:hAnsi="Times New Roman" w:cs="Times New Roman"/>
                <w:sz w:val="20"/>
                <w:szCs w:val="20"/>
              </w:rPr>
              <w:t>and CIC 75), the group relation relates to the depositary entity</w:t>
            </w:r>
          </w:p>
          <w:p w14:paraId="424B4AD2"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Regarding CIC 8 – Mortgages and Loans, other than mortgage and loans to natural persons the group relation relates to the borrower;</w:t>
            </w:r>
          </w:p>
          <w:p w14:paraId="5D822A50"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This item is not applicable for CIC category 8 – Mortgages and Loans (for mortgages and loans to natural persons)</w:t>
            </w:r>
          </w:p>
          <w:p w14:paraId="659E189A"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This item is not applicable for CIC 71, CIC 75 and CIC category 9 – Property.</w:t>
            </w:r>
          </w:p>
        </w:tc>
      </w:tr>
      <w:tr w:rsidR="00E21451" w:rsidRPr="00C22FD0" w14:paraId="0923C245" w14:textId="77777777" w:rsidTr="0040755A">
        <w:trPr>
          <w:trHeight w:val="855"/>
        </w:trPr>
        <w:tc>
          <w:tcPr>
            <w:tcW w:w="1483" w:type="dxa"/>
            <w:hideMark/>
          </w:tcPr>
          <w:p w14:paraId="3597FDAF"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C0250</w:t>
            </w:r>
          </w:p>
        </w:tc>
        <w:tc>
          <w:tcPr>
            <w:tcW w:w="1933" w:type="dxa"/>
            <w:hideMark/>
          </w:tcPr>
          <w:p w14:paraId="22EBEF61"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Issuer Group Code</w:t>
            </w:r>
          </w:p>
        </w:tc>
        <w:tc>
          <w:tcPr>
            <w:tcW w:w="5826" w:type="dxa"/>
            <w:hideMark/>
          </w:tcPr>
          <w:p w14:paraId="504B16A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Issuer group’s identification using the Legal Entity Identifier (LEI) if available.</w:t>
            </w:r>
            <w:r w:rsidRPr="00C22FD0">
              <w:rPr>
                <w:rFonts w:ascii="Times New Roman" w:hAnsi="Times New Roman" w:cs="Times New Roman"/>
                <w:sz w:val="20"/>
                <w:szCs w:val="20"/>
              </w:rPr>
              <w:br/>
              <w:t>If none is available, this item shall not be reported.</w:t>
            </w:r>
          </w:p>
          <w:p w14:paraId="6BB2051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277B7664"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Regarding CIC category 4 – Collective Investments Undertakings, the group relation relates to the fund manager;</w:t>
            </w:r>
          </w:p>
          <w:p w14:paraId="4679A508"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Regarding CIC category 7 – Cash and deposits (excluding CIC 71</w:t>
            </w:r>
            <w:r w:rsidRPr="00C22FD0">
              <w:rPr>
                <w:rFonts w:ascii="Times New Roman" w:hAnsi="Times New Roman"/>
              </w:rPr>
              <w:t xml:space="preserve"> </w:t>
            </w:r>
            <w:r w:rsidRPr="00C22FD0">
              <w:rPr>
                <w:rFonts w:ascii="Times New Roman" w:hAnsi="Times New Roman" w:cs="Times New Roman"/>
                <w:sz w:val="20"/>
                <w:szCs w:val="20"/>
              </w:rPr>
              <w:t>and CIC 75), the group relation relates to the depositary entity</w:t>
            </w:r>
          </w:p>
          <w:p w14:paraId="43BD016B"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Regarding CIC 8 – Mortgages and Loans, other than mortgage and loans to natural persons the group relation relates to the borrower;</w:t>
            </w:r>
          </w:p>
          <w:p w14:paraId="44EC33B9"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This item is not applicable for CIC category 8 – Mortgages and Loans (for mortgages and loans to natural persons)</w:t>
            </w:r>
          </w:p>
          <w:p w14:paraId="34890F7B" w14:textId="77777777" w:rsidR="00E21451" w:rsidRPr="00C22FD0" w:rsidRDefault="00E21451" w:rsidP="00B42F70">
            <w:pPr>
              <w:numPr>
                <w:ilvl w:val="0"/>
                <w:numId w:val="11"/>
              </w:numPr>
              <w:spacing w:after="200" w:line="276" w:lineRule="auto"/>
              <w:contextualSpacing/>
              <w:rPr>
                <w:rFonts w:ascii="Times New Roman" w:hAnsi="Times New Roman" w:cs="Times New Roman"/>
                <w:sz w:val="20"/>
                <w:szCs w:val="20"/>
              </w:rPr>
            </w:pPr>
            <w:r w:rsidRPr="00C22FD0">
              <w:rPr>
                <w:rFonts w:ascii="Times New Roman" w:hAnsi="Times New Roman" w:cs="Times New Roman"/>
                <w:sz w:val="20"/>
                <w:szCs w:val="20"/>
              </w:rPr>
              <w:t>This item is not applicable for CIC 71, CIC 75 and CIC category 9 – Property.</w:t>
            </w:r>
          </w:p>
        </w:tc>
      </w:tr>
      <w:tr w:rsidR="00E21451" w:rsidRPr="00C22FD0" w14:paraId="2B861E5F" w14:textId="77777777" w:rsidTr="0040755A">
        <w:trPr>
          <w:trHeight w:val="300"/>
        </w:trPr>
        <w:tc>
          <w:tcPr>
            <w:tcW w:w="1483" w:type="dxa"/>
            <w:hideMark/>
          </w:tcPr>
          <w:p w14:paraId="3BE089B6"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C0260</w:t>
            </w:r>
          </w:p>
        </w:tc>
        <w:tc>
          <w:tcPr>
            <w:tcW w:w="1933" w:type="dxa"/>
            <w:hideMark/>
          </w:tcPr>
          <w:p w14:paraId="300FF13F"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issuer group code</w:t>
            </w:r>
          </w:p>
        </w:tc>
        <w:tc>
          <w:tcPr>
            <w:tcW w:w="5826" w:type="dxa"/>
            <w:hideMark/>
          </w:tcPr>
          <w:p w14:paraId="6EA6C777" w14:textId="26614828"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Identification of the code used for the “Issuer Group Code” item.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LEI </w:t>
            </w:r>
          </w:p>
          <w:p w14:paraId="0F3F084F"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9 – None</w:t>
            </w:r>
          </w:p>
          <w:p w14:paraId="002E7DB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to CIC category 8 – Mortgages and Loans, when relating to mortgage and loans to natural persons.</w:t>
            </w:r>
          </w:p>
          <w:p w14:paraId="1299A61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for CIC 71, CIC 75 and CIC category 9 – Property.</w:t>
            </w:r>
          </w:p>
        </w:tc>
      </w:tr>
      <w:tr w:rsidR="00E21451" w:rsidRPr="00C22FD0" w14:paraId="3FD53900" w14:textId="77777777" w:rsidTr="0040755A">
        <w:trPr>
          <w:trHeight w:val="557"/>
        </w:trPr>
        <w:tc>
          <w:tcPr>
            <w:tcW w:w="1483" w:type="dxa"/>
          </w:tcPr>
          <w:p w14:paraId="5347EC12"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lastRenderedPageBreak/>
              <w:t>C0270</w:t>
            </w:r>
          </w:p>
        </w:tc>
        <w:tc>
          <w:tcPr>
            <w:tcW w:w="1933" w:type="dxa"/>
          </w:tcPr>
          <w:p w14:paraId="09385E7C"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Issuer Country</w:t>
            </w:r>
          </w:p>
        </w:tc>
        <w:tc>
          <w:tcPr>
            <w:tcW w:w="5826" w:type="dxa"/>
          </w:tcPr>
          <w:p w14:paraId="528D7CC2" w14:textId="63E72F3C"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ISO 3166</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2 code of the country of localisation of the issuer. </w:t>
            </w:r>
          </w:p>
          <w:p w14:paraId="18F803C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localisation of the issuer is assessed by the address of the entity issuing the asset.</w:t>
            </w:r>
          </w:p>
          <w:p w14:paraId="7DB5D94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445E9ABE"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4 – Collective Investments Undertakings, the issuer country is the country is relative to the fund manager;</w:t>
            </w:r>
          </w:p>
          <w:p w14:paraId="7C634C34"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7 – Cash and deposits (excluding CIC 71</w:t>
            </w:r>
            <w:r w:rsidRPr="00C22FD0">
              <w:rPr>
                <w:rFonts w:ascii="Times New Roman" w:hAnsi="Times New Roman"/>
              </w:rPr>
              <w:t xml:space="preserve"> </w:t>
            </w:r>
            <w:r w:rsidRPr="00C22FD0">
              <w:rPr>
                <w:rFonts w:ascii="Times New Roman" w:hAnsi="Times New Roman" w:cs="Times New Roman"/>
                <w:sz w:val="20"/>
                <w:szCs w:val="20"/>
              </w:rPr>
              <w:t>and CIC 75), the issuer country is the country of the depositary entity</w:t>
            </w:r>
          </w:p>
          <w:p w14:paraId="086F5749"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8 – Mortgages and Loans, other than mortgage and loans to natural persons the information shall relate to the borrower;</w:t>
            </w:r>
          </w:p>
          <w:p w14:paraId="327450AE"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This item is not applicable for CIC 71, CIC 75 and CIC category 9 – Property; </w:t>
            </w:r>
          </w:p>
          <w:p w14:paraId="3347EFCA" w14:textId="77777777" w:rsidR="00E21451" w:rsidRPr="00C22FD0" w:rsidRDefault="00E21451" w:rsidP="00B42F70">
            <w:pPr>
              <w:pStyle w:val="ListParagraph"/>
              <w:numPr>
                <w:ilvl w:val="0"/>
                <w:numId w:val="11"/>
              </w:numPr>
              <w:rPr>
                <w:rFonts w:ascii="Times New Roman" w:hAnsi="Times New Roman"/>
              </w:rPr>
            </w:pPr>
            <w:r w:rsidRPr="00C22FD0">
              <w:rPr>
                <w:rFonts w:ascii="Times New Roman" w:hAnsi="Times New Roman" w:cs="Times New Roman"/>
                <w:sz w:val="20"/>
                <w:szCs w:val="20"/>
              </w:rPr>
              <w:t>This item is not applicable to CIC category 8 – Mortgages and Loans, when relating to mortgage and loans to natural persons.</w:t>
            </w:r>
          </w:p>
          <w:p w14:paraId="69C6E448" w14:textId="77777777" w:rsidR="00E21451" w:rsidRPr="00C22FD0" w:rsidRDefault="00E21451" w:rsidP="0040755A">
            <w:pPr>
              <w:rPr>
                <w:rFonts w:ascii="Times New Roman" w:hAnsi="Times New Roman" w:cs="Times New Roman"/>
                <w:sz w:val="20"/>
                <w:szCs w:val="20"/>
              </w:rPr>
            </w:pPr>
          </w:p>
          <w:p w14:paraId="0E309E70" w14:textId="19E08B3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One of the options shall be used: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3166</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2 code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XA: Supranational issuers</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EU: European Union Institutions</w:t>
            </w:r>
          </w:p>
          <w:p w14:paraId="7A3AE0F6" w14:textId="77777777" w:rsidR="00E21451" w:rsidRPr="00C22FD0" w:rsidRDefault="00E21451" w:rsidP="0040755A">
            <w:pPr>
              <w:rPr>
                <w:rFonts w:ascii="Times New Roman" w:hAnsi="Times New Roman"/>
              </w:rPr>
            </w:pPr>
          </w:p>
        </w:tc>
      </w:tr>
      <w:tr w:rsidR="00E21451" w:rsidRPr="00C22FD0" w14:paraId="2CB21413" w14:textId="77777777" w:rsidTr="0040755A">
        <w:trPr>
          <w:trHeight w:val="300"/>
        </w:trPr>
        <w:tc>
          <w:tcPr>
            <w:tcW w:w="1483" w:type="dxa"/>
            <w:hideMark/>
          </w:tcPr>
          <w:p w14:paraId="71F88399"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C0280</w:t>
            </w:r>
          </w:p>
        </w:tc>
        <w:tc>
          <w:tcPr>
            <w:tcW w:w="1933" w:type="dxa"/>
            <w:hideMark/>
          </w:tcPr>
          <w:p w14:paraId="65DD732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Currency</w:t>
            </w:r>
          </w:p>
        </w:tc>
        <w:tc>
          <w:tcPr>
            <w:tcW w:w="5826" w:type="dxa"/>
            <w:hideMark/>
          </w:tcPr>
          <w:p w14:paraId="7B98631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Identify the ISO 4217 alphabetic code of the currency of the issue. </w:t>
            </w:r>
          </w:p>
          <w:p w14:paraId="201DFF6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39DB3BE0" w14:textId="3ED3AA3A" w:rsidR="00E21451" w:rsidRPr="00C22FD0" w:rsidRDefault="00E21451" w:rsidP="00B42F70">
            <w:pPr>
              <w:pStyle w:val="ListParagraph"/>
              <w:numPr>
                <w:ilvl w:val="0"/>
                <w:numId w:val="11"/>
              </w:numPr>
              <w:rPr>
                <w:rFonts w:ascii="Times New Roman" w:hAnsi="Times New Roman" w:cs="Times New Roman"/>
                <w:sz w:val="20"/>
                <w:szCs w:val="20"/>
              </w:rPr>
            </w:pPr>
            <w:r w:rsidRPr="00C22FD0">
              <w:rPr>
                <w:rFonts w:ascii="Times New Roman" w:hAnsi="Times New Roman" w:cs="Times New Roman"/>
                <w:sz w:val="20"/>
                <w:szCs w:val="20"/>
              </w:rPr>
              <w:t xml:space="preserve">This item is not applicable for CIC category 8 – Mortgages and Loans (for mortgages and </w:t>
            </w:r>
            <w:r w:rsidR="002B1396" w:rsidRPr="00C22FD0">
              <w:rPr>
                <w:rFonts w:ascii="Times New Roman" w:hAnsi="Times New Roman" w:cs="Times New Roman"/>
                <w:sz w:val="20"/>
                <w:szCs w:val="20"/>
              </w:rPr>
              <w:t xml:space="preserve">loans </w:t>
            </w:r>
            <w:r w:rsidRPr="00C22FD0">
              <w:rPr>
                <w:rFonts w:ascii="Times New Roman" w:hAnsi="Times New Roman" w:cs="Times New Roman"/>
                <w:sz w:val="20"/>
                <w:szCs w:val="20"/>
              </w:rPr>
              <w:t>to natural persons, as those assets are not required to be individualised), CIC 75 and for CIC 95 – Plant and equipment (for own use) for the same reason;</w:t>
            </w:r>
          </w:p>
          <w:p w14:paraId="2A94E215" w14:textId="77777777" w:rsidR="00E21451" w:rsidRPr="00C22FD0" w:rsidRDefault="00E21451" w:rsidP="00B42F70">
            <w:pPr>
              <w:pStyle w:val="ListParagraph"/>
              <w:numPr>
                <w:ilvl w:val="0"/>
                <w:numId w:val="11"/>
              </w:numPr>
              <w:rPr>
                <w:rFonts w:ascii="Times New Roman" w:hAnsi="Times New Roman" w:cs="Times New Roman"/>
                <w:sz w:val="20"/>
                <w:szCs w:val="20"/>
              </w:rPr>
            </w:pPr>
            <w:r w:rsidRPr="00C22FD0">
              <w:rPr>
                <w:rFonts w:ascii="Times New Roman" w:hAnsi="Times New Roman" w:cs="Times New Roman"/>
                <w:sz w:val="20"/>
                <w:szCs w:val="20"/>
              </w:rPr>
              <w:t>Regarding CIC Category 9, excluding CIC 95 – Plant and equipment (for own use), the currency corresponds to the currency in which the investment was made.</w:t>
            </w:r>
          </w:p>
        </w:tc>
      </w:tr>
      <w:tr w:rsidR="00E21451" w:rsidRPr="00C22FD0" w14:paraId="73BED7D5" w14:textId="77777777" w:rsidTr="0040755A">
        <w:trPr>
          <w:trHeight w:val="1381"/>
        </w:trPr>
        <w:tc>
          <w:tcPr>
            <w:tcW w:w="1483" w:type="dxa"/>
            <w:hideMark/>
          </w:tcPr>
          <w:p w14:paraId="46B8EB94"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C0290</w:t>
            </w:r>
          </w:p>
        </w:tc>
        <w:tc>
          <w:tcPr>
            <w:tcW w:w="1933" w:type="dxa"/>
            <w:hideMark/>
          </w:tcPr>
          <w:p w14:paraId="3F325BF7"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CIC</w:t>
            </w:r>
          </w:p>
        </w:tc>
        <w:tc>
          <w:tcPr>
            <w:tcW w:w="5826" w:type="dxa"/>
            <w:hideMark/>
          </w:tcPr>
          <w:p w14:paraId="09FEEC59" w14:textId="564904C9"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Complementary Identification Code used to classify assets, as set out in Annex V</w:t>
            </w:r>
            <w:r w:rsidR="004E66EA" w:rsidRPr="00C22FD0">
              <w:rPr>
                <w:rFonts w:ascii="Times New Roman" w:hAnsi="Times New Roman" w:cs="Times New Roman"/>
                <w:sz w:val="20"/>
                <w:szCs w:val="20"/>
              </w:rPr>
              <w:t>I</w:t>
            </w:r>
            <w:r w:rsidRPr="00C22FD0">
              <w:rPr>
                <w:rFonts w:ascii="Times New Roman" w:hAnsi="Times New Roman" w:cs="Times New Roman"/>
                <w:sz w:val="20"/>
                <w:szCs w:val="20"/>
              </w:rP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CIC Table of this Regulation. When classifying an asset using the CIC table, undertakings shall take into consideration the most representative risk to which the asset is exposed to.</w:t>
            </w:r>
          </w:p>
          <w:p w14:paraId="13BDCF1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parent undertaking shall check and ensure that the CIC code used for the same security from different undertakings is the same in the group reporting.</w:t>
            </w:r>
          </w:p>
        </w:tc>
      </w:tr>
      <w:tr w:rsidR="00E21451" w:rsidRPr="00C22FD0" w14:paraId="25424A76" w14:textId="77777777" w:rsidTr="0040755A">
        <w:trPr>
          <w:trHeight w:val="699"/>
        </w:trPr>
        <w:tc>
          <w:tcPr>
            <w:tcW w:w="1483" w:type="dxa"/>
          </w:tcPr>
          <w:p w14:paraId="7B6AF9D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C0300</w:t>
            </w:r>
          </w:p>
        </w:tc>
        <w:tc>
          <w:tcPr>
            <w:tcW w:w="1933" w:type="dxa"/>
          </w:tcPr>
          <w:p w14:paraId="51FFA9DC"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Infrastructure investment</w:t>
            </w:r>
          </w:p>
        </w:tc>
        <w:tc>
          <w:tcPr>
            <w:tcW w:w="5826" w:type="dxa"/>
          </w:tcPr>
          <w:p w14:paraId="58244765" w14:textId="4F77F450" w:rsidR="00E21451" w:rsidRPr="00C22FD0" w:rsidRDefault="00E21451" w:rsidP="0040755A">
            <w:pPr>
              <w:spacing w:after="120" w:line="276" w:lineRule="auto"/>
              <w:rPr>
                <w:rFonts w:ascii="Times New Roman" w:hAnsi="Times New Roman" w:cs="Times New Roman"/>
                <w:sz w:val="20"/>
                <w:szCs w:val="20"/>
              </w:rPr>
            </w:pPr>
            <w:r w:rsidRPr="00C22FD0">
              <w:rPr>
                <w:rFonts w:ascii="Times New Roman" w:hAnsi="Times New Roman" w:cs="Times New Roman"/>
                <w:sz w:val="20"/>
                <w:szCs w:val="20"/>
              </w:rPr>
              <w:t>Identify if the asset is an infrastructure investment</w:t>
            </w:r>
            <w:r w:rsidR="00FC6D34" w:rsidRPr="00C22FD0">
              <w:t xml:space="preserve"> </w:t>
            </w:r>
            <w:r w:rsidR="00FC6D34" w:rsidRPr="00C22FD0">
              <w:rPr>
                <w:rFonts w:ascii="Times New Roman" w:hAnsi="Times New Roman" w:cs="Times New Roman"/>
                <w:sz w:val="20"/>
                <w:szCs w:val="20"/>
              </w:rPr>
              <w:t>as defined in article 1 (55a) and (55b) of Commission Delegated Regulation (EU) 2015/35</w:t>
            </w:r>
            <w:r w:rsidRPr="00C22FD0">
              <w:rPr>
                <w:rFonts w:ascii="Times New Roman" w:hAnsi="Times New Roman" w:cs="Times New Roman"/>
                <w:sz w:val="20"/>
                <w:szCs w:val="20"/>
              </w:rPr>
              <w:t xml:space="preserve">. </w:t>
            </w:r>
          </w:p>
          <w:p w14:paraId="123E56B6" w14:textId="77777777" w:rsidR="00E21451" w:rsidRPr="00C22FD0" w:rsidRDefault="00E21451" w:rsidP="0040755A">
            <w:pPr>
              <w:spacing w:after="120" w:line="276" w:lineRule="auto"/>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5ED8F1D5" w14:textId="77777777" w:rsidR="00FC6D34"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an infrastructure inve</w:t>
            </w:r>
            <w:r w:rsidR="00FC6D34" w:rsidRPr="00C22FD0">
              <w:rPr>
                <w:rFonts w:ascii="Times New Roman" w:hAnsi="Times New Roman" w:cs="Times New Roman"/>
                <w:sz w:val="20"/>
                <w:szCs w:val="20"/>
              </w:rPr>
              <w:t>stment</w:t>
            </w:r>
          </w:p>
          <w:p w14:paraId="7C91326C" w14:textId="4F4658E8"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00FC6D34" w:rsidRPr="00C22FD0">
              <w:rPr>
                <w:rFonts w:ascii="Times New Roman" w:hAnsi="Times New Roman" w:cs="Times New Roman"/>
                <w:sz w:val="20"/>
                <w:szCs w:val="20"/>
              </w:rPr>
              <w:t xml:space="preserve">Infrastructure non-qualifying: </w:t>
            </w:r>
            <w:r w:rsidRPr="00C22FD0">
              <w:rPr>
                <w:rFonts w:ascii="Times New Roman" w:hAnsi="Times New Roman" w:cs="Times New Roman"/>
                <w:sz w:val="20"/>
                <w:szCs w:val="20"/>
              </w:rPr>
              <w:t>Government Guarantee</w:t>
            </w:r>
            <w:r w:rsidR="00FC6D34" w:rsidRPr="00C22FD0">
              <w:rPr>
                <w:rFonts w:ascii="Times New Roman" w:hAnsi="Times New Roman" w:cs="Times New Roman"/>
                <w:sz w:val="20"/>
                <w:szCs w:val="20"/>
              </w:rPr>
              <w:t xml:space="preserve"> (Government, Central bank, Regional government or local authority)</w:t>
            </w:r>
          </w:p>
          <w:p w14:paraId="694853D1" w14:textId="64077DC8"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00FC6D34" w:rsidRPr="00C22FD0">
              <w:rPr>
                <w:rFonts w:ascii="Times New Roman" w:hAnsi="Times New Roman" w:cs="Times New Roman"/>
                <w:sz w:val="20"/>
                <w:szCs w:val="20"/>
              </w:rPr>
              <w:t xml:space="preserve">Infrastructure non-qualifying: </w:t>
            </w:r>
            <w:r w:rsidRPr="00C22FD0">
              <w:rPr>
                <w:rFonts w:ascii="Times New Roman" w:hAnsi="Times New Roman" w:cs="Times New Roman"/>
                <w:sz w:val="20"/>
                <w:szCs w:val="20"/>
              </w:rPr>
              <w:t>Government Supported including Public Finance initiative</w:t>
            </w:r>
            <w:r w:rsidR="00FC6D34" w:rsidRPr="00C22FD0">
              <w:rPr>
                <w:rFonts w:ascii="Times New Roman" w:hAnsi="Times New Roman" w:cs="Times New Roman"/>
                <w:sz w:val="20"/>
                <w:szCs w:val="20"/>
              </w:rPr>
              <w:t xml:space="preserve"> (Government, Central bank, Regional government or local authority)</w:t>
            </w:r>
          </w:p>
          <w:p w14:paraId="16C45910" w14:textId="0E7158A5"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00FC6D34" w:rsidRPr="00C22FD0">
              <w:rPr>
                <w:rFonts w:ascii="Times New Roman" w:hAnsi="Times New Roman" w:cs="Times New Roman"/>
                <w:sz w:val="20"/>
                <w:szCs w:val="20"/>
              </w:rPr>
              <w:t xml:space="preserve">Infrastructure non-qualifying: </w:t>
            </w:r>
            <w:r w:rsidRPr="00C22FD0">
              <w:rPr>
                <w:rFonts w:ascii="Times New Roman" w:hAnsi="Times New Roman" w:cs="Times New Roman"/>
                <w:sz w:val="20"/>
                <w:szCs w:val="20"/>
              </w:rPr>
              <w:t>Supranational Guarantee/Supported</w:t>
            </w:r>
            <w:r w:rsidR="00FC6D34" w:rsidRPr="00C22FD0">
              <w:rPr>
                <w:rFonts w:ascii="Times New Roman" w:hAnsi="Times New Roman" w:cs="Times New Roman"/>
                <w:sz w:val="20"/>
                <w:szCs w:val="20"/>
              </w:rPr>
              <w:t xml:space="preserve"> (ECB, Multilateral development bank, International organisation)</w:t>
            </w:r>
          </w:p>
          <w:p w14:paraId="05997004" w14:textId="2D627681"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 xml:space="preserve">9 – </w:t>
            </w:r>
            <w:r w:rsidR="00FC6D34" w:rsidRPr="00C22FD0">
              <w:rPr>
                <w:rFonts w:ascii="Times New Roman" w:hAnsi="Times New Roman" w:cs="Times New Roman"/>
                <w:sz w:val="20"/>
                <w:szCs w:val="20"/>
              </w:rPr>
              <w:t xml:space="preserve">Infrastructure non-qualifying: </w:t>
            </w:r>
            <w:r w:rsidRPr="00C22FD0">
              <w:rPr>
                <w:rFonts w:ascii="Times New Roman" w:hAnsi="Times New Roman" w:cs="Times New Roman"/>
                <w:sz w:val="20"/>
                <w:szCs w:val="20"/>
              </w:rPr>
              <w:t>Other</w:t>
            </w:r>
            <w:r w:rsidR="00FC6D34" w:rsidRPr="00C22FD0">
              <w:t xml:space="preserve"> </w:t>
            </w:r>
            <w:r w:rsidR="00FC6D34" w:rsidRPr="00C22FD0">
              <w:rPr>
                <w:rFonts w:ascii="Times New Roman" w:hAnsi="Times New Roman" w:cs="Times New Roman"/>
                <w:sz w:val="20"/>
                <w:szCs w:val="20"/>
              </w:rPr>
              <w:t>non-qualifying</w:t>
            </w:r>
            <w:r w:rsidRPr="00C22FD0">
              <w:rPr>
                <w:rFonts w:ascii="Times New Roman" w:hAnsi="Times New Roman" w:cs="Times New Roman"/>
                <w:sz w:val="20"/>
                <w:szCs w:val="20"/>
              </w:rPr>
              <w:t xml:space="preserve"> infrastructure loans or investments, not classified under the above categories</w:t>
            </w:r>
          </w:p>
          <w:p w14:paraId="240C1872" w14:textId="77777777" w:rsidR="00FC6D34" w:rsidRPr="00C22FD0" w:rsidRDefault="00FC6D34" w:rsidP="00FC6D34">
            <w:pPr>
              <w:pStyle w:val="NoSpacing"/>
              <w:rPr>
                <w:rFonts w:ascii="Times New Roman" w:hAnsi="Times New Roman" w:cs="Times New Roman"/>
                <w:sz w:val="20"/>
                <w:szCs w:val="20"/>
              </w:rPr>
            </w:pPr>
            <w:r w:rsidRPr="00C22FD0">
              <w:rPr>
                <w:rFonts w:ascii="Times New Roman" w:hAnsi="Times New Roman" w:cs="Times New Roman"/>
                <w:sz w:val="20"/>
                <w:szCs w:val="20"/>
              </w:rPr>
              <w:t>12 – Infrastructure qualifying: Government Guarantee (Government, Central bank, Regional government or local authority)</w:t>
            </w:r>
          </w:p>
          <w:p w14:paraId="7F1293EB" w14:textId="77777777" w:rsidR="00FC6D34" w:rsidRPr="00C22FD0" w:rsidRDefault="00FC6D34" w:rsidP="00FC6D34">
            <w:pPr>
              <w:pStyle w:val="NoSpacing"/>
              <w:rPr>
                <w:rFonts w:ascii="Times New Roman" w:hAnsi="Times New Roman" w:cs="Times New Roman"/>
                <w:sz w:val="20"/>
                <w:szCs w:val="20"/>
              </w:rPr>
            </w:pPr>
          </w:p>
          <w:p w14:paraId="06C19BA8" w14:textId="77777777" w:rsidR="00FC6D34" w:rsidRPr="00C22FD0" w:rsidRDefault="00FC6D34" w:rsidP="00FC6D34">
            <w:pPr>
              <w:pStyle w:val="NoSpacing"/>
              <w:rPr>
                <w:rFonts w:ascii="Times New Roman" w:hAnsi="Times New Roman" w:cs="Times New Roman"/>
                <w:sz w:val="20"/>
                <w:szCs w:val="20"/>
              </w:rPr>
            </w:pPr>
            <w:r w:rsidRPr="00C22FD0">
              <w:rPr>
                <w:rFonts w:ascii="Times New Roman" w:hAnsi="Times New Roman" w:cs="Times New Roman"/>
                <w:sz w:val="20"/>
                <w:szCs w:val="20"/>
              </w:rPr>
              <w:t>13 – Infrastructure  qualifying: Government Supported including Public Finance initiative (Government, Central bank, Regional government or local authority)</w:t>
            </w:r>
          </w:p>
          <w:p w14:paraId="4C7D241E" w14:textId="77777777" w:rsidR="00FC6D34" w:rsidRPr="00C22FD0" w:rsidRDefault="00FC6D34" w:rsidP="00FC6D34">
            <w:pPr>
              <w:pStyle w:val="NoSpacing"/>
              <w:rPr>
                <w:rFonts w:ascii="Times New Roman" w:hAnsi="Times New Roman" w:cs="Times New Roman"/>
                <w:sz w:val="20"/>
                <w:szCs w:val="20"/>
              </w:rPr>
            </w:pPr>
          </w:p>
          <w:p w14:paraId="77DF738E" w14:textId="77777777" w:rsidR="00FC6D34" w:rsidRPr="00C22FD0" w:rsidRDefault="00FC6D34" w:rsidP="00FC6D34">
            <w:pPr>
              <w:pStyle w:val="NoSpacing"/>
              <w:rPr>
                <w:rFonts w:ascii="Times New Roman" w:hAnsi="Times New Roman" w:cs="Times New Roman"/>
                <w:sz w:val="20"/>
                <w:szCs w:val="20"/>
              </w:rPr>
            </w:pPr>
            <w:r w:rsidRPr="00C22FD0">
              <w:rPr>
                <w:rFonts w:ascii="Times New Roman" w:hAnsi="Times New Roman" w:cs="Times New Roman"/>
                <w:sz w:val="20"/>
                <w:szCs w:val="20"/>
              </w:rPr>
              <w:t>14 – Infrastructure qualifying: Supranational Guarantee/Supported (ECB, Multilateral development bank, International organisation)</w:t>
            </w:r>
          </w:p>
          <w:p w14:paraId="5260F490" w14:textId="77777777" w:rsidR="00FC6D34" w:rsidRPr="00C22FD0" w:rsidRDefault="00FC6D34" w:rsidP="00FC6D34">
            <w:pPr>
              <w:pStyle w:val="NoSpacing"/>
              <w:rPr>
                <w:rFonts w:ascii="Times New Roman" w:hAnsi="Times New Roman" w:cs="Times New Roman"/>
                <w:sz w:val="20"/>
                <w:szCs w:val="20"/>
              </w:rPr>
            </w:pPr>
          </w:p>
          <w:p w14:paraId="6C931A64" w14:textId="77777777" w:rsidR="00FC6D34" w:rsidRPr="00C22FD0" w:rsidRDefault="00FC6D34" w:rsidP="00FC6D34">
            <w:pPr>
              <w:pStyle w:val="NoSpacing"/>
              <w:rPr>
                <w:rFonts w:ascii="Times New Roman" w:hAnsi="Times New Roman" w:cs="Times New Roman"/>
                <w:sz w:val="20"/>
                <w:szCs w:val="20"/>
              </w:rPr>
            </w:pPr>
            <w:r w:rsidRPr="00C22FD0">
              <w:rPr>
                <w:rFonts w:ascii="Times New Roman" w:hAnsi="Times New Roman" w:cs="Times New Roman"/>
                <w:sz w:val="20"/>
                <w:szCs w:val="20"/>
              </w:rPr>
              <w:t>19 – Infrastructure qualifying: Other qualifying infrastructure investments, not classified in the above categories.</w:t>
            </w:r>
          </w:p>
          <w:p w14:paraId="6A6AFB94" w14:textId="3568EE0F" w:rsidR="00E21451" w:rsidRPr="00C22FD0" w:rsidRDefault="00FC6D34" w:rsidP="00F640AA">
            <w:pPr>
              <w:pStyle w:val="NoSpacing"/>
            </w:pPr>
            <w:r w:rsidRPr="00C22FD0">
              <w:rPr>
                <w:rFonts w:ascii="Times New Roman" w:hAnsi="Times New Roman" w:cs="Times New Roman"/>
                <w:sz w:val="20"/>
                <w:szCs w:val="20"/>
              </w:rPr>
              <w:t>20 – European Long-Term Investment Fund (ELTIF investing in infrastructure assets and ELTIF investing in other – non infrastructure – assets)</w:t>
            </w:r>
          </w:p>
        </w:tc>
      </w:tr>
      <w:tr w:rsidR="00E21451" w:rsidRPr="00C22FD0" w14:paraId="5B4A1DD8" w14:textId="77777777" w:rsidTr="0040755A">
        <w:trPr>
          <w:trHeight w:val="1266"/>
        </w:trPr>
        <w:tc>
          <w:tcPr>
            <w:tcW w:w="1483" w:type="dxa"/>
            <w:hideMark/>
          </w:tcPr>
          <w:p w14:paraId="7B2F67B5"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lastRenderedPageBreak/>
              <w:t>C0310</w:t>
            </w:r>
          </w:p>
        </w:tc>
        <w:tc>
          <w:tcPr>
            <w:tcW w:w="1933" w:type="dxa"/>
            <w:hideMark/>
          </w:tcPr>
          <w:p w14:paraId="64AA7899"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Holdings in related undertakings, including participations</w:t>
            </w:r>
          </w:p>
        </w:tc>
        <w:tc>
          <w:tcPr>
            <w:tcW w:w="5826" w:type="dxa"/>
            <w:hideMark/>
          </w:tcPr>
          <w:p w14:paraId="7AE16A5B" w14:textId="77777777" w:rsidR="00E21451" w:rsidRPr="00C22FD0" w:rsidRDefault="00E21451" w:rsidP="0040755A">
            <w:pPr>
              <w:spacing w:after="120" w:line="276" w:lineRule="auto"/>
              <w:rPr>
                <w:rFonts w:ascii="Times New Roman" w:hAnsi="Times New Roman" w:cs="Times New Roman"/>
                <w:sz w:val="20"/>
                <w:szCs w:val="20"/>
              </w:rPr>
            </w:pPr>
            <w:r w:rsidRPr="00C22FD0">
              <w:rPr>
                <w:rFonts w:ascii="Times New Roman" w:hAnsi="Times New Roman" w:cs="Times New Roman"/>
                <w:sz w:val="20"/>
                <w:szCs w:val="20"/>
              </w:rPr>
              <w:t>Only applicable to asset categories 3 and 4.</w:t>
            </w:r>
          </w:p>
          <w:p w14:paraId="34BA3107" w14:textId="77777777" w:rsidR="00E21451" w:rsidRPr="00C22FD0" w:rsidRDefault="00E21451" w:rsidP="0040755A">
            <w:pPr>
              <w:spacing w:after="12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if </w:t>
            </w:r>
            <w:proofErr w:type="gramStart"/>
            <w:r w:rsidRPr="00C22FD0">
              <w:rPr>
                <w:rFonts w:ascii="Times New Roman" w:hAnsi="Times New Roman" w:cs="Times New Roman"/>
                <w:sz w:val="20"/>
                <w:szCs w:val="20"/>
              </w:rPr>
              <w:t>an equity</w:t>
            </w:r>
            <w:proofErr w:type="gramEnd"/>
            <w:r w:rsidRPr="00C22FD0">
              <w:rPr>
                <w:rFonts w:ascii="Times New Roman" w:hAnsi="Times New Roman" w:cs="Times New Roman"/>
                <w:sz w:val="20"/>
                <w:szCs w:val="20"/>
              </w:rPr>
              <w:t xml:space="preserve"> and other share is a participation. </w:t>
            </w:r>
          </w:p>
          <w:p w14:paraId="65F798B5" w14:textId="77777777" w:rsidR="00E21451" w:rsidRPr="00C22FD0" w:rsidRDefault="00E21451" w:rsidP="0040755A">
            <w:pPr>
              <w:spacing w:after="200" w:line="276" w:lineRule="auto"/>
              <w:rPr>
                <w:rFonts w:ascii="Times New Roman" w:hAnsi="Times New Roman" w:cs="Times New Roman"/>
                <w:sz w:val="20"/>
                <w:szCs w:val="20"/>
                <w:u w:val="single"/>
              </w:rPr>
            </w:pPr>
            <w:r w:rsidRPr="00C22FD0">
              <w:rPr>
                <w:rFonts w:ascii="Times New Roman" w:hAnsi="Times New Roman" w:cs="Times New Roman"/>
                <w:sz w:val="20"/>
                <w:szCs w:val="20"/>
              </w:rPr>
              <w:t>One of the options in the following closed list shall be used:</w:t>
            </w:r>
          </w:p>
          <w:p w14:paraId="66AA3650" w14:textId="6C724CA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1</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a participation</w:t>
            </w:r>
          </w:p>
          <w:p w14:paraId="2AF27DBF" w14:textId="3B7927C8"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controlled participation in a related insurance and reinsurance undertaking under method 1</w:t>
            </w:r>
          </w:p>
          <w:p w14:paraId="33CEC455" w14:textId="126B7B5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controlled participation in related insurance and reinsurance undertaking under method 2</w:t>
            </w:r>
          </w:p>
          <w:p w14:paraId="1E4EB058" w14:textId="310792D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Participation in other financial </w:t>
            </w:r>
            <w:r w:rsidR="004D6082" w:rsidRPr="00C22FD0">
              <w:rPr>
                <w:rFonts w:ascii="Times New Roman" w:hAnsi="Times New Roman" w:cs="Times New Roman"/>
                <w:sz w:val="20"/>
                <w:szCs w:val="20"/>
              </w:rPr>
              <w:t>s</w:t>
            </w:r>
            <w:r w:rsidRPr="00C22FD0">
              <w:rPr>
                <w:rFonts w:ascii="Times New Roman" w:hAnsi="Times New Roman" w:cs="Times New Roman"/>
                <w:sz w:val="20"/>
                <w:szCs w:val="20"/>
              </w:rPr>
              <w:t xml:space="preserve">ector </w:t>
            </w:r>
          </w:p>
          <w:p w14:paraId="4BCFF40A" w14:textId="0A9927C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Subsidiary under method 2</w:t>
            </w:r>
          </w:p>
          <w:p w14:paraId="03D1F5D5" w14:textId="3098102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Participation in other strategic related undertaking under method 1</w:t>
            </w:r>
          </w:p>
          <w:p w14:paraId="28D0A9D2" w14:textId="128F575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Participation in other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strategic related undertaking under method 1</w:t>
            </w:r>
          </w:p>
          <w:p w14:paraId="680FB507" w14:textId="3D39D74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participations (e.g. participation in other undertakings under method 2)</w:t>
            </w:r>
          </w:p>
          <w:p w14:paraId="3DA0C248" w14:textId="77777777" w:rsidR="00E21451" w:rsidRPr="00C22FD0" w:rsidRDefault="00E21451" w:rsidP="0040755A">
            <w:pPr>
              <w:rPr>
                <w:rFonts w:ascii="Times New Roman" w:hAnsi="Times New Roman" w:cs="Times New Roman"/>
                <w:sz w:val="20"/>
                <w:szCs w:val="20"/>
                <w:lang w:val="en-US"/>
              </w:rPr>
            </w:pPr>
          </w:p>
        </w:tc>
      </w:tr>
      <w:tr w:rsidR="00E21451" w:rsidRPr="00C22FD0" w14:paraId="21C0A5D7" w14:textId="77777777" w:rsidTr="0040755A">
        <w:trPr>
          <w:trHeight w:val="855"/>
        </w:trPr>
        <w:tc>
          <w:tcPr>
            <w:tcW w:w="1483" w:type="dxa"/>
            <w:hideMark/>
          </w:tcPr>
          <w:p w14:paraId="4567D191"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C0320</w:t>
            </w:r>
          </w:p>
        </w:tc>
        <w:tc>
          <w:tcPr>
            <w:tcW w:w="1933" w:type="dxa"/>
            <w:hideMark/>
          </w:tcPr>
          <w:p w14:paraId="3ADF894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External rating</w:t>
            </w:r>
          </w:p>
        </w:tc>
        <w:tc>
          <w:tcPr>
            <w:tcW w:w="5826" w:type="dxa"/>
            <w:hideMark/>
          </w:tcPr>
          <w:p w14:paraId="2CA3692D" w14:textId="035FF52F" w:rsidR="00E21451" w:rsidRPr="00C22FD0" w:rsidRDefault="00D76E82" w:rsidP="0040755A">
            <w:pPr>
              <w:spacing w:after="200" w:line="276" w:lineRule="auto"/>
              <w:rPr>
                <w:rFonts w:ascii="Times New Roman" w:hAnsi="Times New Roman" w:cs="Times New Roman"/>
                <w:sz w:val="20"/>
                <w:szCs w:val="20"/>
              </w:rPr>
            </w:pPr>
            <w:ins w:id="451" w:author="Author">
              <w:r w:rsidRPr="00C22FD0">
                <w:rPr>
                  <w:rFonts w:ascii="Times New Roman" w:hAnsi="Times New Roman" w:cs="Times New Roman"/>
                  <w:sz w:val="20"/>
                  <w:szCs w:val="20"/>
                </w:rPr>
                <w:t>A</w:t>
              </w:r>
            </w:ins>
            <w:del w:id="452" w:author="Author">
              <w:r w:rsidR="00E21451" w:rsidRPr="00C22FD0" w:rsidDel="00D76E82">
                <w:rPr>
                  <w:rFonts w:ascii="Times New Roman" w:hAnsi="Times New Roman" w:cs="Times New Roman"/>
                  <w:sz w:val="20"/>
                  <w:szCs w:val="20"/>
                </w:rPr>
                <w:delText>Only a</w:delText>
              </w:r>
            </w:del>
            <w:r w:rsidR="00E21451" w:rsidRPr="00C22FD0">
              <w:rPr>
                <w:rFonts w:ascii="Times New Roman" w:hAnsi="Times New Roman" w:cs="Times New Roman"/>
                <w:sz w:val="20"/>
                <w:szCs w:val="20"/>
              </w:rPr>
              <w:t xml:space="preserve">pplicable </w:t>
            </w:r>
            <w:ins w:id="453" w:author="Author">
              <w:r w:rsidRPr="00C22FD0">
                <w:rPr>
                  <w:rFonts w:ascii="Times New Roman" w:hAnsi="Times New Roman" w:cs="Times New Roman"/>
                  <w:sz w:val="20"/>
                  <w:szCs w:val="20"/>
                </w:rPr>
                <w:t xml:space="preserve">at least </w:t>
              </w:r>
            </w:ins>
            <w:r w:rsidR="00E21451" w:rsidRPr="00C22FD0">
              <w:rPr>
                <w:rFonts w:ascii="Times New Roman" w:hAnsi="Times New Roman" w:cs="Times New Roman"/>
                <w:sz w:val="20"/>
                <w:szCs w:val="20"/>
              </w:rPr>
              <w:t>to CIC categories 1, 2, 5</w:t>
            </w:r>
            <w:ins w:id="454" w:author="Author">
              <w:r w:rsidRPr="00C22FD0">
                <w:rPr>
                  <w:rFonts w:ascii="Times New Roman" w:hAnsi="Times New Roman" w:cs="Times New Roman"/>
                  <w:sz w:val="20"/>
                  <w:szCs w:val="20"/>
                </w:rPr>
                <w:t>,</w:t>
              </w:r>
            </w:ins>
            <w:r w:rsidR="00E21451" w:rsidRPr="00C22FD0">
              <w:rPr>
                <w:rFonts w:ascii="Times New Roman" w:hAnsi="Times New Roman" w:cs="Times New Roman"/>
                <w:sz w:val="20"/>
                <w:szCs w:val="20"/>
              </w:rPr>
              <w:t xml:space="preserve"> </w:t>
            </w:r>
            <w:del w:id="455" w:author="Author">
              <w:r w:rsidR="00E21451" w:rsidRPr="00C22FD0" w:rsidDel="00D76E82">
                <w:rPr>
                  <w:rFonts w:ascii="Times New Roman" w:hAnsi="Times New Roman" w:cs="Times New Roman"/>
                  <w:sz w:val="20"/>
                  <w:szCs w:val="20"/>
                </w:rPr>
                <w:delText xml:space="preserve">and </w:delText>
              </w:r>
            </w:del>
            <w:r w:rsidR="00E21451" w:rsidRPr="00C22FD0">
              <w:rPr>
                <w:rFonts w:ascii="Times New Roman" w:hAnsi="Times New Roman" w:cs="Times New Roman"/>
                <w:sz w:val="20"/>
                <w:szCs w:val="20"/>
              </w:rPr>
              <w:t>6</w:t>
            </w:r>
            <w:ins w:id="456" w:author="Author">
              <w:r w:rsidRPr="00C22FD0">
                <w:rPr>
                  <w:rFonts w:ascii="Times New Roman" w:hAnsi="Times New Roman" w:cs="Times New Roman"/>
                  <w:sz w:val="20"/>
                  <w:szCs w:val="20"/>
                </w:rPr>
                <w:t xml:space="preserve"> and 8 </w:t>
              </w:r>
              <w:r w:rsidR="00D10F2E" w:rsidRPr="00C22FD0">
                <w:rPr>
                  <w:rFonts w:ascii="Times New Roman" w:hAnsi="Times New Roman" w:cs="Times New Roman"/>
                  <w:sz w:val="20"/>
                  <w:szCs w:val="20"/>
                  <w:rPrChange w:id="457" w:author="Author">
                    <w:rPr>
                      <w:rFonts w:ascii="Times New Roman" w:hAnsi="Times New Roman" w:cs="Times New Roman"/>
                      <w:sz w:val="20"/>
                      <w:szCs w:val="20"/>
                      <w:highlight w:val="yellow"/>
                    </w:rPr>
                  </w:rPrChange>
                </w:rPr>
                <w:t xml:space="preserve">(Mortgages and Loans, other than mortgages and loans to natural persons), </w:t>
              </w:r>
              <w:r w:rsidRPr="00C22FD0">
                <w:rPr>
                  <w:rFonts w:ascii="Times New Roman" w:hAnsi="Times New Roman" w:cs="Times New Roman"/>
                  <w:sz w:val="20"/>
                  <w:szCs w:val="20"/>
                </w:rPr>
                <w:t>where available</w:t>
              </w:r>
            </w:ins>
            <w:r w:rsidR="00E21451" w:rsidRPr="00C22FD0">
              <w:rPr>
                <w:rFonts w:ascii="Times New Roman" w:hAnsi="Times New Roman" w:cs="Times New Roman"/>
                <w:sz w:val="20"/>
                <w:szCs w:val="20"/>
              </w:rPr>
              <w:t>.</w:t>
            </w:r>
          </w:p>
          <w:p w14:paraId="0044AE6B" w14:textId="103E8C8B" w:rsidR="00D76E82" w:rsidRPr="00C22FD0" w:rsidRDefault="00D10F2E" w:rsidP="0040755A">
            <w:pPr>
              <w:spacing w:after="200" w:line="276" w:lineRule="auto"/>
              <w:rPr>
                <w:ins w:id="458" w:author="Author"/>
                <w:rFonts w:ascii="Times New Roman" w:hAnsi="Times New Roman" w:cs="Times New Roman"/>
                <w:sz w:val="20"/>
                <w:szCs w:val="20"/>
              </w:rPr>
            </w:pPr>
            <w:ins w:id="459" w:author="Author">
              <w:r w:rsidRPr="00C22FD0">
                <w:rPr>
                  <w:rFonts w:ascii="Times New Roman" w:hAnsi="Times New Roman" w:cs="Times New Roman"/>
                  <w:sz w:val="20"/>
                  <w:szCs w:val="20"/>
                  <w:rPrChange w:id="460" w:author="Author">
                    <w:rPr>
                      <w:rFonts w:ascii="Times New Roman" w:hAnsi="Times New Roman" w:cs="Times New Roman"/>
                      <w:sz w:val="20"/>
                      <w:szCs w:val="20"/>
                      <w:highlight w:val="yellow"/>
                    </w:rPr>
                  </w:rPrChange>
                </w:rPr>
                <w:t xml:space="preserve">This is the issue </w:t>
              </w:r>
            </w:ins>
            <w:del w:id="461" w:author="Author">
              <w:r w:rsidR="00E21451" w:rsidRPr="00C22FD0" w:rsidDel="00D10F2E">
                <w:rPr>
                  <w:rFonts w:ascii="Times New Roman" w:hAnsi="Times New Roman" w:cs="Times New Roman"/>
                  <w:sz w:val="20"/>
                  <w:szCs w:val="20"/>
                </w:rPr>
                <w:delText>R</w:delText>
              </w:r>
            </w:del>
            <w:ins w:id="462" w:author="Author">
              <w:r w:rsidRPr="00C22FD0">
                <w:rPr>
                  <w:rFonts w:ascii="Times New Roman" w:hAnsi="Times New Roman" w:cs="Times New Roman"/>
                  <w:sz w:val="20"/>
                  <w:szCs w:val="20"/>
                </w:rPr>
                <w:t>r</w:t>
              </w:r>
            </w:ins>
            <w:r w:rsidR="00E21451" w:rsidRPr="00C22FD0">
              <w:rPr>
                <w:rFonts w:ascii="Times New Roman" w:hAnsi="Times New Roman" w:cs="Times New Roman"/>
                <w:sz w:val="20"/>
                <w:szCs w:val="20"/>
              </w:rPr>
              <w:t>ating of the asset at the reporting reference date issued by the nominated credit assessment institution (ECAI).</w:t>
            </w:r>
          </w:p>
          <w:p w14:paraId="1406B625" w14:textId="2E500B3F" w:rsidR="00E21451" w:rsidRPr="00C22FD0" w:rsidRDefault="00D76E82" w:rsidP="0054347E">
            <w:pPr>
              <w:rPr>
                <w:rFonts w:ascii="Times New Roman" w:hAnsi="Times New Roman" w:cs="Times New Roman"/>
                <w:sz w:val="20"/>
                <w:szCs w:val="20"/>
              </w:rPr>
            </w:pPr>
            <w:ins w:id="463" w:author="Author">
              <w:r w:rsidRPr="00C22FD0">
                <w:rPr>
                  <w:rFonts w:ascii="Times New Roman" w:hAnsi="Times New Roman" w:cs="Times New Roman"/>
                  <w:sz w:val="20"/>
                  <w:szCs w:val="20"/>
                </w:rPr>
                <w:t xml:space="preserve">If </w:t>
              </w:r>
              <w:r w:rsidR="00D10F2E" w:rsidRPr="00C22FD0">
                <w:rPr>
                  <w:rFonts w:ascii="Times New Roman" w:hAnsi="Times New Roman" w:cs="Times New Roman"/>
                  <w:sz w:val="20"/>
                  <w:szCs w:val="20"/>
                </w:rPr>
                <w:t xml:space="preserve">an issue rating is not available </w:t>
              </w:r>
              <w:del w:id="464" w:author="Author">
                <w:r w:rsidRPr="00C22FD0" w:rsidDel="00D10F2E">
                  <w:rPr>
                    <w:rFonts w:ascii="Times New Roman" w:hAnsi="Times New Roman" w:cs="Times New Roman"/>
                    <w:sz w:val="20"/>
                    <w:szCs w:val="20"/>
                  </w:rPr>
                  <w:delText xml:space="preserve">a rating is not assigned </w:delText>
                </w:r>
              </w:del>
              <w:r w:rsidRPr="00C22FD0">
                <w:rPr>
                  <w:rFonts w:ascii="Times New Roman" w:hAnsi="Times New Roman" w:cs="Times New Roman"/>
                  <w:sz w:val="20"/>
                  <w:szCs w:val="20"/>
                </w:rPr>
                <w:t>the item should be left blank</w:t>
              </w:r>
              <w:del w:id="465" w:author="Author">
                <w:r w:rsidRPr="00C22FD0" w:rsidDel="00907BCE">
                  <w:rPr>
                    <w:rFonts w:ascii="Times New Roman" w:hAnsi="Times New Roman" w:cs="Times New Roman"/>
                    <w:sz w:val="20"/>
                    <w:szCs w:val="20"/>
                  </w:rPr>
                  <w:delText>. The asset should be identified as “9 – no rating available” in column C0340</w:delText>
                </w:r>
              </w:del>
              <w:r w:rsidRPr="00C22FD0">
                <w:rPr>
                  <w:rFonts w:ascii="Times New Roman" w:hAnsi="Times New Roman" w:cs="Times New Roman"/>
                  <w:sz w:val="20"/>
                  <w:szCs w:val="20"/>
                </w:rPr>
                <w:t>.</w:t>
              </w:r>
              <w:r w:rsidRPr="00C22FD0">
                <w:rPr>
                  <w:rFonts w:ascii="Times New Roman" w:hAnsi="Times New Roman" w:cs="Times New Roman"/>
                  <w:sz w:val="20"/>
                  <w:szCs w:val="20"/>
                </w:rPr>
                <w:cr/>
              </w:r>
            </w:ins>
          </w:p>
          <w:p w14:paraId="60867844" w14:textId="06CBE01D" w:rsidR="00E21451" w:rsidRPr="00C22FD0" w:rsidRDefault="00E21451" w:rsidP="00624755">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to assets for which undertakings using internal model use internal ratings</w:t>
            </w:r>
            <w:r w:rsidRPr="00C22FD0">
              <w:rPr>
                <w:rFonts w:ascii="Times New Roman" w:hAnsi="Times New Roman" w:cs="Times New Roman"/>
                <w:sz w:val="20"/>
              </w:rPr>
              <w:t>.</w:t>
            </w:r>
            <w:r w:rsidRPr="00C22FD0">
              <w:rPr>
                <w:rStyle w:val="CommentReference"/>
                <w:rFonts w:ascii="Times New Roman" w:hAnsi="Times New Roman"/>
              </w:rPr>
              <w:t xml:space="preserve"> </w:t>
            </w:r>
            <w:r w:rsidRPr="00C22FD0">
              <w:rPr>
                <w:rFonts w:ascii="Times New Roman" w:hAnsi="Times New Roman" w:cs="Times New Roman"/>
                <w:sz w:val="20"/>
                <w:szCs w:val="20"/>
              </w:rPr>
              <w:t xml:space="preserve"> If undertakings using internal model do not use internal rating, this item shall be reported.</w:t>
            </w:r>
          </w:p>
        </w:tc>
      </w:tr>
      <w:tr w:rsidR="00E21451" w:rsidRPr="00C22FD0" w14:paraId="4B0E98B5" w14:textId="77777777" w:rsidTr="002D75B8">
        <w:trPr>
          <w:trHeight w:val="1791"/>
        </w:trPr>
        <w:tc>
          <w:tcPr>
            <w:tcW w:w="1483" w:type="dxa"/>
            <w:hideMark/>
          </w:tcPr>
          <w:p w14:paraId="76A6FA79"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lastRenderedPageBreak/>
              <w:t>C0330</w:t>
            </w:r>
          </w:p>
        </w:tc>
        <w:tc>
          <w:tcPr>
            <w:tcW w:w="1933" w:type="dxa"/>
            <w:hideMark/>
          </w:tcPr>
          <w:p w14:paraId="7EE3FE3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Nominated ECAI</w:t>
            </w:r>
          </w:p>
        </w:tc>
        <w:tc>
          <w:tcPr>
            <w:tcW w:w="5826" w:type="dxa"/>
            <w:hideMark/>
          </w:tcPr>
          <w:p w14:paraId="0F98C47F" w14:textId="06985C39" w:rsidR="00F11DED" w:rsidRPr="00C22FD0" w:rsidRDefault="00F11DED" w:rsidP="00F11DED">
            <w:pPr>
              <w:spacing w:after="200" w:line="276" w:lineRule="auto"/>
              <w:rPr>
                <w:ins w:id="466" w:author="Author"/>
                <w:rFonts w:ascii="Times New Roman" w:hAnsi="Times New Roman" w:cs="Times New Roman"/>
                <w:sz w:val="20"/>
                <w:szCs w:val="20"/>
              </w:rPr>
            </w:pPr>
            <w:ins w:id="467" w:author="Author">
              <w:r w:rsidRPr="00C22FD0">
                <w:rPr>
                  <w:rFonts w:ascii="Times New Roman" w:hAnsi="Times New Roman" w:cs="Times New Roman"/>
                  <w:sz w:val="20"/>
                  <w:szCs w:val="20"/>
                </w:rPr>
                <w:t>Identify the credit assessment institution (ECAI) giving the external rating in C0320, by using the following close</w:t>
              </w:r>
              <w:r w:rsidR="00D201CF" w:rsidRPr="00C22FD0">
                <w:rPr>
                  <w:rFonts w:ascii="Times New Roman" w:hAnsi="Times New Roman" w:cs="Times New Roman"/>
                  <w:sz w:val="20"/>
                  <w:szCs w:val="20"/>
                </w:rPr>
                <w:t>d</w:t>
              </w:r>
              <w:r w:rsidRPr="00C22FD0">
                <w:rPr>
                  <w:rFonts w:ascii="Times New Roman" w:hAnsi="Times New Roman" w:cs="Times New Roman"/>
                  <w:sz w:val="20"/>
                  <w:szCs w:val="20"/>
                </w:rPr>
                <w:t xml:space="preserve">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w:t>
              </w:r>
              <w:del w:id="468" w:author="Author">
                <w:r w:rsidRPr="00C22FD0" w:rsidDel="006E38DD">
                  <w:rPr>
                    <w:rFonts w:ascii="Times New Roman" w:hAnsi="Times New Roman" w:cs="Times New Roman"/>
                    <w:sz w:val="20"/>
                    <w:szCs w:val="20"/>
                  </w:rPr>
                  <w:delText xml:space="preserve">of new </w:delText>
                </w:r>
              </w:del>
              <w:r w:rsidRPr="00C22FD0">
                <w:rPr>
                  <w:rFonts w:ascii="Times New Roman" w:hAnsi="Times New Roman" w:cs="Times New Roman"/>
                  <w:sz w:val="20"/>
                  <w:szCs w:val="20"/>
                </w:rPr>
                <w:t xml:space="preserve">a new Credit Rating Agency </w:t>
              </w:r>
              <w:del w:id="469" w:author="Author">
                <w:r w:rsidRPr="00C22FD0" w:rsidDel="006E38DD">
                  <w:rPr>
                    <w:rFonts w:ascii="Times New Roman" w:hAnsi="Times New Roman" w:cs="Times New Roman"/>
                    <w:sz w:val="20"/>
                    <w:szCs w:val="20"/>
                  </w:rPr>
                  <w:delText>use</w:delText>
                </w:r>
              </w:del>
              <w:r w:rsidR="006E38DD" w:rsidRPr="00C22FD0">
                <w:rPr>
                  <w:rFonts w:ascii="Times New Roman" w:hAnsi="Times New Roman" w:cs="Times New Roman"/>
                  <w:sz w:val="20"/>
                  <w:szCs w:val="20"/>
                  <w:rPrChange w:id="470" w:author="Author">
                    <w:rPr>
                      <w:rFonts w:ascii="Times New Roman" w:hAnsi="Times New Roman" w:cs="Times New Roman"/>
                      <w:sz w:val="20"/>
                      <w:szCs w:val="20"/>
                      <w:highlight w:val="cyan"/>
                    </w:rPr>
                  </w:rPrChange>
                </w:rPr>
                <w:t>is</w:t>
              </w:r>
              <w:r w:rsidRPr="00C22FD0">
                <w:rPr>
                  <w:rFonts w:ascii="Times New Roman" w:hAnsi="Times New Roman" w:cs="Times New Roman"/>
                  <w:sz w:val="20"/>
                  <w:szCs w:val="20"/>
                </w:rPr>
                <w:t xml:space="preserve"> </w:t>
              </w:r>
              <w:r w:rsidR="006E38DD" w:rsidRPr="00C22FD0">
                <w:rPr>
                  <w:rFonts w:ascii="Times New Roman" w:hAnsi="Times New Roman" w:cs="Times New Roman"/>
                  <w:sz w:val="20"/>
                  <w:szCs w:val="20"/>
                  <w:rPrChange w:id="471" w:author="Author">
                    <w:rPr>
                      <w:rFonts w:ascii="Times New Roman" w:hAnsi="Times New Roman" w:cs="Times New Roman"/>
                      <w:sz w:val="20"/>
                      <w:szCs w:val="20"/>
                      <w:highlight w:val="cyan"/>
                    </w:rPr>
                  </w:rPrChange>
                </w:rPr>
                <w:t>registered or certified</w:t>
              </w:r>
              <w:del w:id="472" w:author="Author">
                <w:r w:rsidRPr="00C22FD0" w:rsidDel="006E38DD">
                  <w:rPr>
                    <w:rFonts w:ascii="Times New Roman" w:hAnsi="Times New Roman" w:cs="Times New Roman"/>
                    <w:sz w:val="20"/>
                    <w:szCs w:val="20"/>
                  </w:rPr>
                  <w:delText>authorised</w:delText>
                </w:r>
              </w:del>
              <w:r w:rsidRPr="00C22FD0">
                <w:rPr>
                  <w:rFonts w:ascii="Times New Roman" w:hAnsi="Times New Roman" w:cs="Times New Roman"/>
                  <w:sz w:val="20"/>
                  <w:szCs w:val="20"/>
                </w:rPr>
                <w:t xml:space="preserve"> by ESMA and while the close</w:t>
              </w:r>
              <w:r w:rsidR="00D201CF" w:rsidRPr="00C22FD0">
                <w:rPr>
                  <w:rFonts w:ascii="Times New Roman" w:hAnsi="Times New Roman" w:cs="Times New Roman"/>
                  <w:sz w:val="20"/>
                  <w:szCs w:val="20"/>
                </w:rPr>
                <w:t>d</w:t>
              </w:r>
              <w:r w:rsidRPr="00C22FD0">
                <w:rPr>
                  <w:rFonts w:ascii="Times New Roman" w:hAnsi="Times New Roman" w:cs="Times New Roman"/>
                  <w:sz w:val="20"/>
                  <w:szCs w:val="20"/>
                </w:rPr>
                <w:t xml:space="preserve"> list is not up-dated please report “Other</w:t>
              </w:r>
              <w:r w:rsidR="006E38DD" w:rsidRPr="00C22FD0">
                <w:rPr>
                  <w:rFonts w:ascii="Times New Roman" w:hAnsi="Times New Roman" w:cs="Times New Roman"/>
                  <w:sz w:val="20"/>
                  <w:szCs w:val="20"/>
                </w:rPr>
                <w:t xml:space="preserve"> nominated ECAI</w:t>
              </w:r>
              <w:r w:rsidRPr="00C22FD0">
                <w:rPr>
                  <w:rFonts w:ascii="Times New Roman" w:hAnsi="Times New Roman" w:cs="Times New Roman"/>
                  <w:sz w:val="20"/>
                  <w:szCs w:val="20"/>
                </w:rPr>
                <w:t>”.</w:t>
              </w:r>
            </w:ins>
          </w:p>
          <w:p w14:paraId="51A76547" w14:textId="77777777" w:rsidR="00D10F2E" w:rsidRPr="00C22FD0" w:rsidRDefault="00D10F2E" w:rsidP="00D10F2E">
            <w:pPr>
              <w:spacing w:after="200" w:line="276" w:lineRule="auto"/>
              <w:rPr>
                <w:ins w:id="473" w:author="Author"/>
                <w:rFonts w:ascii="Times New Roman" w:hAnsi="Times New Roman" w:cs="Times New Roman"/>
                <w:sz w:val="20"/>
                <w:szCs w:val="20"/>
              </w:rPr>
            </w:pPr>
            <w:ins w:id="474" w:author="Author">
              <w:r w:rsidRPr="00C22FD0">
                <w:rPr>
                  <w:rFonts w:ascii="Times New Roman" w:hAnsi="Times New Roman" w:cs="Times New Roman"/>
                  <w:sz w:val="20"/>
                  <w:szCs w:val="20"/>
                  <w:rPrChange w:id="475" w:author="Author">
                    <w:rPr>
                      <w:rFonts w:ascii="Times New Roman" w:hAnsi="Times New Roman" w:cs="Times New Roman"/>
                      <w:sz w:val="20"/>
                      <w:szCs w:val="20"/>
                      <w:highlight w:val="yellow"/>
                    </w:rPr>
                  </w:rPrChange>
                </w:rPr>
                <w:t>Applicable at least to CIC categories 1, 2, 5, 6 and 8 (Mortgages and Loans, other than mortgages and loans to natural persons), where available.</w:t>
              </w:r>
            </w:ins>
          </w:p>
          <w:p w14:paraId="1DF6CD6A" w14:textId="77777777" w:rsidR="006E38DD" w:rsidRPr="00C22FD0" w:rsidRDefault="006E38DD" w:rsidP="006E38DD">
            <w:pPr>
              <w:rPr>
                <w:ins w:id="476" w:author="Author"/>
                <w:rFonts w:ascii="Times New Roman" w:hAnsi="Times New Roman" w:cs="Times New Roman"/>
                <w:sz w:val="20"/>
                <w:szCs w:val="20"/>
              </w:rPr>
            </w:pPr>
            <w:ins w:id="477" w:author="Author">
              <w:r w:rsidRPr="00C22FD0">
                <w:rPr>
                  <w:rFonts w:ascii="Times New Roman" w:hAnsi="Times New Roman" w:cs="Times New Roman"/>
                  <w:sz w:val="20"/>
                  <w:szCs w:val="20"/>
                </w:rPr>
                <w:t>- Euler Hermes Rating GmbH (LEI code: 391200QXGLWHK9VK6V27)</w:t>
              </w:r>
            </w:ins>
          </w:p>
          <w:p w14:paraId="2033126F" w14:textId="77777777" w:rsidR="006E38DD" w:rsidRPr="00C22FD0" w:rsidRDefault="006E38DD" w:rsidP="006E38DD">
            <w:pPr>
              <w:rPr>
                <w:ins w:id="478" w:author="Author"/>
                <w:rFonts w:ascii="Times New Roman" w:hAnsi="Times New Roman" w:cs="Times New Roman"/>
                <w:sz w:val="20"/>
                <w:szCs w:val="20"/>
              </w:rPr>
            </w:pPr>
            <w:ins w:id="479" w:author="Author">
              <w:r w:rsidRPr="00C22FD0">
                <w:rPr>
                  <w:rFonts w:ascii="Times New Roman" w:hAnsi="Times New Roman" w:cs="Times New Roman"/>
                  <w:sz w:val="20"/>
                  <w:szCs w:val="20"/>
                </w:rPr>
                <w:t>- Japan Credit Rating Agency Ltd (LEI code: 35380002378CEGMRVW86)</w:t>
              </w:r>
            </w:ins>
          </w:p>
          <w:p w14:paraId="6256E545" w14:textId="77777777" w:rsidR="006E38DD" w:rsidRPr="00C22FD0" w:rsidRDefault="006E38DD" w:rsidP="006E38DD">
            <w:pPr>
              <w:rPr>
                <w:ins w:id="480" w:author="Author"/>
                <w:rFonts w:ascii="Times New Roman" w:hAnsi="Times New Roman" w:cs="Times New Roman"/>
                <w:sz w:val="20"/>
                <w:szCs w:val="20"/>
              </w:rPr>
            </w:pPr>
            <w:ins w:id="481" w:author="Author">
              <w:r w:rsidRPr="00C22FD0">
                <w:rPr>
                  <w:rFonts w:ascii="Times New Roman" w:hAnsi="Times New Roman" w:cs="Times New Roman"/>
                  <w:sz w:val="20"/>
                  <w:szCs w:val="20"/>
                </w:rPr>
                <w:t>- BCRA-Credit Rating Agency AD (LEI code: 747800Z0IC3P66HTQ142)</w:t>
              </w:r>
            </w:ins>
          </w:p>
          <w:p w14:paraId="3AA663B4" w14:textId="77777777" w:rsidR="006E38DD" w:rsidRPr="00C22FD0" w:rsidRDefault="006E38DD" w:rsidP="006E38DD">
            <w:pPr>
              <w:rPr>
                <w:ins w:id="482" w:author="Author"/>
                <w:rFonts w:ascii="Times New Roman" w:hAnsi="Times New Roman" w:cs="Times New Roman"/>
                <w:sz w:val="20"/>
                <w:szCs w:val="20"/>
                <w:lang w:val="de-DE"/>
                <w:rPrChange w:id="483" w:author="Author">
                  <w:rPr>
                    <w:ins w:id="484" w:author="Author"/>
                    <w:rFonts w:ascii="Times New Roman" w:hAnsi="Times New Roman" w:cs="Times New Roman"/>
                    <w:sz w:val="20"/>
                    <w:szCs w:val="20"/>
                  </w:rPr>
                </w:rPrChange>
              </w:rPr>
            </w:pPr>
            <w:ins w:id="485" w:author="Author">
              <w:r w:rsidRPr="00C22FD0">
                <w:rPr>
                  <w:rFonts w:ascii="Times New Roman" w:hAnsi="Times New Roman" w:cs="Times New Roman"/>
                  <w:sz w:val="20"/>
                  <w:szCs w:val="20"/>
                  <w:lang w:val="de-DE"/>
                  <w:rPrChange w:id="486" w:author="Author">
                    <w:rPr>
                      <w:rFonts w:ascii="Times New Roman" w:hAnsi="Times New Roman" w:cs="Times New Roman"/>
                      <w:sz w:val="20"/>
                      <w:szCs w:val="20"/>
                    </w:rPr>
                  </w:rPrChange>
                </w:rPr>
                <w:t>- Creditreform Rating AG (LEI code: 391200PHL11KDUTTST66)</w:t>
              </w:r>
            </w:ins>
          </w:p>
          <w:p w14:paraId="1C4BCFDA" w14:textId="77777777" w:rsidR="006E38DD" w:rsidRPr="00C22FD0" w:rsidRDefault="006E38DD" w:rsidP="006E38DD">
            <w:pPr>
              <w:rPr>
                <w:ins w:id="487" w:author="Author"/>
                <w:rFonts w:ascii="Times New Roman" w:hAnsi="Times New Roman" w:cs="Times New Roman"/>
                <w:sz w:val="20"/>
                <w:szCs w:val="20"/>
              </w:rPr>
            </w:pPr>
            <w:ins w:id="488" w:author="Author">
              <w:r w:rsidRPr="00C22FD0">
                <w:rPr>
                  <w:rFonts w:ascii="Times New Roman" w:hAnsi="Times New Roman" w:cs="Times New Roman"/>
                  <w:sz w:val="20"/>
                  <w:szCs w:val="20"/>
                </w:rPr>
                <w:t>- Scope Ratings AG (previously PSR Rating GmbH) (LEI code: 391200WU1EZUQFHDWE91)</w:t>
              </w:r>
            </w:ins>
          </w:p>
          <w:p w14:paraId="2371A168" w14:textId="77777777" w:rsidR="006E38DD" w:rsidRPr="00C22FD0" w:rsidRDefault="006E38DD" w:rsidP="006E38DD">
            <w:pPr>
              <w:rPr>
                <w:ins w:id="489" w:author="Author"/>
                <w:rFonts w:ascii="Times New Roman" w:hAnsi="Times New Roman" w:cs="Times New Roman"/>
                <w:sz w:val="20"/>
                <w:szCs w:val="20"/>
                <w:lang w:val="de-DE"/>
                <w:rPrChange w:id="490" w:author="Author">
                  <w:rPr>
                    <w:ins w:id="491" w:author="Author"/>
                    <w:rFonts w:ascii="Times New Roman" w:hAnsi="Times New Roman" w:cs="Times New Roman"/>
                    <w:sz w:val="20"/>
                    <w:szCs w:val="20"/>
                  </w:rPr>
                </w:rPrChange>
              </w:rPr>
            </w:pPr>
            <w:ins w:id="492" w:author="Author">
              <w:r w:rsidRPr="00C22FD0">
                <w:rPr>
                  <w:rFonts w:ascii="Times New Roman" w:hAnsi="Times New Roman" w:cs="Times New Roman"/>
                  <w:sz w:val="20"/>
                  <w:szCs w:val="20"/>
                  <w:lang w:val="de-DE"/>
                  <w:rPrChange w:id="493" w:author="Author">
                    <w:rPr>
                      <w:rFonts w:ascii="Times New Roman" w:hAnsi="Times New Roman" w:cs="Times New Roman"/>
                      <w:sz w:val="20"/>
                      <w:szCs w:val="20"/>
                    </w:rPr>
                  </w:rPrChange>
                </w:rPr>
                <w:t>- ICAP Group SA (LEI code: 2138008U6LKT8VG2UK85)</w:t>
              </w:r>
            </w:ins>
          </w:p>
          <w:p w14:paraId="5949E9FF" w14:textId="77777777" w:rsidR="006E38DD" w:rsidRPr="00C22FD0" w:rsidRDefault="006E38DD" w:rsidP="006E38DD">
            <w:pPr>
              <w:rPr>
                <w:ins w:id="494" w:author="Author"/>
                <w:rFonts w:ascii="Times New Roman" w:hAnsi="Times New Roman" w:cs="Times New Roman"/>
                <w:sz w:val="20"/>
                <w:szCs w:val="20"/>
                <w:lang w:val="de-DE"/>
                <w:rPrChange w:id="495" w:author="Author">
                  <w:rPr>
                    <w:ins w:id="496" w:author="Author"/>
                    <w:rFonts w:ascii="Times New Roman" w:hAnsi="Times New Roman" w:cs="Times New Roman"/>
                    <w:sz w:val="20"/>
                    <w:szCs w:val="20"/>
                  </w:rPr>
                </w:rPrChange>
              </w:rPr>
            </w:pPr>
            <w:ins w:id="497" w:author="Author">
              <w:r w:rsidRPr="00C22FD0">
                <w:rPr>
                  <w:rFonts w:ascii="Times New Roman" w:hAnsi="Times New Roman" w:cs="Times New Roman"/>
                  <w:sz w:val="20"/>
                  <w:szCs w:val="20"/>
                  <w:lang w:val="de-DE"/>
                  <w:rPrChange w:id="498" w:author="Author">
                    <w:rPr>
                      <w:rFonts w:ascii="Times New Roman" w:hAnsi="Times New Roman" w:cs="Times New Roman"/>
                      <w:sz w:val="20"/>
                      <w:szCs w:val="20"/>
                    </w:rPr>
                  </w:rPrChange>
                </w:rPr>
                <w:t>- GBB-Rating Gesellschaft für Bonitätsbeurteilung GmbH (LEI code: 391200OLWXCTKPADVV72)</w:t>
              </w:r>
            </w:ins>
          </w:p>
          <w:p w14:paraId="03A2C5F7" w14:textId="77777777" w:rsidR="006E38DD" w:rsidRPr="00C22FD0" w:rsidRDefault="006E38DD" w:rsidP="006E38DD">
            <w:pPr>
              <w:rPr>
                <w:ins w:id="499" w:author="Author"/>
                <w:rFonts w:ascii="Times New Roman" w:hAnsi="Times New Roman" w:cs="Times New Roman"/>
                <w:sz w:val="20"/>
                <w:szCs w:val="20"/>
                <w:lang w:val="de-DE"/>
                <w:rPrChange w:id="500" w:author="Author">
                  <w:rPr>
                    <w:ins w:id="501" w:author="Author"/>
                    <w:rFonts w:ascii="Times New Roman" w:hAnsi="Times New Roman" w:cs="Times New Roman"/>
                    <w:sz w:val="20"/>
                    <w:szCs w:val="20"/>
                  </w:rPr>
                </w:rPrChange>
              </w:rPr>
            </w:pPr>
            <w:ins w:id="502" w:author="Author">
              <w:r w:rsidRPr="00C22FD0">
                <w:rPr>
                  <w:rFonts w:ascii="Times New Roman" w:hAnsi="Times New Roman" w:cs="Times New Roman"/>
                  <w:sz w:val="20"/>
                  <w:szCs w:val="20"/>
                  <w:lang w:val="de-DE"/>
                  <w:rPrChange w:id="503" w:author="Author">
                    <w:rPr>
                      <w:rFonts w:ascii="Times New Roman" w:hAnsi="Times New Roman" w:cs="Times New Roman"/>
                      <w:sz w:val="20"/>
                      <w:szCs w:val="20"/>
                    </w:rPr>
                  </w:rPrChange>
                </w:rPr>
                <w:t>- ASSEKURATA Assekuranz Rating-Agentur GmbH (LEI code: 529900977LETWLJF3295)</w:t>
              </w:r>
            </w:ins>
          </w:p>
          <w:p w14:paraId="16913E8B" w14:textId="77777777" w:rsidR="006E38DD" w:rsidRPr="00C22FD0" w:rsidRDefault="006E38DD" w:rsidP="006E38DD">
            <w:pPr>
              <w:rPr>
                <w:ins w:id="504" w:author="Author"/>
                <w:rFonts w:ascii="Times New Roman" w:hAnsi="Times New Roman" w:cs="Times New Roman"/>
                <w:sz w:val="20"/>
                <w:szCs w:val="20"/>
              </w:rPr>
            </w:pPr>
            <w:ins w:id="505" w:author="Author">
              <w:r w:rsidRPr="00C22FD0">
                <w:rPr>
                  <w:rFonts w:ascii="Times New Roman" w:hAnsi="Times New Roman" w:cs="Times New Roman"/>
                  <w:sz w:val="20"/>
                  <w:szCs w:val="20"/>
                </w:rPr>
                <w:t xml:space="preserve">- ARC Ratings, S.A. (previously </w:t>
              </w:r>
              <w:proofErr w:type="spellStart"/>
              <w:r w:rsidRPr="00C22FD0">
                <w:rPr>
                  <w:rFonts w:ascii="Times New Roman" w:hAnsi="Times New Roman" w:cs="Times New Roman"/>
                  <w:sz w:val="20"/>
                  <w:szCs w:val="20"/>
                </w:rPr>
                <w:t>Companhia</w:t>
              </w:r>
              <w:proofErr w:type="spellEnd"/>
              <w:r w:rsidRPr="00C22FD0">
                <w:rPr>
                  <w:rFonts w:ascii="Times New Roman" w:hAnsi="Times New Roman" w:cs="Times New Roman"/>
                  <w:sz w:val="20"/>
                  <w:szCs w:val="20"/>
                </w:rPr>
                <w:t xml:space="preserve"> Portuguesa de Rating, S.A) (LEI code: 213800OZNJQMV6UA7D79)</w:t>
              </w:r>
            </w:ins>
          </w:p>
          <w:p w14:paraId="5D191B9B" w14:textId="77777777" w:rsidR="006E38DD" w:rsidRPr="00C22FD0" w:rsidRDefault="006E38DD" w:rsidP="006E38DD">
            <w:pPr>
              <w:rPr>
                <w:ins w:id="506" w:author="Author"/>
                <w:rFonts w:ascii="Times New Roman" w:hAnsi="Times New Roman" w:cs="Times New Roman"/>
                <w:sz w:val="20"/>
                <w:szCs w:val="20"/>
              </w:rPr>
            </w:pPr>
            <w:ins w:id="507" w:author="Author">
              <w:r w:rsidRPr="00C22FD0">
                <w:rPr>
                  <w:rFonts w:ascii="Times New Roman" w:hAnsi="Times New Roman" w:cs="Times New Roman"/>
                  <w:sz w:val="20"/>
                  <w:szCs w:val="20"/>
                </w:rPr>
                <w:t>- AM Best Europe-Rating Services Ltd. (AMBERS) (LEI code: 549300VO8J8E5IQV1T26)</w:t>
              </w:r>
            </w:ins>
          </w:p>
          <w:p w14:paraId="27450398" w14:textId="77777777" w:rsidR="006E38DD" w:rsidRPr="00C22FD0" w:rsidRDefault="006E38DD" w:rsidP="006E38DD">
            <w:pPr>
              <w:rPr>
                <w:ins w:id="508" w:author="Author"/>
                <w:rFonts w:ascii="Times New Roman" w:hAnsi="Times New Roman" w:cs="Times New Roman"/>
                <w:sz w:val="20"/>
                <w:szCs w:val="20"/>
              </w:rPr>
            </w:pPr>
            <w:ins w:id="509" w:author="Author">
              <w:r w:rsidRPr="00C22FD0">
                <w:rPr>
                  <w:rFonts w:ascii="Times New Roman" w:hAnsi="Times New Roman" w:cs="Times New Roman"/>
                  <w:sz w:val="20"/>
                  <w:szCs w:val="20"/>
                </w:rPr>
                <w:t>- DBRS Ratings Limited (LEI code: 5493008CGCDQLGT3EH93)</w:t>
              </w:r>
            </w:ins>
          </w:p>
          <w:p w14:paraId="1DA7A27B" w14:textId="77777777" w:rsidR="006E38DD" w:rsidRPr="00C22FD0" w:rsidRDefault="006E38DD" w:rsidP="006E38DD">
            <w:pPr>
              <w:rPr>
                <w:ins w:id="510" w:author="Author"/>
                <w:rFonts w:ascii="Times New Roman" w:hAnsi="Times New Roman" w:cs="Times New Roman"/>
                <w:sz w:val="20"/>
                <w:szCs w:val="20"/>
              </w:rPr>
            </w:pPr>
            <w:ins w:id="511" w:author="Author">
              <w:r w:rsidRPr="00C22FD0">
                <w:rPr>
                  <w:rFonts w:ascii="Times New Roman" w:hAnsi="Times New Roman" w:cs="Times New Roman"/>
                  <w:sz w:val="20"/>
                  <w:szCs w:val="20"/>
                </w:rPr>
                <w:t>- Fitch France S.A.S. (LEI code: 2138009Y4TCZT6QOJO69)</w:t>
              </w:r>
            </w:ins>
          </w:p>
          <w:p w14:paraId="43110E5E" w14:textId="77777777" w:rsidR="006E38DD" w:rsidRPr="00C22FD0" w:rsidRDefault="006E38DD" w:rsidP="006E38DD">
            <w:pPr>
              <w:rPr>
                <w:ins w:id="512" w:author="Author"/>
                <w:rFonts w:ascii="Times New Roman" w:hAnsi="Times New Roman" w:cs="Times New Roman"/>
                <w:sz w:val="20"/>
                <w:szCs w:val="20"/>
                <w:lang w:val="de-DE"/>
                <w:rPrChange w:id="513" w:author="Author">
                  <w:rPr>
                    <w:ins w:id="514" w:author="Author"/>
                    <w:rFonts w:ascii="Times New Roman" w:hAnsi="Times New Roman" w:cs="Times New Roman"/>
                    <w:sz w:val="20"/>
                    <w:szCs w:val="20"/>
                  </w:rPr>
                </w:rPrChange>
              </w:rPr>
            </w:pPr>
            <w:ins w:id="515" w:author="Author">
              <w:r w:rsidRPr="00C22FD0">
                <w:rPr>
                  <w:rFonts w:ascii="Times New Roman" w:hAnsi="Times New Roman" w:cs="Times New Roman"/>
                  <w:sz w:val="20"/>
                  <w:szCs w:val="20"/>
                  <w:lang w:val="de-DE"/>
                  <w:rPrChange w:id="516" w:author="Author">
                    <w:rPr>
                      <w:rFonts w:ascii="Times New Roman" w:hAnsi="Times New Roman" w:cs="Times New Roman"/>
                      <w:sz w:val="20"/>
                      <w:szCs w:val="20"/>
                    </w:rPr>
                  </w:rPrChange>
                </w:rPr>
                <w:t>- Fitch Deutschland GmbH (LEI code: 213800JEMOT1H45VN340)</w:t>
              </w:r>
            </w:ins>
          </w:p>
          <w:p w14:paraId="00610325" w14:textId="77777777" w:rsidR="006E38DD" w:rsidRPr="00C22FD0" w:rsidRDefault="006E38DD" w:rsidP="006E38DD">
            <w:pPr>
              <w:rPr>
                <w:ins w:id="517" w:author="Author"/>
                <w:rFonts w:ascii="Times New Roman" w:hAnsi="Times New Roman" w:cs="Times New Roman"/>
                <w:sz w:val="20"/>
                <w:szCs w:val="20"/>
                <w:lang w:val="de-DE"/>
                <w:rPrChange w:id="518" w:author="Author">
                  <w:rPr>
                    <w:ins w:id="519" w:author="Author"/>
                    <w:rFonts w:ascii="Times New Roman" w:hAnsi="Times New Roman" w:cs="Times New Roman"/>
                    <w:sz w:val="20"/>
                    <w:szCs w:val="20"/>
                  </w:rPr>
                </w:rPrChange>
              </w:rPr>
            </w:pPr>
            <w:ins w:id="520" w:author="Author">
              <w:r w:rsidRPr="00C22FD0">
                <w:rPr>
                  <w:rFonts w:ascii="Times New Roman" w:hAnsi="Times New Roman" w:cs="Times New Roman"/>
                  <w:sz w:val="20"/>
                  <w:szCs w:val="20"/>
                  <w:lang w:val="de-DE"/>
                  <w:rPrChange w:id="521" w:author="Author">
                    <w:rPr>
                      <w:rFonts w:ascii="Times New Roman" w:hAnsi="Times New Roman" w:cs="Times New Roman"/>
                      <w:sz w:val="20"/>
                      <w:szCs w:val="20"/>
                    </w:rPr>
                  </w:rPrChange>
                </w:rPr>
                <w:t>- Fitch Italia S.p.A. (LEI code: 213800POJ9QSCHL3KR31)</w:t>
              </w:r>
            </w:ins>
          </w:p>
          <w:p w14:paraId="24C25180" w14:textId="77777777" w:rsidR="006E38DD" w:rsidRPr="00C22FD0" w:rsidRDefault="006E38DD" w:rsidP="006E38DD">
            <w:pPr>
              <w:rPr>
                <w:ins w:id="522" w:author="Author"/>
                <w:rFonts w:ascii="Times New Roman" w:hAnsi="Times New Roman" w:cs="Times New Roman"/>
                <w:sz w:val="20"/>
                <w:szCs w:val="20"/>
                <w:lang w:val="de-DE"/>
                <w:rPrChange w:id="523" w:author="Author">
                  <w:rPr>
                    <w:ins w:id="524" w:author="Author"/>
                    <w:rFonts w:ascii="Times New Roman" w:hAnsi="Times New Roman" w:cs="Times New Roman"/>
                    <w:sz w:val="20"/>
                    <w:szCs w:val="20"/>
                  </w:rPr>
                </w:rPrChange>
              </w:rPr>
            </w:pPr>
            <w:ins w:id="525" w:author="Author">
              <w:r w:rsidRPr="00C22FD0">
                <w:rPr>
                  <w:rFonts w:ascii="Times New Roman" w:hAnsi="Times New Roman" w:cs="Times New Roman"/>
                  <w:sz w:val="20"/>
                  <w:szCs w:val="20"/>
                  <w:lang w:val="de-DE"/>
                  <w:rPrChange w:id="526" w:author="Author">
                    <w:rPr>
                      <w:rFonts w:ascii="Times New Roman" w:hAnsi="Times New Roman" w:cs="Times New Roman"/>
                      <w:sz w:val="20"/>
                      <w:szCs w:val="20"/>
                    </w:rPr>
                  </w:rPrChange>
                </w:rPr>
                <w:t>- Fitch Polska S.A. (LEI code: 213800RYJTJPW2WD5704)</w:t>
              </w:r>
            </w:ins>
          </w:p>
          <w:p w14:paraId="4DBD51AD" w14:textId="77777777" w:rsidR="006E38DD" w:rsidRPr="00C22FD0" w:rsidRDefault="006E38DD" w:rsidP="006E38DD">
            <w:pPr>
              <w:rPr>
                <w:ins w:id="527" w:author="Author"/>
                <w:rFonts w:ascii="Times New Roman" w:hAnsi="Times New Roman" w:cs="Times New Roman"/>
                <w:sz w:val="20"/>
                <w:szCs w:val="20"/>
              </w:rPr>
            </w:pPr>
            <w:ins w:id="528" w:author="Author">
              <w:r w:rsidRPr="00C22FD0">
                <w:rPr>
                  <w:rFonts w:ascii="Times New Roman" w:hAnsi="Times New Roman" w:cs="Times New Roman"/>
                  <w:sz w:val="20"/>
                  <w:szCs w:val="20"/>
                </w:rPr>
                <w:t xml:space="preserve">- Fitch Ratings </w:t>
              </w:r>
              <w:proofErr w:type="spellStart"/>
              <w:r w:rsidRPr="00C22FD0">
                <w:rPr>
                  <w:rFonts w:ascii="Times New Roman" w:hAnsi="Times New Roman" w:cs="Times New Roman"/>
                  <w:sz w:val="20"/>
                  <w:szCs w:val="20"/>
                </w:rPr>
                <w:t>España</w:t>
              </w:r>
              <w:proofErr w:type="spellEnd"/>
              <w:r w:rsidRPr="00C22FD0">
                <w:rPr>
                  <w:rFonts w:ascii="Times New Roman" w:hAnsi="Times New Roman" w:cs="Times New Roman"/>
                  <w:sz w:val="20"/>
                  <w:szCs w:val="20"/>
                </w:rPr>
                <w:t xml:space="preserve"> S.A.U. (LEI code: 213800RENFIIODKETE60)</w:t>
              </w:r>
            </w:ins>
          </w:p>
          <w:p w14:paraId="72F32838" w14:textId="77777777" w:rsidR="006E38DD" w:rsidRPr="00C22FD0" w:rsidRDefault="006E38DD" w:rsidP="006E38DD">
            <w:pPr>
              <w:rPr>
                <w:ins w:id="529" w:author="Author"/>
                <w:rFonts w:ascii="Times New Roman" w:hAnsi="Times New Roman" w:cs="Times New Roman"/>
                <w:sz w:val="20"/>
                <w:szCs w:val="20"/>
              </w:rPr>
            </w:pPr>
            <w:ins w:id="530" w:author="Author">
              <w:r w:rsidRPr="00C22FD0">
                <w:rPr>
                  <w:rFonts w:ascii="Times New Roman" w:hAnsi="Times New Roman" w:cs="Times New Roman"/>
                  <w:sz w:val="20"/>
                  <w:szCs w:val="20"/>
                </w:rPr>
                <w:t>- Fitch Ratings Limited (LEI code: 2138009F8YAHVC8W3Q52)</w:t>
              </w:r>
            </w:ins>
          </w:p>
          <w:p w14:paraId="755AEC65" w14:textId="77777777" w:rsidR="006E38DD" w:rsidRPr="00C22FD0" w:rsidRDefault="006E38DD" w:rsidP="006E38DD">
            <w:pPr>
              <w:rPr>
                <w:ins w:id="531" w:author="Author"/>
                <w:rFonts w:ascii="Times New Roman" w:hAnsi="Times New Roman" w:cs="Times New Roman"/>
                <w:sz w:val="20"/>
                <w:szCs w:val="20"/>
              </w:rPr>
            </w:pPr>
            <w:ins w:id="532" w:author="Author">
              <w:r w:rsidRPr="00C22FD0">
                <w:rPr>
                  <w:rFonts w:ascii="Times New Roman" w:hAnsi="Times New Roman" w:cs="Times New Roman"/>
                  <w:sz w:val="20"/>
                  <w:szCs w:val="20"/>
                </w:rPr>
                <w:t>- Fitch Ratings CIS Limited (LEI code: 213800B7528Q4DIF2G76)</w:t>
              </w:r>
            </w:ins>
          </w:p>
          <w:p w14:paraId="3C2BC8DE" w14:textId="77777777" w:rsidR="006E38DD" w:rsidRPr="00C22FD0" w:rsidRDefault="006E38DD" w:rsidP="006E38DD">
            <w:pPr>
              <w:rPr>
                <w:ins w:id="533" w:author="Author"/>
                <w:rFonts w:ascii="Times New Roman" w:hAnsi="Times New Roman" w:cs="Times New Roman"/>
                <w:sz w:val="20"/>
                <w:szCs w:val="20"/>
              </w:rPr>
            </w:pPr>
            <w:ins w:id="534" w:author="Author">
              <w:r w:rsidRPr="00C22FD0">
                <w:rPr>
                  <w:rFonts w:ascii="Times New Roman" w:hAnsi="Times New Roman" w:cs="Times New Roman"/>
                  <w:sz w:val="20"/>
                  <w:szCs w:val="20"/>
                </w:rPr>
                <w:t>- Moody’s Investors Service Cyprus Ltd (LEI code: 549300V4LCOYCMNUVR81)</w:t>
              </w:r>
            </w:ins>
          </w:p>
          <w:p w14:paraId="76C5AEF5" w14:textId="77777777" w:rsidR="006E38DD" w:rsidRPr="00C22FD0" w:rsidRDefault="006E38DD" w:rsidP="006E38DD">
            <w:pPr>
              <w:rPr>
                <w:ins w:id="535" w:author="Author"/>
                <w:rFonts w:ascii="Times New Roman" w:hAnsi="Times New Roman" w:cs="Times New Roman"/>
                <w:sz w:val="20"/>
                <w:szCs w:val="20"/>
              </w:rPr>
            </w:pPr>
            <w:ins w:id="536" w:author="Author">
              <w:r w:rsidRPr="00C22FD0">
                <w:rPr>
                  <w:rFonts w:ascii="Times New Roman" w:hAnsi="Times New Roman" w:cs="Times New Roman"/>
                  <w:sz w:val="20"/>
                  <w:szCs w:val="20"/>
                </w:rPr>
                <w:t>- Moody’s France S.A.S. (LEI code: 549300EB2XQYRSE54F02)</w:t>
              </w:r>
            </w:ins>
          </w:p>
          <w:p w14:paraId="18D5E3B1" w14:textId="77777777" w:rsidR="006E38DD" w:rsidRPr="00C22FD0" w:rsidRDefault="006E38DD" w:rsidP="006E38DD">
            <w:pPr>
              <w:rPr>
                <w:ins w:id="537" w:author="Author"/>
                <w:rFonts w:ascii="Times New Roman" w:hAnsi="Times New Roman" w:cs="Times New Roman"/>
                <w:sz w:val="20"/>
                <w:szCs w:val="20"/>
              </w:rPr>
            </w:pPr>
            <w:ins w:id="538" w:author="Author">
              <w:r w:rsidRPr="00C22FD0">
                <w:rPr>
                  <w:rFonts w:ascii="Times New Roman" w:hAnsi="Times New Roman" w:cs="Times New Roman"/>
                  <w:sz w:val="20"/>
                  <w:szCs w:val="20"/>
                </w:rPr>
                <w:t>- Moody’s Deutschland GmbH (LEI code: 549300M5JMGHVTWYZH47)</w:t>
              </w:r>
            </w:ins>
          </w:p>
          <w:p w14:paraId="608CCC59" w14:textId="77777777" w:rsidR="006E38DD" w:rsidRPr="00C22FD0" w:rsidRDefault="006E38DD" w:rsidP="006E38DD">
            <w:pPr>
              <w:rPr>
                <w:ins w:id="539" w:author="Author"/>
                <w:rFonts w:ascii="Times New Roman" w:hAnsi="Times New Roman" w:cs="Times New Roman"/>
                <w:sz w:val="20"/>
                <w:szCs w:val="20"/>
              </w:rPr>
            </w:pPr>
            <w:ins w:id="540" w:author="Author">
              <w:r w:rsidRPr="00C22FD0">
                <w:rPr>
                  <w:rFonts w:ascii="Times New Roman" w:hAnsi="Times New Roman" w:cs="Times New Roman"/>
                  <w:sz w:val="20"/>
                  <w:szCs w:val="20"/>
                </w:rPr>
                <w:t xml:space="preserve">- Moody’s Italia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(LEI code: 549300GMXJ4QK70UOU68)</w:t>
              </w:r>
            </w:ins>
          </w:p>
          <w:p w14:paraId="14886460" w14:textId="77777777" w:rsidR="006E38DD" w:rsidRPr="00C22FD0" w:rsidRDefault="006E38DD" w:rsidP="006E38DD">
            <w:pPr>
              <w:rPr>
                <w:ins w:id="541" w:author="Author"/>
                <w:rFonts w:ascii="Times New Roman" w:hAnsi="Times New Roman" w:cs="Times New Roman"/>
                <w:sz w:val="20"/>
                <w:szCs w:val="20"/>
              </w:rPr>
            </w:pPr>
            <w:ins w:id="542" w:author="Author">
              <w:r w:rsidRPr="00C22FD0">
                <w:rPr>
                  <w:rFonts w:ascii="Times New Roman" w:hAnsi="Times New Roman" w:cs="Times New Roman"/>
                  <w:sz w:val="20"/>
                  <w:szCs w:val="20"/>
                </w:rPr>
                <w:t xml:space="preserve">- Moody’s Investors Service </w:t>
              </w:r>
              <w:proofErr w:type="spellStart"/>
              <w:r w:rsidRPr="00C22FD0">
                <w:rPr>
                  <w:rFonts w:ascii="Times New Roman" w:hAnsi="Times New Roman" w:cs="Times New Roman"/>
                  <w:sz w:val="20"/>
                  <w:szCs w:val="20"/>
                </w:rPr>
                <w:t>España</w:t>
              </w:r>
              <w:proofErr w:type="spellEnd"/>
              <w:r w:rsidRPr="00C22FD0">
                <w:rPr>
                  <w:rFonts w:ascii="Times New Roman" w:hAnsi="Times New Roman" w:cs="Times New Roman"/>
                  <w:sz w:val="20"/>
                  <w:szCs w:val="20"/>
                </w:rPr>
                <w:t xml:space="preserve"> S.A. (LEI code: 5493005X59ILY4BGJK90)</w:t>
              </w:r>
            </w:ins>
          </w:p>
          <w:p w14:paraId="4F7F7BE2" w14:textId="77777777" w:rsidR="006E38DD" w:rsidRPr="00C22FD0" w:rsidRDefault="006E38DD" w:rsidP="006E38DD">
            <w:pPr>
              <w:rPr>
                <w:ins w:id="543" w:author="Author"/>
                <w:rFonts w:ascii="Times New Roman" w:hAnsi="Times New Roman" w:cs="Times New Roman"/>
                <w:sz w:val="20"/>
                <w:szCs w:val="20"/>
              </w:rPr>
            </w:pPr>
            <w:ins w:id="544" w:author="Author">
              <w:r w:rsidRPr="00C22FD0">
                <w:rPr>
                  <w:rFonts w:ascii="Times New Roman" w:hAnsi="Times New Roman" w:cs="Times New Roman"/>
                  <w:sz w:val="20"/>
                  <w:szCs w:val="20"/>
                </w:rPr>
                <w:t>- Moody’s Investors Service Ltd (LEI code: 549300SM89WABHDNJ349)</w:t>
              </w:r>
            </w:ins>
          </w:p>
          <w:p w14:paraId="63047F4A" w14:textId="77777777" w:rsidR="005E0016" w:rsidRPr="005E0016" w:rsidRDefault="005E0016" w:rsidP="005E0016">
            <w:pPr>
              <w:rPr>
                <w:ins w:id="545" w:author="Author"/>
                <w:rFonts w:ascii="Times New Roman" w:hAnsi="Times New Roman" w:cs="Times New Roman"/>
                <w:sz w:val="20"/>
                <w:szCs w:val="20"/>
              </w:rPr>
            </w:pPr>
            <w:ins w:id="546" w:author="Author">
              <w:r w:rsidRPr="005E0016">
                <w:rPr>
                  <w:rFonts w:ascii="Times New Roman" w:hAnsi="Times New Roman" w:cs="Times New Roman"/>
                  <w:sz w:val="20"/>
                  <w:szCs w:val="20"/>
                </w:rPr>
                <w:t>- S&amp;P Global Ratings France SAS (LEI code: 54930035REY2YCDSBH09)</w:t>
              </w:r>
            </w:ins>
          </w:p>
          <w:p w14:paraId="68C0721A" w14:textId="3E941479" w:rsidR="006E38DD" w:rsidRPr="00C22FD0" w:rsidDel="005E0016" w:rsidRDefault="005E0016" w:rsidP="005E0016">
            <w:pPr>
              <w:rPr>
                <w:ins w:id="547" w:author="Author"/>
                <w:del w:id="548" w:author="Author"/>
                <w:rFonts w:ascii="Times New Roman" w:hAnsi="Times New Roman" w:cs="Times New Roman"/>
                <w:sz w:val="20"/>
                <w:szCs w:val="20"/>
              </w:rPr>
            </w:pPr>
            <w:ins w:id="549" w:author="Author">
              <w:r w:rsidRPr="005E0016">
                <w:rPr>
                  <w:rFonts w:ascii="Times New Roman" w:hAnsi="Times New Roman" w:cs="Times New Roman"/>
                  <w:sz w:val="20"/>
                  <w:szCs w:val="20"/>
                </w:rPr>
                <w:t>- S&amp;P Global Ratings Italy S.R.L. (LEI code: 54930000NMOJ7ZBUQ063)</w:t>
              </w:r>
              <w:del w:id="550" w:author="Author">
                <w:r w:rsidR="006E38DD" w:rsidRPr="00C22FD0" w:rsidDel="005E0016">
                  <w:rPr>
                    <w:rFonts w:ascii="Times New Roman" w:hAnsi="Times New Roman" w:cs="Times New Roman"/>
                    <w:sz w:val="20"/>
                    <w:szCs w:val="20"/>
                  </w:rPr>
                  <w:delText xml:space="preserve">- </w:delText>
                </w:r>
                <w:bookmarkStart w:id="551" w:name="_GoBack"/>
                <w:r w:rsidR="006E38DD" w:rsidRPr="00C22FD0" w:rsidDel="005E0016">
                  <w:rPr>
                    <w:rFonts w:ascii="Times New Roman" w:hAnsi="Times New Roman" w:cs="Times New Roman"/>
                    <w:sz w:val="20"/>
                    <w:szCs w:val="20"/>
                  </w:rPr>
                  <w:delText>Standard &amp;</w:delText>
                </w:r>
                <w:bookmarkEnd w:id="551"/>
                <w:r w:rsidR="006E38DD" w:rsidRPr="00C22FD0" w:rsidDel="005E0016">
                  <w:rPr>
                    <w:rFonts w:ascii="Times New Roman" w:hAnsi="Times New Roman" w:cs="Times New Roman"/>
                    <w:sz w:val="20"/>
                    <w:szCs w:val="20"/>
                  </w:rPr>
                  <w:delText xml:space="preserve"> Poor’s Credit Market Services France S.A.S. (LEI code: 54930035REY2YCDSBH09)</w:delText>
                </w:r>
              </w:del>
            </w:ins>
          </w:p>
          <w:p w14:paraId="39E649F4" w14:textId="35679D26" w:rsidR="006E38DD" w:rsidRPr="00C22FD0" w:rsidDel="005E0016" w:rsidRDefault="006E38DD" w:rsidP="006E38DD">
            <w:pPr>
              <w:rPr>
                <w:ins w:id="552" w:author="Author"/>
                <w:del w:id="553" w:author="Author"/>
                <w:rFonts w:ascii="Times New Roman" w:hAnsi="Times New Roman" w:cs="Times New Roman"/>
                <w:sz w:val="20"/>
                <w:szCs w:val="20"/>
              </w:rPr>
            </w:pPr>
            <w:ins w:id="554" w:author="Author">
              <w:del w:id="555" w:author="Author">
                <w:r w:rsidRPr="00C22FD0" w:rsidDel="005E0016">
                  <w:rPr>
                    <w:rFonts w:ascii="Times New Roman" w:hAnsi="Times New Roman" w:cs="Times New Roman"/>
                    <w:sz w:val="20"/>
                    <w:szCs w:val="20"/>
                  </w:rPr>
                  <w:delText xml:space="preserve">- Standard &amp; Poor’s Credit Market Services Italy S.r.l. (LEI code: </w:delText>
                </w:r>
                <w:r w:rsidRPr="00C22FD0" w:rsidDel="005E0016">
                  <w:rPr>
                    <w:rFonts w:ascii="Times New Roman" w:hAnsi="Times New Roman" w:cs="Times New Roman"/>
                    <w:sz w:val="20"/>
                    <w:szCs w:val="20"/>
                  </w:rPr>
                  <w:lastRenderedPageBreak/>
                  <w:delText>54930000NMOJ7ZBUQ063)</w:delText>
                </w:r>
              </w:del>
            </w:ins>
          </w:p>
          <w:p w14:paraId="52AFEECE" w14:textId="77777777" w:rsidR="006E38DD" w:rsidRPr="00C22FD0" w:rsidRDefault="006E38DD" w:rsidP="006E38DD">
            <w:pPr>
              <w:rPr>
                <w:ins w:id="556" w:author="Author"/>
                <w:rFonts w:ascii="Times New Roman" w:hAnsi="Times New Roman" w:cs="Times New Roman"/>
                <w:sz w:val="20"/>
                <w:szCs w:val="20"/>
              </w:rPr>
            </w:pPr>
            <w:ins w:id="557" w:author="Author">
              <w:r w:rsidRPr="00C22FD0">
                <w:rPr>
                  <w:rFonts w:ascii="Times New Roman" w:hAnsi="Times New Roman" w:cs="Times New Roman"/>
                  <w:sz w:val="20"/>
                  <w:szCs w:val="20"/>
                </w:rPr>
                <w:t>- Standard &amp; Poor’s Credit Market Services Europe Limited (LEI code: 549300363WVTTH0TW460)</w:t>
              </w:r>
            </w:ins>
          </w:p>
          <w:p w14:paraId="42693485" w14:textId="4A859EA2" w:rsidR="006E38DD" w:rsidRPr="00C22FD0" w:rsidRDefault="006E38DD" w:rsidP="006E38DD">
            <w:pPr>
              <w:rPr>
                <w:ins w:id="558" w:author="Author"/>
                <w:rFonts w:ascii="Times New Roman" w:hAnsi="Times New Roman" w:cs="Times New Roman"/>
                <w:sz w:val="20"/>
                <w:szCs w:val="20"/>
              </w:rPr>
            </w:pPr>
            <w:ins w:id="559" w:author="Author">
              <w:r w:rsidRPr="00C22FD0">
                <w:rPr>
                  <w:rFonts w:ascii="Times New Roman" w:hAnsi="Times New Roman" w:cs="Times New Roman"/>
                  <w:sz w:val="20"/>
                  <w:szCs w:val="20"/>
                </w:rPr>
                <w:t xml:space="preserve">- </w:t>
              </w:r>
              <w:r w:rsidR="00AE3C77" w:rsidRPr="00AE3C77">
                <w:rPr>
                  <w:rFonts w:ascii="Times New Roman" w:hAnsi="Times New Roman" w:cs="Times New Roman"/>
                  <w:sz w:val="20"/>
                  <w:szCs w:val="20"/>
                </w:rPr>
                <w:t xml:space="preserve">CRIF Ratings </w:t>
              </w:r>
              <w:proofErr w:type="spellStart"/>
              <w:r w:rsidR="00AE3C77" w:rsidRPr="00AE3C77">
                <w:rPr>
                  <w:rFonts w:ascii="Times New Roman" w:hAnsi="Times New Roman" w:cs="Times New Roman"/>
                  <w:sz w:val="20"/>
                  <w:szCs w:val="20"/>
                </w:rPr>
                <w:t>S.r.l</w:t>
              </w:r>
              <w:proofErr w:type="spellEnd"/>
              <w:r w:rsidR="00AE3C77" w:rsidRPr="00AE3C77">
                <w:rPr>
                  <w:rFonts w:ascii="Times New Roman" w:hAnsi="Times New Roman" w:cs="Times New Roman"/>
                  <w:sz w:val="20"/>
                  <w:szCs w:val="20"/>
                </w:rPr>
                <w:t xml:space="preserve">. (previously </w:t>
              </w:r>
              <w:r w:rsidRPr="00C22FD0">
                <w:rPr>
                  <w:rFonts w:ascii="Times New Roman" w:hAnsi="Times New Roman" w:cs="Times New Roman"/>
                  <w:sz w:val="20"/>
                  <w:szCs w:val="20"/>
                </w:rPr>
                <w:t>CRIF S.p.A.</w:t>
              </w:r>
              <w:r w:rsidR="00AE3C77">
                <w:rPr>
                  <w:rFonts w:ascii="Times New Roman" w:hAnsi="Times New Roman" w:cs="Times New Roman"/>
                  <w:sz w:val="20"/>
                  <w:szCs w:val="20"/>
                </w:rPr>
                <w:t>)</w:t>
              </w:r>
              <w:r w:rsidRPr="00C22FD0">
                <w:rPr>
                  <w:rFonts w:ascii="Times New Roman" w:hAnsi="Times New Roman" w:cs="Times New Roman"/>
                  <w:sz w:val="20"/>
                  <w:szCs w:val="20"/>
                </w:rPr>
                <w:t xml:space="preserve"> (LEI code: </w:t>
              </w:r>
              <w:r w:rsidR="00EB3D8A" w:rsidRPr="00C22FD0">
                <w:rPr>
                  <w:rFonts w:ascii="Times New Roman" w:hAnsi="Times New Roman" w:cs="Times New Roman"/>
                  <w:sz w:val="20"/>
                  <w:szCs w:val="20"/>
                </w:rPr>
                <w:t>8156001AB6A1D740F237</w:t>
              </w:r>
              <w:del w:id="560" w:author="Author">
                <w:r w:rsidRPr="00C22FD0" w:rsidDel="00EB3D8A">
                  <w:rPr>
                    <w:rFonts w:ascii="Times New Roman" w:hAnsi="Times New Roman" w:cs="Times New Roman"/>
                    <w:sz w:val="20"/>
                    <w:szCs w:val="20"/>
                  </w:rPr>
                  <w:delText>815600EAE45F55EE5B73</w:delText>
                </w:r>
              </w:del>
              <w:r w:rsidRPr="00C22FD0">
                <w:rPr>
                  <w:rFonts w:ascii="Times New Roman" w:hAnsi="Times New Roman" w:cs="Times New Roman"/>
                  <w:sz w:val="20"/>
                  <w:szCs w:val="20"/>
                </w:rPr>
                <w:t>)</w:t>
              </w:r>
            </w:ins>
          </w:p>
          <w:p w14:paraId="5910AA6E" w14:textId="77777777" w:rsidR="006E38DD" w:rsidRPr="00C22FD0" w:rsidRDefault="006E38DD" w:rsidP="006E38DD">
            <w:pPr>
              <w:rPr>
                <w:ins w:id="561" w:author="Author"/>
                <w:rFonts w:ascii="Times New Roman" w:hAnsi="Times New Roman" w:cs="Times New Roman"/>
                <w:sz w:val="20"/>
                <w:szCs w:val="20"/>
              </w:rPr>
            </w:pPr>
            <w:ins w:id="562" w:author="Author">
              <w:r w:rsidRPr="00C22FD0">
                <w:rPr>
                  <w:rFonts w:ascii="Times New Roman" w:hAnsi="Times New Roman" w:cs="Times New Roman"/>
                  <w:sz w:val="20"/>
                  <w:szCs w:val="20"/>
                </w:rPr>
                <w:t>- Capital Intelligence Ratings Ltd (LEI code: 549300RE88OJP9J24Z18)</w:t>
              </w:r>
            </w:ins>
          </w:p>
          <w:p w14:paraId="6F672F2D" w14:textId="77777777" w:rsidR="006E38DD" w:rsidRPr="00C22FD0" w:rsidRDefault="006E38DD" w:rsidP="006E38DD">
            <w:pPr>
              <w:rPr>
                <w:ins w:id="563" w:author="Author"/>
                <w:rFonts w:ascii="Times New Roman" w:hAnsi="Times New Roman" w:cs="Times New Roman"/>
                <w:sz w:val="20"/>
                <w:szCs w:val="20"/>
              </w:rPr>
            </w:pPr>
            <w:ins w:id="564" w:author="Author">
              <w:r w:rsidRPr="00C22FD0">
                <w:rPr>
                  <w:rFonts w:ascii="Times New Roman" w:hAnsi="Times New Roman" w:cs="Times New Roman"/>
                  <w:sz w:val="20"/>
                  <w:szCs w:val="20"/>
                </w:rPr>
                <w:t xml:space="preserve">- European Rating Agency, </w:t>
              </w:r>
              <w:proofErr w:type="spellStart"/>
              <w:r w:rsidRPr="00C22FD0">
                <w:rPr>
                  <w:rFonts w:ascii="Times New Roman" w:hAnsi="Times New Roman" w:cs="Times New Roman"/>
                  <w:sz w:val="20"/>
                  <w:szCs w:val="20"/>
                </w:rPr>
                <w:t>a.s</w:t>
              </w:r>
              <w:proofErr w:type="spellEnd"/>
              <w:r w:rsidRPr="00C22FD0">
                <w:rPr>
                  <w:rFonts w:ascii="Times New Roman" w:hAnsi="Times New Roman" w:cs="Times New Roman"/>
                  <w:sz w:val="20"/>
                  <w:szCs w:val="20"/>
                </w:rPr>
                <w:t>. (LEI code: 097900BFME0000038276)</w:t>
              </w:r>
            </w:ins>
          </w:p>
          <w:p w14:paraId="6489BCCB" w14:textId="77777777" w:rsidR="006E38DD" w:rsidRPr="00C22FD0" w:rsidRDefault="006E38DD" w:rsidP="006E38DD">
            <w:pPr>
              <w:rPr>
                <w:ins w:id="565" w:author="Author"/>
                <w:rFonts w:ascii="Times New Roman" w:hAnsi="Times New Roman" w:cs="Times New Roman"/>
                <w:sz w:val="20"/>
                <w:szCs w:val="20"/>
              </w:rPr>
            </w:pPr>
            <w:ins w:id="566"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Axesor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conocer</w:t>
              </w:r>
              <w:proofErr w:type="spellEnd"/>
              <w:r w:rsidRPr="00C22FD0">
                <w:rPr>
                  <w:rFonts w:ascii="Times New Roman" w:hAnsi="Times New Roman" w:cs="Times New Roman"/>
                  <w:sz w:val="20"/>
                  <w:szCs w:val="20"/>
                </w:rPr>
                <w:t xml:space="preserve"> para </w:t>
              </w:r>
              <w:proofErr w:type="spellStart"/>
              <w:r w:rsidRPr="00C22FD0">
                <w:rPr>
                  <w:rFonts w:ascii="Times New Roman" w:hAnsi="Times New Roman" w:cs="Times New Roman"/>
                  <w:sz w:val="20"/>
                  <w:szCs w:val="20"/>
                </w:rPr>
                <w:t>decidir</w:t>
              </w:r>
              <w:proofErr w:type="spellEnd"/>
              <w:r w:rsidRPr="00C22FD0">
                <w:rPr>
                  <w:rFonts w:ascii="Times New Roman" w:hAnsi="Times New Roman" w:cs="Times New Roman"/>
                  <w:sz w:val="20"/>
                  <w:szCs w:val="20"/>
                </w:rPr>
                <w:t xml:space="preserve"> SA (LEI code: 95980020140005900000)</w:t>
              </w:r>
            </w:ins>
          </w:p>
          <w:p w14:paraId="131CA3B9" w14:textId="77777777" w:rsidR="006E38DD" w:rsidRPr="00C22FD0" w:rsidRDefault="006E38DD" w:rsidP="006E38DD">
            <w:pPr>
              <w:rPr>
                <w:ins w:id="567" w:author="Author"/>
                <w:rFonts w:ascii="Times New Roman" w:hAnsi="Times New Roman" w:cs="Times New Roman"/>
                <w:sz w:val="20"/>
                <w:szCs w:val="20"/>
              </w:rPr>
            </w:pPr>
            <w:ins w:id="568"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Cerved</w:t>
              </w:r>
              <w:proofErr w:type="spellEnd"/>
              <w:r w:rsidRPr="00C22FD0">
                <w:rPr>
                  <w:rFonts w:ascii="Times New Roman" w:hAnsi="Times New Roman" w:cs="Times New Roman"/>
                  <w:sz w:val="20"/>
                  <w:szCs w:val="20"/>
                </w:rPr>
                <w:t xml:space="preserve"> Rating Agency S.p.A. (previously CERVED Group S.p.A</w:t>
              </w:r>
              <w:proofErr w:type="gramStart"/>
              <w:r w:rsidRPr="00C22FD0">
                <w:rPr>
                  <w:rFonts w:ascii="Times New Roman" w:hAnsi="Times New Roman" w:cs="Times New Roman"/>
                  <w:sz w:val="20"/>
                  <w:szCs w:val="20"/>
                </w:rPr>
                <w:t>. )</w:t>
              </w:r>
              <w:proofErr w:type="gramEnd"/>
              <w:r w:rsidRPr="00C22FD0">
                <w:rPr>
                  <w:rFonts w:ascii="Times New Roman" w:hAnsi="Times New Roman" w:cs="Times New Roman"/>
                  <w:sz w:val="20"/>
                  <w:szCs w:val="20"/>
                </w:rPr>
                <w:t xml:space="preserve"> (LEI code: 8156004AB6C992A99368)</w:t>
              </w:r>
            </w:ins>
          </w:p>
          <w:p w14:paraId="4CC199DE" w14:textId="77777777" w:rsidR="006E38DD" w:rsidRPr="00C22FD0" w:rsidRDefault="006E38DD" w:rsidP="006E38DD">
            <w:pPr>
              <w:rPr>
                <w:ins w:id="569" w:author="Author"/>
                <w:rFonts w:ascii="Times New Roman" w:hAnsi="Times New Roman" w:cs="Times New Roman"/>
                <w:sz w:val="20"/>
                <w:szCs w:val="20"/>
              </w:rPr>
            </w:pPr>
            <w:ins w:id="570" w:author="Author">
              <w:r w:rsidRPr="00C22FD0">
                <w:rPr>
                  <w:rFonts w:ascii="Times New Roman" w:hAnsi="Times New Roman" w:cs="Times New Roman"/>
                  <w:sz w:val="20"/>
                  <w:szCs w:val="20"/>
                </w:rPr>
                <w:t>- Kroll Bond Rating Agency (LEI code: 549300QYZ5CZYXTNZ676)</w:t>
              </w:r>
            </w:ins>
          </w:p>
          <w:p w14:paraId="3A38B330" w14:textId="77777777" w:rsidR="006E38DD" w:rsidRPr="00C22FD0" w:rsidRDefault="006E38DD" w:rsidP="006E38DD">
            <w:pPr>
              <w:rPr>
                <w:ins w:id="571" w:author="Author"/>
                <w:rFonts w:ascii="Times New Roman" w:hAnsi="Times New Roman" w:cs="Times New Roman"/>
                <w:sz w:val="20"/>
                <w:szCs w:val="20"/>
              </w:rPr>
            </w:pPr>
            <w:ins w:id="572" w:author="Author">
              <w:r w:rsidRPr="00C22FD0">
                <w:rPr>
                  <w:rFonts w:ascii="Times New Roman" w:hAnsi="Times New Roman" w:cs="Times New Roman"/>
                  <w:sz w:val="20"/>
                  <w:szCs w:val="20"/>
                </w:rPr>
                <w:t>- The Economist Intelligence Unit Ltd (LEI code: 213800Q7GRZWF95EWN10)</w:t>
              </w:r>
            </w:ins>
          </w:p>
          <w:p w14:paraId="2C3F149A" w14:textId="77777777" w:rsidR="006E38DD" w:rsidRPr="00C22FD0" w:rsidRDefault="006E38DD" w:rsidP="006E38DD">
            <w:pPr>
              <w:rPr>
                <w:ins w:id="573" w:author="Author"/>
                <w:rFonts w:ascii="Times New Roman" w:hAnsi="Times New Roman" w:cs="Times New Roman"/>
                <w:sz w:val="20"/>
                <w:szCs w:val="20"/>
              </w:rPr>
            </w:pPr>
            <w:ins w:id="574"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Dagong</w:t>
              </w:r>
              <w:proofErr w:type="spellEnd"/>
              <w:r w:rsidRPr="00C22FD0">
                <w:rPr>
                  <w:rFonts w:ascii="Times New Roman" w:hAnsi="Times New Roman" w:cs="Times New Roman"/>
                  <w:sz w:val="20"/>
                  <w:szCs w:val="20"/>
                </w:rPr>
                <w:t xml:space="preserve"> Europe Credit Rating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Dagong</w:t>
              </w:r>
              <w:proofErr w:type="spellEnd"/>
              <w:r w:rsidRPr="00C22FD0">
                <w:rPr>
                  <w:rFonts w:ascii="Times New Roman" w:hAnsi="Times New Roman" w:cs="Times New Roman"/>
                  <w:sz w:val="20"/>
                  <w:szCs w:val="20"/>
                </w:rPr>
                <w:t xml:space="preserve"> Europe) (LEI code: 815600BF4FF53B7C6311)</w:t>
              </w:r>
            </w:ins>
          </w:p>
          <w:p w14:paraId="0B061B76" w14:textId="7E727E8C" w:rsidR="006E38DD" w:rsidRPr="00C22FD0" w:rsidRDefault="006E38DD" w:rsidP="006E38DD">
            <w:pPr>
              <w:rPr>
                <w:ins w:id="575" w:author="Author"/>
                <w:rFonts w:ascii="Times New Roman" w:hAnsi="Times New Roman" w:cs="Times New Roman"/>
                <w:sz w:val="20"/>
                <w:szCs w:val="20"/>
              </w:rPr>
            </w:pPr>
            <w:ins w:id="576" w:author="Author">
              <w:r w:rsidRPr="00C22FD0">
                <w:rPr>
                  <w:rFonts w:ascii="Times New Roman" w:hAnsi="Times New Roman" w:cs="Times New Roman"/>
                  <w:sz w:val="20"/>
                  <w:szCs w:val="20"/>
                </w:rPr>
                <w:t xml:space="preserve">- Spread Research (LEI code: </w:t>
              </w:r>
              <w:r w:rsidR="00EB3D8A" w:rsidRPr="00C22FD0">
                <w:rPr>
                  <w:rFonts w:ascii="Times New Roman" w:hAnsi="Times New Roman" w:cs="Times New Roman"/>
                  <w:sz w:val="20"/>
                  <w:szCs w:val="20"/>
                </w:rPr>
                <w:t>969500HB6BVM2UJDOC52</w:t>
              </w:r>
              <w:r w:rsidRPr="00C22FD0">
                <w:rPr>
                  <w:rFonts w:ascii="Times New Roman" w:hAnsi="Times New Roman" w:cs="Times New Roman"/>
                  <w:sz w:val="20"/>
                  <w:szCs w:val="20"/>
                </w:rPr>
                <w:t>)</w:t>
              </w:r>
            </w:ins>
          </w:p>
          <w:p w14:paraId="0458243C" w14:textId="77777777" w:rsidR="006E38DD" w:rsidRPr="00C22FD0" w:rsidRDefault="006E38DD" w:rsidP="006E38DD">
            <w:pPr>
              <w:rPr>
                <w:ins w:id="577" w:author="Author"/>
                <w:rFonts w:ascii="Times New Roman" w:hAnsi="Times New Roman" w:cs="Times New Roman"/>
                <w:sz w:val="20"/>
                <w:szCs w:val="20"/>
              </w:rPr>
            </w:pPr>
            <w:ins w:id="578"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EuroRating</w:t>
              </w:r>
              <w:proofErr w:type="spellEnd"/>
              <w:r w:rsidRPr="00C22FD0">
                <w:rPr>
                  <w:rFonts w:ascii="Times New Roman" w:hAnsi="Times New Roman" w:cs="Times New Roman"/>
                  <w:sz w:val="20"/>
                  <w:szCs w:val="20"/>
                </w:rPr>
                <w:t xml:space="preserve"> Sp. z </w:t>
              </w:r>
              <w:proofErr w:type="spellStart"/>
              <w:r w:rsidRPr="00C22FD0">
                <w:rPr>
                  <w:rFonts w:ascii="Times New Roman" w:hAnsi="Times New Roman" w:cs="Times New Roman"/>
                  <w:sz w:val="20"/>
                  <w:szCs w:val="20"/>
                </w:rPr>
                <w:t>o.o</w:t>
              </w:r>
              <w:proofErr w:type="spellEnd"/>
              <w:r w:rsidRPr="00C22FD0">
                <w:rPr>
                  <w:rFonts w:ascii="Times New Roman" w:hAnsi="Times New Roman" w:cs="Times New Roman"/>
                  <w:sz w:val="20"/>
                  <w:szCs w:val="20"/>
                </w:rPr>
                <w:t>. (LEI code: 25940027QWS5GMO74O03)</w:t>
              </w:r>
            </w:ins>
          </w:p>
          <w:p w14:paraId="4472C546" w14:textId="77777777" w:rsidR="006E38DD" w:rsidRPr="00C22FD0" w:rsidRDefault="006E38DD" w:rsidP="006E38DD">
            <w:pPr>
              <w:rPr>
                <w:ins w:id="579" w:author="Author"/>
                <w:rFonts w:ascii="Times New Roman" w:hAnsi="Times New Roman" w:cs="Times New Roman"/>
                <w:sz w:val="20"/>
                <w:szCs w:val="20"/>
              </w:rPr>
            </w:pPr>
            <w:ins w:id="580" w:author="Author">
              <w:r w:rsidRPr="00C22FD0">
                <w:rPr>
                  <w:rFonts w:ascii="Times New Roman" w:hAnsi="Times New Roman" w:cs="Times New Roman"/>
                  <w:sz w:val="20"/>
                  <w:szCs w:val="20"/>
                </w:rPr>
                <w:t>- HR Ratings de México, S.A. de C.V. (HR Ratings) (LEI code: 549300IFL3XJKTRHZ480)</w:t>
              </w:r>
            </w:ins>
          </w:p>
          <w:p w14:paraId="0206E01B" w14:textId="77777777" w:rsidR="006E38DD" w:rsidRPr="00C22FD0" w:rsidRDefault="006E38DD" w:rsidP="006E38DD">
            <w:pPr>
              <w:rPr>
                <w:ins w:id="581" w:author="Author"/>
                <w:rFonts w:ascii="Times New Roman" w:hAnsi="Times New Roman" w:cs="Times New Roman"/>
                <w:sz w:val="20"/>
                <w:szCs w:val="20"/>
              </w:rPr>
            </w:pPr>
            <w:ins w:id="582" w:author="Author">
              <w:r w:rsidRPr="00C22FD0">
                <w:rPr>
                  <w:rFonts w:ascii="Times New Roman" w:hAnsi="Times New Roman" w:cs="Times New Roman"/>
                  <w:sz w:val="20"/>
                  <w:szCs w:val="20"/>
                </w:rPr>
                <w:t>- Moody’s Investors Service EMEA Ltd (LEI code: 54930009NU3JYS1HTT72)</w:t>
              </w:r>
            </w:ins>
          </w:p>
          <w:p w14:paraId="5CD01ED5" w14:textId="77777777" w:rsidR="006E38DD" w:rsidRPr="00C22FD0" w:rsidRDefault="006E38DD" w:rsidP="006E38DD">
            <w:pPr>
              <w:rPr>
                <w:ins w:id="583" w:author="Author"/>
                <w:rFonts w:ascii="Times New Roman" w:hAnsi="Times New Roman" w:cs="Times New Roman"/>
                <w:sz w:val="20"/>
                <w:szCs w:val="20"/>
              </w:rPr>
            </w:pPr>
            <w:ins w:id="584" w:author="Author">
              <w:r w:rsidRPr="00C22FD0">
                <w:rPr>
                  <w:rFonts w:ascii="Times New Roman" w:hAnsi="Times New Roman" w:cs="Times New Roman"/>
                  <w:sz w:val="20"/>
                  <w:szCs w:val="20"/>
                </w:rPr>
                <w:t>- Egan-Jones Ratings Co. (EJR) (LEI code: 54930016113PD33V1H31)</w:t>
              </w:r>
            </w:ins>
          </w:p>
          <w:p w14:paraId="373BC5F8" w14:textId="77777777" w:rsidR="006E38DD" w:rsidRPr="00C22FD0" w:rsidRDefault="006E38DD" w:rsidP="006E38DD">
            <w:pPr>
              <w:rPr>
                <w:ins w:id="585" w:author="Author"/>
                <w:rFonts w:ascii="Times New Roman" w:hAnsi="Times New Roman" w:cs="Times New Roman"/>
                <w:sz w:val="20"/>
                <w:szCs w:val="20"/>
              </w:rPr>
            </w:pPr>
            <w:ins w:id="586"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modeFinance</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(LEI code: 815600B85A94A0122614)</w:t>
              </w:r>
            </w:ins>
          </w:p>
          <w:p w14:paraId="0B269DDA" w14:textId="72E34CF3" w:rsidR="006E38DD" w:rsidRPr="00C22FD0" w:rsidRDefault="006E38DD" w:rsidP="006E38DD">
            <w:pPr>
              <w:rPr>
                <w:ins w:id="587" w:author="Author"/>
                <w:rFonts w:ascii="Times New Roman" w:hAnsi="Times New Roman" w:cs="Times New Roman"/>
                <w:sz w:val="20"/>
                <w:szCs w:val="20"/>
              </w:rPr>
            </w:pPr>
            <w:ins w:id="588" w:author="Author">
              <w:r w:rsidRPr="00C22FD0">
                <w:rPr>
                  <w:rFonts w:ascii="Times New Roman" w:hAnsi="Times New Roman" w:cs="Times New Roman"/>
                  <w:sz w:val="20"/>
                  <w:szCs w:val="20"/>
                </w:rPr>
                <w:t xml:space="preserve">- INC Rating Sp. z </w:t>
              </w:r>
              <w:proofErr w:type="spellStart"/>
              <w:r w:rsidRPr="00C22FD0">
                <w:rPr>
                  <w:rFonts w:ascii="Times New Roman" w:hAnsi="Times New Roman" w:cs="Times New Roman"/>
                  <w:sz w:val="20"/>
                  <w:szCs w:val="20"/>
                </w:rPr>
                <w:t>o.o</w:t>
              </w:r>
              <w:proofErr w:type="spellEnd"/>
              <w:r w:rsidRPr="00C22FD0">
                <w:rPr>
                  <w:rFonts w:ascii="Times New Roman" w:hAnsi="Times New Roman" w:cs="Times New Roman"/>
                  <w:sz w:val="20"/>
                  <w:szCs w:val="20"/>
                </w:rPr>
                <w:t xml:space="preserve">. (LEI code: </w:t>
              </w:r>
              <w:r w:rsidR="00EB3D8A" w:rsidRPr="00C22FD0">
                <w:rPr>
                  <w:rFonts w:ascii="Times New Roman" w:hAnsi="Times New Roman" w:cs="Times New Roman"/>
                  <w:sz w:val="20"/>
                  <w:szCs w:val="20"/>
                </w:rPr>
                <w:t>259400SUBF5EPOGK0983</w:t>
              </w:r>
              <w:r w:rsidRPr="00C22FD0">
                <w:rPr>
                  <w:rFonts w:ascii="Times New Roman" w:hAnsi="Times New Roman" w:cs="Times New Roman"/>
                  <w:sz w:val="20"/>
                  <w:szCs w:val="20"/>
                </w:rPr>
                <w:t>)</w:t>
              </w:r>
            </w:ins>
          </w:p>
          <w:p w14:paraId="6382771B" w14:textId="77777777" w:rsidR="006E38DD" w:rsidRPr="00C22FD0" w:rsidRDefault="006E38DD" w:rsidP="006E38DD">
            <w:pPr>
              <w:rPr>
                <w:ins w:id="589" w:author="Author"/>
                <w:rFonts w:ascii="Times New Roman" w:hAnsi="Times New Roman" w:cs="Times New Roman"/>
                <w:sz w:val="20"/>
                <w:szCs w:val="20"/>
              </w:rPr>
            </w:pPr>
            <w:ins w:id="590" w:author="Author">
              <w:r w:rsidRPr="00C22FD0">
                <w:rPr>
                  <w:rFonts w:ascii="Times New Roman" w:hAnsi="Times New Roman" w:cs="Times New Roman"/>
                  <w:sz w:val="20"/>
                  <w:szCs w:val="20"/>
                </w:rPr>
                <w:t>- Rating-</w:t>
              </w:r>
              <w:proofErr w:type="spellStart"/>
              <w:r w:rsidRPr="00C22FD0">
                <w:rPr>
                  <w:rFonts w:ascii="Times New Roman" w:hAnsi="Times New Roman" w:cs="Times New Roman"/>
                  <w:sz w:val="20"/>
                  <w:szCs w:val="20"/>
                </w:rPr>
                <w:t>Agentur</w:t>
              </w:r>
              <w:proofErr w:type="spellEnd"/>
              <w:r w:rsidRPr="00C22FD0">
                <w:rPr>
                  <w:rFonts w:ascii="Times New Roman" w:hAnsi="Times New Roman" w:cs="Times New Roman"/>
                  <w:sz w:val="20"/>
                  <w:szCs w:val="20"/>
                </w:rPr>
                <w:t xml:space="preserve"> Expert RA GmbH (LEI code: 213800P3OOBSGWN2UE81)</w:t>
              </w:r>
            </w:ins>
          </w:p>
          <w:p w14:paraId="72B6F6A7" w14:textId="1F202884" w:rsidR="00F11DED" w:rsidRPr="00C22FD0" w:rsidRDefault="006E38DD" w:rsidP="006E38DD">
            <w:pPr>
              <w:spacing w:after="200" w:line="276" w:lineRule="auto"/>
              <w:rPr>
                <w:ins w:id="591" w:author="Author"/>
                <w:rFonts w:ascii="Times New Roman" w:hAnsi="Times New Roman" w:cs="Times New Roman"/>
                <w:sz w:val="20"/>
                <w:szCs w:val="20"/>
              </w:rPr>
            </w:pPr>
            <w:ins w:id="592" w:author="Author">
              <w:r w:rsidRPr="00C22FD0">
                <w:rPr>
                  <w:rFonts w:ascii="Times New Roman" w:hAnsi="Times New Roman" w:cs="Times New Roman"/>
                  <w:sz w:val="20"/>
                  <w:szCs w:val="20"/>
                </w:rPr>
                <w:t>- Other nominated ECAI</w:t>
              </w:r>
              <w:del w:id="593" w:author="Author">
                <w:r w:rsidR="00F11DED" w:rsidRPr="00C22FD0" w:rsidDel="006E38DD">
                  <w:rPr>
                    <w:rFonts w:ascii="Times New Roman" w:hAnsi="Times New Roman" w:cs="Times New Roman"/>
                    <w:sz w:val="20"/>
                    <w:szCs w:val="20"/>
                  </w:rPr>
                  <w:delText>[list to be added]</w:delText>
                </w:r>
              </w:del>
            </w:ins>
          </w:p>
          <w:p w14:paraId="0B9BC951" w14:textId="3563FF28" w:rsidR="00E21451" w:rsidRPr="00C22FD0" w:rsidDel="00992521" w:rsidRDefault="00E21451" w:rsidP="0040755A">
            <w:pPr>
              <w:spacing w:after="200" w:line="276" w:lineRule="auto"/>
              <w:rPr>
                <w:del w:id="594" w:author="Author"/>
                <w:rFonts w:ascii="Times New Roman" w:hAnsi="Times New Roman" w:cs="Times New Roman"/>
                <w:sz w:val="20"/>
                <w:szCs w:val="20"/>
              </w:rPr>
            </w:pPr>
            <w:del w:id="595" w:author="Author">
              <w:r w:rsidRPr="00C22FD0" w:rsidDel="00992521">
                <w:rPr>
                  <w:rFonts w:ascii="Times New Roman" w:hAnsi="Times New Roman" w:cs="Times New Roman"/>
                  <w:sz w:val="20"/>
                  <w:szCs w:val="20"/>
                </w:rPr>
                <w:delText>Only applicable to CIC categories 1, 2, 5 and 6.</w:delText>
              </w:r>
            </w:del>
          </w:p>
          <w:p w14:paraId="7286D35B" w14:textId="58407D9E" w:rsidR="00E21451" w:rsidRPr="00C22FD0" w:rsidDel="00377A4A" w:rsidRDefault="00E21451">
            <w:pPr>
              <w:spacing w:after="200" w:line="276" w:lineRule="auto"/>
              <w:rPr>
                <w:del w:id="596" w:author="Author"/>
                <w:rFonts w:ascii="Times New Roman" w:hAnsi="Times New Roman" w:cs="Times New Roman"/>
                <w:sz w:val="20"/>
                <w:szCs w:val="20"/>
              </w:rPr>
            </w:pPr>
            <w:del w:id="597" w:author="Author">
              <w:r w:rsidRPr="00C22FD0" w:rsidDel="00992521">
                <w:rPr>
                  <w:rFonts w:ascii="Times New Roman" w:hAnsi="Times New Roman" w:cs="Times New Roman"/>
                  <w:sz w:val="20"/>
                  <w:szCs w:val="20"/>
                </w:rPr>
                <w:delText xml:space="preserve">Identify the credit assessment </w:delText>
              </w:r>
              <w:r w:rsidRPr="00C22FD0" w:rsidDel="00377A4A">
                <w:rPr>
                  <w:rFonts w:ascii="Times New Roman" w:hAnsi="Times New Roman" w:cs="Times New Roman"/>
                  <w:sz w:val="20"/>
                  <w:szCs w:val="20"/>
                </w:rPr>
                <w:delText>institution (ECAI) giving the external rating, by using the name of the ECAI as published at ESMA website</w:delText>
              </w:r>
            </w:del>
            <w:ins w:id="598" w:author="Author">
              <w:del w:id="599" w:author="Author">
                <w:r w:rsidR="00953162" w:rsidRPr="00C22FD0" w:rsidDel="00377A4A">
                  <w:rPr>
                    <w:rFonts w:ascii="Times New Roman" w:hAnsi="Times New Roman" w:cs="Times New Roman"/>
                    <w:sz w:val="20"/>
                    <w:szCs w:val="20"/>
                  </w:rPr>
                  <w:delText>)</w:delText>
                </w:r>
              </w:del>
            </w:ins>
            <w:del w:id="600" w:author="Author">
              <w:r w:rsidRPr="00C22FD0" w:rsidDel="00377A4A">
                <w:rPr>
                  <w:rFonts w:ascii="Times New Roman" w:hAnsi="Times New Roman" w:cs="Times New Roman"/>
                  <w:sz w:val="20"/>
                  <w:szCs w:val="20"/>
                </w:rPr>
                <w:delText>.</w:delText>
              </w:r>
            </w:del>
          </w:p>
          <w:p w14:paraId="39674D55" w14:textId="77777777" w:rsidR="00E21451" w:rsidRPr="00C22FD0" w:rsidRDefault="00E21451" w:rsidP="00377A4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shall be reported when External rating (C0320) is reported.</w:t>
            </w:r>
          </w:p>
        </w:tc>
      </w:tr>
      <w:tr w:rsidR="00E21451" w:rsidRPr="00C22FD0" w14:paraId="28E6FB82" w14:textId="77777777" w:rsidTr="0040755A">
        <w:trPr>
          <w:trHeight w:val="3818"/>
        </w:trPr>
        <w:tc>
          <w:tcPr>
            <w:tcW w:w="1483" w:type="dxa"/>
          </w:tcPr>
          <w:p w14:paraId="0A05480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lastRenderedPageBreak/>
              <w:t>C0340</w:t>
            </w:r>
          </w:p>
        </w:tc>
        <w:tc>
          <w:tcPr>
            <w:tcW w:w="1933" w:type="dxa"/>
          </w:tcPr>
          <w:p w14:paraId="07A7DF3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Credit quality step</w:t>
            </w:r>
          </w:p>
        </w:tc>
        <w:tc>
          <w:tcPr>
            <w:tcW w:w="5826" w:type="dxa"/>
          </w:tcPr>
          <w:p w14:paraId="4E2B6286" w14:textId="0FFC1FCB" w:rsidR="00E21451" w:rsidRPr="00C22FD0" w:rsidRDefault="00953162" w:rsidP="0040755A">
            <w:pPr>
              <w:spacing w:after="200" w:line="276" w:lineRule="auto"/>
              <w:rPr>
                <w:rFonts w:ascii="Times New Roman" w:hAnsi="Times New Roman" w:cs="Times New Roman"/>
                <w:sz w:val="20"/>
                <w:szCs w:val="20"/>
              </w:rPr>
            </w:pPr>
            <w:ins w:id="601" w:author="Author">
              <w:r w:rsidRPr="00C22FD0">
                <w:rPr>
                  <w:rFonts w:ascii="Times New Roman" w:hAnsi="Times New Roman" w:cs="Times New Roman"/>
                  <w:sz w:val="20"/>
                  <w:szCs w:val="20"/>
                </w:rPr>
                <w:t>A</w:t>
              </w:r>
            </w:ins>
            <w:del w:id="602" w:author="Author">
              <w:r w:rsidR="00E21451" w:rsidRPr="00C22FD0" w:rsidDel="00953162">
                <w:rPr>
                  <w:rFonts w:ascii="Times New Roman" w:hAnsi="Times New Roman" w:cs="Times New Roman"/>
                  <w:sz w:val="20"/>
                  <w:szCs w:val="20"/>
                </w:rPr>
                <w:delText>Only a</w:delText>
              </w:r>
            </w:del>
            <w:r w:rsidR="00E21451" w:rsidRPr="00C22FD0">
              <w:rPr>
                <w:rFonts w:ascii="Times New Roman" w:hAnsi="Times New Roman" w:cs="Times New Roman"/>
                <w:sz w:val="20"/>
                <w:szCs w:val="20"/>
              </w:rPr>
              <w:t>pplicable</w:t>
            </w:r>
            <w:ins w:id="603" w:author="Author">
              <w:r w:rsidRPr="00C22FD0">
                <w:rPr>
                  <w:rFonts w:ascii="Times New Roman" w:hAnsi="Times New Roman" w:cs="Times New Roman"/>
                  <w:sz w:val="20"/>
                  <w:szCs w:val="20"/>
                </w:rPr>
                <w:t xml:space="preserve"> at least</w:t>
              </w:r>
            </w:ins>
            <w:r w:rsidR="00E21451" w:rsidRPr="00C22FD0">
              <w:rPr>
                <w:rFonts w:ascii="Times New Roman" w:hAnsi="Times New Roman" w:cs="Times New Roman"/>
                <w:sz w:val="20"/>
                <w:szCs w:val="20"/>
              </w:rPr>
              <w:t xml:space="preserve"> to </w:t>
            </w:r>
            <w:r w:rsidR="00DE2603" w:rsidRPr="00C22FD0">
              <w:rPr>
                <w:rFonts w:ascii="Times New Roman" w:hAnsi="Times New Roman" w:cs="Times New Roman"/>
                <w:sz w:val="20"/>
                <w:szCs w:val="20"/>
              </w:rPr>
              <w:t xml:space="preserve"> </w:t>
            </w:r>
            <w:r w:rsidR="00E21451" w:rsidRPr="00C22FD0">
              <w:rPr>
                <w:rFonts w:ascii="Times New Roman" w:hAnsi="Times New Roman" w:cs="Times New Roman"/>
                <w:sz w:val="20"/>
                <w:szCs w:val="20"/>
              </w:rPr>
              <w:t>CIC categories 1, 2, 5</w:t>
            </w:r>
            <w:ins w:id="604" w:author="Author">
              <w:r w:rsidRPr="00C22FD0">
                <w:rPr>
                  <w:rFonts w:ascii="Times New Roman" w:hAnsi="Times New Roman" w:cs="Times New Roman"/>
                  <w:sz w:val="20"/>
                  <w:szCs w:val="20"/>
                </w:rPr>
                <w:t>,</w:t>
              </w:r>
            </w:ins>
            <w:del w:id="605" w:author="Author">
              <w:r w:rsidR="00E21451" w:rsidRPr="00C22FD0" w:rsidDel="00953162">
                <w:rPr>
                  <w:rFonts w:ascii="Times New Roman" w:hAnsi="Times New Roman" w:cs="Times New Roman"/>
                  <w:sz w:val="20"/>
                  <w:szCs w:val="20"/>
                </w:rPr>
                <w:delText xml:space="preserve"> and </w:delText>
              </w:r>
            </w:del>
            <w:ins w:id="606" w:author="Author">
              <w:r w:rsidRPr="00C22FD0">
                <w:rPr>
                  <w:rFonts w:ascii="Times New Roman" w:hAnsi="Times New Roman" w:cs="Times New Roman"/>
                  <w:sz w:val="20"/>
                  <w:szCs w:val="20"/>
                </w:rPr>
                <w:t xml:space="preserve">6 and 8 </w:t>
              </w:r>
              <w:r w:rsidR="00D10F2E" w:rsidRPr="00C22FD0">
                <w:rPr>
                  <w:rFonts w:ascii="Times New Roman" w:hAnsi="Times New Roman" w:cs="Times New Roman"/>
                  <w:sz w:val="20"/>
                  <w:szCs w:val="20"/>
                  <w:rPrChange w:id="607" w:author="Author">
                    <w:rPr>
                      <w:rFonts w:ascii="Times New Roman" w:hAnsi="Times New Roman" w:cs="Times New Roman"/>
                      <w:sz w:val="20"/>
                      <w:szCs w:val="20"/>
                      <w:highlight w:val="yellow"/>
                    </w:rPr>
                  </w:rPrChange>
                </w:rPr>
                <w:t xml:space="preserve">(Mortgages and Loans, other than mortgages and loans to natural persons), where available </w:t>
              </w:r>
              <w:r w:rsidRPr="00C22FD0">
                <w:rPr>
                  <w:rFonts w:ascii="Times New Roman" w:hAnsi="Times New Roman" w:cs="Times New Roman"/>
                  <w:sz w:val="20"/>
                  <w:szCs w:val="20"/>
                </w:rPr>
                <w:t>or any other asset from a different CIC category for which a credit quality step needs to be attributed for the purpose of SCR calculation</w:t>
              </w:r>
            </w:ins>
            <w:r w:rsidR="00E21451" w:rsidRPr="00C22FD0">
              <w:rPr>
                <w:rFonts w:ascii="Times New Roman" w:hAnsi="Times New Roman" w:cs="Times New Roman"/>
                <w:sz w:val="20"/>
                <w:szCs w:val="20"/>
              </w:rPr>
              <w:t>.</w:t>
            </w:r>
          </w:p>
          <w:p w14:paraId="716FA031" w14:textId="56615BAD"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the credit quality step attributed to the asset, as defined by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w:t>
            </w:r>
            <w:proofErr w:type="gramStart"/>
            <w:r w:rsidRPr="00C22FD0">
              <w:rPr>
                <w:rFonts w:ascii="Times New Roman" w:hAnsi="Times New Roman" w:cs="Times New Roman"/>
                <w:sz w:val="20"/>
                <w:szCs w:val="20"/>
              </w:rPr>
              <w:t>109a(</w:t>
            </w:r>
            <w:proofErr w:type="gramEnd"/>
            <w:r w:rsidRPr="00C22FD0">
              <w:rPr>
                <w:rFonts w:ascii="Times New Roman" w:hAnsi="Times New Roman" w:cs="Times New Roman"/>
                <w:sz w:val="20"/>
                <w:szCs w:val="20"/>
              </w:rPr>
              <w:t>1) of Directive 2009/138/EC.</w:t>
            </w:r>
          </w:p>
          <w:p w14:paraId="62617F1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The credit quality step shall in particular reflect any readjustments to the credit quality made internally by the undertakings that use the standard formula. </w:t>
            </w:r>
          </w:p>
          <w:p w14:paraId="5156A3C0" w14:textId="52576610"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to assets for which undertakings using internal model use internal ratings</w:t>
            </w:r>
            <w:r w:rsidR="005E1DD9" w:rsidRPr="00C22FD0">
              <w:rPr>
                <w:rFonts w:ascii="Times New Roman" w:hAnsi="Times New Roman" w:cs="Times New Roman"/>
                <w:sz w:val="20"/>
                <w:szCs w:val="20"/>
              </w:rPr>
              <w:t>.</w:t>
            </w:r>
            <w:r w:rsidRPr="00C22FD0">
              <w:rPr>
                <w:rFonts w:ascii="Times New Roman" w:hAnsi="Times New Roman" w:cs="Times New Roman"/>
                <w:sz w:val="20"/>
                <w:szCs w:val="20"/>
              </w:rPr>
              <w:t xml:space="preserve"> If undertakings using internal model do not use internal rating, this item shall be reported.</w:t>
            </w:r>
          </w:p>
          <w:p w14:paraId="03D4CE47"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lastRenderedPageBreak/>
              <w:t>One of the  options in the following closed list shall be used:</w:t>
            </w:r>
          </w:p>
          <w:p w14:paraId="15FA1EE3" w14:textId="7DF3638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0</w:t>
            </w:r>
          </w:p>
          <w:p w14:paraId="377F9A92" w14:textId="7D3E2B9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1</w:t>
            </w:r>
          </w:p>
          <w:p w14:paraId="35599E0B" w14:textId="551A981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2</w:t>
            </w:r>
          </w:p>
          <w:p w14:paraId="4A10DF04" w14:textId="7848B32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3</w:t>
            </w:r>
          </w:p>
          <w:p w14:paraId="04488030" w14:textId="180D6CA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4</w:t>
            </w:r>
          </w:p>
          <w:p w14:paraId="6C6A5BD8" w14:textId="560E372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5</w:t>
            </w:r>
          </w:p>
          <w:p w14:paraId="47526654" w14:textId="7A67CAD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6</w:t>
            </w:r>
          </w:p>
          <w:p w14:paraId="3F2C7DE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9 – No rating available</w:t>
            </w:r>
          </w:p>
        </w:tc>
      </w:tr>
      <w:tr w:rsidR="00E21451" w:rsidRPr="00C22FD0" w14:paraId="41B69255" w14:textId="77777777" w:rsidTr="0040755A">
        <w:trPr>
          <w:trHeight w:val="1124"/>
        </w:trPr>
        <w:tc>
          <w:tcPr>
            <w:tcW w:w="1483" w:type="dxa"/>
            <w:tcBorders>
              <w:bottom w:val="single" w:sz="4" w:space="0" w:color="auto"/>
            </w:tcBorders>
          </w:tcPr>
          <w:p w14:paraId="404B75FB"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lastRenderedPageBreak/>
              <w:t>C0350</w:t>
            </w:r>
          </w:p>
        </w:tc>
        <w:tc>
          <w:tcPr>
            <w:tcW w:w="1933" w:type="dxa"/>
            <w:tcBorders>
              <w:bottom w:val="single" w:sz="4" w:space="0" w:color="auto"/>
            </w:tcBorders>
          </w:tcPr>
          <w:p w14:paraId="29F9EA2A"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Internal rating</w:t>
            </w:r>
          </w:p>
        </w:tc>
        <w:tc>
          <w:tcPr>
            <w:tcW w:w="5826" w:type="dxa"/>
            <w:tcBorders>
              <w:bottom w:val="single" w:sz="4" w:space="0" w:color="auto"/>
            </w:tcBorders>
          </w:tcPr>
          <w:p w14:paraId="739907C6" w14:textId="4B51CCF1"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szCs w:val="20"/>
              </w:rPr>
              <w:t>Only applicable to CIC categories 1, 2, 5</w:t>
            </w:r>
            <w:ins w:id="608" w:author="Author">
              <w:r w:rsidR="00D04B5C" w:rsidRPr="00C22FD0">
                <w:rPr>
                  <w:rFonts w:ascii="Times New Roman" w:hAnsi="Times New Roman" w:cs="Times New Roman"/>
                  <w:sz w:val="20"/>
                  <w:szCs w:val="20"/>
                </w:rPr>
                <w:t xml:space="preserve">, </w:t>
              </w:r>
            </w:ins>
            <w:del w:id="609" w:author="Author">
              <w:r w:rsidRPr="00C22FD0" w:rsidDel="00D04B5C">
                <w:rPr>
                  <w:rFonts w:ascii="Times New Roman" w:hAnsi="Times New Roman" w:cs="Times New Roman"/>
                  <w:sz w:val="20"/>
                  <w:szCs w:val="20"/>
                </w:rPr>
                <w:delText xml:space="preserve"> and </w:delText>
              </w:r>
            </w:del>
            <w:r w:rsidRPr="00C22FD0">
              <w:rPr>
                <w:rFonts w:ascii="Times New Roman" w:hAnsi="Times New Roman" w:cs="Times New Roman"/>
                <w:sz w:val="20"/>
                <w:szCs w:val="20"/>
              </w:rPr>
              <w:t>6</w:t>
            </w:r>
            <w:ins w:id="610" w:author="Author">
              <w:r w:rsidR="00D04B5C" w:rsidRPr="00C22FD0">
                <w:rPr>
                  <w:rFonts w:ascii="Times New Roman" w:hAnsi="Times New Roman" w:cs="Times New Roman"/>
                  <w:sz w:val="20"/>
                  <w:szCs w:val="20"/>
                </w:rPr>
                <w:t xml:space="preserve"> and 8</w:t>
              </w:r>
              <w:r w:rsidR="00D10F2E" w:rsidRPr="00C22FD0">
                <w:rPr>
                  <w:rFonts w:ascii="Times New Roman" w:hAnsi="Times New Roman" w:cs="Times New Roman"/>
                  <w:sz w:val="20"/>
                  <w:szCs w:val="20"/>
                </w:rPr>
                <w:t xml:space="preserve"> (Mortgages and Loans, other than mortgages and loans to natural persons), where available</w:t>
              </w:r>
            </w:ins>
            <w:r w:rsidRPr="00C22FD0">
              <w:rPr>
                <w:rFonts w:ascii="Times New Roman" w:hAnsi="Times New Roman" w:cs="Times New Roman"/>
                <w:sz w:val="20"/>
                <w:szCs w:val="20"/>
              </w:rPr>
              <w:t>.</w:t>
            </w:r>
          </w:p>
          <w:p w14:paraId="50CC31D0" w14:textId="77777777" w:rsidR="00E21451" w:rsidRPr="00C22FD0" w:rsidRDefault="00E21451" w:rsidP="0040755A">
            <w:pPr>
              <w:pStyle w:val="NoSpacing"/>
              <w:rPr>
                <w:rFonts w:ascii="Times New Roman" w:hAnsi="Times New Roman" w:cs="Times New Roman"/>
                <w:sz w:val="20"/>
              </w:rPr>
            </w:pPr>
          </w:p>
          <w:p w14:paraId="449FCE35"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 xml:space="preserve">Internal rating of assets for undertakings using an internal model to the extent that the internal ratings are used in their internal modelling. If an internal model undertaking is using solely external ratings this item shall not be reported. </w:t>
            </w:r>
          </w:p>
        </w:tc>
      </w:tr>
      <w:tr w:rsidR="00E21451" w:rsidRPr="00C22FD0" w14:paraId="315B3BA8" w14:textId="77777777" w:rsidTr="0040755A">
        <w:trPr>
          <w:trHeight w:val="771"/>
        </w:trPr>
        <w:tc>
          <w:tcPr>
            <w:tcW w:w="1483" w:type="dxa"/>
            <w:tcBorders>
              <w:bottom w:val="single" w:sz="4" w:space="0" w:color="auto"/>
            </w:tcBorders>
            <w:hideMark/>
          </w:tcPr>
          <w:p w14:paraId="1418A0DF"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C0360</w:t>
            </w:r>
          </w:p>
        </w:tc>
        <w:tc>
          <w:tcPr>
            <w:tcW w:w="1933" w:type="dxa"/>
            <w:tcBorders>
              <w:bottom w:val="single" w:sz="4" w:space="0" w:color="auto"/>
            </w:tcBorders>
            <w:hideMark/>
          </w:tcPr>
          <w:p w14:paraId="0FE04443"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Duration</w:t>
            </w:r>
          </w:p>
        </w:tc>
        <w:tc>
          <w:tcPr>
            <w:tcW w:w="5826" w:type="dxa"/>
            <w:tcBorders>
              <w:bottom w:val="single" w:sz="4" w:space="0" w:color="auto"/>
            </w:tcBorders>
            <w:hideMark/>
          </w:tcPr>
          <w:p w14:paraId="29A76920"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applies to CIC categories 1, 2, 4 (when applicable, e.g. for collective investment undertaking mainly invested in bonds), 5 and 6.</w:t>
            </w:r>
          </w:p>
          <w:p w14:paraId="1678BF9A"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duration, defined as the ’residual modified duration’ (modified duration calculated based on the remaining time for maturity of the security, counted from the reporting reference date). For assets without fixed maturity the first call date shall be used. The duration shall be calculated based on economic value.</w:t>
            </w:r>
          </w:p>
        </w:tc>
      </w:tr>
      <w:tr w:rsidR="00E21451" w:rsidRPr="00C22FD0" w14:paraId="3EF29051" w14:textId="77777777" w:rsidTr="0040755A">
        <w:trPr>
          <w:trHeight w:val="1684"/>
        </w:trPr>
        <w:tc>
          <w:tcPr>
            <w:tcW w:w="1483" w:type="dxa"/>
            <w:tcBorders>
              <w:bottom w:val="single" w:sz="4" w:space="0" w:color="auto"/>
            </w:tcBorders>
          </w:tcPr>
          <w:p w14:paraId="140C652A"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szCs w:val="20"/>
              </w:rPr>
              <w:t>C0370</w:t>
            </w:r>
          </w:p>
        </w:tc>
        <w:tc>
          <w:tcPr>
            <w:tcW w:w="1933" w:type="dxa"/>
            <w:tcBorders>
              <w:bottom w:val="single" w:sz="4" w:space="0" w:color="auto"/>
            </w:tcBorders>
          </w:tcPr>
          <w:p w14:paraId="3A91BA86"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Unit Solvency II price</w:t>
            </w:r>
          </w:p>
        </w:tc>
        <w:tc>
          <w:tcPr>
            <w:tcW w:w="5826" w:type="dxa"/>
            <w:tcBorders>
              <w:bottom w:val="single" w:sz="4" w:space="0" w:color="auto"/>
            </w:tcBorders>
          </w:tcPr>
          <w:p w14:paraId="03AD7E5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Amount in reporting currency for the asset, if relevant.</w:t>
            </w:r>
          </w:p>
          <w:p w14:paraId="31D4E3B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shall be reported if a "quantity" (C0130) has been provided in the first part of the template ("Information on positions held").</w:t>
            </w:r>
          </w:p>
          <w:p w14:paraId="4F31A778"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This item shall not be reported if item Unit percentage of </w:t>
            </w:r>
            <w:proofErr w:type="spellStart"/>
            <w:r w:rsidRPr="00C22FD0">
              <w:rPr>
                <w:rFonts w:ascii="Times New Roman" w:hAnsi="Times New Roman" w:cs="Times New Roman"/>
                <w:sz w:val="20"/>
                <w:szCs w:val="20"/>
              </w:rPr>
              <w:t>par amount</w:t>
            </w:r>
            <w:proofErr w:type="spellEnd"/>
            <w:r w:rsidRPr="00C22FD0">
              <w:rPr>
                <w:rFonts w:ascii="Times New Roman" w:hAnsi="Times New Roman" w:cs="Times New Roman"/>
                <w:sz w:val="20"/>
                <w:szCs w:val="20"/>
              </w:rPr>
              <w:t xml:space="preserve"> Solvency II price</w:t>
            </w:r>
            <w:r w:rsidRPr="00C22FD0" w:rsidDel="00B13507">
              <w:rPr>
                <w:rFonts w:ascii="Times New Roman" w:hAnsi="Times New Roman" w:cs="Times New Roman"/>
                <w:sz w:val="20"/>
                <w:szCs w:val="20"/>
              </w:rPr>
              <w:t xml:space="preserve"> </w:t>
            </w:r>
            <w:r w:rsidRPr="00C22FD0">
              <w:rPr>
                <w:rFonts w:ascii="Times New Roman" w:hAnsi="Times New Roman" w:cs="Times New Roman"/>
                <w:sz w:val="20"/>
                <w:szCs w:val="20"/>
              </w:rPr>
              <w:t>(C0380) is reported.</w:t>
            </w:r>
          </w:p>
        </w:tc>
      </w:tr>
      <w:tr w:rsidR="00E21451" w:rsidRPr="00C22FD0" w14:paraId="78023408" w14:textId="77777777" w:rsidTr="00F640AA">
        <w:trPr>
          <w:trHeight w:val="488"/>
        </w:trPr>
        <w:tc>
          <w:tcPr>
            <w:tcW w:w="1483" w:type="dxa"/>
            <w:tcBorders>
              <w:bottom w:val="single" w:sz="4" w:space="0" w:color="auto"/>
            </w:tcBorders>
          </w:tcPr>
          <w:p w14:paraId="7A975893"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szCs w:val="20"/>
              </w:rPr>
              <w:t>C0380</w:t>
            </w:r>
          </w:p>
        </w:tc>
        <w:tc>
          <w:tcPr>
            <w:tcW w:w="1933" w:type="dxa"/>
            <w:tcBorders>
              <w:bottom w:val="single" w:sz="4" w:space="0" w:color="auto"/>
            </w:tcBorders>
          </w:tcPr>
          <w:p w14:paraId="1B2E07D9"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Unit percentage of </w:t>
            </w:r>
            <w:proofErr w:type="spellStart"/>
            <w:r w:rsidRPr="00C22FD0">
              <w:rPr>
                <w:rFonts w:ascii="Times New Roman" w:hAnsi="Times New Roman" w:cs="Times New Roman"/>
                <w:sz w:val="20"/>
                <w:szCs w:val="20"/>
              </w:rPr>
              <w:t>par amount</w:t>
            </w:r>
            <w:proofErr w:type="spellEnd"/>
            <w:r w:rsidRPr="00C22FD0">
              <w:rPr>
                <w:rFonts w:ascii="Times New Roman" w:hAnsi="Times New Roman" w:cs="Times New Roman"/>
                <w:sz w:val="20"/>
                <w:szCs w:val="20"/>
              </w:rPr>
              <w:t xml:space="preserve"> Solvency II price</w:t>
            </w:r>
          </w:p>
        </w:tc>
        <w:tc>
          <w:tcPr>
            <w:tcW w:w="5826" w:type="dxa"/>
            <w:tcBorders>
              <w:bottom w:val="single" w:sz="4" w:space="0" w:color="auto"/>
            </w:tcBorders>
          </w:tcPr>
          <w:p w14:paraId="4FEFE0D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Amount in percentage of par value, clean price without accrued interest, for the asset, if relevant</w:t>
            </w:r>
            <w:proofErr w:type="gramStart"/>
            <w:r w:rsidRPr="00C22FD0">
              <w:rPr>
                <w:rFonts w:ascii="Times New Roman" w:hAnsi="Times New Roman" w:cs="Times New Roman"/>
                <w:sz w:val="20"/>
                <w:szCs w:val="20"/>
              </w:rPr>
              <w:t>..</w:t>
            </w:r>
            <w:proofErr w:type="gramEnd"/>
          </w:p>
          <w:p w14:paraId="40910C6B" w14:textId="7E66B99E"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This item shall be reported </w:t>
            </w:r>
            <w:proofErr w:type="gramStart"/>
            <w:r w:rsidRPr="00C22FD0">
              <w:rPr>
                <w:rFonts w:ascii="Times New Roman" w:hAnsi="Times New Roman" w:cs="Times New Roman"/>
                <w:sz w:val="20"/>
                <w:szCs w:val="20"/>
              </w:rPr>
              <w:t>if a "</w:t>
            </w:r>
            <w:proofErr w:type="spellStart"/>
            <w:proofErr w:type="gramEnd"/>
            <w:r w:rsidRPr="00C22FD0">
              <w:rPr>
                <w:rFonts w:ascii="Times New Roman" w:hAnsi="Times New Roman" w:cs="Times New Roman"/>
                <w:sz w:val="20"/>
                <w:szCs w:val="20"/>
              </w:rPr>
              <w:t>par amount</w:t>
            </w:r>
            <w:proofErr w:type="spellEnd"/>
            <w:r w:rsidRPr="00C22FD0">
              <w:rPr>
                <w:rFonts w:ascii="Times New Roman" w:hAnsi="Times New Roman" w:cs="Times New Roman"/>
                <w:sz w:val="20"/>
                <w:szCs w:val="20"/>
              </w:rPr>
              <w:t>" information (C0140) has been provided in the first part of the template ("Information on positions held")</w:t>
            </w:r>
            <w:r w:rsidR="000F1DA5" w:rsidRPr="00C22FD0">
              <w:t xml:space="preserve"> </w:t>
            </w:r>
            <w:r w:rsidR="000F1DA5" w:rsidRPr="00C22FD0">
              <w:rPr>
                <w:rFonts w:ascii="Times New Roman" w:hAnsi="Times New Roman" w:cs="Times New Roman"/>
                <w:sz w:val="20"/>
                <w:szCs w:val="20"/>
              </w:rPr>
              <w:t>except for CIC category 71 and 9</w:t>
            </w:r>
            <w:r w:rsidRPr="00C22FD0">
              <w:rPr>
                <w:rFonts w:ascii="Times New Roman" w:hAnsi="Times New Roman" w:cs="Times New Roman"/>
                <w:sz w:val="20"/>
                <w:szCs w:val="20"/>
              </w:rPr>
              <w:t>.</w:t>
            </w:r>
          </w:p>
          <w:p w14:paraId="179631D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shall not be reported if item Unit Solvency II price (C0370)</w:t>
            </w:r>
            <w:r w:rsidRPr="00C22FD0" w:rsidDel="00B13507">
              <w:rPr>
                <w:rFonts w:ascii="Times New Roman" w:hAnsi="Times New Roman" w:cs="Times New Roman"/>
                <w:sz w:val="20"/>
                <w:szCs w:val="20"/>
              </w:rPr>
              <w:t xml:space="preserve"> </w:t>
            </w:r>
            <w:r w:rsidRPr="00C22FD0">
              <w:rPr>
                <w:rFonts w:ascii="Times New Roman" w:hAnsi="Times New Roman" w:cs="Times New Roman"/>
                <w:sz w:val="20"/>
                <w:szCs w:val="20"/>
              </w:rPr>
              <w:t>is reported.</w:t>
            </w:r>
          </w:p>
        </w:tc>
      </w:tr>
      <w:tr w:rsidR="00E21451" w:rsidRPr="00C22FD0" w14:paraId="00459917" w14:textId="77777777" w:rsidTr="0040755A">
        <w:trPr>
          <w:trHeight w:val="1684"/>
        </w:trPr>
        <w:tc>
          <w:tcPr>
            <w:tcW w:w="1483" w:type="dxa"/>
            <w:tcBorders>
              <w:bottom w:val="single" w:sz="4" w:space="0" w:color="auto"/>
            </w:tcBorders>
          </w:tcPr>
          <w:p w14:paraId="07930295"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szCs w:val="20"/>
              </w:rPr>
              <w:lastRenderedPageBreak/>
              <w:t>C0390</w:t>
            </w:r>
          </w:p>
        </w:tc>
        <w:tc>
          <w:tcPr>
            <w:tcW w:w="1933" w:type="dxa"/>
            <w:tcBorders>
              <w:bottom w:val="single" w:sz="4" w:space="0" w:color="auto"/>
            </w:tcBorders>
          </w:tcPr>
          <w:p w14:paraId="2DD6C25B"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Maturity date</w:t>
            </w:r>
          </w:p>
        </w:tc>
        <w:tc>
          <w:tcPr>
            <w:tcW w:w="5826" w:type="dxa"/>
            <w:tcBorders>
              <w:bottom w:val="single" w:sz="4" w:space="0" w:color="auto"/>
            </w:tcBorders>
          </w:tcPr>
          <w:p w14:paraId="22EAE7B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applicable for CIC categories 1, 2, 5, 6, and 8, CIC 74 and CIC 79.</w:t>
            </w:r>
          </w:p>
          <w:p w14:paraId="28C7217B" w14:textId="37FEE266"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maturity date. </w:t>
            </w:r>
          </w:p>
          <w:p w14:paraId="7A5C3DA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It corresponds always to the maturity date, even for callable securities. </w:t>
            </w:r>
          </w:p>
          <w:p w14:paraId="3FB624EE" w14:textId="77777777" w:rsidR="00E21451" w:rsidRPr="00C22FD0" w:rsidRDefault="00E21451" w:rsidP="0040755A">
            <w:pPr>
              <w:rPr>
                <w:rFonts w:ascii="Times New Roman" w:hAnsi="Times New Roman" w:cs="Times New Roman"/>
                <w:sz w:val="20"/>
                <w:szCs w:val="20"/>
              </w:rPr>
            </w:pPr>
          </w:p>
          <w:p w14:paraId="49B3A2A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0B7341CD" w14:textId="643625CF" w:rsidR="00E21451" w:rsidRPr="00C22FD0" w:rsidRDefault="00E21451" w:rsidP="00B42F70">
            <w:pPr>
              <w:pStyle w:val="ListParagraph"/>
              <w:numPr>
                <w:ilvl w:val="0"/>
                <w:numId w:val="10"/>
              </w:numPr>
              <w:rPr>
                <w:rFonts w:ascii="Times New Roman" w:hAnsi="Times New Roman" w:cs="Times New Roman"/>
                <w:sz w:val="20"/>
                <w:szCs w:val="20"/>
              </w:rPr>
            </w:pPr>
            <w:r w:rsidRPr="00C22FD0">
              <w:rPr>
                <w:rFonts w:ascii="Times New Roman" w:hAnsi="Times New Roman" w:cs="Times New Roman"/>
                <w:sz w:val="20"/>
                <w:szCs w:val="20"/>
              </w:rPr>
              <w:t>For perpetual securities use “9999</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31”</w:t>
            </w:r>
          </w:p>
          <w:p w14:paraId="5FB00F3E" w14:textId="77777777" w:rsidR="00E21451" w:rsidRPr="00C22FD0" w:rsidRDefault="00E21451" w:rsidP="00B42F70">
            <w:pPr>
              <w:pStyle w:val="ListParagraph"/>
              <w:numPr>
                <w:ilvl w:val="0"/>
                <w:numId w:val="10"/>
              </w:numPr>
              <w:rPr>
                <w:rFonts w:ascii="Times New Roman" w:hAnsi="Times New Roman"/>
              </w:rPr>
            </w:pPr>
            <w:r w:rsidRPr="00C22FD0">
              <w:rPr>
                <w:rFonts w:ascii="Times New Roman" w:hAnsi="Times New Roman" w:cs="Times New Roman"/>
                <w:sz w:val="20"/>
                <w:szCs w:val="20"/>
              </w:rPr>
              <w:t>For CIC category 8, regarding loans and mortgages to individuals, the weighted (based on the loan amount) remaining maturity is to be reported</w:t>
            </w:r>
            <w:r w:rsidRPr="00C22FD0">
              <w:rPr>
                <w:rFonts w:ascii="Times New Roman" w:hAnsi="Times New Roman"/>
              </w:rPr>
              <w:t>.</w:t>
            </w:r>
          </w:p>
        </w:tc>
      </w:tr>
    </w:tbl>
    <w:p w14:paraId="090EB97C" w14:textId="77777777" w:rsidR="00E21451" w:rsidRPr="00C22FD0" w:rsidRDefault="00E21451">
      <w:pPr>
        <w:rPr>
          <w:rFonts w:ascii="Times New Roman" w:hAnsi="Times New Roman" w:cs="Times New Roman"/>
          <w:sz w:val="20"/>
          <w:szCs w:val="20"/>
        </w:rPr>
      </w:pPr>
    </w:p>
    <w:p w14:paraId="14EE9162" w14:textId="4228CC76"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 xml:space="preserve">S.06.03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Collective investment undertakings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look</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through approach </w:t>
      </w:r>
    </w:p>
    <w:p w14:paraId="1F4C1B76" w14:textId="77777777"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45C6314E" w14:textId="21D61E4B" w:rsidR="00E21451" w:rsidRPr="00C22FD0" w:rsidRDefault="00FC4845">
      <w:pPr>
        <w:rPr>
          <w:rFonts w:ascii="Times New Roman" w:hAnsi="Times New Roman" w:cs="Times New Roman"/>
          <w:sz w:val="20"/>
          <w:szCs w:val="20"/>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quarterly and annual submission of information for groups.</w:t>
      </w:r>
    </w:p>
    <w:p w14:paraId="5F5E5EB4" w14:textId="3369A1AF"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sz w:val="20"/>
          <w:szCs w:val="20"/>
        </w:rPr>
        <w:t xml:space="preserve">This template contains information on the look through of collective investment undertakings, or investments packaged as funds and similar undertakings, including when they are participations by underlying asset category, country of issue and currency. </w:t>
      </w:r>
      <w:ins w:id="611" w:author="Author">
        <w:r w:rsidR="00682030" w:rsidRPr="00C22FD0">
          <w:rPr>
            <w:rFonts w:ascii="Times New Roman" w:hAnsi="Times New Roman" w:cs="Times New Roman"/>
            <w:sz w:val="20"/>
            <w:szCs w:val="20"/>
            <w:rPrChange w:id="612" w:author="Author">
              <w:rPr>
                <w:rFonts w:ascii="Times New Roman" w:hAnsi="Times New Roman" w:cs="Times New Roman"/>
                <w:sz w:val="20"/>
                <w:szCs w:val="20"/>
                <w:highlight w:val="yellow"/>
              </w:rPr>
            </w:rPrChange>
          </w:rPr>
          <w:t>Considering proportionality and specific instructions of the template, t</w:t>
        </w:r>
      </w:ins>
      <w:del w:id="613" w:author="Author">
        <w:r w:rsidRPr="00C22FD0" w:rsidDel="00682030">
          <w:rPr>
            <w:rFonts w:ascii="Times New Roman" w:hAnsi="Times New Roman" w:cs="Times New Roman"/>
            <w:sz w:val="20"/>
            <w:szCs w:val="20"/>
          </w:rPr>
          <w:delText>T</w:delText>
        </w:r>
      </w:del>
      <w:r w:rsidRPr="00C22FD0">
        <w:rPr>
          <w:rFonts w:ascii="Times New Roman" w:hAnsi="Times New Roman" w:cs="Times New Roman"/>
          <w:sz w:val="20"/>
          <w:szCs w:val="20"/>
        </w:rPr>
        <w:t>he look through shall be performed until the asset categories, countries and currencies are identified. In case of funds of funds the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through shall follow the same approach.</w:t>
      </w:r>
    </w:p>
    <w:p w14:paraId="42640E0F" w14:textId="49FB287D" w:rsidR="00E21451" w:rsidRPr="00C22FD0" w:rsidRDefault="00E21451" w:rsidP="0040755A">
      <w:pPr>
        <w:jc w:val="both"/>
        <w:rPr>
          <w:rFonts w:ascii="Times New Roman" w:hAnsi="Times New Roman" w:cs="Times New Roman"/>
          <w:sz w:val="20"/>
          <w:szCs w:val="20"/>
          <w:lang w:val="en-US"/>
          <w:rPrChange w:id="614" w:author="Author">
            <w:rPr>
              <w:rFonts w:ascii="Times New Roman" w:hAnsi="Times New Roman" w:cs="Times New Roman"/>
              <w:sz w:val="20"/>
              <w:szCs w:val="20"/>
            </w:rPr>
          </w:rPrChange>
        </w:rPr>
      </w:pPr>
      <w:r w:rsidRPr="00C22FD0">
        <w:rPr>
          <w:rFonts w:ascii="Times New Roman" w:hAnsi="Times New Roman" w:cs="Times New Roman"/>
          <w:sz w:val="20"/>
          <w:szCs w:val="20"/>
        </w:rPr>
        <w:t>For the identification of countries the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should be implemented in order to identify </w:t>
      </w:r>
      <w:ins w:id="615" w:author="Author">
        <w:r w:rsidR="00682030" w:rsidRPr="00C22FD0">
          <w:rPr>
            <w:rFonts w:ascii="Times New Roman" w:hAnsi="Times New Roman" w:cs="Times New Roman"/>
            <w:sz w:val="20"/>
            <w:szCs w:val="20"/>
            <w:rPrChange w:id="616" w:author="Author">
              <w:rPr>
                <w:rFonts w:ascii="Times New Roman" w:hAnsi="Times New Roman" w:cs="Times New Roman"/>
                <w:sz w:val="20"/>
                <w:szCs w:val="20"/>
                <w:highlight w:val="yellow"/>
              </w:rPr>
            </w:rPrChange>
          </w:rPr>
          <w:t>the country exposition of</w:t>
        </w:r>
      </w:ins>
      <w:del w:id="617" w:author="Author">
        <w:r w:rsidRPr="00C22FD0" w:rsidDel="00682030">
          <w:rPr>
            <w:rFonts w:ascii="Times New Roman" w:hAnsi="Times New Roman" w:cs="Times New Roman"/>
            <w:sz w:val="20"/>
            <w:szCs w:val="20"/>
          </w:rPr>
          <w:delText>all countries that represent more than 5% of the fund and until</w:delText>
        </w:r>
      </w:del>
      <w:r w:rsidRPr="00C22FD0">
        <w:rPr>
          <w:rFonts w:ascii="Times New Roman" w:hAnsi="Times New Roman" w:cs="Times New Roman"/>
          <w:sz w:val="20"/>
          <w:szCs w:val="20"/>
        </w:rPr>
        <w:t xml:space="preserve"> </w:t>
      </w:r>
      <w:del w:id="618" w:author="Author">
        <w:r w:rsidRPr="00C22FD0" w:rsidDel="00F93884">
          <w:rPr>
            <w:rFonts w:ascii="Times New Roman" w:hAnsi="Times New Roman" w:cs="Times New Roman"/>
            <w:sz w:val="20"/>
            <w:szCs w:val="20"/>
          </w:rPr>
          <w:delText xml:space="preserve">the countries corresponding to </w:delText>
        </w:r>
      </w:del>
      <w:r w:rsidRPr="00C22FD0">
        <w:rPr>
          <w:rFonts w:ascii="Times New Roman" w:hAnsi="Times New Roman" w:cs="Times New Roman"/>
          <w:sz w:val="20"/>
          <w:szCs w:val="20"/>
        </w:rPr>
        <w:t xml:space="preserve">90% of the </w:t>
      </w:r>
      <w:ins w:id="619" w:author="Author">
        <w:r w:rsidR="00F93884" w:rsidRPr="00C22FD0">
          <w:rPr>
            <w:rFonts w:ascii="Times New Roman" w:hAnsi="Times New Roman" w:cs="Times New Roman"/>
            <w:sz w:val="20"/>
            <w:szCs w:val="20"/>
          </w:rPr>
          <w:t xml:space="preserve">value of the </w:t>
        </w:r>
      </w:ins>
      <w:r w:rsidRPr="00C22FD0">
        <w:rPr>
          <w:rFonts w:ascii="Times New Roman" w:hAnsi="Times New Roman" w:cs="Times New Roman"/>
          <w:sz w:val="20"/>
          <w:szCs w:val="20"/>
        </w:rPr>
        <w:t>fund</w:t>
      </w:r>
      <w:ins w:id="620" w:author="Author">
        <w:r w:rsidR="00747D1A" w:rsidRPr="00C22FD0">
          <w:rPr>
            <w:rFonts w:ascii="Times New Roman" w:hAnsi="Times New Roman" w:cs="Times New Roman"/>
            <w:sz w:val="20"/>
            <w:szCs w:val="20"/>
          </w:rPr>
          <w:t>s</w:t>
        </w:r>
        <w:r w:rsidR="00294E3B" w:rsidRPr="00C22FD0">
          <w:rPr>
            <w:rFonts w:ascii="Times New Roman" w:hAnsi="Times New Roman" w:cs="Times New Roman"/>
            <w:sz w:val="20"/>
            <w:szCs w:val="20"/>
          </w:rPr>
          <w:t>.</w:t>
        </w:r>
      </w:ins>
      <w:r w:rsidRPr="00C22FD0">
        <w:rPr>
          <w:rFonts w:ascii="Times New Roman" w:hAnsi="Times New Roman" w:cs="Times New Roman"/>
          <w:sz w:val="20"/>
          <w:szCs w:val="20"/>
        </w:rPr>
        <w:t xml:space="preserve"> </w:t>
      </w:r>
      <w:del w:id="621" w:author="Author">
        <w:r w:rsidRPr="00C22FD0" w:rsidDel="00F93884">
          <w:rPr>
            <w:rFonts w:ascii="Times New Roman" w:hAnsi="Times New Roman" w:cs="Times New Roman"/>
            <w:sz w:val="20"/>
            <w:szCs w:val="20"/>
          </w:rPr>
          <w:delText>are</w:delText>
        </w:r>
      </w:del>
      <w:ins w:id="622" w:author="Author">
        <w:r w:rsidR="00294E3B" w:rsidRPr="00C22FD0">
          <w:rPr>
            <w:rFonts w:ascii="Times New Roman" w:hAnsi="Times New Roman" w:cs="Times New Roman"/>
            <w:sz w:val="20"/>
            <w:szCs w:val="20"/>
          </w:rPr>
          <w:t>Groups should have a reasonable confidence that the 10% not identified by country is diversified across geographical areas, for example that not more than 5% is in one single country</w:t>
        </w:r>
      </w:ins>
      <w:del w:id="623" w:author="Author">
        <w:r w:rsidRPr="00C22FD0" w:rsidDel="00294E3B">
          <w:rPr>
            <w:rFonts w:ascii="Times New Roman" w:hAnsi="Times New Roman" w:cs="Times New Roman"/>
            <w:sz w:val="20"/>
            <w:szCs w:val="20"/>
          </w:rPr>
          <w:delText xml:space="preserve"> identified, i.e. regardless of the 90% criteria all countries that represent more than 5% of the fund have to be reported</w:delText>
        </w:r>
      </w:del>
      <w:r w:rsidRPr="00C22FD0">
        <w:rPr>
          <w:rFonts w:ascii="Times New Roman" w:hAnsi="Times New Roman" w:cs="Times New Roman"/>
          <w:sz w:val="20"/>
          <w:szCs w:val="20"/>
        </w:rPr>
        <w:t xml:space="preserve">. </w:t>
      </w:r>
      <w:ins w:id="624" w:author="Author">
        <w:r w:rsidR="00C378BF" w:rsidRPr="00C22FD0">
          <w:rPr>
            <w:rFonts w:ascii="Times New Roman" w:hAnsi="Times New Roman" w:cs="Times New Roman"/>
            <w:sz w:val="20"/>
            <w:szCs w:val="20"/>
          </w:rPr>
          <w:t xml:space="preserve">The look-through should be applicable considering the amount </w:t>
        </w:r>
        <w:proofErr w:type="gramStart"/>
        <w:r w:rsidR="00C378BF" w:rsidRPr="00C22FD0">
          <w:rPr>
            <w:rFonts w:ascii="Times New Roman" w:hAnsi="Times New Roman" w:cs="Times New Roman"/>
            <w:sz w:val="20"/>
            <w:szCs w:val="20"/>
          </w:rPr>
          <w:t>invested,</w:t>
        </w:r>
        <w:proofErr w:type="gramEnd"/>
        <w:r w:rsidR="00C378BF" w:rsidRPr="00C22FD0">
          <w:rPr>
            <w:rFonts w:ascii="Times New Roman" w:hAnsi="Times New Roman" w:cs="Times New Roman"/>
            <w:sz w:val="20"/>
            <w:szCs w:val="20"/>
          </w:rPr>
          <w:t xml:space="preserve"> starting from the major to the lowest single fund </w:t>
        </w:r>
        <w:r w:rsidR="00294E3B" w:rsidRPr="00C22FD0">
          <w:rPr>
            <w:rFonts w:ascii="Times New Roman" w:hAnsi="Times New Roman" w:cs="Times New Roman"/>
            <w:sz w:val="20"/>
            <w:szCs w:val="20"/>
            <w:rPrChange w:id="625" w:author="Author">
              <w:rPr>
                <w:rFonts w:ascii="Times New Roman" w:hAnsi="Times New Roman" w:cs="Times New Roman"/>
                <w:sz w:val="20"/>
                <w:szCs w:val="20"/>
                <w:highlight w:val="yellow"/>
              </w:rPr>
            </w:rPrChange>
          </w:rPr>
          <w:t>and the approach should be kept consistent over time</w:t>
        </w:r>
        <w:r w:rsidR="00C378BF" w:rsidRPr="00C22FD0">
          <w:rPr>
            <w:rFonts w:ascii="Times New Roman" w:hAnsi="Times New Roman" w:cs="Times New Roman"/>
            <w:sz w:val="20"/>
            <w:szCs w:val="20"/>
          </w:rPr>
          <w:t>.</w:t>
        </w:r>
      </w:ins>
    </w:p>
    <w:p w14:paraId="137C3A28" w14:textId="2B4A0BA9"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Quarterly information shall only be reported when the ratio of collective investments undertakings held by the group to total investments, measured as the ratio between item C0010/R0180 of template S.02.01 plus collective investments undertakings included in item C0010/R0220 of template S.02.01 plus collective investments undertakings included in item C0010/R0090 and the sum of item C0010/R0070 and C0010/RC0220 of template S.02.01, is hi</w:t>
      </w:r>
      <w:r w:rsidR="00A61D53" w:rsidRPr="00C22FD0">
        <w:rPr>
          <w:rFonts w:ascii="Times New Roman" w:hAnsi="Times New Roman" w:cs="Times New Roman"/>
          <w:sz w:val="20"/>
          <w:szCs w:val="20"/>
        </w:rPr>
        <w:t>gher than 30%</w:t>
      </w:r>
      <w:r w:rsidRPr="00C22FD0">
        <w:rPr>
          <w:rFonts w:ascii="Times New Roman" w:hAnsi="Times New Roman" w:cs="Times New Roman"/>
          <w:sz w:val="20"/>
          <w:szCs w:val="20"/>
        </w:rPr>
        <w:t xml:space="preserve">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1FCFC8CE"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Items shall be reported with positive values unless otherwise stated in the respective instructions.</w:t>
      </w:r>
    </w:p>
    <w:p w14:paraId="01574A20" w14:textId="7A6BBEF0"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bCs/>
          <w:sz w:val="20"/>
          <w:szCs w:val="20"/>
        </w:rPr>
        <w:t xml:space="preserve">The asset categories referred to in this template are the ones defined in Annex IV </w:t>
      </w:r>
      <w:r w:rsidR="004508C9" w:rsidRPr="00C22FD0">
        <w:rPr>
          <w:rFonts w:ascii="Times New Roman" w:hAnsi="Times New Roman" w:cs="Times New Roman"/>
          <w:bCs/>
          <w:sz w:val="20"/>
          <w:szCs w:val="20"/>
        </w:rPr>
        <w:t>–</w:t>
      </w:r>
      <w:r w:rsidRPr="00C22FD0">
        <w:rPr>
          <w:rFonts w:ascii="Times New Roman" w:hAnsi="Times New Roman" w:cs="Times New Roman"/>
          <w:bCs/>
          <w:sz w:val="20"/>
          <w:szCs w:val="20"/>
        </w:rPr>
        <w:t xml:space="preserve"> Assets Categories of this Regulation and </w:t>
      </w:r>
      <w:r w:rsidRPr="00C22FD0">
        <w:rPr>
          <w:rFonts w:ascii="Times New Roman" w:hAnsi="Times New Roman" w:cs="Times New Roman"/>
          <w:sz w:val="20"/>
          <w:szCs w:val="20"/>
        </w:rPr>
        <w:t>references to CIC codes refer to Annex V</w:t>
      </w:r>
      <w:r w:rsidR="004E66EA" w:rsidRPr="00C22FD0">
        <w:rPr>
          <w:rFonts w:ascii="Times New Roman" w:hAnsi="Times New Roman" w:cs="Times New Roman"/>
          <w:sz w:val="20"/>
          <w:szCs w:val="20"/>
        </w:rPr>
        <w:t>I</w:t>
      </w:r>
      <w:r w:rsidRPr="00C22FD0">
        <w:rPr>
          <w:rFonts w:ascii="Times New Roman" w:hAnsi="Times New Roman" w:cs="Times New Roman"/>
          <w:sz w:val="20"/>
          <w:szCs w:val="20"/>
        </w:rP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CIC table of this Regulation.</w:t>
      </w:r>
    </w:p>
    <w:p w14:paraId="0CC36573" w14:textId="6FBC3587"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sz w:val="20"/>
          <w:szCs w:val="20"/>
        </w:rPr>
        <w:t>This template shall include the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through of all collective investment undertakings, or investments packaged as funds and similar undertakings, including when they are participations by underlying asset category, reported item</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item in S.06.02. If one collective investment undertaking, or investment packaged as fund and similar undertaking is held by many undertakings, in this template it shall be reported only once. </w:t>
      </w:r>
    </w:p>
    <w:tbl>
      <w:tblPr>
        <w:tblW w:w="5000" w:type="pct"/>
        <w:tblCellMar>
          <w:left w:w="70" w:type="dxa"/>
          <w:right w:w="70" w:type="dxa"/>
        </w:tblCellMar>
        <w:tblLook w:val="04A0" w:firstRow="1" w:lastRow="0" w:firstColumn="1" w:lastColumn="0" w:noHBand="0" w:noVBand="1"/>
      </w:tblPr>
      <w:tblGrid>
        <w:gridCol w:w="863"/>
        <w:gridCol w:w="1401"/>
        <w:gridCol w:w="6902"/>
      </w:tblGrid>
      <w:tr w:rsidR="00E21451" w:rsidRPr="00C22FD0" w14:paraId="67D2C47A" w14:textId="77777777" w:rsidTr="0040755A">
        <w:trPr>
          <w:trHeight w:val="300"/>
        </w:trPr>
        <w:tc>
          <w:tcPr>
            <w:tcW w:w="4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7AC9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pt-PT"/>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460574" w14:textId="77777777" w:rsidR="00E21451" w:rsidRPr="00C22FD0" w:rsidRDefault="00E21451" w:rsidP="0040755A">
            <w:pPr>
              <w:spacing w:after="0" w:line="240" w:lineRule="auto"/>
              <w:jc w:val="center"/>
              <w:rPr>
                <w:rFonts w:ascii="Times New Roman" w:eastAsia="Times New Roman" w:hAnsi="Times New Roman" w:cs="Times New Roman"/>
                <w:b/>
                <w:bCs/>
                <w:color w:val="000000"/>
                <w:sz w:val="20"/>
                <w:szCs w:val="20"/>
                <w:lang w:val="pt-PT" w:eastAsia="pt-PT"/>
              </w:rPr>
            </w:pPr>
            <w:r w:rsidRPr="00C22FD0">
              <w:rPr>
                <w:rFonts w:ascii="Times New Roman" w:eastAsia="Times New Roman" w:hAnsi="Times New Roman" w:cs="Times New Roman"/>
                <w:b/>
                <w:bCs/>
                <w:color w:val="000000"/>
                <w:sz w:val="20"/>
                <w:szCs w:val="20"/>
                <w:lang w:val="pt-PT" w:eastAsia="pt-PT"/>
              </w:rPr>
              <w:t>ITEM</w:t>
            </w:r>
          </w:p>
        </w:tc>
        <w:tc>
          <w:tcPr>
            <w:tcW w:w="37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4BD90E" w14:textId="77777777" w:rsidR="00E21451" w:rsidRPr="00C22FD0" w:rsidRDefault="00E21451" w:rsidP="0040755A">
            <w:pPr>
              <w:spacing w:after="0" w:line="240" w:lineRule="auto"/>
              <w:jc w:val="center"/>
              <w:rPr>
                <w:rFonts w:ascii="Times New Roman" w:eastAsia="Times New Roman" w:hAnsi="Times New Roman" w:cs="Times New Roman"/>
                <w:b/>
                <w:bCs/>
                <w:color w:val="000000"/>
                <w:sz w:val="20"/>
                <w:szCs w:val="20"/>
                <w:lang w:val="pt-PT" w:eastAsia="pt-PT"/>
              </w:rPr>
            </w:pPr>
            <w:r w:rsidRPr="00C22FD0">
              <w:rPr>
                <w:rFonts w:ascii="Times New Roman" w:eastAsia="Times New Roman" w:hAnsi="Times New Roman" w:cs="Times New Roman"/>
                <w:b/>
                <w:bCs/>
                <w:color w:val="000000"/>
                <w:sz w:val="20"/>
                <w:szCs w:val="20"/>
                <w:lang w:val="pt-PT" w:eastAsia="pt-PT"/>
              </w:rPr>
              <w:t>INSTRUCTIONS</w:t>
            </w:r>
          </w:p>
        </w:tc>
      </w:tr>
      <w:tr w:rsidR="00E21451" w:rsidRPr="00C22FD0" w14:paraId="2D132F37" w14:textId="77777777" w:rsidTr="0040755A">
        <w:trPr>
          <w:trHeight w:val="1530"/>
        </w:trPr>
        <w:tc>
          <w:tcPr>
            <w:tcW w:w="471" w:type="pct"/>
            <w:tcBorders>
              <w:top w:val="single" w:sz="4" w:space="0" w:color="auto"/>
              <w:left w:val="single" w:sz="4" w:space="0" w:color="auto"/>
              <w:bottom w:val="nil"/>
              <w:right w:val="single" w:sz="4" w:space="0" w:color="auto"/>
            </w:tcBorders>
            <w:shd w:val="clear" w:color="auto" w:fill="auto"/>
            <w:hideMark/>
          </w:tcPr>
          <w:p w14:paraId="1BC866B9"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pt-PT" w:eastAsia="pt-PT"/>
              </w:rPr>
            </w:pPr>
            <w:r w:rsidRPr="00C22FD0">
              <w:rPr>
                <w:rFonts w:ascii="Times New Roman" w:eastAsia="Times New Roman" w:hAnsi="Times New Roman" w:cs="Times New Roman"/>
                <w:color w:val="000000"/>
                <w:sz w:val="20"/>
                <w:szCs w:val="20"/>
                <w:lang w:val="pt-PT" w:eastAsia="pt-PT"/>
              </w:rPr>
              <w:lastRenderedPageBreak/>
              <w:t>C0010</w:t>
            </w:r>
          </w:p>
        </w:tc>
        <w:tc>
          <w:tcPr>
            <w:tcW w:w="764" w:type="pct"/>
            <w:tcBorders>
              <w:top w:val="single" w:sz="4" w:space="0" w:color="auto"/>
              <w:left w:val="nil"/>
              <w:bottom w:val="nil"/>
              <w:right w:val="single" w:sz="4" w:space="0" w:color="auto"/>
            </w:tcBorders>
            <w:shd w:val="clear" w:color="auto" w:fill="auto"/>
            <w:hideMark/>
          </w:tcPr>
          <w:p w14:paraId="721977F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pt-PT"/>
              </w:rPr>
            </w:pPr>
            <w:r w:rsidRPr="00C22FD0">
              <w:rPr>
                <w:rFonts w:ascii="Times New Roman" w:eastAsia="Times New Roman" w:hAnsi="Times New Roman" w:cs="Times New Roman"/>
                <w:color w:val="000000"/>
                <w:sz w:val="20"/>
                <w:szCs w:val="20"/>
                <w:lang w:eastAsia="pt-PT"/>
              </w:rPr>
              <w:t>Collective Investments Undertaking ID Code</w:t>
            </w:r>
          </w:p>
        </w:tc>
        <w:tc>
          <w:tcPr>
            <w:tcW w:w="3765" w:type="pct"/>
            <w:tcBorders>
              <w:top w:val="single" w:sz="4" w:space="0" w:color="auto"/>
              <w:left w:val="nil"/>
              <w:bottom w:val="nil"/>
              <w:right w:val="single" w:sz="4" w:space="0" w:color="auto"/>
            </w:tcBorders>
            <w:shd w:val="clear" w:color="000000" w:fill="FFFFFF"/>
            <w:hideMark/>
          </w:tcPr>
          <w:p w14:paraId="561CE1E7" w14:textId="5ECBC56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Asset ID code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group, when the options above are not available, and must be consistent over time.</w:t>
            </w:r>
          </w:p>
        </w:tc>
      </w:tr>
      <w:tr w:rsidR="00E21451" w:rsidRPr="00C22FD0" w14:paraId="0BA16C87" w14:textId="77777777" w:rsidTr="0040755A">
        <w:trPr>
          <w:trHeight w:val="4091"/>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14:paraId="540711B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pt-PT"/>
              </w:rPr>
            </w:pPr>
            <w:r w:rsidRPr="00C22FD0">
              <w:rPr>
                <w:rFonts w:ascii="Times New Roman" w:eastAsia="Times New Roman" w:hAnsi="Times New Roman" w:cs="Times New Roman"/>
                <w:color w:val="000000"/>
                <w:sz w:val="20"/>
                <w:szCs w:val="20"/>
                <w:lang w:eastAsia="pt-PT"/>
              </w:rPr>
              <w:t>C0020</w:t>
            </w:r>
          </w:p>
        </w:tc>
        <w:tc>
          <w:tcPr>
            <w:tcW w:w="764" w:type="pct"/>
            <w:tcBorders>
              <w:top w:val="single" w:sz="4" w:space="0" w:color="auto"/>
              <w:left w:val="nil"/>
              <w:bottom w:val="single" w:sz="4" w:space="0" w:color="auto"/>
              <w:right w:val="single" w:sz="4" w:space="0" w:color="auto"/>
            </w:tcBorders>
            <w:shd w:val="clear" w:color="auto" w:fill="auto"/>
            <w:hideMark/>
          </w:tcPr>
          <w:p w14:paraId="2E3F9749"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pt-PT"/>
              </w:rPr>
            </w:pPr>
            <w:r w:rsidRPr="00C22FD0">
              <w:rPr>
                <w:rFonts w:ascii="Times New Roman" w:eastAsia="Times New Roman" w:hAnsi="Times New Roman" w:cs="Times New Roman"/>
                <w:color w:val="000000"/>
                <w:sz w:val="20"/>
                <w:szCs w:val="20"/>
                <w:lang w:eastAsia="pt-PT"/>
              </w:rPr>
              <w:t>Collective Investments Undertaking ID Code type</w:t>
            </w:r>
          </w:p>
        </w:tc>
        <w:tc>
          <w:tcPr>
            <w:tcW w:w="3765" w:type="pct"/>
            <w:tcBorders>
              <w:top w:val="single" w:sz="4" w:space="0" w:color="auto"/>
              <w:left w:val="nil"/>
              <w:bottom w:val="single" w:sz="4" w:space="0" w:color="auto"/>
              <w:right w:val="single" w:sz="4" w:space="0" w:color="auto"/>
            </w:tcBorders>
            <w:shd w:val="clear" w:color="000000" w:fill="FFFFFF"/>
            <w:hideMark/>
          </w:tcPr>
          <w:p w14:paraId="589BA46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Type of ID Code used for the “Asset ID Code” item. One of the options in the following closed list shall be used:</w:t>
            </w:r>
          </w:p>
          <w:p w14:paraId="65FE2DC6" w14:textId="4A617668"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ISO/6166 for ISIN</w:t>
            </w:r>
          </w:p>
          <w:p w14:paraId="632EED87" w14:textId="18085A23"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1A5B43C4" w14:textId="1376A8D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3A436303" w14:textId="5FD04991"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463A3565" w14:textId="54A32521"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421F2C39" w14:textId="11D43A95"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40F059F4" w14:textId="15D82692" w:rsidR="00E21451" w:rsidRPr="00C22FD0" w:rsidRDefault="00E21451" w:rsidP="0040755A">
            <w:pPr>
              <w:spacing w:after="0" w:line="240" w:lineRule="auto"/>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5FB7B7E9" w14:textId="77777777" w:rsidR="00E21451" w:rsidRPr="00C22FD0" w:rsidRDefault="00E21451" w:rsidP="0040755A">
            <w:pPr>
              <w:spacing w:after="0"/>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2617506B" w14:textId="204C6A9C"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6774EC7D" w14:textId="2EA2A5A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group </w:t>
            </w:r>
          </w:p>
        </w:tc>
      </w:tr>
      <w:tr w:rsidR="00E21451" w:rsidRPr="00C22FD0" w14:paraId="6DF8F4E7" w14:textId="77777777" w:rsidTr="0040755A">
        <w:trPr>
          <w:trHeight w:val="346"/>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14:paraId="4ACD26D9"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pt-PT" w:eastAsia="pt-PT"/>
              </w:rPr>
            </w:pPr>
            <w:r w:rsidRPr="00C22FD0">
              <w:rPr>
                <w:rFonts w:ascii="Times New Roman" w:eastAsia="Times New Roman" w:hAnsi="Times New Roman" w:cs="Times New Roman"/>
                <w:color w:val="000000"/>
                <w:sz w:val="20"/>
                <w:szCs w:val="20"/>
                <w:lang w:val="pt-PT" w:eastAsia="pt-PT"/>
              </w:rPr>
              <w:t>C0030</w:t>
            </w:r>
          </w:p>
        </w:tc>
        <w:tc>
          <w:tcPr>
            <w:tcW w:w="764" w:type="pct"/>
            <w:tcBorders>
              <w:top w:val="single" w:sz="4" w:space="0" w:color="auto"/>
              <w:left w:val="nil"/>
              <w:bottom w:val="single" w:sz="4" w:space="0" w:color="auto"/>
              <w:right w:val="single" w:sz="4" w:space="0" w:color="auto"/>
            </w:tcBorders>
            <w:shd w:val="clear" w:color="auto" w:fill="auto"/>
            <w:hideMark/>
          </w:tcPr>
          <w:p w14:paraId="3B582853"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pt-PT" w:eastAsia="pt-PT"/>
              </w:rPr>
            </w:pPr>
            <w:r w:rsidRPr="00C22FD0">
              <w:rPr>
                <w:rFonts w:ascii="Times New Roman" w:eastAsia="Times New Roman" w:hAnsi="Times New Roman" w:cs="Times New Roman"/>
                <w:color w:val="000000"/>
                <w:sz w:val="20"/>
                <w:szCs w:val="20"/>
                <w:lang w:val="pt-PT" w:eastAsia="pt-PT"/>
              </w:rPr>
              <w:t>Underlying asset category</w:t>
            </w:r>
          </w:p>
        </w:tc>
        <w:tc>
          <w:tcPr>
            <w:tcW w:w="3765" w:type="pct"/>
            <w:tcBorders>
              <w:top w:val="single" w:sz="4" w:space="0" w:color="auto"/>
              <w:left w:val="nil"/>
              <w:bottom w:val="single" w:sz="4" w:space="0" w:color="auto"/>
              <w:right w:val="single" w:sz="4" w:space="0" w:color="auto"/>
            </w:tcBorders>
            <w:shd w:val="clear" w:color="auto" w:fill="auto"/>
            <w:hideMark/>
          </w:tcPr>
          <w:p w14:paraId="400FDBA8" w14:textId="30BA06B5" w:rsidR="00E21451" w:rsidRPr="00C22FD0" w:rsidRDefault="00E21451">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Identify the assets categories, receivables and derivatives within the collective investment undertaking. One of the options in the following closed list shall be used:</w:t>
            </w:r>
            <w:r w:rsidRPr="00C22FD0">
              <w:rPr>
                <w:rFonts w:ascii="Times New Roman" w:eastAsia="Times New Roman" w:hAnsi="Times New Roman" w:cs="Times New Roman"/>
                <w:color w:val="000000"/>
                <w:sz w:val="20"/>
                <w:szCs w:val="20"/>
                <w:lang w:val="en-US" w:eastAsia="pt-PT"/>
              </w:rPr>
              <w:br/>
              <w:t xml:space="preserve">1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Government bonds</w:t>
            </w:r>
          </w:p>
          <w:p w14:paraId="3B6A9E43" w14:textId="6BA01E13" w:rsidR="00E21451" w:rsidRPr="00C22FD0" w:rsidRDefault="00E21451">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2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Corporate bonds</w:t>
            </w:r>
          </w:p>
          <w:p w14:paraId="04464F34" w14:textId="78AEB450" w:rsidR="00E21451" w:rsidRPr="00C22FD0" w:rsidRDefault="00E21451">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3L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Listed equity</w:t>
            </w:r>
          </w:p>
          <w:p w14:paraId="18592FB8" w14:textId="6148532D" w:rsidR="00E21451" w:rsidRPr="00C22FD0" w:rsidRDefault="00E21451">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3X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Unlisted equity</w:t>
            </w:r>
          </w:p>
          <w:p w14:paraId="308877AB" w14:textId="2EABD7C4" w:rsidR="00E21451" w:rsidRPr="00C22FD0" w:rsidRDefault="00E21451">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4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Collective Investment Undertakings</w:t>
            </w:r>
          </w:p>
          <w:p w14:paraId="7E639C15" w14:textId="11813BB2" w:rsidR="00E21451" w:rsidRPr="00C22FD0" w:rsidRDefault="00E21451">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5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Structured notes</w:t>
            </w:r>
          </w:p>
          <w:p w14:paraId="4E67BDFA" w14:textId="25DBC5B3" w:rsidR="00E21451" w:rsidRPr="00C22FD0" w:rsidRDefault="00E21451">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6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w:t>
            </w:r>
            <w:r w:rsidRPr="00C22FD0">
              <w:rPr>
                <w:rFonts w:ascii="Times New Roman" w:eastAsia="Times New Roman" w:hAnsi="Times New Roman" w:cs="Times New Roman"/>
                <w:color w:val="000000"/>
                <w:sz w:val="20"/>
                <w:szCs w:val="20"/>
                <w:lang w:eastAsia="pt-PT"/>
              </w:rPr>
              <w:t>Collateralised securities</w:t>
            </w:r>
          </w:p>
          <w:p w14:paraId="7CEFEC52" w14:textId="7B3C3A0B" w:rsidR="00E21451" w:rsidRPr="00C22FD0" w:rsidRDefault="00E21451">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7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Cash and deposits</w:t>
            </w:r>
          </w:p>
          <w:p w14:paraId="1B49F117" w14:textId="508BA5EA" w:rsidR="00E21451" w:rsidRPr="00C22FD0" w:rsidRDefault="00E21451">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8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Mortgages and loans</w:t>
            </w:r>
          </w:p>
          <w:p w14:paraId="7EB2B706" w14:textId="1868EDD5" w:rsidR="00E21451" w:rsidRPr="00C22FD0" w:rsidRDefault="00E21451">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9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Properties</w:t>
            </w:r>
          </w:p>
          <w:p w14:paraId="29245FCF" w14:textId="0C78C678" w:rsidR="00E21451" w:rsidRPr="00C22FD0" w:rsidRDefault="00E21451">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0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Other investments (including receivables)</w:t>
            </w:r>
          </w:p>
          <w:p w14:paraId="737C60FD"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A – Futures</w:t>
            </w:r>
          </w:p>
          <w:p w14:paraId="05A1AD1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B – Call Options</w:t>
            </w:r>
          </w:p>
          <w:p w14:paraId="267B1E4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C – Put Options</w:t>
            </w:r>
          </w:p>
          <w:p w14:paraId="5C4492F5"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D – Swaps</w:t>
            </w:r>
          </w:p>
          <w:p w14:paraId="4DC697B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E – Forwards</w:t>
            </w:r>
          </w:p>
          <w:p w14:paraId="56B6679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F – Credit derivatives</w:t>
            </w:r>
          </w:p>
          <w:p w14:paraId="2EB03910" w14:textId="1062A504"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L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Liabilities</w:t>
            </w:r>
          </w:p>
          <w:p w14:paraId="3989D94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Change w:id="626" w:author="Author">
                  <w:rPr>
                    <w:rFonts w:ascii="Times New Roman" w:eastAsia="Times New Roman" w:hAnsi="Times New Roman" w:cs="Times New Roman"/>
                    <w:color w:val="000000"/>
                    <w:sz w:val="20"/>
                    <w:szCs w:val="20"/>
                    <w:highlight w:val="yellow"/>
                    <w:lang w:val="en-US" w:eastAsia="pt-PT"/>
                  </w:rPr>
                </w:rPrChange>
              </w:rPr>
            </w:pPr>
          </w:p>
          <w:p w14:paraId="78624B8A" w14:textId="6FBCDA6B"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del w:id="627" w:author="Author">
              <w:r w:rsidRPr="00C22FD0" w:rsidDel="00747D1A">
                <w:rPr>
                  <w:rFonts w:ascii="Times New Roman" w:eastAsia="Times New Roman" w:hAnsi="Times New Roman" w:cs="Times New Roman"/>
                  <w:color w:val="000000"/>
                  <w:sz w:val="20"/>
                  <w:szCs w:val="20"/>
                  <w:lang w:val="en-US" w:eastAsia="pt-PT"/>
                </w:rPr>
                <w:delText>When the look</w:delText>
              </w:r>
              <w:r w:rsidR="004508C9" w:rsidRPr="00C22FD0" w:rsidDel="00747D1A">
                <w:rPr>
                  <w:rFonts w:ascii="Times New Roman" w:eastAsia="Times New Roman" w:hAnsi="Times New Roman" w:cs="Times New Roman"/>
                  <w:color w:val="000000"/>
                  <w:sz w:val="20"/>
                  <w:szCs w:val="20"/>
                  <w:lang w:val="en-US" w:eastAsia="pt-PT"/>
                </w:rPr>
                <w:delText>–</w:delText>
              </w:r>
              <w:r w:rsidRPr="00C22FD0" w:rsidDel="00747D1A">
                <w:rPr>
                  <w:rFonts w:ascii="Times New Roman" w:eastAsia="Times New Roman" w:hAnsi="Times New Roman" w:cs="Times New Roman"/>
                  <w:color w:val="000000"/>
                  <w:sz w:val="20"/>
                  <w:szCs w:val="20"/>
                  <w:lang w:val="en-US" w:eastAsia="pt-PT"/>
                </w:rPr>
                <w:delText xml:space="preserve">through regards a </w:delText>
              </w:r>
              <w:r w:rsidR="00801A9D" w:rsidRPr="00C22FD0" w:rsidDel="00747D1A">
                <w:rPr>
                  <w:rFonts w:ascii="Times New Roman" w:eastAsia="Times New Roman" w:hAnsi="Times New Roman" w:cs="Times New Roman"/>
                  <w:color w:val="000000"/>
                  <w:sz w:val="20"/>
                  <w:szCs w:val="20"/>
                  <w:lang w:val="en-US" w:eastAsia="pt-PT"/>
                </w:rPr>
                <w:delText>f</w:delText>
              </w:r>
              <w:r w:rsidRPr="00C22FD0" w:rsidDel="00747D1A">
                <w:rPr>
                  <w:rFonts w:ascii="Times New Roman" w:eastAsia="Times New Roman" w:hAnsi="Times New Roman" w:cs="Times New Roman"/>
                  <w:color w:val="000000"/>
                  <w:sz w:val="20"/>
                  <w:szCs w:val="20"/>
                  <w:lang w:val="en-US" w:eastAsia="pt-PT"/>
                </w:rPr>
                <w:delText>und of funds, c</w:delText>
              </w:r>
            </w:del>
            <w:ins w:id="628" w:author="Author">
              <w:r w:rsidR="00747D1A" w:rsidRPr="00C22FD0">
                <w:rPr>
                  <w:rFonts w:ascii="Times New Roman" w:eastAsia="Times New Roman" w:hAnsi="Times New Roman" w:cs="Times New Roman"/>
                  <w:color w:val="000000"/>
                  <w:sz w:val="20"/>
                  <w:szCs w:val="20"/>
                  <w:lang w:val="en-US" w:eastAsia="pt-PT"/>
                </w:rPr>
                <w:t>C</w:t>
              </w:r>
            </w:ins>
            <w:r w:rsidRPr="00C22FD0">
              <w:rPr>
                <w:rFonts w:ascii="Times New Roman" w:eastAsia="Times New Roman" w:hAnsi="Times New Roman" w:cs="Times New Roman"/>
                <w:color w:val="000000"/>
                <w:sz w:val="20"/>
                <w:szCs w:val="20"/>
                <w:lang w:val="en-US" w:eastAsia="pt-PT"/>
              </w:rPr>
              <w:t xml:space="preserve">ategory “4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Collective Investment Units” shall be used only for non</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material residual values</w:t>
            </w:r>
            <w:ins w:id="629" w:author="Author">
              <w:r w:rsidR="004174D6" w:rsidRPr="00C22FD0">
                <w:rPr>
                  <w:rFonts w:ascii="Times New Roman" w:eastAsia="Times New Roman" w:hAnsi="Times New Roman" w:cs="Times New Roman"/>
                  <w:color w:val="000000"/>
                  <w:sz w:val="20"/>
                  <w:szCs w:val="20"/>
                  <w:lang w:val="en-US" w:eastAsia="pt-PT"/>
                  <w:rPrChange w:id="630" w:author="Author">
                    <w:rPr>
                      <w:rFonts w:ascii="Times New Roman" w:eastAsia="Times New Roman" w:hAnsi="Times New Roman" w:cs="Times New Roman"/>
                      <w:color w:val="000000"/>
                      <w:sz w:val="20"/>
                      <w:szCs w:val="20"/>
                      <w:highlight w:val="yellow"/>
                      <w:lang w:val="en-US" w:eastAsia="pt-PT"/>
                    </w:rPr>
                  </w:rPrChange>
                </w:rPr>
                <w:t xml:space="preserve"> for both ‘funds of funds’ and any other fund</w:t>
              </w:r>
            </w:ins>
            <w:r w:rsidRPr="00C22FD0">
              <w:rPr>
                <w:rFonts w:ascii="Times New Roman" w:eastAsia="Times New Roman" w:hAnsi="Times New Roman" w:cs="Times New Roman"/>
                <w:color w:val="000000"/>
                <w:sz w:val="20"/>
                <w:szCs w:val="20"/>
                <w:lang w:val="en-US" w:eastAsia="pt-PT"/>
              </w:rPr>
              <w:t>.</w:t>
            </w:r>
          </w:p>
        </w:tc>
      </w:tr>
      <w:tr w:rsidR="00E21451" w:rsidRPr="00C22FD0" w14:paraId="483586D7" w14:textId="77777777" w:rsidTr="0040755A">
        <w:trPr>
          <w:trHeight w:val="629"/>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14:paraId="02D820DB"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pt-PT" w:eastAsia="pt-PT"/>
              </w:rPr>
            </w:pPr>
            <w:r w:rsidRPr="00C22FD0">
              <w:rPr>
                <w:rFonts w:ascii="Times New Roman" w:eastAsia="Times New Roman" w:hAnsi="Times New Roman" w:cs="Times New Roman"/>
                <w:color w:val="000000"/>
                <w:sz w:val="20"/>
                <w:szCs w:val="20"/>
                <w:lang w:val="pt-PT" w:eastAsia="pt-PT"/>
              </w:rPr>
              <w:t>C0040</w:t>
            </w:r>
          </w:p>
        </w:tc>
        <w:tc>
          <w:tcPr>
            <w:tcW w:w="764" w:type="pct"/>
            <w:tcBorders>
              <w:top w:val="single" w:sz="4" w:space="0" w:color="auto"/>
              <w:left w:val="single" w:sz="4" w:space="0" w:color="auto"/>
              <w:bottom w:val="single" w:sz="4" w:space="0" w:color="auto"/>
              <w:right w:val="single" w:sz="4" w:space="0" w:color="auto"/>
            </w:tcBorders>
            <w:shd w:val="clear" w:color="auto" w:fill="auto"/>
            <w:hideMark/>
          </w:tcPr>
          <w:p w14:paraId="38712A6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pt-PT" w:eastAsia="pt-PT"/>
              </w:rPr>
            </w:pPr>
            <w:r w:rsidRPr="00C22FD0">
              <w:rPr>
                <w:rFonts w:ascii="Times New Roman" w:eastAsia="Times New Roman" w:hAnsi="Times New Roman" w:cs="Times New Roman"/>
                <w:color w:val="000000"/>
                <w:sz w:val="20"/>
                <w:szCs w:val="20"/>
                <w:lang w:val="pt-PT" w:eastAsia="pt-PT"/>
              </w:rPr>
              <w:t>Country  of issue</w:t>
            </w:r>
          </w:p>
        </w:tc>
        <w:tc>
          <w:tcPr>
            <w:tcW w:w="3765" w:type="pct"/>
            <w:tcBorders>
              <w:top w:val="single" w:sz="4" w:space="0" w:color="auto"/>
              <w:left w:val="single" w:sz="4" w:space="0" w:color="auto"/>
              <w:bottom w:val="single" w:sz="4" w:space="0" w:color="auto"/>
              <w:right w:val="single" w:sz="4" w:space="0" w:color="auto"/>
            </w:tcBorders>
            <w:shd w:val="clear" w:color="auto" w:fill="auto"/>
            <w:hideMark/>
          </w:tcPr>
          <w:p w14:paraId="687592A1" w14:textId="42944AC0"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eastAsia="Times New Roman" w:hAnsi="Times New Roman" w:cs="Times New Roman"/>
                <w:color w:val="000000"/>
                <w:sz w:val="20"/>
                <w:szCs w:val="20"/>
                <w:lang w:val="en-US" w:eastAsia="pt-PT"/>
              </w:rPr>
              <w:t xml:space="preserve">Breakdown of each asset category identified in C0030 by issuer country. Identify the </w:t>
            </w:r>
            <w:r w:rsidRPr="00C22FD0">
              <w:rPr>
                <w:rFonts w:ascii="Times New Roman" w:hAnsi="Times New Roman" w:cs="Times New Roman"/>
                <w:sz w:val="20"/>
                <w:szCs w:val="20"/>
              </w:rPr>
              <w:t xml:space="preserve">country of localisation of the issuer. </w:t>
            </w:r>
          </w:p>
          <w:p w14:paraId="01872513" w14:textId="77777777" w:rsidR="00E21451" w:rsidRPr="00C22FD0" w:rsidRDefault="00E21451" w:rsidP="0040755A">
            <w:pPr>
              <w:spacing w:after="0" w:line="240" w:lineRule="auto"/>
              <w:rPr>
                <w:rFonts w:ascii="Times New Roman" w:hAnsi="Times New Roman" w:cs="Times New Roman"/>
                <w:sz w:val="20"/>
                <w:szCs w:val="20"/>
              </w:rPr>
            </w:pPr>
          </w:p>
          <w:p w14:paraId="38A603A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The localisation of the issuer is assessed by the address of the entity issuing the asset.</w:t>
            </w:r>
          </w:p>
          <w:p w14:paraId="53E7B90C" w14:textId="0C20A7E0"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One of the options shall be used: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3166</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2 code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XA: Supranational issuers</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EU: European Union Institutions</w:t>
            </w:r>
          </w:p>
          <w:p w14:paraId="7BB2E54F" w14:textId="5BD4E895"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AA: aggregated countries due to application of threshold</w:t>
            </w:r>
          </w:p>
          <w:p w14:paraId="191413BE" w14:textId="77777777" w:rsidR="00E21451" w:rsidRPr="00C22FD0" w:rsidRDefault="00E21451" w:rsidP="0040755A">
            <w:pPr>
              <w:spacing w:after="0" w:line="240" w:lineRule="auto"/>
              <w:rPr>
                <w:rFonts w:ascii="Times New Roman" w:hAnsi="Times New Roman" w:cs="Times New Roman"/>
                <w:sz w:val="20"/>
                <w:szCs w:val="20"/>
              </w:rPr>
            </w:pPr>
          </w:p>
          <w:p w14:paraId="3246263B" w14:textId="11EB7C6A"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to Categories 8 and 9 as reported in C0030.</w:t>
            </w:r>
          </w:p>
        </w:tc>
      </w:tr>
      <w:tr w:rsidR="00E21451" w:rsidRPr="00C22FD0" w14:paraId="536B591D" w14:textId="77777777" w:rsidTr="0040755A">
        <w:trPr>
          <w:trHeight w:val="1423"/>
        </w:trPr>
        <w:tc>
          <w:tcPr>
            <w:tcW w:w="471" w:type="pct"/>
            <w:tcBorders>
              <w:top w:val="single" w:sz="4" w:space="0" w:color="auto"/>
              <w:left w:val="single" w:sz="4" w:space="0" w:color="auto"/>
              <w:bottom w:val="nil"/>
              <w:right w:val="single" w:sz="4" w:space="0" w:color="auto"/>
            </w:tcBorders>
            <w:shd w:val="clear" w:color="auto" w:fill="auto"/>
            <w:hideMark/>
          </w:tcPr>
          <w:p w14:paraId="4882C50A"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lastRenderedPageBreak/>
              <w:t>C0050</w:t>
            </w:r>
          </w:p>
        </w:tc>
        <w:tc>
          <w:tcPr>
            <w:tcW w:w="764" w:type="pct"/>
            <w:tcBorders>
              <w:top w:val="single" w:sz="4" w:space="0" w:color="auto"/>
              <w:left w:val="nil"/>
              <w:bottom w:val="nil"/>
              <w:right w:val="single" w:sz="4" w:space="0" w:color="auto"/>
            </w:tcBorders>
            <w:shd w:val="clear" w:color="auto" w:fill="auto"/>
            <w:hideMark/>
          </w:tcPr>
          <w:p w14:paraId="5BCDEFCA" w14:textId="77777777" w:rsidR="00E21451" w:rsidRPr="00C22FD0" w:rsidRDefault="00E21451">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Currency </w:t>
            </w:r>
          </w:p>
        </w:tc>
        <w:tc>
          <w:tcPr>
            <w:tcW w:w="3765" w:type="pct"/>
            <w:tcBorders>
              <w:top w:val="single" w:sz="4" w:space="0" w:color="auto"/>
              <w:left w:val="nil"/>
              <w:bottom w:val="nil"/>
              <w:right w:val="single" w:sz="4" w:space="0" w:color="auto"/>
            </w:tcBorders>
            <w:shd w:val="clear" w:color="auto" w:fill="auto"/>
            <w:hideMark/>
          </w:tcPr>
          <w:p w14:paraId="06750C73" w14:textId="257BD731"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Identify whether the currency of the asset category is the reporting currency or a foreign currency. All other currencies than the reporting currency are referred to as foreign currencies. One of the options in the following closed list shall be used:</w:t>
            </w:r>
            <w:r w:rsidRPr="00C22FD0">
              <w:rPr>
                <w:rFonts w:ascii="Times New Roman" w:eastAsia="Times New Roman" w:hAnsi="Times New Roman" w:cs="Times New Roman"/>
                <w:color w:val="000000"/>
                <w:sz w:val="20"/>
                <w:szCs w:val="20"/>
                <w:lang w:val="en-US" w:eastAsia="pt-PT"/>
              </w:rPr>
              <w:br/>
              <w:t xml:space="preserve">1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Reporting currency</w:t>
            </w:r>
            <w:r w:rsidRPr="00C22FD0">
              <w:rPr>
                <w:rFonts w:ascii="Times New Roman" w:eastAsia="Times New Roman" w:hAnsi="Times New Roman" w:cs="Times New Roman"/>
                <w:color w:val="000000"/>
                <w:sz w:val="20"/>
                <w:szCs w:val="20"/>
                <w:lang w:val="en-US" w:eastAsia="pt-PT"/>
              </w:rPr>
              <w:br/>
              <w:t xml:space="preserve">2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Foreign currency</w:t>
            </w:r>
          </w:p>
        </w:tc>
      </w:tr>
      <w:tr w:rsidR="00E21451" w:rsidRPr="00C22FD0" w14:paraId="0FBF00E8" w14:textId="77777777" w:rsidTr="0040755A">
        <w:trPr>
          <w:trHeight w:val="1020"/>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14:paraId="5846965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pt-PT" w:eastAsia="pt-PT"/>
              </w:rPr>
            </w:pPr>
            <w:r w:rsidRPr="00C22FD0">
              <w:rPr>
                <w:rFonts w:ascii="Times New Roman" w:eastAsia="Times New Roman" w:hAnsi="Times New Roman" w:cs="Times New Roman"/>
                <w:color w:val="000000"/>
                <w:sz w:val="20"/>
                <w:szCs w:val="20"/>
                <w:lang w:val="pt-PT" w:eastAsia="pt-PT"/>
              </w:rPr>
              <w:t>C0060</w:t>
            </w:r>
          </w:p>
        </w:tc>
        <w:tc>
          <w:tcPr>
            <w:tcW w:w="764" w:type="pct"/>
            <w:tcBorders>
              <w:top w:val="single" w:sz="4" w:space="0" w:color="auto"/>
              <w:left w:val="nil"/>
              <w:bottom w:val="single" w:sz="4" w:space="0" w:color="auto"/>
              <w:right w:val="single" w:sz="4" w:space="0" w:color="auto"/>
            </w:tcBorders>
            <w:shd w:val="clear" w:color="auto" w:fill="auto"/>
            <w:hideMark/>
          </w:tcPr>
          <w:p w14:paraId="270325A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pt-PT" w:eastAsia="pt-PT"/>
              </w:rPr>
            </w:pPr>
            <w:r w:rsidRPr="00C22FD0">
              <w:rPr>
                <w:rFonts w:ascii="Times New Roman" w:eastAsia="Times New Roman" w:hAnsi="Times New Roman" w:cs="Times New Roman"/>
                <w:color w:val="000000"/>
                <w:sz w:val="20"/>
                <w:szCs w:val="20"/>
                <w:lang w:val="pt-PT" w:eastAsia="pt-PT"/>
              </w:rPr>
              <w:t>Total amount</w:t>
            </w:r>
          </w:p>
        </w:tc>
        <w:tc>
          <w:tcPr>
            <w:tcW w:w="3765" w:type="pct"/>
            <w:tcBorders>
              <w:top w:val="single" w:sz="4" w:space="0" w:color="auto"/>
              <w:left w:val="nil"/>
              <w:bottom w:val="single" w:sz="4" w:space="0" w:color="auto"/>
              <w:right w:val="single" w:sz="4" w:space="0" w:color="auto"/>
            </w:tcBorders>
            <w:shd w:val="clear" w:color="auto" w:fill="auto"/>
            <w:hideMark/>
          </w:tcPr>
          <w:p w14:paraId="3EC9716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Total amount invested by asset category, country and currency through collective investment undertakings. </w:t>
            </w:r>
          </w:p>
          <w:p w14:paraId="510F890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p>
          <w:p w14:paraId="5C08B5DF" w14:textId="63EF8391"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For liabilities a positive amount shall be reported</w:t>
            </w:r>
            <w:ins w:id="631" w:author="Author">
              <w:r w:rsidR="004174D6" w:rsidRPr="00C22FD0">
                <w:rPr>
                  <w:rFonts w:ascii="Times New Roman" w:eastAsia="Times New Roman" w:hAnsi="Times New Roman" w:cs="Times New Roman"/>
                  <w:color w:val="000000"/>
                  <w:sz w:val="20"/>
                  <w:szCs w:val="20"/>
                  <w:lang w:val="en-US" w:eastAsia="pt-PT"/>
                </w:rPr>
                <w:t>, unless the item is a derivative liability</w:t>
              </w:r>
            </w:ins>
            <w:r w:rsidRPr="00C22FD0">
              <w:rPr>
                <w:rFonts w:ascii="Times New Roman" w:eastAsia="Times New Roman" w:hAnsi="Times New Roman" w:cs="Times New Roman"/>
                <w:color w:val="000000"/>
                <w:sz w:val="20"/>
                <w:szCs w:val="20"/>
                <w:lang w:val="en-US" w:eastAsia="pt-PT"/>
              </w:rPr>
              <w:t>.</w:t>
            </w:r>
          </w:p>
          <w:p w14:paraId="55360E2B"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p>
          <w:p w14:paraId="15CA5F84"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For derivatives the Total amount can be positive (if an asset) or negative (if a liability).</w:t>
            </w:r>
          </w:p>
        </w:tc>
      </w:tr>
    </w:tbl>
    <w:p w14:paraId="2D926F5E" w14:textId="77777777" w:rsidR="00E21451" w:rsidRPr="00C22FD0" w:rsidRDefault="00E21451">
      <w:pPr>
        <w:rPr>
          <w:rFonts w:ascii="Times New Roman" w:hAnsi="Times New Roman" w:cs="Times New Roman"/>
          <w:sz w:val="20"/>
          <w:szCs w:val="20"/>
        </w:rPr>
      </w:pPr>
    </w:p>
    <w:p w14:paraId="65C72DA2" w14:textId="330EBFE7" w:rsidR="00E21451" w:rsidRPr="00C22FD0" w:rsidRDefault="00E21451">
      <w:pPr>
        <w:rPr>
          <w:rFonts w:ascii="Times New Roman" w:hAnsi="Times New Roman" w:cs="Times New Roman"/>
          <w:b/>
          <w:bCs/>
          <w:sz w:val="20"/>
          <w:szCs w:val="20"/>
        </w:rPr>
      </w:pPr>
      <w:r w:rsidRPr="00C22FD0">
        <w:rPr>
          <w:rFonts w:ascii="Times New Roman" w:hAnsi="Times New Roman" w:cs="Times New Roman"/>
          <w:b/>
          <w:bCs/>
          <w:sz w:val="20"/>
          <w:szCs w:val="20"/>
        </w:rPr>
        <w:t xml:space="preserve">S.07.01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Structured products</w:t>
      </w:r>
    </w:p>
    <w:p w14:paraId="252E7A71" w14:textId="77777777"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031C0BAF" w14:textId="19166802" w:rsidR="00E21451" w:rsidRPr="00C22FD0" w:rsidRDefault="00FC4845">
      <w:pPr>
        <w:jc w:val="both"/>
        <w:rPr>
          <w:rFonts w:ascii="Times New Roman" w:hAnsi="Times New Roman" w:cs="Times New Roman"/>
          <w:sz w:val="20"/>
          <w:szCs w:val="20"/>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65F8E8C0" w14:textId="35B0FC16"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bCs/>
          <w:sz w:val="20"/>
          <w:szCs w:val="20"/>
        </w:rPr>
        <w:t xml:space="preserve">The asset categories referred to in this template are the ones defined in Annex IV </w:t>
      </w:r>
      <w:r w:rsidR="004508C9" w:rsidRPr="00C22FD0">
        <w:rPr>
          <w:rFonts w:ascii="Times New Roman" w:hAnsi="Times New Roman" w:cs="Times New Roman"/>
          <w:bCs/>
          <w:sz w:val="20"/>
          <w:szCs w:val="20"/>
        </w:rPr>
        <w:t>–</w:t>
      </w:r>
      <w:r w:rsidRPr="00C22FD0">
        <w:rPr>
          <w:rFonts w:ascii="Times New Roman" w:hAnsi="Times New Roman" w:cs="Times New Roman"/>
          <w:bCs/>
          <w:sz w:val="20"/>
          <w:szCs w:val="20"/>
        </w:rPr>
        <w:t xml:space="preserve"> Assets Categories of this Regulation and </w:t>
      </w:r>
      <w:r w:rsidRPr="00C22FD0">
        <w:rPr>
          <w:rFonts w:ascii="Times New Roman" w:hAnsi="Times New Roman" w:cs="Times New Roman"/>
          <w:sz w:val="20"/>
          <w:szCs w:val="20"/>
        </w:rPr>
        <w:t>references to CIC codes refer to Annex V</w:t>
      </w:r>
      <w:r w:rsidR="004E66EA" w:rsidRPr="00C22FD0">
        <w:rPr>
          <w:rFonts w:ascii="Times New Roman" w:hAnsi="Times New Roman" w:cs="Times New Roman"/>
          <w:sz w:val="20"/>
          <w:szCs w:val="20"/>
        </w:rPr>
        <w:t>I</w:t>
      </w:r>
      <w:r w:rsidRPr="00C22FD0">
        <w:rPr>
          <w:rFonts w:ascii="Times New Roman" w:hAnsi="Times New Roman" w:cs="Times New Roman"/>
          <w:sz w:val="20"/>
          <w:szCs w:val="20"/>
        </w:rP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CIC table of this Regulation.</w:t>
      </w:r>
    </w:p>
    <w:p w14:paraId="19060617" w14:textId="77777777"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bCs/>
          <w:sz w:val="20"/>
          <w:szCs w:val="20"/>
        </w:rPr>
        <w:t xml:space="preserve">Structured products are defined as assets falling into the asset categories </w:t>
      </w:r>
      <w:r w:rsidRPr="00C22FD0">
        <w:rPr>
          <w:rFonts w:ascii="Times New Roman" w:hAnsi="Times New Roman" w:cs="Times New Roman"/>
          <w:sz w:val="20"/>
          <w:szCs w:val="20"/>
        </w:rPr>
        <w:t xml:space="preserve">5 (Structured notes) and 6 (Collateralised securities). </w:t>
      </w:r>
    </w:p>
    <w:p w14:paraId="17245FE6" w14:textId="27E3D415"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sz w:val="20"/>
          <w:szCs w:val="20"/>
        </w:rPr>
        <w:t xml:space="preserve">This template shall only be reported when the amount of structured products, measured as the ratio between assets classified as asset categories 5 (Structured notes) and 6 (Collateralised securities) as defined in Annex IV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Asset Categories of this Regulation and the sum of item C0010/R0070 and C0010/R0220 of template S.02.01, is higher than 5%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697FAF3A" w14:textId="77777777"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sz w:val="20"/>
          <w:szCs w:val="20"/>
        </w:rPr>
        <w:t xml:space="preserve">In some cases the types of structured products (C0070) identify the derivative embedded in the structured product. In this case this classification shall be used when the structured product has the referred derivative embedded. </w:t>
      </w:r>
    </w:p>
    <w:p w14:paraId="62723882" w14:textId="6A4BFFA5"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rPr>
        <w:t>T</w:t>
      </w:r>
      <w:r w:rsidRPr="00C22FD0">
        <w:rPr>
          <w:rFonts w:ascii="Times New Roman" w:hAnsi="Times New Roman" w:cs="Times New Roman"/>
          <w:sz w:val="20"/>
          <w:szCs w:val="20"/>
          <w:lang w:val="en-US"/>
        </w:rPr>
        <w:t>he template is applicable for method 1 (Accounting consolidation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based method), method 2 (Deduction and aggregation method) and a combination of methods 1 and 2.</w:t>
      </w:r>
    </w:p>
    <w:p w14:paraId="52EEB768"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2AFEE501" w14:textId="64A31E4D"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Where method 1 is used exclusively, the reporting shall reflect the consolidated position of the structured notes and </w:t>
      </w:r>
      <w:r w:rsidRPr="00C22FD0">
        <w:rPr>
          <w:rFonts w:ascii="Times New Roman" w:hAnsi="Times New Roman" w:cs="Times New Roman"/>
          <w:sz w:val="20"/>
          <w:szCs w:val="20"/>
        </w:rPr>
        <w:t>collateralised securities</w:t>
      </w:r>
      <w:r w:rsidRPr="00C22FD0">
        <w:rPr>
          <w:rFonts w:ascii="Times New Roman" w:hAnsi="Times New Roman" w:cs="Times New Roman"/>
          <w:sz w:val="20"/>
          <w:szCs w:val="20"/>
          <w:lang w:val="en-US"/>
        </w:rPr>
        <w:t xml:space="preserve">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group transactions held </w:t>
      </w:r>
      <w:r w:rsidR="00457D88"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lang w:val="en-US"/>
        </w:rPr>
        <w:t xml:space="preserve"> in its portfolio.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0FA41123"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243220EA" w14:textId="6093C5AB"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structured products held directly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32258980" w14:textId="16BD8F51"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structured products held by undertakings consolidated in accordance with Article 335</w:t>
      </w:r>
      <w:r w:rsidR="007F7B23" w:rsidRPr="00C22FD0">
        <w:rPr>
          <w:rFonts w:ascii="Times New Roman" w:hAnsi="Times New Roman" w:cs="Times New Roman"/>
          <w:sz w:val="20"/>
          <w:szCs w:val="20"/>
          <w:lang w:val="en-US"/>
        </w:rPr>
        <w:t>, paragraph 1,</w:t>
      </w:r>
      <w:r w:rsidRPr="00C22FD0">
        <w:rPr>
          <w:rFonts w:ascii="Times New Roman" w:hAnsi="Times New Roman" w:cs="Times New Roman"/>
          <w:sz w:val="20"/>
          <w:szCs w:val="20"/>
          <w:lang w:val="en-US"/>
        </w:rPr>
        <w:t xml:space="preserve"> </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Delegated Regulation </w:t>
      </w:r>
      <w:r w:rsidR="00A3383F" w:rsidRPr="00C22FD0">
        <w:rPr>
          <w:rFonts w:ascii="Times New Roman" w:hAnsi="Times New Roman" w:cs="Times New Roman"/>
          <w:sz w:val="20"/>
          <w:szCs w:val="20"/>
          <w:lang w:val="en-US"/>
        </w:rPr>
        <w:t xml:space="preserve">(EU) </w:t>
      </w:r>
      <w:r w:rsidRPr="00C22FD0">
        <w:rPr>
          <w:rFonts w:ascii="Times New Roman" w:hAnsi="Times New Roman" w:cs="Times New Roman"/>
          <w:sz w:val="20"/>
          <w:szCs w:val="20"/>
          <w:lang w:val="en-US"/>
        </w:rPr>
        <w:t xml:space="preserve">2015/35 shall be reported item by item; </w:t>
      </w:r>
    </w:p>
    <w:p w14:paraId="6518BAD4"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u w:val="single"/>
          <w:lang w:val="en-US"/>
        </w:rPr>
      </w:pPr>
      <w:r w:rsidRPr="00C22FD0">
        <w:rPr>
          <w:rFonts w:ascii="Times New Roman" w:hAnsi="Times New Roman" w:cs="Times New Roman"/>
          <w:sz w:val="20"/>
          <w:szCs w:val="20"/>
          <w:lang w:val="en-US"/>
        </w:rPr>
        <w:t>The structured products held by other related undertakings shall not be included.</w:t>
      </w:r>
    </w:p>
    <w:p w14:paraId="00C4543A"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06DFD631" w14:textId="012FC316"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method 2 is used exclusively,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structured notes and </w:t>
      </w:r>
      <w:r w:rsidRPr="00C22FD0">
        <w:rPr>
          <w:rFonts w:ascii="Times New Roman" w:hAnsi="Times New Roman" w:cs="Times New Roman"/>
          <w:sz w:val="20"/>
          <w:szCs w:val="20"/>
        </w:rPr>
        <w:t>collateralised securities</w:t>
      </w:r>
      <w:r w:rsidRPr="00C22FD0">
        <w:rPr>
          <w:rFonts w:ascii="Times New Roman" w:hAnsi="Times New Roman" w:cs="Times New Roman"/>
          <w:sz w:val="20"/>
          <w:szCs w:val="20"/>
          <w:lang w:val="en-US"/>
        </w:rPr>
        <w:t xml:space="preserve"> held by the participating undertakings, the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and subsidiaries</w:t>
      </w:r>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and regardless of the proportional share used.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5428D437"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3D623316" w14:textId="205BE05C"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structured products held directly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7B4EA0D7" w14:textId="5180C2D2"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structured products held by insurance and reinsurance undertakings, insurance holding companies, ancillary services undertakings and special purpose vehicle which are subsidiaries (European Economic 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shall be reported item by item by undertaking;</w:t>
      </w:r>
    </w:p>
    <w:p w14:paraId="127D4DBF"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structured products held by other related undertakings</w:t>
      </w:r>
      <w:r w:rsidRPr="00C22FD0">
        <w:rPr>
          <w:rFonts w:ascii="Times New Roman" w:hAnsi="Times New Roman" w:cs="Times New Roman"/>
          <w:sz w:val="20"/>
          <w:szCs w:val="20"/>
          <w:u w:val="single"/>
          <w:lang w:val="en-US"/>
        </w:rPr>
        <w:t xml:space="preserve"> </w:t>
      </w:r>
      <w:r w:rsidRPr="00C22FD0">
        <w:rPr>
          <w:rFonts w:ascii="Times New Roman" w:hAnsi="Times New Roman" w:cs="Times New Roman"/>
          <w:sz w:val="20"/>
          <w:szCs w:val="20"/>
          <w:lang w:val="en-US"/>
        </w:rPr>
        <w:t>shall not be included.</w:t>
      </w:r>
    </w:p>
    <w:p w14:paraId="6C1C529B"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1599E352" w14:textId="60CE6229"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a combination of methods 1 and 2 is used, one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reflects the consolidated position of the structured notes and </w:t>
      </w:r>
      <w:r w:rsidRPr="00C22FD0">
        <w:rPr>
          <w:rFonts w:ascii="Times New Roman" w:hAnsi="Times New Roman" w:cs="Times New Roman"/>
          <w:sz w:val="20"/>
          <w:szCs w:val="20"/>
        </w:rPr>
        <w:t>collateralised securities,</w:t>
      </w:r>
      <w:r w:rsidRPr="00C22FD0">
        <w:rPr>
          <w:rFonts w:ascii="Times New Roman" w:hAnsi="Times New Roman" w:cs="Times New Roman"/>
          <w:sz w:val="20"/>
          <w:szCs w:val="20"/>
          <w:lang w:val="en-US"/>
        </w:rPr>
        <w:t xml:space="preserve">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group transactions, held </w:t>
      </w:r>
      <w:r w:rsidR="00457D88"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lang w:val="en-US"/>
        </w:rPr>
        <w:t xml:space="preserve"> which must be reported and the other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structured notes and </w:t>
      </w:r>
      <w:r w:rsidRPr="00C22FD0">
        <w:rPr>
          <w:rFonts w:ascii="Times New Roman" w:hAnsi="Times New Roman" w:cs="Times New Roman"/>
          <w:sz w:val="20"/>
          <w:szCs w:val="20"/>
        </w:rPr>
        <w:t>collateralised securities</w:t>
      </w:r>
      <w:r w:rsidRPr="00C22FD0">
        <w:rPr>
          <w:rFonts w:ascii="Times New Roman" w:hAnsi="Times New Roman" w:cs="Times New Roman"/>
          <w:sz w:val="20"/>
          <w:szCs w:val="20"/>
          <w:lang w:val="en-US"/>
        </w:rPr>
        <w:t xml:space="preserve"> held by the participating undertakings, the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and subsidiaries</w:t>
      </w:r>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regardless of the proportional share used. </w:t>
      </w:r>
    </w:p>
    <w:p w14:paraId="4BB2808D"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19FA912B" w14:textId="5DB5C540"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first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3C9FE055"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5C6E022E" w14:textId="2DE28965"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structured products held directly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03568EBC" w14:textId="151E79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structured products held by undertakings consolidated in accordance with Article 335</w:t>
      </w:r>
      <w:r w:rsidR="007F7B23" w:rsidRPr="00C22FD0">
        <w:rPr>
          <w:rFonts w:ascii="Times New Roman" w:hAnsi="Times New Roman" w:cs="Times New Roman"/>
          <w:sz w:val="20"/>
          <w:szCs w:val="20"/>
          <w:lang w:val="en-US"/>
        </w:rPr>
        <w:t>, paragraph 1,</w:t>
      </w:r>
      <w:r w:rsidRPr="00C22FD0">
        <w:rPr>
          <w:rFonts w:ascii="Times New Roman" w:hAnsi="Times New Roman" w:cs="Times New Roman"/>
          <w:sz w:val="20"/>
          <w:szCs w:val="20"/>
          <w:lang w:val="en-US"/>
        </w:rPr>
        <w:t xml:space="preserve"> </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Delegated Regulation </w:t>
      </w:r>
      <w:r w:rsidR="00A3383F" w:rsidRPr="00C22FD0">
        <w:rPr>
          <w:rFonts w:ascii="Times New Roman" w:hAnsi="Times New Roman" w:cs="Times New Roman"/>
          <w:sz w:val="20"/>
          <w:szCs w:val="20"/>
          <w:lang w:val="en-US"/>
        </w:rPr>
        <w:t xml:space="preserve">(EU) </w:t>
      </w:r>
      <w:r w:rsidRPr="00C22FD0">
        <w:rPr>
          <w:rFonts w:ascii="Times New Roman" w:hAnsi="Times New Roman" w:cs="Times New Roman"/>
          <w:sz w:val="20"/>
          <w:szCs w:val="20"/>
          <w:lang w:val="en-US"/>
        </w:rPr>
        <w:t xml:space="preserve">2015/35  shall be reported item by item; </w:t>
      </w:r>
    </w:p>
    <w:p w14:paraId="2AAE649E"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u w:val="single"/>
          <w:lang w:val="en-US"/>
        </w:rPr>
      </w:pPr>
      <w:r w:rsidRPr="00C22FD0">
        <w:rPr>
          <w:rFonts w:ascii="Times New Roman" w:hAnsi="Times New Roman" w:cs="Times New Roman"/>
          <w:sz w:val="20"/>
          <w:szCs w:val="20"/>
          <w:lang w:val="en-US"/>
        </w:rPr>
        <w:t>The structured products held by other related undertakings shall not be included</w:t>
      </w:r>
    </w:p>
    <w:p w14:paraId="7F56BC37" w14:textId="77777777" w:rsidR="00E21451" w:rsidRPr="00C22FD0" w:rsidRDefault="00E21451" w:rsidP="0040755A">
      <w:pPr>
        <w:snapToGrid w:val="0"/>
        <w:spacing w:after="0"/>
        <w:ind w:left="720"/>
        <w:jc w:val="both"/>
        <w:rPr>
          <w:rFonts w:ascii="Times New Roman" w:hAnsi="Times New Roman" w:cs="Times New Roman"/>
          <w:sz w:val="20"/>
          <w:szCs w:val="20"/>
          <w:u w:val="single"/>
          <w:lang w:val="en-US"/>
        </w:rPr>
      </w:pPr>
    </w:p>
    <w:p w14:paraId="3D7F7A60" w14:textId="215D1FEA"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second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5E867A08"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680477D8" w14:textId="4D268BA4"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structured products held directly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under method 2 shall be reported item by item;</w:t>
      </w:r>
    </w:p>
    <w:p w14:paraId="0E768BBD" w14:textId="67C45DD9"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structured products held by insurance and reinsurance undertakings, insurance holding companies, ancillary services undertakings and special purpose vehicle which are subsidiaries under method 2 (European Economic 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European Economic Area)shall be reported item by item by </w:t>
      </w:r>
      <w:proofErr w:type="spellStart"/>
      <w:r w:rsidRPr="00C22FD0">
        <w:rPr>
          <w:rFonts w:ascii="Times New Roman" w:hAnsi="Times New Roman" w:cs="Times New Roman"/>
          <w:sz w:val="20"/>
          <w:szCs w:val="20"/>
          <w:lang w:val="en-US"/>
        </w:rPr>
        <w:t>undrtaking</w:t>
      </w:r>
      <w:proofErr w:type="spellEnd"/>
      <w:r w:rsidRPr="00C22FD0">
        <w:rPr>
          <w:rFonts w:ascii="Times New Roman" w:hAnsi="Times New Roman" w:cs="Times New Roman"/>
          <w:sz w:val="20"/>
          <w:szCs w:val="20"/>
          <w:lang w:val="en-US"/>
        </w:rPr>
        <w:t>;</w:t>
      </w:r>
    </w:p>
    <w:p w14:paraId="74DB8535"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rPr>
      </w:pPr>
      <w:r w:rsidRPr="00C22FD0">
        <w:rPr>
          <w:rFonts w:ascii="Times New Roman" w:hAnsi="Times New Roman" w:cs="Times New Roman"/>
          <w:sz w:val="20"/>
          <w:szCs w:val="20"/>
          <w:lang w:val="en-US"/>
        </w:rPr>
        <w:t>The structured products held by other related undertakings under method 2 shall not be included.</w:t>
      </w:r>
    </w:p>
    <w:p w14:paraId="24924142" w14:textId="77777777" w:rsidR="00E21451" w:rsidRPr="00C22FD0" w:rsidRDefault="00E21451" w:rsidP="0040755A">
      <w:pPr>
        <w:suppressAutoHyphens/>
        <w:snapToGrid w:val="0"/>
        <w:spacing w:after="0"/>
        <w:ind w:left="720"/>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53"/>
        <w:gridCol w:w="2148"/>
        <w:gridCol w:w="5741"/>
      </w:tblGrid>
      <w:tr w:rsidR="00E21451" w:rsidRPr="00C22FD0" w14:paraId="6ED87D84" w14:textId="77777777" w:rsidTr="0040755A">
        <w:trPr>
          <w:trHeight w:val="300"/>
        </w:trPr>
        <w:tc>
          <w:tcPr>
            <w:tcW w:w="1353" w:type="dxa"/>
            <w:noWrap/>
            <w:hideMark/>
          </w:tcPr>
          <w:p w14:paraId="19DE5653" w14:textId="77777777" w:rsidR="00E21451" w:rsidRPr="00C22FD0" w:rsidRDefault="00E21451" w:rsidP="0040755A">
            <w:pPr>
              <w:spacing w:after="200" w:line="276" w:lineRule="auto"/>
              <w:jc w:val="center"/>
              <w:rPr>
                <w:rFonts w:ascii="Times New Roman" w:hAnsi="Times New Roman" w:cs="Times New Roman"/>
                <w:color w:val="FF0000"/>
                <w:sz w:val="20"/>
                <w:szCs w:val="20"/>
              </w:rPr>
            </w:pPr>
          </w:p>
        </w:tc>
        <w:tc>
          <w:tcPr>
            <w:tcW w:w="2148" w:type="dxa"/>
            <w:hideMark/>
          </w:tcPr>
          <w:p w14:paraId="01A25D5C"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5741" w:type="dxa"/>
            <w:hideMark/>
          </w:tcPr>
          <w:p w14:paraId="4CE45688"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101C676F" w14:textId="77777777" w:rsidTr="0040755A">
        <w:trPr>
          <w:trHeight w:val="300"/>
        </w:trPr>
        <w:tc>
          <w:tcPr>
            <w:tcW w:w="1353" w:type="dxa"/>
            <w:noWrap/>
          </w:tcPr>
          <w:p w14:paraId="02541BA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C0010</w:t>
            </w:r>
          </w:p>
        </w:tc>
        <w:tc>
          <w:tcPr>
            <w:tcW w:w="2148" w:type="dxa"/>
          </w:tcPr>
          <w:p w14:paraId="6FB5A251" w14:textId="77777777" w:rsidR="00E21451" w:rsidRPr="00C22FD0" w:rsidRDefault="00E21451" w:rsidP="0040755A">
            <w:pPr>
              <w:spacing w:after="200" w:line="276" w:lineRule="auto"/>
              <w:rPr>
                <w:rFonts w:ascii="Times New Roman" w:hAnsi="Times New Roman" w:cs="Times New Roman"/>
                <w:b/>
                <w:bCs/>
                <w:sz w:val="20"/>
                <w:szCs w:val="20"/>
              </w:rPr>
            </w:pPr>
            <w:r w:rsidRPr="00C22FD0">
              <w:rPr>
                <w:rFonts w:ascii="Times New Roman" w:hAnsi="Times New Roman" w:cs="Times New Roman"/>
                <w:sz w:val="20"/>
                <w:szCs w:val="20"/>
              </w:rPr>
              <w:t>Legal name of the undertaking</w:t>
            </w:r>
          </w:p>
        </w:tc>
        <w:tc>
          <w:tcPr>
            <w:tcW w:w="5741" w:type="dxa"/>
          </w:tcPr>
          <w:p w14:paraId="2620F6AA" w14:textId="6898B834"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the legal name of the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that holds the structured product.</w:t>
            </w:r>
          </w:p>
          <w:p w14:paraId="59A39E1D" w14:textId="73513D1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item shall be filled in only when it relates to structured products held by participating undertakings, insurance holding companies </w:t>
            </w:r>
            <w:r w:rsidRPr="00C22FD0">
              <w:rPr>
                <w:rFonts w:ascii="Times New Roman" w:hAnsi="Times New Roman" w:cs="Times New Roman"/>
                <w:sz w:val="20"/>
                <w:szCs w:val="20"/>
                <w:lang w:val="en-US"/>
              </w:rPr>
              <w:t>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financial holding companies </w:t>
            </w:r>
            <w:r w:rsidRPr="00C22FD0">
              <w:rPr>
                <w:rFonts w:ascii="Times New Roman" w:hAnsi="Times New Roman" w:cs="Times New Roman"/>
                <w:sz w:val="20"/>
                <w:szCs w:val="20"/>
              </w:rPr>
              <w:t>and subsidiaries under deduction and aggregation method.</w:t>
            </w:r>
          </w:p>
          <w:p w14:paraId="74F5ADE0" w14:textId="77777777" w:rsidR="00E21451" w:rsidRPr="00C22FD0" w:rsidRDefault="00E21451" w:rsidP="0040755A">
            <w:pPr>
              <w:spacing w:after="200" w:line="276" w:lineRule="auto"/>
              <w:rPr>
                <w:rFonts w:ascii="Times New Roman" w:hAnsi="Times New Roman" w:cs="Times New Roman"/>
                <w:b/>
                <w:bCs/>
                <w:sz w:val="20"/>
                <w:szCs w:val="20"/>
              </w:rPr>
            </w:pPr>
          </w:p>
        </w:tc>
      </w:tr>
      <w:tr w:rsidR="00E21451" w:rsidRPr="00C22FD0" w14:paraId="50612D51" w14:textId="77777777" w:rsidTr="0040755A">
        <w:trPr>
          <w:trHeight w:val="629"/>
        </w:trPr>
        <w:tc>
          <w:tcPr>
            <w:tcW w:w="1353" w:type="dxa"/>
          </w:tcPr>
          <w:p w14:paraId="2CB8C6F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lastRenderedPageBreak/>
              <w:t>C0020</w:t>
            </w:r>
          </w:p>
        </w:tc>
        <w:tc>
          <w:tcPr>
            <w:tcW w:w="2148" w:type="dxa"/>
          </w:tcPr>
          <w:p w14:paraId="47B4FF8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code of the undertaking</w:t>
            </w:r>
          </w:p>
        </w:tc>
        <w:tc>
          <w:tcPr>
            <w:tcW w:w="5741" w:type="dxa"/>
          </w:tcPr>
          <w:p w14:paraId="05BC31DE" w14:textId="45DF7FA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by this order of priority if existent</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B46E40" w:rsidRPr="00C22FD0">
              <w:rPr>
                <w:rFonts w:ascii="Times New Roman" w:eastAsia="Times New Roman" w:hAnsi="Times New Roman" w:cs="Times New Roman"/>
                <w:sz w:val="20"/>
                <w:szCs w:val="20"/>
                <w:lang w:eastAsia="en-GB"/>
              </w:rPr>
              <w:t>within the scope of group supervision</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1FD1D83C" w14:textId="34A2AC6F" w:rsidR="00E21451" w:rsidRPr="00C22FD0" w:rsidRDefault="004508C9" w:rsidP="0040755A">
            <w:pPr>
              <w:spacing w:after="200" w:line="276" w:lineRule="auto"/>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B46E40" w:rsidRPr="00C22FD0">
              <w:rPr>
                <w:rFonts w:ascii="Times New Roman" w:eastAsia="Times New Roman" w:hAnsi="Times New Roman" w:cs="Times New Roman"/>
                <w:sz w:val="20"/>
                <w:szCs w:val="20"/>
                <w:lang w:eastAsia="en-GB"/>
              </w:rPr>
              <w:t>within the scope of group supervision</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2697786D" w14:textId="77777777" w:rsidTr="0040755A">
        <w:trPr>
          <w:trHeight w:val="487"/>
        </w:trPr>
        <w:tc>
          <w:tcPr>
            <w:tcW w:w="1353" w:type="dxa"/>
          </w:tcPr>
          <w:p w14:paraId="3B146D1E"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C0030</w:t>
            </w:r>
          </w:p>
        </w:tc>
        <w:tc>
          <w:tcPr>
            <w:tcW w:w="2148" w:type="dxa"/>
          </w:tcPr>
          <w:p w14:paraId="19AAF8E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code of the ID of the undertaking</w:t>
            </w:r>
          </w:p>
        </w:tc>
        <w:tc>
          <w:tcPr>
            <w:tcW w:w="5741" w:type="dxa"/>
          </w:tcPr>
          <w:p w14:paraId="4F1CA4E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“Identification code of the undertaking” item. One of the options in the following closed list shall be used:</w:t>
            </w:r>
          </w:p>
          <w:p w14:paraId="18EF98C6" w14:textId="75E1AC1A" w:rsidR="00E21451" w:rsidRPr="00C22FD0" w:rsidRDefault="00E21451" w:rsidP="0040755A">
            <w:pPr>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1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LEI </w:t>
            </w:r>
          </w:p>
          <w:p w14:paraId="3AC4AFC2" w14:textId="6D944BFE" w:rsidR="00E21451" w:rsidRPr="00C22FD0" w:rsidRDefault="00E21451" w:rsidP="0040755A">
            <w:pPr>
              <w:spacing w:after="200" w:line="276" w:lineRule="auto"/>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2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Specific code</w:t>
            </w:r>
          </w:p>
        </w:tc>
      </w:tr>
      <w:tr w:rsidR="00E21451" w:rsidRPr="00C22FD0" w14:paraId="6E6A43AC" w14:textId="77777777" w:rsidTr="0040755A">
        <w:trPr>
          <w:trHeight w:val="1290"/>
        </w:trPr>
        <w:tc>
          <w:tcPr>
            <w:tcW w:w="1353" w:type="dxa"/>
            <w:hideMark/>
          </w:tcPr>
          <w:p w14:paraId="1BF3A400" w14:textId="77777777" w:rsidR="00E21451" w:rsidRPr="00C22FD0" w:rsidRDefault="00E21451" w:rsidP="0040755A">
            <w:pPr>
              <w:pStyle w:val="NoSpacing"/>
              <w:rPr>
                <w:rFonts w:ascii="Times New Roman" w:hAnsi="Times New Roman"/>
              </w:rPr>
            </w:pPr>
            <w:r w:rsidRPr="00C22FD0">
              <w:rPr>
                <w:rFonts w:ascii="Times New Roman" w:hAnsi="Times New Roman" w:cs="Times New Roman"/>
                <w:sz w:val="20"/>
                <w:szCs w:val="20"/>
              </w:rPr>
              <w:t>C0040</w:t>
            </w:r>
          </w:p>
        </w:tc>
        <w:tc>
          <w:tcPr>
            <w:tcW w:w="2148" w:type="dxa"/>
            <w:hideMark/>
          </w:tcPr>
          <w:p w14:paraId="6CE74287"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ID Code</w:t>
            </w:r>
          </w:p>
        </w:tc>
        <w:tc>
          <w:tcPr>
            <w:tcW w:w="5741" w:type="dxa"/>
            <w:hideMark/>
          </w:tcPr>
          <w:p w14:paraId="7EF02D86" w14:textId="710B2930" w:rsidR="00E21451" w:rsidRPr="00C22FD0" w:rsidRDefault="00E21451" w:rsidP="0040755A">
            <w:pPr>
              <w:spacing w:after="240"/>
              <w:rPr>
                <w:rFonts w:ascii="Times New Roman" w:hAnsi="Times New Roman" w:cs="Times New Roman"/>
                <w:sz w:val="20"/>
                <w:szCs w:val="20"/>
              </w:rPr>
            </w:pPr>
            <w:r w:rsidRPr="00C22FD0">
              <w:rPr>
                <w:rFonts w:ascii="Times New Roman" w:hAnsi="Times New Roman" w:cs="Times New Roman"/>
                <w:sz w:val="20"/>
                <w:szCs w:val="20"/>
              </w:rPr>
              <w:t xml:space="preserve">The Identification code of the structured product, as reported in S.06.02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The code used shall be kept consistent over time and shall not be reused for other product.</w:t>
            </w:r>
          </w:p>
          <w:p w14:paraId="5F0F70E1" w14:textId="77777777" w:rsidR="00E21451" w:rsidRPr="00C22FD0" w:rsidRDefault="00E21451" w:rsidP="0040755A">
            <w:pPr>
              <w:spacing w:after="240"/>
              <w:rPr>
                <w:rFonts w:ascii="Times New Roman" w:hAnsi="Times New Roman" w:cs="Times New Roman"/>
                <w:sz w:val="20"/>
                <w:szCs w:val="20"/>
              </w:rPr>
            </w:pPr>
            <w:r w:rsidRPr="00C22FD0">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C22FD0">
              <w:rPr>
                <w:rFonts w:ascii="Times New Roman" w:hAnsi="Times New Roman" w:cs="Times New Roman"/>
                <w:sz w:val="20"/>
                <w:szCs w:val="20"/>
              </w:rPr>
              <w:t>code+EUR</w:t>
            </w:r>
            <w:proofErr w:type="spellEnd"/>
            <w:r w:rsidRPr="00C22FD0">
              <w:rPr>
                <w:rFonts w:ascii="Times New Roman" w:hAnsi="Times New Roman" w:cs="Times New Roman"/>
                <w:sz w:val="20"/>
                <w:szCs w:val="20"/>
              </w:rPr>
              <w:t>”</w:t>
            </w:r>
          </w:p>
        </w:tc>
      </w:tr>
      <w:tr w:rsidR="00E21451" w:rsidRPr="00C22FD0" w14:paraId="4577987A" w14:textId="77777777" w:rsidTr="0040755A">
        <w:trPr>
          <w:trHeight w:val="1260"/>
        </w:trPr>
        <w:tc>
          <w:tcPr>
            <w:tcW w:w="1353" w:type="dxa"/>
            <w:hideMark/>
          </w:tcPr>
          <w:p w14:paraId="7DB318D0"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C0050</w:t>
            </w:r>
          </w:p>
        </w:tc>
        <w:tc>
          <w:tcPr>
            <w:tcW w:w="2148" w:type="dxa"/>
            <w:hideMark/>
          </w:tcPr>
          <w:p w14:paraId="5ACBE304"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ID Code type</w:t>
            </w:r>
          </w:p>
        </w:tc>
        <w:tc>
          <w:tcPr>
            <w:tcW w:w="5741" w:type="dxa"/>
            <w:hideMark/>
          </w:tcPr>
          <w:p w14:paraId="5AD0E93E"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“Asset ID Code” item. One of the options in the following closed list shall be used:</w:t>
            </w:r>
          </w:p>
          <w:p w14:paraId="1B90D2BB" w14:textId="5437F95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ISO/6166 for ISIN</w:t>
            </w:r>
          </w:p>
          <w:p w14:paraId="1DF1164B" w14:textId="026575D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44F1043A" w14:textId="0965AC6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6D3BFBC3" w14:textId="5A11EC4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313647C0" w14:textId="7CA346B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0A6B5769" w14:textId="1EDD8D1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530515A2" w14:textId="347A6952" w:rsidR="00E21451" w:rsidRPr="00C22FD0" w:rsidRDefault="00E21451" w:rsidP="0040755A">
            <w:pPr>
              <w:spacing w:line="276" w:lineRule="auto"/>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051BD46D" w14:textId="77777777" w:rsidR="00E21451" w:rsidRPr="00C22FD0" w:rsidRDefault="00E21451" w:rsidP="0040755A">
            <w:pPr>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17B114A5" w14:textId="572750F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7F71B682" w14:textId="1A592BC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w:t>
            </w:r>
          </w:p>
          <w:p w14:paraId="48739EC0" w14:textId="77777777" w:rsidR="00E21451" w:rsidRPr="00C22FD0" w:rsidRDefault="00E21451" w:rsidP="0040755A">
            <w:pPr>
              <w:rPr>
                <w:rFonts w:ascii="Times New Roman" w:hAnsi="Times New Roman" w:cs="Times New Roman"/>
                <w:sz w:val="20"/>
                <w:szCs w:val="20"/>
              </w:rPr>
            </w:pPr>
          </w:p>
          <w:p w14:paraId="169DF974" w14:textId="2583B53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w:t>
            </w:r>
            <w:r w:rsidR="00676FD9" w:rsidRPr="00C22FD0">
              <w:rPr>
                <w:rFonts w:ascii="Times New Roman" w:hAnsi="Times New Roman" w:cs="Times New Roman"/>
                <w:sz w:val="20"/>
                <w:szCs w:val="20"/>
              </w:rPr>
              <w:t>9</w:t>
            </w:r>
            <w:r w:rsidRPr="00C22FD0">
              <w:rPr>
                <w:rFonts w:ascii="Times New Roman" w:hAnsi="Times New Roman" w:cs="Times New Roman"/>
                <w:sz w:val="20"/>
                <w:szCs w:val="20"/>
              </w:rPr>
              <w:t xml:space="preserve"> and the option of the original Asset ID Code, as in the following example for which the code reported was ISIN code</w:t>
            </w:r>
            <w:r w:rsidR="00676FD9" w:rsidRPr="00C22FD0">
              <w:rPr>
                <w:rFonts w:ascii="Times New Roman" w:hAnsi="Times New Roman" w:cs="Times New Roman"/>
                <w:sz w:val="20"/>
                <w:szCs w:val="20"/>
              </w:rPr>
              <w:t xml:space="preserve"> </w:t>
            </w:r>
            <w:r w:rsidRPr="00C22FD0">
              <w:rPr>
                <w:rFonts w:ascii="Times New Roman" w:hAnsi="Times New Roman" w:cs="Times New Roman"/>
                <w:sz w:val="20"/>
                <w:szCs w:val="20"/>
              </w:rPr>
              <w:t>+</w:t>
            </w:r>
            <w:r w:rsidR="00676FD9" w:rsidRPr="00C22FD0">
              <w:rPr>
                <w:rFonts w:ascii="Times New Roman" w:hAnsi="Times New Roman" w:cs="Times New Roman"/>
                <w:sz w:val="20"/>
                <w:szCs w:val="20"/>
              </w:rPr>
              <w:t xml:space="preserve"> </w:t>
            </w:r>
            <w:r w:rsidRPr="00C22FD0">
              <w:rPr>
                <w:rFonts w:ascii="Times New Roman" w:hAnsi="Times New Roman" w:cs="Times New Roman"/>
                <w:sz w:val="20"/>
                <w:szCs w:val="20"/>
              </w:rPr>
              <w:t>currency: “9</w:t>
            </w:r>
            <w:r w:rsidR="00676FD9" w:rsidRPr="00C22FD0">
              <w:rPr>
                <w:rFonts w:ascii="Times New Roman" w:hAnsi="Times New Roman" w:cs="Times New Roman"/>
                <w:sz w:val="20"/>
                <w:szCs w:val="20"/>
              </w:rPr>
              <w:t>9</w:t>
            </w:r>
            <w:r w:rsidRPr="00C22FD0">
              <w:rPr>
                <w:rFonts w:ascii="Times New Roman" w:hAnsi="Times New Roman" w:cs="Times New Roman"/>
                <w:sz w:val="20"/>
                <w:szCs w:val="20"/>
              </w:rPr>
              <w:t>/1”.</w:t>
            </w:r>
          </w:p>
        </w:tc>
      </w:tr>
      <w:tr w:rsidR="00E21451" w:rsidRPr="00C22FD0" w14:paraId="474B3812" w14:textId="77777777" w:rsidTr="0040755A">
        <w:trPr>
          <w:trHeight w:val="1140"/>
        </w:trPr>
        <w:tc>
          <w:tcPr>
            <w:tcW w:w="1353" w:type="dxa"/>
            <w:hideMark/>
          </w:tcPr>
          <w:p w14:paraId="18216926"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C0060</w:t>
            </w:r>
          </w:p>
        </w:tc>
        <w:tc>
          <w:tcPr>
            <w:tcW w:w="2148" w:type="dxa"/>
            <w:hideMark/>
          </w:tcPr>
          <w:p w14:paraId="54CB8EB3"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Collateral type</w:t>
            </w:r>
          </w:p>
        </w:tc>
        <w:tc>
          <w:tcPr>
            <w:tcW w:w="5741" w:type="dxa"/>
            <w:hideMark/>
          </w:tcPr>
          <w:p w14:paraId="202E5633" w14:textId="11793541" w:rsidR="00E21451" w:rsidRPr="00C22FD0" w:rsidRDefault="00E21451" w:rsidP="0040755A">
            <w:pPr>
              <w:spacing w:line="276" w:lineRule="auto"/>
              <w:rPr>
                <w:rFonts w:ascii="Times New Roman" w:eastAsia="Times New Roman" w:hAnsi="Times New Roman" w:cs="Times New Roman"/>
                <w:color w:val="000000"/>
                <w:sz w:val="20"/>
                <w:szCs w:val="20"/>
                <w:lang w:val="en-US" w:eastAsia="pt-PT"/>
              </w:rPr>
            </w:pPr>
            <w:r w:rsidRPr="00C22FD0">
              <w:rPr>
                <w:rFonts w:ascii="Times New Roman" w:hAnsi="Times New Roman" w:cs="Times New Roman"/>
                <w:sz w:val="20"/>
                <w:szCs w:val="20"/>
              </w:rPr>
              <w:t xml:space="preserve">Identify the type of collateral, using the assets categories defined in </w:t>
            </w:r>
            <w:r w:rsidRPr="00C22FD0">
              <w:rPr>
                <w:rFonts w:ascii="Times New Roman" w:hAnsi="Times New Roman" w:cs="Times New Roman"/>
                <w:bCs/>
                <w:sz w:val="20"/>
                <w:szCs w:val="20"/>
              </w:rPr>
              <w:t xml:space="preserve">Annex IV </w:t>
            </w:r>
            <w:r w:rsidR="004508C9" w:rsidRPr="00C22FD0">
              <w:rPr>
                <w:rFonts w:ascii="Times New Roman" w:hAnsi="Times New Roman" w:cs="Times New Roman"/>
                <w:bCs/>
                <w:sz w:val="20"/>
                <w:szCs w:val="20"/>
              </w:rPr>
              <w:t>–</w:t>
            </w:r>
            <w:r w:rsidRPr="00C22FD0">
              <w:rPr>
                <w:rFonts w:ascii="Times New Roman" w:hAnsi="Times New Roman" w:cs="Times New Roman"/>
                <w:bCs/>
                <w:sz w:val="20"/>
                <w:szCs w:val="20"/>
              </w:rPr>
              <w:t xml:space="preserve"> Assets Categories</w:t>
            </w:r>
            <w:r w:rsidRPr="00C22FD0">
              <w:rPr>
                <w:rFonts w:ascii="Times New Roman" w:hAnsi="Times New Roman" w:cs="Times New Roman"/>
                <w:sz w:val="20"/>
                <w:szCs w:val="20"/>
              </w:rPr>
              <w:t xml:space="preserve">. </w:t>
            </w:r>
            <w:r w:rsidRPr="00C22FD0">
              <w:rPr>
                <w:rFonts w:ascii="Times New Roman" w:eastAsia="Times New Roman" w:hAnsi="Times New Roman" w:cs="Times New Roman"/>
                <w:color w:val="000000"/>
                <w:sz w:val="20"/>
                <w:szCs w:val="20"/>
                <w:lang w:val="en-US" w:eastAsia="pt-PT"/>
              </w:rPr>
              <w:t>One of the options in the following closed list shall be used:</w:t>
            </w:r>
            <w:r w:rsidRPr="00C22FD0">
              <w:rPr>
                <w:rFonts w:ascii="Times New Roman" w:eastAsia="Times New Roman" w:hAnsi="Times New Roman" w:cs="Times New Roman"/>
                <w:color w:val="000000"/>
                <w:sz w:val="20"/>
                <w:szCs w:val="20"/>
                <w:lang w:val="en-US" w:eastAsia="pt-PT"/>
              </w:rPr>
              <w:br/>
              <w:t xml:space="preserve">1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Government bonds</w:t>
            </w:r>
          </w:p>
          <w:p w14:paraId="2CADAEF5" w14:textId="71FCC318"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2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Corporate bonds</w:t>
            </w:r>
          </w:p>
          <w:p w14:paraId="1E1DAAF9" w14:textId="08D570AD"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3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Equity</w:t>
            </w:r>
          </w:p>
          <w:p w14:paraId="7334CE3F" w14:textId="7F50412F" w:rsidR="00E21451" w:rsidRPr="00C22FD0" w:rsidRDefault="00E21451" w:rsidP="0040755A">
            <w:pPr>
              <w:rPr>
                <w:rFonts w:ascii="Times New Roman" w:eastAsia="Times New Roman" w:hAnsi="Times New Roman" w:cs="Times New Roman"/>
                <w:color w:val="000000"/>
                <w:sz w:val="20"/>
                <w:szCs w:val="20"/>
                <w:lang w:eastAsia="pt-PT"/>
              </w:rPr>
            </w:pPr>
            <w:r w:rsidRPr="00C22FD0">
              <w:rPr>
                <w:rFonts w:ascii="Times New Roman" w:eastAsia="Times New Roman" w:hAnsi="Times New Roman" w:cs="Times New Roman"/>
                <w:color w:val="000000"/>
                <w:sz w:val="20"/>
                <w:szCs w:val="20"/>
                <w:lang w:val="en-US" w:eastAsia="pt-PT"/>
              </w:rPr>
              <w:t xml:space="preserve">4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w:t>
            </w:r>
            <w:r w:rsidRPr="00C22FD0">
              <w:rPr>
                <w:rFonts w:ascii="Times New Roman" w:eastAsia="Times New Roman" w:hAnsi="Times New Roman" w:cs="Times New Roman"/>
                <w:color w:val="000000"/>
                <w:sz w:val="20"/>
                <w:szCs w:val="20"/>
                <w:lang w:eastAsia="pt-PT"/>
              </w:rPr>
              <w:t>Collective Investment Undertakings</w:t>
            </w:r>
          </w:p>
          <w:p w14:paraId="4BD94524" w14:textId="44E1ABF3" w:rsidR="00E21451" w:rsidRPr="00C22FD0" w:rsidRDefault="00E21451" w:rsidP="0040755A">
            <w:pPr>
              <w:rPr>
                <w:rFonts w:ascii="Times New Roman" w:eastAsia="Times New Roman" w:hAnsi="Times New Roman" w:cs="Times New Roman"/>
                <w:color w:val="000000"/>
                <w:sz w:val="20"/>
                <w:szCs w:val="20"/>
                <w:lang w:eastAsia="pt-PT"/>
              </w:rPr>
            </w:pPr>
            <w:r w:rsidRPr="00C22FD0">
              <w:rPr>
                <w:rFonts w:ascii="Times New Roman" w:eastAsia="Times New Roman" w:hAnsi="Times New Roman" w:cs="Times New Roman"/>
                <w:color w:val="000000"/>
                <w:sz w:val="20"/>
                <w:szCs w:val="20"/>
                <w:lang w:eastAsia="pt-PT"/>
              </w:rPr>
              <w:t xml:space="preserve">5 </w:t>
            </w:r>
            <w:r w:rsidR="004508C9" w:rsidRPr="00C22FD0">
              <w:rPr>
                <w:rFonts w:ascii="Times New Roman" w:eastAsia="Times New Roman" w:hAnsi="Times New Roman" w:cs="Times New Roman"/>
                <w:color w:val="000000"/>
                <w:sz w:val="20"/>
                <w:szCs w:val="20"/>
                <w:lang w:eastAsia="pt-PT"/>
              </w:rPr>
              <w:t>–</w:t>
            </w:r>
            <w:r w:rsidRPr="00C22FD0">
              <w:rPr>
                <w:rFonts w:ascii="Times New Roman" w:eastAsia="Times New Roman" w:hAnsi="Times New Roman" w:cs="Times New Roman"/>
                <w:color w:val="000000"/>
                <w:sz w:val="20"/>
                <w:szCs w:val="20"/>
                <w:lang w:eastAsia="pt-PT"/>
              </w:rPr>
              <w:t xml:space="preserve"> Structured notes</w:t>
            </w:r>
          </w:p>
          <w:p w14:paraId="693E5276" w14:textId="208E5721" w:rsidR="00E21451" w:rsidRPr="00C22FD0" w:rsidRDefault="00E21451" w:rsidP="0040755A">
            <w:pPr>
              <w:rPr>
                <w:rFonts w:ascii="Times New Roman" w:eastAsia="Times New Roman" w:hAnsi="Times New Roman" w:cs="Times New Roman"/>
                <w:color w:val="000000"/>
                <w:sz w:val="20"/>
                <w:szCs w:val="20"/>
                <w:lang w:eastAsia="pt-PT"/>
              </w:rPr>
            </w:pPr>
            <w:r w:rsidRPr="00C22FD0">
              <w:rPr>
                <w:rFonts w:ascii="Times New Roman" w:eastAsia="Times New Roman" w:hAnsi="Times New Roman" w:cs="Times New Roman"/>
                <w:color w:val="000000"/>
                <w:sz w:val="20"/>
                <w:szCs w:val="20"/>
                <w:lang w:eastAsia="pt-PT"/>
              </w:rPr>
              <w:t xml:space="preserve">6 </w:t>
            </w:r>
            <w:r w:rsidR="004508C9" w:rsidRPr="00C22FD0">
              <w:rPr>
                <w:rFonts w:ascii="Times New Roman" w:eastAsia="Times New Roman" w:hAnsi="Times New Roman" w:cs="Times New Roman"/>
                <w:color w:val="000000"/>
                <w:sz w:val="20"/>
                <w:szCs w:val="20"/>
                <w:lang w:eastAsia="pt-PT"/>
              </w:rPr>
              <w:t>–</w:t>
            </w:r>
            <w:r w:rsidRPr="00C22FD0">
              <w:rPr>
                <w:rFonts w:ascii="Times New Roman" w:eastAsia="Times New Roman" w:hAnsi="Times New Roman" w:cs="Times New Roman"/>
                <w:color w:val="000000"/>
                <w:sz w:val="20"/>
                <w:szCs w:val="20"/>
                <w:lang w:eastAsia="pt-PT"/>
              </w:rPr>
              <w:t xml:space="preserve"> Collateralised securities</w:t>
            </w:r>
          </w:p>
          <w:p w14:paraId="16EE77A6" w14:textId="0FB15C44" w:rsidR="00E21451" w:rsidRPr="00C22FD0" w:rsidRDefault="00E21451" w:rsidP="0040755A">
            <w:pPr>
              <w:rPr>
                <w:rFonts w:ascii="Times New Roman" w:eastAsia="Times New Roman" w:hAnsi="Times New Roman" w:cs="Times New Roman"/>
                <w:color w:val="000000"/>
                <w:sz w:val="20"/>
                <w:szCs w:val="20"/>
                <w:lang w:eastAsia="pt-PT"/>
              </w:rPr>
            </w:pPr>
            <w:r w:rsidRPr="00C22FD0">
              <w:rPr>
                <w:rFonts w:ascii="Times New Roman" w:eastAsia="Times New Roman" w:hAnsi="Times New Roman" w:cs="Times New Roman"/>
                <w:color w:val="000000"/>
                <w:sz w:val="20"/>
                <w:szCs w:val="20"/>
                <w:lang w:eastAsia="pt-PT"/>
              </w:rPr>
              <w:t xml:space="preserve">7 </w:t>
            </w:r>
            <w:r w:rsidR="004508C9" w:rsidRPr="00C22FD0">
              <w:rPr>
                <w:rFonts w:ascii="Times New Roman" w:eastAsia="Times New Roman" w:hAnsi="Times New Roman" w:cs="Times New Roman"/>
                <w:color w:val="000000"/>
                <w:sz w:val="20"/>
                <w:szCs w:val="20"/>
                <w:lang w:eastAsia="pt-PT"/>
              </w:rPr>
              <w:t>–</w:t>
            </w:r>
            <w:r w:rsidRPr="00C22FD0">
              <w:rPr>
                <w:rFonts w:ascii="Times New Roman" w:eastAsia="Times New Roman" w:hAnsi="Times New Roman" w:cs="Times New Roman"/>
                <w:color w:val="000000"/>
                <w:sz w:val="20"/>
                <w:szCs w:val="20"/>
                <w:lang w:eastAsia="pt-PT"/>
              </w:rPr>
              <w:t xml:space="preserve"> Cash and deposits</w:t>
            </w:r>
          </w:p>
          <w:p w14:paraId="5570DBAB" w14:textId="222D56ED"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eastAsia="pt-PT"/>
              </w:rPr>
              <w:t xml:space="preserve">8 </w:t>
            </w:r>
            <w:r w:rsidR="004508C9" w:rsidRPr="00C22FD0">
              <w:rPr>
                <w:rFonts w:ascii="Times New Roman" w:eastAsia="Times New Roman" w:hAnsi="Times New Roman" w:cs="Times New Roman"/>
                <w:color w:val="000000"/>
                <w:sz w:val="20"/>
                <w:szCs w:val="20"/>
                <w:lang w:eastAsia="pt-PT"/>
              </w:rPr>
              <w:t>–</w:t>
            </w:r>
            <w:r w:rsidRPr="00C22FD0">
              <w:rPr>
                <w:rFonts w:ascii="Times New Roman" w:eastAsia="Times New Roman" w:hAnsi="Times New Roman" w:cs="Times New Roman"/>
                <w:color w:val="000000"/>
                <w:sz w:val="20"/>
                <w:szCs w:val="20"/>
                <w:lang w:eastAsia="pt-PT"/>
              </w:rPr>
              <w:t xml:space="preserve"> Mortgages</w:t>
            </w:r>
            <w:r w:rsidRPr="00C22FD0">
              <w:rPr>
                <w:rFonts w:ascii="Times New Roman" w:eastAsia="Times New Roman" w:hAnsi="Times New Roman" w:cs="Times New Roman"/>
                <w:color w:val="000000"/>
                <w:sz w:val="20"/>
                <w:szCs w:val="20"/>
                <w:lang w:val="en-US" w:eastAsia="pt-PT"/>
              </w:rPr>
              <w:t xml:space="preserve"> and loans</w:t>
            </w:r>
          </w:p>
          <w:p w14:paraId="65A80A15" w14:textId="406C7ABE"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9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Properties</w:t>
            </w:r>
          </w:p>
          <w:p w14:paraId="7A97B519" w14:textId="1CADB127"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0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Other investments</w:t>
            </w:r>
          </w:p>
          <w:p w14:paraId="290B6862" w14:textId="77777777"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10 – No collateral</w:t>
            </w:r>
          </w:p>
          <w:p w14:paraId="35B04B7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br/>
              <w:t>When more than one category of collateral exists for one single structured product, the most representative one shall be reported.</w:t>
            </w:r>
          </w:p>
        </w:tc>
      </w:tr>
      <w:tr w:rsidR="00E21451" w:rsidRPr="00C22FD0" w14:paraId="209BD5F6" w14:textId="77777777" w:rsidTr="0040755A">
        <w:trPr>
          <w:trHeight w:val="629"/>
        </w:trPr>
        <w:tc>
          <w:tcPr>
            <w:tcW w:w="1353" w:type="dxa"/>
            <w:hideMark/>
          </w:tcPr>
          <w:p w14:paraId="2BB2D458"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C0070</w:t>
            </w:r>
          </w:p>
        </w:tc>
        <w:tc>
          <w:tcPr>
            <w:tcW w:w="2148" w:type="dxa"/>
            <w:hideMark/>
          </w:tcPr>
          <w:p w14:paraId="06890A97"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structured product</w:t>
            </w:r>
          </w:p>
        </w:tc>
        <w:tc>
          <w:tcPr>
            <w:tcW w:w="5741" w:type="dxa"/>
            <w:hideMark/>
          </w:tcPr>
          <w:p w14:paraId="5267F56E" w14:textId="4E71EEBF"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Identify the type of structure of the product.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linked notes</w:t>
            </w:r>
          </w:p>
          <w:p w14:paraId="793F6E19"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Security or deposit with an embedded credit derivative (e.g. credit default swaps or credit default options) </w:t>
            </w:r>
          </w:p>
          <w:p w14:paraId="116FBFED" w14:textId="03E0FD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Constant maturity swaps</w:t>
            </w:r>
          </w:p>
          <w:p w14:paraId="0722B0E8" w14:textId="69687D2B"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w:t>
            </w:r>
            <w:proofErr w:type="gramStart"/>
            <w:r w:rsidRPr="00C22FD0">
              <w:rPr>
                <w:rFonts w:ascii="Times New Roman" w:hAnsi="Times New Roman" w:cs="Times New Roman"/>
                <w:sz w:val="20"/>
                <w:szCs w:val="20"/>
              </w:rPr>
              <w:t>security</w:t>
            </w:r>
            <w:proofErr w:type="gramEnd"/>
            <w:r w:rsidRPr="00C22FD0">
              <w:rPr>
                <w:rFonts w:ascii="Times New Roman" w:hAnsi="Times New Roman" w:cs="Times New Roman"/>
                <w:sz w:val="20"/>
                <w:szCs w:val="20"/>
              </w:rPr>
              <w:t xml:space="preserve"> with an embedded interest rate swap</w:t>
            </w:r>
            <w:r w:rsidR="008B17C4" w:rsidRPr="00C22FD0">
              <w:rPr>
                <w:rFonts w:ascii="Times New Roman" w:hAnsi="Times New Roman" w:cs="Times New Roman"/>
                <w:sz w:val="20"/>
                <w:szCs w:val="20"/>
              </w:rPr>
              <w:t xml:space="preserve"> ("IRS")</w:t>
            </w:r>
            <w:r w:rsidRPr="00C22FD0">
              <w:rPr>
                <w:rFonts w:ascii="Times New Roman" w:hAnsi="Times New Roman" w:cs="Times New Roman"/>
                <w:sz w:val="20"/>
                <w:szCs w:val="20"/>
              </w:rPr>
              <w:t xml:space="preserve">, where the floating interest portion is reset periodically according to a fixed maturity market rate.) </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Asset backed securities</w:t>
            </w:r>
          </w:p>
          <w:p w14:paraId="58E96489" w14:textId="6896CAA3"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w:t>
            </w:r>
            <w:proofErr w:type="gramStart"/>
            <w:r w:rsidRPr="00C22FD0">
              <w:rPr>
                <w:rFonts w:ascii="Times New Roman" w:hAnsi="Times New Roman" w:cs="Times New Roman"/>
                <w:sz w:val="20"/>
                <w:szCs w:val="20"/>
              </w:rPr>
              <w:t>security</w:t>
            </w:r>
            <w:proofErr w:type="gramEnd"/>
            <w:r w:rsidRPr="00C22FD0">
              <w:rPr>
                <w:rFonts w:ascii="Times New Roman" w:hAnsi="Times New Roman" w:cs="Times New Roman"/>
                <w:sz w:val="20"/>
                <w:szCs w:val="20"/>
              </w:rPr>
              <w:t xml:space="preserve"> that has an asset as collateral.)</w:t>
            </w:r>
            <w:r w:rsidRPr="00C22FD0">
              <w:rPr>
                <w:rFonts w:ascii="Times New Roman" w:hAnsi="Times New Roman" w:cs="Times New Roman"/>
                <w:sz w:val="20"/>
                <w:szCs w:val="20"/>
              </w:rPr>
              <w:b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Mortgage backed securities</w:t>
            </w:r>
          </w:p>
          <w:p w14:paraId="0CC2B4B6" w14:textId="7BE8BE41"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w:t>
            </w:r>
            <w:proofErr w:type="gramStart"/>
            <w:r w:rsidRPr="00C22FD0">
              <w:rPr>
                <w:rFonts w:ascii="Times New Roman" w:hAnsi="Times New Roman" w:cs="Times New Roman"/>
                <w:sz w:val="20"/>
                <w:szCs w:val="20"/>
              </w:rPr>
              <w:t>security</w:t>
            </w:r>
            <w:proofErr w:type="gramEnd"/>
            <w:r w:rsidRPr="00C22FD0">
              <w:rPr>
                <w:rFonts w:ascii="Times New Roman" w:hAnsi="Times New Roman" w:cs="Times New Roman"/>
                <w:sz w:val="20"/>
                <w:szCs w:val="20"/>
              </w:rPr>
              <w:t xml:space="preserve"> that has real estate as collateral.)</w:t>
            </w:r>
            <w:r w:rsidRPr="00C22FD0">
              <w:rPr>
                <w:rFonts w:ascii="Times New Roman" w:hAnsi="Times New Roman" w:cs="Times New Roman"/>
                <w:sz w:val="20"/>
                <w:szCs w:val="20"/>
              </w:rPr>
              <w:b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Commercial mortgage backed securities</w:t>
            </w:r>
          </w:p>
          <w:p w14:paraId="249B74E6" w14:textId="2AD7CB29"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w:t>
            </w:r>
            <w:proofErr w:type="gramStart"/>
            <w:r w:rsidRPr="00C22FD0">
              <w:rPr>
                <w:rFonts w:ascii="Times New Roman" w:hAnsi="Times New Roman" w:cs="Times New Roman"/>
                <w:sz w:val="20"/>
                <w:szCs w:val="20"/>
              </w:rPr>
              <w:t>security</w:t>
            </w:r>
            <w:proofErr w:type="gramEnd"/>
            <w:r w:rsidRPr="00C22FD0">
              <w:rPr>
                <w:rFonts w:ascii="Times New Roman" w:hAnsi="Times New Roman" w:cs="Times New Roman"/>
                <w:sz w:val="20"/>
                <w:szCs w:val="20"/>
              </w:rPr>
              <w:t xml:space="preserve"> that has real estate as collateral such as retail properties, office properties, industrial properties, multifamily housing and hotels.)</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Collateralised debt obligations</w:t>
            </w:r>
          </w:p>
          <w:p w14:paraId="7AE059AB"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w:t>
            </w:r>
            <w:proofErr w:type="gramStart"/>
            <w:r w:rsidRPr="00C22FD0">
              <w:rPr>
                <w:rFonts w:ascii="Times New Roman" w:hAnsi="Times New Roman" w:cs="Times New Roman"/>
                <w:sz w:val="20"/>
                <w:szCs w:val="20"/>
              </w:rPr>
              <w:t>structured</w:t>
            </w:r>
            <w:proofErr w:type="gramEnd"/>
            <w:r w:rsidRPr="00C22FD0">
              <w:rPr>
                <w:rFonts w:ascii="Times New Roman" w:hAnsi="Times New Roman" w:cs="Times New Roman"/>
                <w:sz w:val="20"/>
                <w:szCs w:val="20"/>
              </w:rPr>
              <w:t xml:space="preserve"> debt security backed by a portfolio consisting of secured or unsecured bonds issued by corporate or sovereign obligators, or secured or unsecured loans made to corporate commercial and industrial loan costumers of lending banks.)</w:t>
            </w:r>
          </w:p>
          <w:p w14:paraId="0BDCE538" w14:textId="3399AE00"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Collateralised loan obligations</w:t>
            </w:r>
          </w:p>
          <w:p w14:paraId="34523EA1" w14:textId="201F7472"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w:t>
            </w:r>
            <w:proofErr w:type="gramStart"/>
            <w:r w:rsidRPr="00C22FD0">
              <w:rPr>
                <w:rFonts w:ascii="Times New Roman" w:hAnsi="Times New Roman" w:cs="Times New Roman"/>
                <w:sz w:val="20"/>
                <w:szCs w:val="20"/>
              </w:rPr>
              <w:t>security</w:t>
            </w:r>
            <w:proofErr w:type="gramEnd"/>
            <w:r w:rsidRPr="00C22FD0">
              <w:rPr>
                <w:rFonts w:ascii="Times New Roman" w:hAnsi="Times New Roman" w:cs="Times New Roman"/>
                <w:sz w:val="20"/>
                <w:szCs w:val="20"/>
              </w:rPr>
              <w:t xml:space="preserve"> that </w:t>
            </w:r>
            <w:r w:rsidR="005E1DD9" w:rsidRPr="00C22FD0">
              <w:rPr>
                <w:rFonts w:ascii="Times New Roman" w:hAnsi="Times New Roman" w:cs="Times New Roman"/>
                <w:sz w:val="20"/>
                <w:szCs w:val="20"/>
              </w:rPr>
              <w:t xml:space="preserve">has </w:t>
            </w:r>
            <w:r w:rsidRPr="00C22FD0">
              <w:rPr>
                <w:rFonts w:ascii="Times New Roman" w:hAnsi="Times New Roman" w:cs="Times New Roman"/>
                <w:sz w:val="20"/>
                <w:szCs w:val="20"/>
              </w:rPr>
              <w:t>as underlying a trust of a portfolio of loans where the cash</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flows from the security are derived from the portfolio.) </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Collateralised mortgage obligations</w:t>
            </w:r>
          </w:p>
          <w:p w14:paraId="5239838C" w14:textId="21B2D091"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w:t>
            </w:r>
            <w:proofErr w:type="gramStart"/>
            <w:r w:rsidRPr="00C22FD0">
              <w:rPr>
                <w:rFonts w:ascii="Times New Roman" w:hAnsi="Times New Roman" w:cs="Times New Roman"/>
                <w:sz w:val="20"/>
                <w:szCs w:val="20"/>
              </w:rPr>
              <w:t>investment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grade</w:t>
            </w:r>
            <w:proofErr w:type="gramEnd"/>
            <w:r w:rsidRPr="00C22FD0">
              <w:rPr>
                <w:rFonts w:ascii="Times New Roman" w:hAnsi="Times New Roman" w:cs="Times New Roman"/>
                <w:sz w:val="20"/>
                <w:szCs w:val="20"/>
              </w:rPr>
              <w:t xml:space="preserve"> security backed by a pool of bonds, loans and other assets.) </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Interest rate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notes and deposits</w:t>
            </w:r>
            <w:r w:rsidRPr="00C22FD0">
              <w:rPr>
                <w:rFonts w:ascii="Times New Roman" w:hAnsi="Times New Roman" w:cs="Times New Roman"/>
                <w:sz w:val="20"/>
                <w:szCs w:val="20"/>
              </w:rPr>
              <w:br/>
            </w:r>
            <w:r w:rsidRPr="00C22FD0">
              <w:rPr>
                <w:rFonts w:ascii="Times New Roman" w:hAnsi="Times New Roman" w:cs="Times New Roman"/>
                <w:sz w:val="20"/>
                <w:szCs w:val="20"/>
              </w:rPr>
              <w:lastRenderedPageBreak/>
              <w:t xml:space="preserve">10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Equity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Equity Index Linked notes and deposits</w:t>
            </w:r>
            <w:r w:rsidRPr="00C22FD0">
              <w:rPr>
                <w:rFonts w:ascii="Times New Roman" w:hAnsi="Times New Roman" w:cs="Times New Roman"/>
                <w:sz w:val="20"/>
                <w:szCs w:val="20"/>
              </w:rPr>
              <w:b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FX and commodity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notes and deposits</w:t>
            </w:r>
            <w:r w:rsidRPr="00C22FD0">
              <w:rPr>
                <w:rFonts w:ascii="Times New Roman" w:hAnsi="Times New Roman" w:cs="Times New Roman"/>
                <w:sz w:val="20"/>
                <w:szCs w:val="20"/>
              </w:rPr>
              <w:br/>
              <w:t xml:space="preserve">12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Hybrid linked notes and deposits </w:t>
            </w:r>
          </w:p>
          <w:p w14:paraId="037882A1" w14:textId="3C006E4A"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(it includes real estate and equity securities)</w:t>
            </w:r>
            <w:r w:rsidRPr="00C22FD0">
              <w:rPr>
                <w:rFonts w:ascii="Times New Roman" w:hAnsi="Times New Roman" w:cs="Times New Roman"/>
                <w:sz w:val="20"/>
                <w:szCs w:val="20"/>
              </w:rPr>
              <w:b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Market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notes and deposits</w:t>
            </w:r>
          </w:p>
          <w:p w14:paraId="41381C20" w14:textId="54F695F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14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Insurance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notes and deposits, including notes covering Catastrophe and Weather Risk as well as Mortality Risk</w:t>
            </w:r>
            <w:r w:rsidRPr="00C22FD0">
              <w:rPr>
                <w:rFonts w:ascii="Times New Roman" w:hAnsi="Times New Roman" w:cs="Times New Roman"/>
                <w:sz w:val="20"/>
                <w:szCs w:val="20"/>
              </w:rPr>
              <w:b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Others not covered by the previous options</w:t>
            </w:r>
          </w:p>
        </w:tc>
      </w:tr>
      <w:tr w:rsidR="00E21451" w:rsidRPr="00C22FD0" w14:paraId="0949F290" w14:textId="77777777" w:rsidTr="0040755A">
        <w:trPr>
          <w:trHeight w:val="1530"/>
        </w:trPr>
        <w:tc>
          <w:tcPr>
            <w:tcW w:w="1353" w:type="dxa"/>
            <w:hideMark/>
          </w:tcPr>
          <w:p w14:paraId="156C0C25"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C0080</w:t>
            </w:r>
          </w:p>
        </w:tc>
        <w:tc>
          <w:tcPr>
            <w:tcW w:w="2148" w:type="dxa"/>
            <w:hideMark/>
          </w:tcPr>
          <w:p w14:paraId="6D1AAFBF"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Capital protection</w:t>
            </w:r>
          </w:p>
        </w:tc>
        <w:tc>
          <w:tcPr>
            <w:tcW w:w="5741" w:type="dxa"/>
            <w:hideMark/>
          </w:tcPr>
          <w:p w14:paraId="33D51717" w14:textId="50C96BC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Identify whether the product has capital protection.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Full capital protection</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Partial capital protection</w:t>
            </w:r>
          </w:p>
          <w:p w14:paraId="10E3ABFE" w14:textId="5A389492"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 capital protection</w:t>
            </w:r>
          </w:p>
        </w:tc>
      </w:tr>
      <w:tr w:rsidR="00E21451" w:rsidRPr="00C22FD0" w14:paraId="4413E5E2" w14:textId="77777777" w:rsidTr="0040755A">
        <w:trPr>
          <w:trHeight w:val="488"/>
        </w:trPr>
        <w:tc>
          <w:tcPr>
            <w:tcW w:w="1353" w:type="dxa"/>
            <w:hideMark/>
          </w:tcPr>
          <w:p w14:paraId="74EB3622"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C0090</w:t>
            </w:r>
          </w:p>
        </w:tc>
        <w:tc>
          <w:tcPr>
            <w:tcW w:w="2148" w:type="dxa"/>
            <w:hideMark/>
          </w:tcPr>
          <w:p w14:paraId="7E889C8D"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Underlying security / index / portfolio</w:t>
            </w:r>
          </w:p>
        </w:tc>
        <w:tc>
          <w:tcPr>
            <w:tcW w:w="5741" w:type="dxa"/>
            <w:hideMark/>
          </w:tcPr>
          <w:p w14:paraId="59EAC422" w14:textId="283A3182"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Describe the type of underlying. One of the options in the following closed list shall be used: </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Equity and Funds (a selected group or basket of equities)</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Currency (a selected group or basket of currencies)</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Interest rate and yields (bond indices, yield curves, differences in prevailing interest rates on shorter and longer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term maturities, credit spreads, inflation rates and other interest rate or yield benchmarks)</w:t>
            </w:r>
            <w:r w:rsidRPr="00C22FD0">
              <w:rPr>
                <w:rFonts w:ascii="Times New Roman" w:hAnsi="Times New Roman" w:cs="Times New Roman"/>
                <w:sz w:val="20"/>
                <w:szCs w:val="20"/>
              </w:rPr>
              <w:b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Commodities (a selected, basic good or group of goods)</w:t>
            </w:r>
            <w:r w:rsidRPr="00C22FD0">
              <w:rPr>
                <w:rFonts w:ascii="Times New Roman" w:hAnsi="Times New Roman" w:cs="Times New Roman"/>
                <w:sz w:val="20"/>
                <w:szCs w:val="20"/>
              </w:rPr>
              <w:b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Index (performance of a selected index)</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Multi (allowing for a combination of the possible types listed above) </w:t>
            </w:r>
          </w:p>
          <w:p w14:paraId="1E733062" w14:textId="5B8A0F55"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Others not covered by the previous options (e.g. other economic indicators)</w:t>
            </w:r>
          </w:p>
        </w:tc>
      </w:tr>
      <w:tr w:rsidR="00E21451" w:rsidRPr="00C22FD0" w14:paraId="675E8605" w14:textId="77777777" w:rsidTr="0040755A">
        <w:trPr>
          <w:trHeight w:val="1470"/>
        </w:trPr>
        <w:tc>
          <w:tcPr>
            <w:tcW w:w="1353" w:type="dxa"/>
            <w:hideMark/>
          </w:tcPr>
          <w:p w14:paraId="4A66F77A"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C0100</w:t>
            </w:r>
          </w:p>
        </w:tc>
        <w:tc>
          <w:tcPr>
            <w:tcW w:w="2148" w:type="dxa"/>
            <w:hideMark/>
          </w:tcPr>
          <w:p w14:paraId="6B30DE22"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Callable or </w:t>
            </w:r>
            <w:proofErr w:type="spellStart"/>
            <w:r w:rsidRPr="00C22FD0">
              <w:rPr>
                <w:rFonts w:ascii="Times New Roman" w:hAnsi="Times New Roman" w:cs="Times New Roman"/>
                <w:sz w:val="20"/>
                <w:szCs w:val="20"/>
              </w:rPr>
              <w:t>Putable</w:t>
            </w:r>
            <w:proofErr w:type="spellEnd"/>
          </w:p>
        </w:tc>
        <w:tc>
          <w:tcPr>
            <w:tcW w:w="5741" w:type="dxa"/>
            <w:hideMark/>
          </w:tcPr>
          <w:p w14:paraId="4CC69DE2" w14:textId="5A7B182E"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whether the product has </w:t>
            </w:r>
            <w:proofErr w:type="gramStart"/>
            <w:r w:rsidRPr="00C22FD0">
              <w:rPr>
                <w:rFonts w:ascii="Times New Roman" w:hAnsi="Times New Roman" w:cs="Times New Roman"/>
                <w:sz w:val="20"/>
                <w:szCs w:val="20"/>
              </w:rPr>
              <w:t>call</w:t>
            </w:r>
            <w:proofErr w:type="gramEnd"/>
            <w:r w:rsidRPr="00C22FD0">
              <w:rPr>
                <w:rFonts w:ascii="Times New Roman" w:hAnsi="Times New Roman" w:cs="Times New Roman"/>
                <w:sz w:val="20"/>
                <w:szCs w:val="20"/>
              </w:rPr>
              <w:t xml:space="preserve"> and/or put features, or both, if applicable.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Call by the buyer</w:t>
            </w:r>
          </w:p>
          <w:p w14:paraId="7AA3D7B7" w14:textId="3F5B708E"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Call by the seller</w:t>
            </w:r>
          </w:p>
          <w:p w14:paraId="7A9787E8" w14:textId="595CA354"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Put by the buyer</w:t>
            </w:r>
            <w:r w:rsidRPr="00C22FD0">
              <w:rPr>
                <w:rFonts w:ascii="Times New Roman" w:hAnsi="Times New Roman" w:cs="Times New Roman"/>
                <w:sz w:val="20"/>
                <w:szCs w:val="20"/>
              </w:rPr>
              <w:b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Put by the seller</w:t>
            </w:r>
          </w:p>
          <w:p w14:paraId="2245B5DC" w14:textId="51F2A422"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Any combination of the previous options</w:t>
            </w:r>
          </w:p>
        </w:tc>
      </w:tr>
      <w:tr w:rsidR="00E21451" w:rsidRPr="00C22FD0" w14:paraId="33529970" w14:textId="77777777" w:rsidTr="0040755A">
        <w:trPr>
          <w:trHeight w:val="1245"/>
        </w:trPr>
        <w:tc>
          <w:tcPr>
            <w:tcW w:w="1353" w:type="dxa"/>
            <w:hideMark/>
          </w:tcPr>
          <w:p w14:paraId="30486A80"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C0110</w:t>
            </w:r>
          </w:p>
          <w:p w14:paraId="652A6D91"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(A15)</w:t>
            </w:r>
          </w:p>
        </w:tc>
        <w:tc>
          <w:tcPr>
            <w:tcW w:w="2148" w:type="dxa"/>
            <w:hideMark/>
          </w:tcPr>
          <w:p w14:paraId="27BA2EF1"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Synthetic structured product</w:t>
            </w:r>
          </w:p>
        </w:tc>
        <w:tc>
          <w:tcPr>
            <w:tcW w:w="5741" w:type="dxa"/>
            <w:hideMark/>
          </w:tcPr>
          <w:p w14:paraId="2CA7902B" w14:textId="70F95906"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if it is a structured products without any transfer of assets (e.g. products that will not give rise to any delivery of assets, except cash, if an adverse / favourable event occurs).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Structured product without any transfer of asset</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Structured product with transfer of asset</w:t>
            </w:r>
          </w:p>
        </w:tc>
      </w:tr>
      <w:tr w:rsidR="00E21451" w:rsidRPr="00C22FD0" w14:paraId="0BDDF313" w14:textId="77777777" w:rsidTr="0040755A">
        <w:trPr>
          <w:trHeight w:val="1140"/>
        </w:trPr>
        <w:tc>
          <w:tcPr>
            <w:tcW w:w="1353" w:type="dxa"/>
            <w:hideMark/>
          </w:tcPr>
          <w:p w14:paraId="02D53309"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C0120</w:t>
            </w:r>
          </w:p>
        </w:tc>
        <w:tc>
          <w:tcPr>
            <w:tcW w:w="2148" w:type="dxa"/>
            <w:hideMark/>
          </w:tcPr>
          <w:p w14:paraId="48138F79"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Prepayment structured product</w:t>
            </w:r>
          </w:p>
        </w:tc>
        <w:tc>
          <w:tcPr>
            <w:tcW w:w="5741" w:type="dxa"/>
            <w:hideMark/>
          </w:tcPr>
          <w:p w14:paraId="3173FF6F" w14:textId="28D91FA9"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Identify if it is a structured products which have the possibility of prepayment, considered as an early unscheduled return of principal.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Prepayment structured product</w:t>
            </w:r>
          </w:p>
          <w:p w14:paraId="4A1B1413" w14:textId="2CA06033"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a prepayment structured product</w:t>
            </w:r>
          </w:p>
        </w:tc>
      </w:tr>
      <w:tr w:rsidR="00E21451" w:rsidRPr="00C22FD0" w14:paraId="729E1C7C" w14:textId="77777777" w:rsidTr="0040755A">
        <w:trPr>
          <w:trHeight w:val="570"/>
        </w:trPr>
        <w:tc>
          <w:tcPr>
            <w:tcW w:w="1353" w:type="dxa"/>
            <w:hideMark/>
          </w:tcPr>
          <w:p w14:paraId="5CC2CF08"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C0130</w:t>
            </w:r>
          </w:p>
        </w:tc>
        <w:tc>
          <w:tcPr>
            <w:tcW w:w="2148" w:type="dxa"/>
            <w:hideMark/>
          </w:tcPr>
          <w:p w14:paraId="388D4969"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Collateral value</w:t>
            </w:r>
          </w:p>
        </w:tc>
        <w:tc>
          <w:tcPr>
            <w:tcW w:w="5741" w:type="dxa"/>
            <w:hideMark/>
          </w:tcPr>
          <w:p w14:paraId="1F46236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Total amount of collateral attached to the structured product despite the nature of the collateral.</w:t>
            </w:r>
          </w:p>
          <w:p w14:paraId="60C7F8B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In case of collateralisation on a portfolio basis, only the value referred to the single contract must be reported and not the total.</w:t>
            </w:r>
            <w:r w:rsidRPr="00C22FD0">
              <w:rPr>
                <w:rFonts w:ascii="Times New Roman" w:hAnsi="Times New Roman" w:cs="Times New Roman"/>
                <w:sz w:val="20"/>
                <w:szCs w:val="20"/>
                <w:lang w:eastAsia="en-GB"/>
              </w:rPr>
              <w:t xml:space="preserve"> </w:t>
            </w:r>
          </w:p>
        </w:tc>
      </w:tr>
      <w:tr w:rsidR="00E21451" w:rsidRPr="00C22FD0" w14:paraId="0C1880E3" w14:textId="77777777" w:rsidTr="0040755A">
        <w:trPr>
          <w:trHeight w:val="570"/>
        </w:trPr>
        <w:tc>
          <w:tcPr>
            <w:tcW w:w="1353" w:type="dxa"/>
            <w:tcBorders>
              <w:top w:val="single" w:sz="4" w:space="0" w:color="auto"/>
              <w:left w:val="single" w:sz="4" w:space="0" w:color="auto"/>
              <w:bottom w:val="single" w:sz="4" w:space="0" w:color="auto"/>
              <w:right w:val="single" w:sz="4" w:space="0" w:color="auto"/>
            </w:tcBorders>
            <w:hideMark/>
          </w:tcPr>
          <w:p w14:paraId="36B7B93C"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C0140</w:t>
            </w:r>
          </w:p>
        </w:tc>
        <w:tc>
          <w:tcPr>
            <w:tcW w:w="2148" w:type="dxa"/>
            <w:tcBorders>
              <w:top w:val="single" w:sz="4" w:space="0" w:color="auto"/>
              <w:left w:val="single" w:sz="4" w:space="0" w:color="auto"/>
              <w:bottom w:val="single" w:sz="4" w:space="0" w:color="auto"/>
              <w:right w:val="single" w:sz="4" w:space="0" w:color="auto"/>
            </w:tcBorders>
            <w:hideMark/>
          </w:tcPr>
          <w:p w14:paraId="4149F3C3"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Collateral portfolio</w:t>
            </w:r>
          </w:p>
        </w:tc>
        <w:tc>
          <w:tcPr>
            <w:tcW w:w="5741" w:type="dxa"/>
            <w:tcBorders>
              <w:top w:val="single" w:sz="4" w:space="0" w:color="auto"/>
              <w:left w:val="single" w:sz="4" w:space="0" w:color="auto"/>
              <w:bottom w:val="single" w:sz="4" w:space="0" w:color="auto"/>
              <w:right w:val="single" w:sz="4" w:space="0" w:color="auto"/>
            </w:tcBorders>
            <w:hideMark/>
          </w:tcPr>
          <w:p w14:paraId="4D1945D3"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This item informs if the collateral to the structured product covers only one structured product or more than one structured product that is held by the undertaking. Net positions refer to the positions held on structured products. One of the options in the following closed list shall be used:</w:t>
            </w:r>
          </w:p>
          <w:p w14:paraId="5D987C27" w14:textId="1F975B2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 calculated on the basis of net positions resulting from a set of contracts</w:t>
            </w:r>
          </w:p>
          <w:p w14:paraId="3DDFCF77" w14:textId="0C90736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Collateral calculated on the basis of a single contract</w:t>
            </w:r>
          </w:p>
          <w:p w14:paraId="4E26E644" w14:textId="77777777"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10 – No collateral</w:t>
            </w:r>
          </w:p>
          <w:p w14:paraId="455C96F8" w14:textId="77777777" w:rsidR="00E21451" w:rsidRPr="00C22FD0" w:rsidRDefault="00E21451" w:rsidP="0040755A">
            <w:pPr>
              <w:rPr>
                <w:rFonts w:ascii="Times New Roman" w:hAnsi="Times New Roman" w:cs="Times New Roman"/>
                <w:sz w:val="20"/>
                <w:szCs w:val="20"/>
              </w:rPr>
            </w:pPr>
          </w:p>
        </w:tc>
      </w:tr>
      <w:tr w:rsidR="00E21451" w:rsidRPr="00C22FD0" w14:paraId="1D31C4A8" w14:textId="77777777" w:rsidTr="0040755A">
        <w:trPr>
          <w:trHeight w:val="570"/>
        </w:trPr>
        <w:tc>
          <w:tcPr>
            <w:tcW w:w="1353" w:type="dxa"/>
            <w:hideMark/>
          </w:tcPr>
          <w:p w14:paraId="2315414F"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C0150</w:t>
            </w:r>
          </w:p>
        </w:tc>
        <w:tc>
          <w:tcPr>
            <w:tcW w:w="2148" w:type="dxa"/>
            <w:hideMark/>
          </w:tcPr>
          <w:p w14:paraId="01773A10"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Fixed annual return</w:t>
            </w:r>
          </w:p>
        </w:tc>
        <w:tc>
          <w:tcPr>
            <w:tcW w:w="5741" w:type="dxa"/>
            <w:hideMark/>
          </w:tcPr>
          <w:p w14:paraId="55FB1A6E"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coupon (reported as a decimal), if applicable, for CIC categories 5 (Structured notes) and 6 (Collateralised securities).</w:t>
            </w:r>
          </w:p>
        </w:tc>
      </w:tr>
      <w:tr w:rsidR="00E21451" w:rsidRPr="00C22FD0" w14:paraId="77B481A9" w14:textId="77777777" w:rsidTr="0040755A">
        <w:trPr>
          <w:trHeight w:val="1140"/>
        </w:trPr>
        <w:tc>
          <w:tcPr>
            <w:tcW w:w="1353" w:type="dxa"/>
            <w:hideMark/>
          </w:tcPr>
          <w:p w14:paraId="1952260B"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C0160</w:t>
            </w:r>
          </w:p>
        </w:tc>
        <w:tc>
          <w:tcPr>
            <w:tcW w:w="2148" w:type="dxa"/>
            <w:hideMark/>
          </w:tcPr>
          <w:p w14:paraId="7F8A32A2"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Variable annual return</w:t>
            </w:r>
          </w:p>
        </w:tc>
        <w:tc>
          <w:tcPr>
            <w:tcW w:w="5741" w:type="dxa"/>
            <w:hideMark/>
          </w:tcPr>
          <w:p w14:paraId="73C56B5B" w14:textId="6F536FDD"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variable rate of return if applicable, for CIC categories 5 (Structured notes) and 6 (Collateralised securities). It is most commonly identified as a benchmark market rate plus a spread, or as dependent on the performance of a portfolio or index (underlying dependent) or more complex returns set by the path of the underlying asset's price (path dependent), among others.</w:t>
            </w:r>
            <w:ins w:id="632" w:author="Author">
              <w:r w:rsidR="004174D6" w:rsidRPr="00C22FD0">
                <w:rPr>
                  <w:rFonts w:ascii="Times New Roman" w:hAnsi="Times New Roman" w:cs="Times New Roman"/>
                  <w:sz w:val="20"/>
                  <w:szCs w:val="20"/>
                  <w:rPrChange w:id="633" w:author="Author">
                    <w:rPr>
                      <w:rFonts w:ascii="Times New Roman" w:hAnsi="Times New Roman" w:cs="Times New Roman"/>
                      <w:sz w:val="20"/>
                      <w:szCs w:val="20"/>
                      <w:highlight w:val="yellow"/>
                    </w:rPr>
                  </w:rPrChange>
                </w:rPr>
                <w:t xml:space="preserve"> When needed this item may be reported as a string to reflect how the return is </w:t>
              </w:r>
              <w:proofErr w:type="gramStart"/>
              <w:r w:rsidR="004174D6" w:rsidRPr="00C22FD0">
                <w:rPr>
                  <w:rFonts w:ascii="Times New Roman" w:hAnsi="Times New Roman" w:cs="Times New Roman"/>
                  <w:sz w:val="20"/>
                  <w:szCs w:val="20"/>
                  <w:rPrChange w:id="634" w:author="Author">
                    <w:rPr>
                      <w:rFonts w:ascii="Times New Roman" w:hAnsi="Times New Roman" w:cs="Times New Roman"/>
                      <w:sz w:val="20"/>
                      <w:szCs w:val="20"/>
                      <w:highlight w:val="yellow"/>
                    </w:rPr>
                  </w:rPrChange>
                </w:rPr>
                <w:t>calculated.</w:t>
              </w:r>
            </w:ins>
            <w:proofErr w:type="gramEnd"/>
          </w:p>
        </w:tc>
      </w:tr>
      <w:tr w:rsidR="00E21451" w:rsidRPr="00C22FD0" w14:paraId="1266D15B" w14:textId="77777777" w:rsidTr="0040755A">
        <w:trPr>
          <w:trHeight w:val="570"/>
        </w:trPr>
        <w:tc>
          <w:tcPr>
            <w:tcW w:w="1353" w:type="dxa"/>
            <w:hideMark/>
          </w:tcPr>
          <w:p w14:paraId="62DF171F"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C0170</w:t>
            </w:r>
          </w:p>
        </w:tc>
        <w:tc>
          <w:tcPr>
            <w:tcW w:w="2148" w:type="dxa"/>
            <w:hideMark/>
          </w:tcPr>
          <w:p w14:paraId="2386DB4D"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Loss given default</w:t>
            </w:r>
          </w:p>
        </w:tc>
        <w:tc>
          <w:tcPr>
            <w:tcW w:w="5741" w:type="dxa"/>
            <w:hideMark/>
          </w:tcPr>
          <w:p w14:paraId="0797E70D" w14:textId="2103F133"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percentage (reported as a decimal</w:t>
            </w:r>
            <w:del w:id="635" w:author="Author">
              <w:r w:rsidRPr="00C22FD0" w:rsidDel="004174D6">
                <w:rPr>
                  <w:rFonts w:ascii="Times New Roman" w:hAnsi="Times New Roman" w:cs="Times New Roman"/>
                  <w:sz w:val="20"/>
                  <w:szCs w:val="20"/>
                </w:rPr>
                <w:delText>, e.g. 5% shall be reported as 0,05</w:delText>
              </w:r>
            </w:del>
            <w:r w:rsidRPr="00C22FD0">
              <w:rPr>
                <w:rFonts w:ascii="Times New Roman" w:hAnsi="Times New Roman" w:cs="Times New Roman"/>
                <w:sz w:val="20"/>
                <w:szCs w:val="20"/>
              </w:rPr>
              <w:t>) of the invested amount that will not be recovered following default, if applicable, for CIC categories 5 (Structured notes) and 6 (Collateralised securities).</w:t>
            </w:r>
          </w:p>
          <w:p w14:paraId="69879B89" w14:textId="1CA74162"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If information is not defined in the contract this item shall not be reported. This item is not applicable for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credit structured product.</w:t>
            </w:r>
          </w:p>
        </w:tc>
      </w:tr>
      <w:tr w:rsidR="00E21451" w:rsidRPr="00C22FD0" w14:paraId="4948E64F" w14:textId="77777777" w:rsidTr="0040755A">
        <w:trPr>
          <w:trHeight w:val="570"/>
        </w:trPr>
        <w:tc>
          <w:tcPr>
            <w:tcW w:w="1353" w:type="dxa"/>
            <w:hideMark/>
          </w:tcPr>
          <w:p w14:paraId="0D7A49D5"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C0180</w:t>
            </w:r>
          </w:p>
        </w:tc>
        <w:tc>
          <w:tcPr>
            <w:tcW w:w="2148" w:type="dxa"/>
            <w:hideMark/>
          </w:tcPr>
          <w:p w14:paraId="276F2594"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Attachment point</w:t>
            </w:r>
          </w:p>
        </w:tc>
        <w:tc>
          <w:tcPr>
            <w:tcW w:w="5741" w:type="dxa"/>
            <w:hideMark/>
          </w:tcPr>
          <w:p w14:paraId="6E017741" w14:textId="57840AB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contractually defined loss percentage (reported as a decimal) above which the losses affect the structured product, if applicable, for CIC categories 5 (Structured notes) and 6 (Collateralised securities). This item is not applicable for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credit structured product.</w:t>
            </w:r>
          </w:p>
        </w:tc>
      </w:tr>
      <w:tr w:rsidR="00E21451" w:rsidRPr="00C22FD0" w14:paraId="0673BC30" w14:textId="77777777" w:rsidTr="0040755A">
        <w:trPr>
          <w:trHeight w:val="570"/>
        </w:trPr>
        <w:tc>
          <w:tcPr>
            <w:tcW w:w="1353" w:type="dxa"/>
            <w:hideMark/>
          </w:tcPr>
          <w:p w14:paraId="0CB83B8B"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C0190</w:t>
            </w:r>
          </w:p>
        </w:tc>
        <w:tc>
          <w:tcPr>
            <w:tcW w:w="2148" w:type="dxa"/>
            <w:hideMark/>
          </w:tcPr>
          <w:p w14:paraId="12D10AFB"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Detachment point</w:t>
            </w:r>
          </w:p>
        </w:tc>
        <w:tc>
          <w:tcPr>
            <w:tcW w:w="5741" w:type="dxa"/>
            <w:hideMark/>
          </w:tcPr>
          <w:p w14:paraId="789EFD99" w14:textId="7F9BFE92"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contractually defined loss percentage (reported as a decimal) above which the losses seize to affect the structured product, if applicable, for CIC categories 5 (Structured notes) and 6 (Collateralised securities). This item is not applicable for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credit structured product.</w:t>
            </w:r>
          </w:p>
        </w:tc>
      </w:tr>
    </w:tbl>
    <w:p w14:paraId="21073C9B" w14:textId="77777777" w:rsidR="00E21451" w:rsidRPr="00C22FD0" w:rsidRDefault="00E21451">
      <w:pPr>
        <w:rPr>
          <w:rFonts w:ascii="Times New Roman" w:hAnsi="Times New Roman" w:cs="Times New Roman"/>
          <w:sz w:val="20"/>
          <w:szCs w:val="20"/>
        </w:rPr>
      </w:pPr>
    </w:p>
    <w:p w14:paraId="2DACBE82" w14:textId="00A158DD"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 xml:space="preserve">S.08.01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Open derivatives </w:t>
      </w:r>
    </w:p>
    <w:p w14:paraId="57153D8B" w14:textId="77777777" w:rsidR="00E21451" w:rsidRPr="00C22FD0" w:rsidRDefault="00E21451">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64E6DFCD" w14:textId="2CD4E9B6" w:rsidR="00E21451" w:rsidRPr="00C22FD0" w:rsidRDefault="00FC4845">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quarterly and annual submission of information for groups.</w:t>
      </w:r>
    </w:p>
    <w:p w14:paraId="0824A14E" w14:textId="5FBDFB29"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bCs/>
          <w:sz w:val="20"/>
          <w:szCs w:val="20"/>
        </w:rPr>
        <w:t xml:space="preserve">The derivatives categories referred to in this template are the ones defined in Annex IV – Assets Categories of this Regulation and </w:t>
      </w:r>
      <w:r w:rsidRPr="00C22FD0">
        <w:rPr>
          <w:rFonts w:ascii="Times New Roman" w:hAnsi="Times New Roman" w:cs="Times New Roman"/>
          <w:sz w:val="20"/>
          <w:szCs w:val="20"/>
        </w:rPr>
        <w:t>references to CIC codes refer to Annex V</w:t>
      </w:r>
      <w:r w:rsidR="004E66EA" w:rsidRPr="00C22FD0">
        <w:rPr>
          <w:rFonts w:ascii="Times New Roman" w:hAnsi="Times New Roman" w:cs="Times New Roman"/>
          <w:sz w:val="20"/>
          <w:szCs w:val="20"/>
        </w:rPr>
        <w:t>I</w:t>
      </w:r>
      <w:r w:rsidRPr="00C22FD0">
        <w:rPr>
          <w:rFonts w:ascii="Times New Roman" w:hAnsi="Times New Roman" w:cs="Times New Roman"/>
          <w:sz w:val="20"/>
          <w:szCs w:val="20"/>
        </w:rPr>
        <w:t xml:space="preserve"> – CIC table of this Regulation. This template </w:t>
      </w:r>
      <w:r w:rsidRPr="00C22FD0">
        <w:rPr>
          <w:rFonts w:ascii="Times New Roman" w:hAnsi="Times New Roman" w:cs="Times New Roman"/>
          <w:sz w:val="20"/>
          <w:szCs w:val="20"/>
        </w:rPr>
        <w:lastRenderedPageBreak/>
        <w:t>contains an item</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item list of derivatives held directly by the </w:t>
      </w:r>
      <w:r w:rsidR="002A5B0B" w:rsidRPr="00C22FD0">
        <w:rPr>
          <w:rFonts w:ascii="Times New Roman" w:hAnsi="Times New Roman" w:cs="Times New Roman"/>
          <w:sz w:val="20"/>
          <w:szCs w:val="20"/>
        </w:rPr>
        <w:t xml:space="preserve">group </w:t>
      </w:r>
      <w:r w:rsidRPr="00C22FD0">
        <w:rPr>
          <w:rFonts w:ascii="Times New Roman" w:hAnsi="Times New Roman" w:cs="Times New Roman"/>
          <w:sz w:val="20"/>
          <w:szCs w:val="20"/>
        </w:rPr>
        <w:t>(i.e.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classifiable as asset categories A to F. </w:t>
      </w:r>
    </w:p>
    <w:p w14:paraId="1F7C0732" w14:textId="38BC03BC" w:rsidR="00E21451" w:rsidRPr="00C22FD0" w:rsidRDefault="00D1630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Derivatives are considered assets if their Solvency II value is positive or zero. They are considered liabilities if their Solvency II value is negative. Both derivatives considered as assets or considered as liabilities shall be </w:t>
      </w:r>
      <w:proofErr w:type="spellStart"/>
      <w:r w:rsidRPr="00C22FD0">
        <w:rPr>
          <w:rFonts w:ascii="Times New Roman" w:hAnsi="Times New Roman" w:cs="Times New Roman"/>
          <w:sz w:val="20"/>
          <w:szCs w:val="20"/>
        </w:rPr>
        <w:t>included.</w:t>
      </w:r>
      <w:r w:rsidR="00E21451" w:rsidRPr="00C22FD0">
        <w:rPr>
          <w:rFonts w:ascii="Times New Roman" w:hAnsi="Times New Roman" w:cs="Times New Roman"/>
          <w:sz w:val="20"/>
          <w:szCs w:val="20"/>
        </w:rPr>
        <w:t>Information</w:t>
      </w:r>
      <w:proofErr w:type="spellEnd"/>
      <w:r w:rsidR="00E21451" w:rsidRPr="00C22FD0">
        <w:rPr>
          <w:rFonts w:ascii="Times New Roman" w:hAnsi="Times New Roman" w:cs="Times New Roman"/>
          <w:sz w:val="20"/>
          <w:szCs w:val="20"/>
        </w:rPr>
        <w:t xml:space="preserve"> shall include all derivatives contracts that existed during the reporting period and were not closed prior to the reporting reference date.</w:t>
      </w:r>
    </w:p>
    <w:p w14:paraId="742CC69B"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bCs/>
          <w:sz w:val="20"/>
          <w:szCs w:val="20"/>
        </w:rPr>
        <w:t xml:space="preserve">If there are frequent trades on the same derivative, resulting in multiple open positions, the derivative can be reported on an aggregated or net basis, as long as all the relevant characteristics are common and following the specific instruction for each relevant item. </w:t>
      </w:r>
    </w:p>
    <w:p w14:paraId="74CC0E6F"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Items shall be reported with positive values unless otherwise stated in the respective instructions.</w:t>
      </w:r>
    </w:p>
    <w:p w14:paraId="5352A857" w14:textId="77777777" w:rsidR="00E21451" w:rsidRPr="00C22FD0" w:rsidRDefault="00E21451" w:rsidP="0040755A">
      <w:pPr>
        <w:jc w:val="both"/>
        <w:rPr>
          <w:rFonts w:ascii="Times New Roman" w:hAnsi="Times New Roman" w:cs="Times New Roman"/>
          <w:bCs/>
          <w:sz w:val="20"/>
          <w:szCs w:val="20"/>
        </w:rPr>
      </w:pPr>
      <w:r w:rsidRPr="00C22FD0">
        <w:rPr>
          <w:rFonts w:ascii="Times New Roman" w:hAnsi="Times New Roman" w:cs="Times New Roman"/>
          <w:bCs/>
          <w:sz w:val="20"/>
          <w:szCs w:val="20"/>
        </w:rPr>
        <w:t>A derivative is a financial instrument or other contract with all three of the following characteristics:</w:t>
      </w:r>
    </w:p>
    <w:p w14:paraId="251100BA" w14:textId="17D88FC8" w:rsidR="00E21451" w:rsidRPr="00C22FD0" w:rsidRDefault="00E21451" w:rsidP="00B42F70">
      <w:pPr>
        <w:pStyle w:val="ListParagraph"/>
        <w:numPr>
          <w:ilvl w:val="0"/>
          <w:numId w:val="18"/>
        </w:numPr>
        <w:jc w:val="both"/>
        <w:rPr>
          <w:rFonts w:ascii="Times New Roman" w:hAnsi="Times New Roman" w:cs="Times New Roman"/>
          <w:bCs/>
          <w:sz w:val="20"/>
          <w:szCs w:val="20"/>
        </w:rPr>
      </w:pPr>
      <w:r w:rsidRPr="00C22FD0">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w:t>
      </w:r>
      <w:r w:rsidR="004508C9" w:rsidRPr="00C22FD0">
        <w:rPr>
          <w:rFonts w:ascii="Times New Roman" w:hAnsi="Times New Roman" w:cs="Times New Roman"/>
          <w:bCs/>
          <w:sz w:val="20"/>
          <w:szCs w:val="20"/>
        </w:rPr>
        <w:t>–</w:t>
      </w:r>
      <w:r w:rsidRPr="00C22FD0">
        <w:rPr>
          <w:rFonts w:ascii="Times New Roman" w:hAnsi="Times New Roman" w:cs="Times New Roman"/>
          <w:bCs/>
          <w:sz w:val="20"/>
          <w:szCs w:val="20"/>
        </w:rPr>
        <w:t>financial variable that the variable is not specific to a party to the contract (sometimes called the ‘underlying’).</w:t>
      </w:r>
    </w:p>
    <w:p w14:paraId="1855A15C" w14:textId="77777777" w:rsidR="00E21451" w:rsidRPr="00C22FD0" w:rsidRDefault="00E21451" w:rsidP="00B42F70">
      <w:pPr>
        <w:pStyle w:val="ListParagraph"/>
        <w:numPr>
          <w:ilvl w:val="0"/>
          <w:numId w:val="18"/>
        </w:numPr>
        <w:jc w:val="both"/>
        <w:rPr>
          <w:rFonts w:ascii="Times New Roman" w:hAnsi="Times New Roman" w:cs="Times New Roman"/>
          <w:bCs/>
          <w:sz w:val="20"/>
          <w:szCs w:val="20"/>
        </w:rPr>
      </w:pPr>
      <w:r w:rsidRPr="00C22FD0">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14:paraId="281C0C55" w14:textId="77777777" w:rsidR="00E21451" w:rsidRPr="00C22FD0" w:rsidRDefault="00E21451" w:rsidP="00B42F70">
      <w:pPr>
        <w:pStyle w:val="ListParagraph"/>
        <w:numPr>
          <w:ilvl w:val="0"/>
          <w:numId w:val="18"/>
        </w:numPr>
        <w:jc w:val="both"/>
        <w:rPr>
          <w:rFonts w:ascii="Times New Roman" w:hAnsi="Times New Roman" w:cs="Times New Roman"/>
          <w:bCs/>
          <w:sz w:val="20"/>
          <w:szCs w:val="20"/>
        </w:rPr>
      </w:pPr>
      <w:r w:rsidRPr="00C22FD0">
        <w:rPr>
          <w:rFonts w:ascii="Times New Roman" w:hAnsi="Times New Roman" w:cs="Times New Roman"/>
          <w:bCs/>
          <w:sz w:val="20"/>
          <w:szCs w:val="20"/>
        </w:rPr>
        <w:t>It is settled at a future date.</w:t>
      </w:r>
    </w:p>
    <w:p w14:paraId="5711DE69"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This template comprises two tables: Information on positions held and Information on derivatives.</w:t>
      </w:r>
    </w:p>
    <w:p w14:paraId="638E5190" w14:textId="6A109889"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On the table Information on positions held, each derivative shall be reported separately in as many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 xml:space="preserve"> as needed in order to properly fill in all items requested in that table. If for the same derivative two values can be attributed to one variable, then this derivative needs to be reported in more than one line.</w:t>
      </w:r>
    </w:p>
    <w:p w14:paraId="65DBDEF9" w14:textId="19B8B868"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bCs/>
          <w:sz w:val="20"/>
          <w:szCs w:val="20"/>
        </w:rPr>
        <w:t xml:space="preserve">In particular, </w:t>
      </w:r>
      <w:r w:rsidRPr="00C22FD0">
        <w:rPr>
          <w:rFonts w:ascii="Times New Roman" w:hAnsi="Times New Roman" w:cs="Times New Roman"/>
          <w:sz w:val="20"/>
          <w:szCs w:val="20"/>
        </w:rPr>
        <w:t xml:space="preserve">for derivatives that have more than a pair of currencies, it shall be split into the pair components and reported in different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w:t>
      </w:r>
    </w:p>
    <w:p w14:paraId="3F05D23F" w14:textId="5E873230"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On the table Information on derivative, each derivative shall be reported separately, with one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for each derivative, filling in all variables requested in that table.</w:t>
      </w:r>
    </w:p>
    <w:p w14:paraId="5D5F81EB" w14:textId="16592FC2"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method 1 is used exclusively, the reporting shall reflect the consolidated position of the derivatives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group transactions held </w:t>
      </w:r>
      <w:r w:rsidR="00B46E40" w:rsidRPr="00C22FD0">
        <w:rPr>
          <w:rFonts w:ascii="Times New Roman" w:hAnsi="Times New Roman" w:cs="Times New Roman"/>
          <w:sz w:val="20"/>
          <w:szCs w:val="20"/>
          <w:lang w:val="en-US"/>
        </w:rPr>
        <w:t>within the scope of group supervision</w:t>
      </w:r>
      <w:r w:rsidRPr="00C22FD0">
        <w:rPr>
          <w:rFonts w:ascii="Times New Roman" w:hAnsi="Times New Roman" w:cs="Times New Roman"/>
          <w:sz w:val="20"/>
          <w:szCs w:val="20"/>
          <w:lang w:val="en-US"/>
        </w:rPr>
        <w:t>.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3407F5B4"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3069D25C" w14:textId="45E2DEFC"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derivatives held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66B7D056" w14:textId="640547F6"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derivatives held by undertakings consolidated in accordance with Article 335</w:t>
      </w:r>
      <w:r w:rsidR="007F7B23" w:rsidRPr="00C22FD0">
        <w:rPr>
          <w:rFonts w:ascii="Times New Roman" w:hAnsi="Times New Roman" w:cs="Times New Roman"/>
          <w:sz w:val="20"/>
          <w:szCs w:val="20"/>
          <w:lang w:val="en-US"/>
        </w:rPr>
        <w:t>, paragraph 1, (</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Delegated Regulation </w:t>
      </w:r>
      <w:r w:rsidR="00A3383F" w:rsidRPr="00C22FD0">
        <w:rPr>
          <w:rFonts w:ascii="Times New Roman" w:hAnsi="Times New Roman" w:cs="Times New Roman"/>
          <w:sz w:val="20"/>
          <w:szCs w:val="20"/>
          <w:lang w:val="en-US"/>
        </w:rPr>
        <w:t xml:space="preserve">(EU) </w:t>
      </w:r>
      <w:r w:rsidRPr="00C22FD0">
        <w:rPr>
          <w:rFonts w:ascii="Times New Roman" w:hAnsi="Times New Roman" w:cs="Times New Roman"/>
          <w:sz w:val="20"/>
          <w:szCs w:val="20"/>
          <w:lang w:val="en-US"/>
        </w:rPr>
        <w:t xml:space="preserve">2015/35 shall be reported item by item; </w:t>
      </w:r>
    </w:p>
    <w:p w14:paraId="34C066EF" w14:textId="7689F379"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u w:val="single"/>
          <w:lang w:val="en-US"/>
        </w:rPr>
      </w:pPr>
      <w:r w:rsidRPr="00C22FD0">
        <w:rPr>
          <w:rFonts w:ascii="Times New Roman" w:hAnsi="Times New Roman" w:cs="Times New Roman"/>
          <w:sz w:val="20"/>
          <w:szCs w:val="20"/>
          <w:lang w:val="en-US"/>
        </w:rPr>
        <w:t>The derivatives held by</w:t>
      </w:r>
      <w:r w:rsidRPr="00C22FD0" w:rsidDel="008F635C">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other related undertakings </w:t>
      </w:r>
      <w:r w:rsidRPr="00C22FD0">
        <w:rPr>
          <w:rFonts w:ascii="Times New Roman" w:hAnsi="Times New Roman" w:cs="Times New Roman"/>
          <w:sz w:val="20"/>
          <w:szCs w:val="20"/>
          <w:u w:val="single"/>
          <w:lang w:val="en-US"/>
        </w:rPr>
        <w:t>shall not be included</w:t>
      </w:r>
    </w:p>
    <w:p w14:paraId="5439A3AF"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424947A4" w14:textId="39A68A99"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method 2 is used exclusively,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derivatives held by the participating undertakings, the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and subsidiaries</w:t>
      </w:r>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regardless of the proportional share used.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104E3AF8"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2438EE26" w14:textId="451FEE71"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derivatives held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3714E82B" w14:textId="6F26284B"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The derivatives held by insurance and reinsurance undertakings, insurance holding companies, ancillary services undertakings and special purpose vehicle which are subsidiaries (European Economic 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shall be reported item by item by undertaking;</w:t>
      </w:r>
    </w:p>
    <w:p w14:paraId="381B9496"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derivatives held by</w:t>
      </w:r>
      <w:r w:rsidRPr="00C22FD0" w:rsidDel="008F635C">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other related undertakings</w:t>
      </w:r>
      <w:r w:rsidRPr="00C22FD0">
        <w:rPr>
          <w:rFonts w:ascii="Times New Roman" w:hAnsi="Times New Roman" w:cs="Times New Roman"/>
          <w:sz w:val="20"/>
          <w:szCs w:val="20"/>
          <w:u w:val="single"/>
          <w:lang w:val="en-US"/>
        </w:rPr>
        <w:t xml:space="preserve"> </w:t>
      </w:r>
      <w:r w:rsidRPr="00C22FD0">
        <w:rPr>
          <w:rFonts w:ascii="Times New Roman" w:hAnsi="Times New Roman" w:cs="Times New Roman"/>
          <w:sz w:val="20"/>
          <w:szCs w:val="20"/>
          <w:lang w:val="en-US"/>
        </w:rPr>
        <w:t>shall not be included.</w:t>
      </w:r>
    </w:p>
    <w:p w14:paraId="1520059A"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0883A6E3" w14:textId="254E6C88"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a combination of methods 1 and 2 is used, one part of the report</w:t>
      </w:r>
      <w:r w:rsidR="00801A9D" w:rsidRPr="00C22FD0">
        <w:rPr>
          <w:rFonts w:ascii="Times New Roman" w:hAnsi="Times New Roman" w:cs="Times New Roman"/>
          <w:sz w:val="20"/>
          <w:szCs w:val="20"/>
          <w:lang w:val="en-US"/>
        </w:rPr>
        <w:t>ing shall</w:t>
      </w:r>
      <w:r w:rsidRPr="00C22FD0">
        <w:rPr>
          <w:rFonts w:ascii="Times New Roman" w:hAnsi="Times New Roman" w:cs="Times New Roman"/>
          <w:sz w:val="20"/>
          <w:szCs w:val="20"/>
          <w:lang w:val="en-US"/>
        </w:rPr>
        <w:t xml:space="preserve"> reflect the consolidated position of the derivatives</w:t>
      </w:r>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group transactions held </w:t>
      </w:r>
      <w:r w:rsidR="00B46E40" w:rsidRPr="00C22FD0">
        <w:rPr>
          <w:rFonts w:ascii="Times New Roman" w:hAnsi="Times New Roman" w:cs="Times New Roman"/>
          <w:sz w:val="20"/>
          <w:szCs w:val="20"/>
          <w:lang w:val="en-US"/>
        </w:rPr>
        <w:t>within the scope of group supervision</w:t>
      </w:r>
      <w:r w:rsidRPr="00C22FD0">
        <w:rPr>
          <w:rFonts w:ascii="Times New Roman" w:hAnsi="Times New Roman" w:cs="Times New Roman"/>
          <w:sz w:val="20"/>
          <w:szCs w:val="20"/>
          <w:lang w:val="en-US"/>
        </w:rPr>
        <w:t xml:space="preserve"> which must be reported and the other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derivatives held by the participating undertakings, the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and subsidiaries</w:t>
      </w:r>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regardless of the proportional share used. </w:t>
      </w:r>
    </w:p>
    <w:p w14:paraId="3DA5FFF2"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2458CA92" w14:textId="371549B0"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first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7D600CD7"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68D99115" w14:textId="05B0E91E"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derivatives held by</w:t>
      </w:r>
      <w:r w:rsidRPr="00C22FD0" w:rsidDel="008F635C">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7D9FD1EE" w14:textId="6875F243"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derivatives held by</w:t>
      </w:r>
      <w:r w:rsidRPr="00C22FD0" w:rsidDel="008F635C">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undertakings consolidated in accordance with Article 335</w:t>
      </w:r>
      <w:r w:rsidR="007F7B23" w:rsidRPr="00C22FD0">
        <w:rPr>
          <w:rFonts w:ascii="Times New Roman" w:hAnsi="Times New Roman" w:cs="Times New Roman"/>
          <w:sz w:val="20"/>
          <w:szCs w:val="20"/>
          <w:lang w:val="en-US"/>
        </w:rPr>
        <w:t>, paragraph 1,</w:t>
      </w:r>
      <w:r w:rsidRPr="00C22FD0">
        <w:rPr>
          <w:rFonts w:ascii="Times New Roman" w:hAnsi="Times New Roman" w:cs="Times New Roman"/>
          <w:sz w:val="20"/>
          <w:szCs w:val="20"/>
          <w:lang w:val="en-US"/>
        </w:rPr>
        <w:t xml:space="preserve"> </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Delegated Regulation </w:t>
      </w:r>
      <w:r w:rsidR="00A3383F" w:rsidRPr="00C22FD0">
        <w:rPr>
          <w:rFonts w:ascii="Times New Roman" w:hAnsi="Times New Roman" w:cs="Times New Roman"/>
          <w:sz w:val="20"/>
          <w:szCs w:val="20"/>
          <w:lang w:val="en-US"/>
        </w:rPr>
        <w:t xml:space="preserve">(EU) </w:t>
      </w:r>
      <w:r w:rsidRPr="00C22FD0">
        <w:rPr>
          <w:rFonts w:ascii="Times New Roman" w:hAnsi="Times New Roman" w:cs="Times New Roman"/>
          <w:sz w:val="20"/>
          <w:szCs w:val="20"/>
          <w:lang w:val="en-US"/>
        </w:rPr>
        <w:t xml:space="preserve">2015/35 shall be reported item by item; </w:t>
      </w:r>
    </w:p>
    <w:p w14:paraId="77458899"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u w:val="single"/>
          <w:lang w:val="en-US"/>
        </w:rPr>
      </w:pPr>
      <w:r w:rsidRPr="00C22FD0">
        <w:rPr>
          <w:rFonts w:ascii="Times New Roman" w:hAnsi="Times New Roman" w:cs="Times New Roman"/>
          <w:sz w:val="20"/>
          <w:szCs w:val="20"/>
          <w:lang w:val="en-US"/>
        </w:rPr>
        <w:t>The derivatives held by</w:t>
      </w:r>
      <w:r w:rsidRPr="00C22FD0" w:rsidDel="008F635C">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other related undertakings shall not be included</w:t>
      </w:r>
      <w:r w:rsidRPr="00C22FD0">
        <w:rPr>
          <w:rFonts w:ascii="Times New Roman" w:hAnsi="Times New Roman" w:cs="Times New Roman"/>
          <w:sz w:val="20"/>
          <w:szCs w:val="20"/>
          <w:u w:val="single"/>
          <w:lang w:val="en-US"/>
        </w:rPr>
        <w:t>.</w:t>
      </w:r>
    </w:p>
    <w:p w14:paraId="4196606D" w14:textId="77777777" w:rsidR="00E21451" w:rsidRPr="00C22FD0" w:rsidRDefault="00E21451" w:rsidP="0040755A">
      <w:pPr>
        <w:snapToGrid w:val="0"/>
        <w:spacing w:after="0"/>
        <w:ind w:left="720"/>
        <w:jc w:val="both"/>
        <w:rPr>
          <w:rFonts w:ascii="Times New Roman" w:hAnsi="Times New Roman" w:cs="Times New Roman"/>
          <w:sz w:val="20"/>
          <w:szCs w:val="20"/>
          <w:u w:val="single"/>
          <w:lang w:val="en-US"/>
        </w:rPr>
      </w:pPr>
    </w:p>
    <w:p w14:paraId="40FDFF67" w14:textId="46B8C06D"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second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6B3BE908"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7467D735" w14:textId="0FDBD7A0"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derivatives held by</w:t>
      </w:r>
      <w:r w:rsidRPr="00C22FD0" w:rsidDel="008F635C">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under method 2 shall be reported item by item;</w:t>
      </w:r>
    </w:p>
    <w:p w14:paraId="4EB7FD78" w14:textId="1605AC20"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derivatives held by</w:t>
      </w:r>
      <w:r w:rsidRPr="00C22FD0" w:rsidDel="008F635C">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insurance and reinsurance undertakings, insurance holding companies, ancillary services undertakings and special purpose vehicle which are subsidiaries under method 2 (European Economic 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shall be reported item by item by undertaking;</w:t>
      </w:r>
    </w:p>
    <w:p w14:paraId="0383D01F"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derivatives held by</w:t>
      </w:r>
      <w:r w:rsidRPr="00C22FD0">
        <w:rPr>
          <w:rFonts w:ascii="Times New Roman" w:hAnsi="Times New Roman" w:cs="Times New Roman"/>
          <w:sz w:val="20"/>
          <w:szCs w:val="20"/>
          <w:u w:val="single"/>
          <w:lang w:val="en-US"/>
        </w:rPr>
        <w:t xml:space="preserve"> </w:t>
      </w:r>
      <w:r w:rsidRPr="00C22FD0">
        <w:rPr>
          <w:rFonts w:ascii="Times New Roman" w:hAnsi="Times New Roman" w:cs="Times New Roman"/>
          <w:sz w:val="20"/>
          <w:szCs w:val="20"/>
          <w:lang w:val="en-US"/>
        </w:rPr>
        <w:t>other related undertakings under method 2</w:t>
      </w:r>
      <w:r w:rsidRPr="00C22FD0">
        <w:rPr>
          <w:rFonts w:ascii="Times New Roman" w:hAnsi="Times New Roman" w:cs="Times New Roman"/>
          <w:sz w:val="20"/>
          <w:szCs w:val="20"/>
          <w:u w:val="single"/>
          <w:lang w:val="en-US"/>
        </w:rPr>
        <w:t xml:space="preserve"> </w:t>
      </w:r>
      <w:r w:rsidRPr="00C22FD0">
        <w:rPr>
          <w:rFonts w:ascii="Times New Roman" w:hAnsi="Times New Roman" w:cs="Times New Roman"/>
          <w:sz w:val="20"/>
          <w:szCs w:val="20"/>
          <w:lang w:val="en-US"/>
        </w:rPr>
        <w:t>shall not be included.</w:t>
      </w:r>
    </w:p>
    <w:p w14:paraId="72D3DB79" w14:textId="77777777" w:rsidR="00E21451" w:rsidRPr="00C22FD0" w:rsidRDefault="00E21451" w:rsidP="0040755A">
      <w:pPr>
        <w:jc w:val="both"/>
        <w:rPr>
          <w:rFonts w:ascii="Times New Roman" w:hAnsi="Times New Roman" w:cs="Times New Roman"/>
          <w:sz w:val="20"/>
          <w:szCs w:val="20"/>
          <w:lang w:val="en-US"/>
        </w:rPr>
      </w:pPr>
    </w:p>
    <w:p w14:paraId="4497A339" w14:textId="77777777" w:rsidR="00E21451" w:rsidRPr="00C22FD0" w:rsidRDefault="00E21451" w:rsidP="0040755A">
      <w:pPr>
        <w:spacing w:after="120"/>
        <w:jc w:val="both"/>
        <w:rPr>
          <w:rFonts w:ascii="Times New Roman" w:hAnsi="Times New Roman" w:cs="Times New Roman"/>
          <w:sz w:val="20"/>
          <w:szCs w:val="20"/>
        </w:rPr>
      </w:pPr>
      <w:r w:rsidRPr="00C22FD0">
        <w:rPr>
          <w:rFonts w:ascii="Times New Roman" w:hAnsi="Times New Roman" w:cs="Times New Roman"/>
          <w:sz w:val="20"/>
          <w:szCs w:val="20"/>
        </w:rPr>
        <w:t>The information regarding the External rating (C0290) and Nominated ECAI (C0300) may be limited (not reported) in the following circumstances:</w:t>
      </w:r>
    </w:p>
    <w:p w14:paraId="085D9BB3" w14:textId="72A9049D" w:rsidR="00E21451" w:rsidRPr="00C22FD0" w:rsidRDefault="00E21451" w:rsidP="00B42F70">
      <w:pPr>
        <w:pStyle w:val="ListParagraph"/>
        <w:numPr>
          <w:ilvl w:val="0"/>
          <w:numId w:val="16"/>
        </w:numPr>
        <w:spacing w:before="120" w:after="120" w:line="240" w:lineRule="auto"/>
        <w:ind w:left="714" w:hanging="357"/>
        <w:jc w:val="both"/>
        <w:rPr>
          <w:rFonts w:ascii="Times New Roman" w:hAnsi="Times New Roman" w:cs="Times New Roman"/>
          <w:sz w:val="20"/>
          <w:szCs w:val="20"/>
        </w:rPr>
      </w:pPr>
      <w:r w:rsidRPr="00C22FD0">
        <w:rPr>
          <w:rFonts w:ascii="Times New Roman" w:hAnsi="Times New Roman" w:cs="Times New Roman"/>
          <w:sz w:val="20"/>
          <w:szCs w:val="20"/>
        </w:rPr>
        <w:t xml:space="preserve">through a decision of the national supervisory authority under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254(2) of the Directive 2009/138/EC; or </w:t>
      </w:r>
    </w:p>
    <w:p w14:paraId="0A2ADB47" w14:textId="77777777" w:rsidR="00E21451" w:rsidRPr="00C22FD0" w:rsidRDefault="00E21451" w:rsidP="00B42F70">
      <w:pPr>
        <w:pStyle w:val="ListParagraph"/>
        <w:numPr>
          <w:ilvl w:val="0"/>
          <w:numId w:val="16"/>
        </w:numPr>
        <w:spacing w:before="240" w:after="240" w:line="240" w:lineRule="auto"/>
        <w:jc w:val="both"/>
        <w:rPr>
          <w:rFonts w:ascii="Times New Roman" w:hAnsi="Times New Roman" w:cs="Times New Roman"/>
          <w:sz w:val="20"/>
          <w:szCs w:val="20"/>
        </w:rPr>
      </w:pPr>
      <w:r w:rsidRPr="00C22FD0">
        <w:rPr>
          <w:rFonts w:ascii="Times New Roman" w:hAnsi="Times New Roman" w:cs="Times New Roman"/>
          <w:sz w:val="20"/>
          <w:szCs w:val="20"/>
        </w:rPr>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Style w:val="TableGrid"/>
        <w:tblW w:w="9322" w:type="dxa"/>
        <w:tblLayout w:type="fixed"/>
        <w:tblLook w:val="04A0" w:firstRow="1" w:lastRow="0" w:firstColumn="1" w:lastColumn="0" w:noHBand="0" w:noVBand="1"/>
      </w:tblPr>
      <w:tblGrid>
        <w:gridCol w:w="1223"/>
        <w:gridCol w:w="2403"/>
        <w:gridCol w:w="5696"/>
      </w:tblGrid>
      <w:tr w:rsidR="00E21451" w:rsidRPr="00C22FD0" w14:paraId="03174EBD" w14:textId="77777777" w:rsidTr="0040755A">
        <w:trPr>
          <w:trHeight w:val="458"/>
        </w:trPr>
        <w:tc>
          <w:tcPr>
            <w:tcW w:w="3626" w:type="dxa"/>
            <w:gridSpan w:val="2"/>
            <w:tcBorders>
              <w:top w:val="single" w:sz="4" w:space="0" w:color="auto"/>
              <w:left w:val="single" w:sz="4" w:space="0" w:color="auto"/>
              <w:bottom w:val="single" w:sz="4" w:space="0" w:color="auto"/>
              <w:right w:val="nil"/>
            </w:tcBorders>
            <w:vAlign w:val="center"/>
          </w:tcPr>
          <w:p w14:paraId="292ADD9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b/>
                <w:sz w:val="20"/>
                <w:szCs w:val="20"/>
              </w:rPr>
              <w:t>Information on positions held</w:t>
            </w:r>
          </w:p>
        </w:tc>
        <w:tc>
          <w:tcPr>
            <w:tcW w:w="5696" w:type="dxa"/>
            <w:tcBorders>
              <w:top w:val="single" w:sz="4" w:space="0" w:color="auto"/>
              <w:left w:val="nil"/>
              <w:bottom w:val="single" w:sz="4" w:space="0" w:color="auto"/>
              <w:right w:val="single" w:sz="4" w:space="0" w:color="auto"/>
            </w:tcBorders>
            <w:vAlign w:val="center"/>
          </w:tcPr>
          <w:p w14:paraId="6C8345BD" w14:textId="77777777" w:rsidR="00E21451" w:rsidRPr="00C22FD0" w:rsidRDefault="00E21451" w:rsidP="0040755A">
            <w:pPr>
              <w:rPr>
                <w:rFonts w:ascii="Times New Roman" w:hAnsi="Times New Roman" w:cs="Times New Roman"/>
                <w:sz w:val="20"/>
                <w:szCs w:val="20"/>
              </w:rPr>
            </w:pPr>
          </w:p>
        </w:tc>
      </w:tr>
      <w:tr w:rsidR="00E21451" w:rsidRPr="00C22FD0" w14:paraId="6B4C4B90" w14:textId="77777777" w:rsidTr="0040755A">
        <w:trPr>
          <w:trHeight w:val="367"/>
        </w:trPr>
        <w:tc>
          <w:tcPr>
            <w:tcW w:w="1223" w:type="dxa"/>
            <w:tcBorders>
              <w:bottom w:val="single" w:sz="4" w:space="0" w:color="auto"/>
            </w:tcBorders>
            <w:noWrap/>
            <w:hideMark/>
          </w:tcPr>
          <w:p w14:paraId="30344B81" w14:textId="77777777" w:rsidR="00E21451" w:rsidRPr="00C22FD0" w:rsidRDefault="00E21451" w:rsidP="0040755A">
            <w:pPr>
              <w:spacing w:after="200" w:line="276" w:lineRule="auto"/>
              <w:jc w:val="center"/>
              <w:rPr>
                <w:rFonts w:ascii="Times New Roman" w:hAnsi="Times New Roman" w:cs="Times New Roman"/>
                <w:color w:val="FF0000"/>
                <w:sz w:val="20"/>
                <w:szCs w:val="20"/>
              </w:rPr>
            </w:pPr>
          </w:p>
        </w:tc>
        <w:tc>
          <w:tcPr>
            <w:tcW w:w="2403" w:type="dxa"/>
            <w:tcBorders>
              <w:bottom w:val="single" w:sz="4" w:space="0" w:color="auto"/>
            </w:tcBorders>
            <w:hideMark/>
          </w:tcPr>
          <w:p w14:paraId="61415919"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5696" w:type="dxa"/>
            <w:tcBorders>
              <w:bottom w:val="single" w:sz="4" w:space="0" w:color="auto"/>
            </w:tcBorders>
            <w:hideMark/>
          </w:tcPr>
          <w:p w14:paraId="2303FEA2"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2B3466BD" w14:textId="77777777" w:rsidTr="0040755A">
        <w:trPr>
          <w:trHeight w:val="1388"/>
        </w:trPr>
        <w:tc>
          <w:tcPr>
            <w:tcW w:w="1223" w:type="dxa"/>
          </w:tcPr>
          <w:p w14:paraId="68FBD4C9"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C0010</w:t>
            </w:r>
          </w:p>
        </w:tc>
        <w:tc>
          <w:tcPr>
            <w:tcW w:w="2403" w:type="dxa"/>
          </w:tcPr>
          <w:p w14:paraId="201F1E6E"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Legal name of the undertaking</w:t>
            </w:r>
          </w:p>
        </w:tc>
        <w:tc>
          <w:tcPr>
            <w:tcW w:w="5696" w:type="dxa"/>
          </w:tcPr>
          <w:p w14:paraId="64DF1BA7" w14:textId="4CA675BF"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the legal name of the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that holds the derivative.</w:t>
            </w:r>
          </w:p>
          <w:p w14:paraId="5E34D0A0" w14:textId="5922F5B1"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shall be filled in only when it relates to derivatives held by participating undertakings, insurance holding companies,</w:t>
            </w:r>
            <w:r w:rsidRPr="00C22FD0">
              <w:rPr>
                <w:rFonts w:ascii="Times New Roman" w:hAnsi="Times New Roman" w:cs="Times New Roman"/>
                <w:sz w:val="20"/>
                <w:szCs w:val="20"/>
                <w:lang w:val="en-US"/>
              </w:rPr>
              <w:t xml:space="preserve">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financial holding companies </w:t>
            </w:r>
            <w:r w:rsidRPr="00C22FD0">
              <w:rPr>
                <w:rFonts w:ascii="Times New Roman" w:hAnsi="Times New Roman" w:cs="Times New Roman"/>
                <w:sz w:val="20"/>
                <w:szCs w:val="20"/>
              </w:rPr>
              <w:t>and subsidiaries under deduction and aggregation method.</w:t>
            </w:r>
          </w:p>
        </w:tc>
      </w:tr>
      <w:tr w:rsidR="00E21451" w:rsidRPr="00C22FD0" w14:paraId="75EF9035" w14:textId="77777777" w:rsidTr="0040755A">
        <w:trPr>
          <w:trHeight w:val="4300"/>
        </w:trPr>
        <w:tc>
          <w:tcPr>
            <w:tcW w:w="1223" w:type="dxa"/>
          </w:tcPr>
          <w:p w14:paraId="1456279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lastRenderedPageBreak/>
              <w:t>C0020</w:t>
            </w:r>
          </w:p>
        </w:tc>
        <w:tc>
          <w:tcPr>
            <w:tcW w:w="2403" w:type="dxa"/>
          </w:tcPr>
          <w:p w14:paraId="483AB2C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code of the undertaking</w:t>
            </w:r>
          </w:p>
        </w:tc>
        <w:tc>
          <w:tcPr>
            <w:tcW w:w="5696" w:type="dxa"/>
          </w:tcPr>
          <w:p w14:paraId="0EE8BEEE" w14:textId="2900002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by this order of priority if existent</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B46E40" w:rsidRPr="00C22FD0">
              <w:rPr>
                <w:rFonts w:ascii="Times New Roman" w:eastAsia="Times New Roman" w:hAnsi="Times New Roman" w:cs="Times New Roman"/>
                <w:sz w:val="20"/>
                <w:szCs w:val="20"/>
                <w:lang w:eastAsia="en-GB"/>
              </w:rPr>
              <w:t>within the scope of group supervision</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11F16D02" w14:textId="5D8D83C6" w:rsidR="00E21451" w:rsidRPr="00C22FD0" w:rsidRDefault="004508C9" w:rsidP="0040755A">
            <w:pPr>
              <w:spacing w:after="200" w:line="276" w:lineRule="auto"/>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B46E40" w:rsidRPr="00C22FD0">
              <w:rPr>
                <w:rFonts w:ascii="Times New Roman" w:eastAsia="Times New Roman" w:hAnsi="Times New Roman" w:cs="Times New Roman"/>
                <w:sz w:val="20"/>
                <w:szCs w:val="20"/>
                <w:lang w:eastAsia="en-GB"/>
              </w:rPr>
              <w:t>within the scope of group supervision</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032A9E35" w14:textId="77777777" w:rsidTr="0040755A">
        <w:trPr>
          <w:trHeight w:val="1253"/>
        </w:trPr>
        <w:tc>
          <w:tcPr>
            <w:tcW w:w="1223" w:type="dxa"/>
          </w:tcPr>
          <w:p w14:paraId="027C411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C0030</w:t>
            </w:r>
          </w:p>
        </w:tc>
        <w:tc>
          <w:tcPr>
            <w:tcW w:w="2403" w:type="dxa"/>
          </w:tcPr>
          <w:p w14:paraId="73D997D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code of the ID of the undertaking</w:t>
            </w:r>
          </w:p>
        </w:tc>
        <w:tc>
          <w:tcPr>
            <w:tcW w:w="5696" w:type="dxa"/>
          </w:tcPr>
          <w:p w14:paraId="7DA2414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“Identification code of the undertaking” item. One of the options in the following closed list shall be used:</w:t>
            </w:r>
          </w:p>
          <w:p w14:paraId="54AF70CC" w14:textId="180F1192" w:rsidR="00E21451" w:rsidRPr="00C22FD0" w:rsidRDefault="00E21451" w:rsidP="0040755A">
            <w:pPr>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1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LEI </w:t>
            </w:r>
          </w:p>
          <w:p w14:paraId="698735DF" w14:textId="1521D4ED" w:rsidR="00E21451" w:rsidRPr="00C22FD0" w:rsidRDefault="00E21451" w:rsidP="0040755A">
            <w:pPr>
              <w:spacing w:after="200" w:line="276" w:lineRule="auto"/>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2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Specific code</w:t>
            </w:r>
          </w:p>
        </w:tc>
      </w:tr>
      <w:tr w:rsidR="00E21451" w:rsidRPr="00C22FD0" w14:paraId="57CA2EE5" w14:textId="77777777" w:rsidTr="0040755A">
        <w:trPr>
          <w:trHeight w:val="1454"/>
        </w:trPr>
        <w:tc>
          <w:tcPr>
            <w:tcW w:w="1223" w:type="dxa"/>
            <w:tcBorders>
              <w:top w:val="single" w:sz="4" w:space="0" w:color="auto"/>
            </w:tcBorders>
            <w:hideMark/>
          </w:tcPr>
          <w:p w14:paraId="150403D7"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C0040</w:t>
            </w:r>
          </w:p>
        </w:tc>
        <w:tc>
          <w:tcPr>
            <w:tcW w:w="2403" w:type="dxa"/>
            <w:tcBorders>
              <w:top w:val="single" w:sz="4" w:space="0" w:color="auto"/>
            </w:tcBorders>
            <w:hideMark/>
          </w:tcPr>
          <w:p w14:paraId="5614058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Derivative ID Code</w:t>
            </w:r>
          </w:p>
        </w:tc>
        <w:tc>
          <w:tcPr>
            <w:tcW w:w="5696" w:type="dxa"/>
            <w:tcBorders>
              <w:top w:val="single" w:sz="4" w:space="0" w:color="auto"/>
            </w:tcBorders>
            <w:hideMark/>
          </w:tcPr>
          <w:p w14:paraId="592411C2" w14:textId="250647B2"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Derivative ID code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and must be consistent over time</w:t>
            </w:r>
          </w:p>
        </w:tc>
      </w:tr>
      <w:tr w:rsidR="00E21451" w:rsidRPr="00C22FD0" w14:paraId="6AE7A1CF" w14:textId="77777777" w:rsidTr="0040755A">
        <w:trPr>
          <w:trHeight w:val="913"/>
        </w:trPr>
        <w:tc>
          <w:tcPr>
            <w:tcW w:w="1223" w:type="dxa"/>
            <w:hideMark/>
          </w:tcPr>
          <w:p w14:paraId="0275E4DB"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C0050</w:t>
            </w:r>
          </w:p>
        </w:tc>
        <w:tc>
          <w:tcPr>
            <w:tcW w:w="2403" w:type="dxa"/>
            <w:hideMark/>
          </w:tcPr>
          <w:p w14:paraId="7FD95AF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Derivative ID Code type</w:t>
            </w:r>
          </w:p>
        </w:tc>
        <w:tc>
          <w:tcPr>
            <w:tcW w:w="5696" w:type="dxa"/>
            <w:hideMark/>
          </w:tcPr>
          <w:p w14:paraId="50843C95"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“Derivative ID Code” item. One of the options in the following closed list shall be used:</w:t>
            </w:r>
          </w:p>
          <w:p w14:paraId="7C14F206" w14:textId="7CF94C08"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ISO/6166 for ISIN</w:t>
            </w:r>
          </w:p>
          <w:p w14:paraId="4A95BE79" w14:textId="02E6BCFB"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6DB9102E" w14:textId="68EC963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6FAEA7F3" w14:textId="0AB3D6FA"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1A6DFD0E" w14:textId="304AD9C3"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0891CB98" w14:textId="4290D65F"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5C3C40F6" w14:textId="497CCDC2" w:rsidR="00E21451" w:rsidRPr="00C22FD0" w:rsidRDefault="00E21451" w:rsidP="0040755A">
            <w:pPr>
              <w:spacing w:line="276" w:lineRule="auto"/>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0E9506CB" w14:textId="77777777" w:rsidR="00E21451" w:rsidRPr="00C22FD0" w:rsidRDefault="00E21451" w:rsidP="0040755A">
            <w:pPr>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06326308" w14:textId="53EE5DBF"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560DCFBE" w14:textId="7A8F5328"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t>
            </w:r>
          </w:p>
        </w:tc>
      </w:tr>
      <w:tr w:rsidR="00E21451" w:rsidRPr="00C22FD0" w14:paraId="49DFDF07" w14:textId="77777777" w:rsidTr="0040755A">
        <w:trPr>
          <w:trHeight w:val="3231"/>
        </w:trPr>
        <w:tc>
          <w:tcPr>
            <w:tcW w:w="1223" w:type="dxa"/>
            <w:hideMark/>
          </w:tcPr>
          <w:p w14:paraId="533770B8"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C0060</w:t>
            </w:r>
          </w:p>
        </w:tc>
        <w:tc>
          <w:tcPr>
            <w:tcW w:w="2403" w:type="dxa"/>
            <w:hideMark/>
          </w:tcPr>
          <w:p w14:paraId="10EC19B0"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Portfolio</w:t>
            </w:r>
          </w:p>
        </w:tc>
        <w:tc>
          <w:tcPr>
            <w:tcW w:w="5696" w:type="dxa"/>
            <w:hideMark/>
          </w:tcPr>
          <w:p w14:paraId="4CA23C6B" w14:textId="012CD772"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shareholder's funds, general (no split) and ring fenced funds.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Life</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life </w:t>
            </w:r>
          </w:p>
          <w:p w14:paraId="06F4B9A7" w14:textId="3051ED8F"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Ring fenced funds</w:t>
            </w:r>
          </w:p>
          <w:p w14:paraId="7582FAE8" w14:textId="521342D1"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internal fund  </w:t>
            </w:r>
          </w:p>
          <w:p w14:paraId="3CE07BCF" w14:textId="71EA7565"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Shareholders' funds</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General</w:t>
            </w:r>
            <w:r w:rsidRPr="00C22FD0" w:rsidDel="00EC73F8">
              <w:rPr>
                <w:rFonts w:ascii="Times New Roman" w:hAnsi="Times New Roman" w:cs="Times New Roman"/>
                <w:sz w:val="20"/>
                <w:szCs w:val="20"/>
              </w:rPr>
              <w:t xml:space="preserve"> </w:t>
            </w:r>
            <w:r w:rsidRPr="00C22FD0">
              <w:rPr>
                <w:rFonts w:ascii="Times New Roman" w:hAnsi="Times New Roman" w:cs="Times New Roman"/>
                <w:sz w:val="20"/>
                <w:szCs w:val="20"/>
              </w:rPr>
              <w:br/>
            </w:r>
          </w:p>
          <w:p w14:paraId="0AFA92D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The split is not mandatory, except for identifying ring fenced funds, but shall be reported if the undertaking uses it internally. When an undertaking does not apply a split “general” shall be used.</w:t>
            </w:r>
          </w:p>
        </w:tc>
      </w:tr>
      <w:tr w:rsidR="00E21451" w:rsidRPr="00C22FD0" w14:paraId="753E254D" w14:textId="77777777" w:rsidTr="0040755A">
        <w:trPr>
          <w:trHeight w:val="1590"/>
        </w:trPr>
        <w:tc>
          <w:tcPr>
            <w:tcW w:w="1223" w:type="dxa"/>
            <w:hideMark/>
          </w:tcPr>
          <w:p w14:paraId="2C7BEDBB"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C0070</w:t>
            </w:r>
          </w:p>
        </w:tc>
        <w:tc>
          <w:tcPr>
            <w:tcW w:w="2403" w:type="dxa"/>
            <w:hideMark/>
          </w:tcPr>
          <w:p w14:paraId="295BDEC6"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Fund number</w:t>
            </w:r>
          </w:p>
        </w:tc>
        <w:tc>
          <w:tcPr>
            <w:tcW w:w="5696" w:type="dxa"/>
            <w:hideMark/>
          </w:tcPr>
          <w:p w14:paraId="447E227A"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rPr>
              <w:t>Applicable to derivatives held in ring fenced funds or other internal funds (defined according to national markets).</w:t>
            </w:r>
          </w:p>
          <w:p w14:paraId="35FD8647" w14:textId="77777777" w:rsidR="00E21451" w:rsidRPr="00C22FD0" w:rsidRDefault="00E21451" w:rsidP="0040755A">
            <w:pPr>
              <w:rPr>
                <w:rFonts w:ascii="Times New Roman" w:hAnsi="Times New Roman" w:cs="Times New Roman"/>
                <w:sz w:val="20"/>
                <w:szCs w:val="20"/>
                <w:lang w:val="en-US"/>
              </w:rPr>
            </w:pPr>
          </w:p>
          <w:p w14:paraId="5A15111B" w14:textId="19052EC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Number which is attributed by the undertaking, corresponding to the unique number assigned to each fund. This number has to be consistent over time and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used to identify the funds in other templates. </w:t>
            </w:r>
            <w:r w:rsidRPr="00C22FD0">
              <w:rPr>
                <w:rFonts w:ascii="Times New Roman" w:hAnsi="Times New Roman" w:cs="Times New Roman"/>
                <w:sz w:val="20"/>
                <w:szCs w:val="20"/>
                <w:lang w:val="en-US" w:eastAsia="fr-FR"/>
              </w:rPr>
              <w:t>It shall not be re</w:t>
            </w:r>
            <w:r w:rsidR="004508C9" w:rsidRPr="00C22FD0">
              <w:rPr>
                <w:rFonts w:ascii="Times New Roman" w:hAnsi="Times New Roman" w:cs="Times New Roman"/>
                <w:sz w:val="20"/>
                <w:szCs w:val="20"/>
                <w:lang w:val="en-US" w:eastAsia="fr-FR"/>
              </w:rPr>
              <w:t>–</w:t>
            </w:r>
            <w:r w:rsidRPr="00C22FD0">
              <w:rPr>
                <w:rFonts w:ascii="Times New Roman" w:hAnsi="Times New Roman" w:cs="Times New Roman"/>
                <w:sz w:val="20"/>
                <w:szCs w:val="20"/>
                <w:lang w:val="en-US" w:eastAsia="fr-FR"/>
              </w:rPr>
              <w:t xml:space="preserve">used for a different fund. </w:t>
            </w:r>
          </w:p>
        </w:tc>
      </w:tr>
      <w:tr w:rsidR="00E21451" w:rsidRPr="00C22FD0" w14:paraId="2D62EE7C" w14:textId="77777777" w:rsidTr="0040755A">
        <w:trPr>
          <w:trHeight w:val="1140"/>
        </w:trPr>
        <w:tc>
          <w:tcPr>
            <w:tcW w:w="1223" w:type="dxa"/>
            <w:hideMark/>
          </w:tcPr>
          <w:p w14:paraId="6C29FBC6"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C0080</w:t>
            </w:r>
          </w:p>
        </w:tc>
        <w:tc>
          <w:tcPr>
            <w:tcW w:w="2403" w:type="dxa"/>
            <w:hideMark/>
          </w:tcPr>
          <w:p w14:paraId="21ACBE1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Derivatives held in unit linked and index linked contracts</w:t>
            </w:r>
          </w:p>
        </w:tc>
        <w:tc>
          <w:tcPr>
            <w:tcW w:w="5696" w:type="dxa"/>
            <w:hideMark/>
          </w:tcPr>
          <w:p w14:paraId="7B042B46" w14:textId="4B82E803"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rPr>
              <w:t>Identify the derivatives that are held by unit linked and index linked contracts. One of the options in the following closed list shall be used:</w:t>
            </w:r>
            <w:r w:rsidRPr="00C22FD0">
              <w:rPr>
                <w:rFonts w:ascii="Times New Roman" w:hAnsi="Times New Roman" w:cs="Times New Roman"/>
                <w:sz w:val="20"/>
                <w:szCs w:val="20"/>
              </w:rPr>
              <w:br/>
            </w:r>
            <w:r w:rsidRPr="00C22FD0">
              <w:rPr>
                <w:rFonts w:ascii="Times New Roman" w:hAnsi="Times New Roman" w:cs="Times New Roman"/>
                <w:sz w:val="20"/>
                <w:szCs w:val="20"/>
                <w:lang w:val="en-US"/>
              </w:rPr>
              <w:t xml:space="preserve">1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Unit</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 or index</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w:t>
            </w:r>
          </w:p>
          <w:p w14:paraId="69FD16DC" w14:textId="7706A9A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lang w:val="en-US"/>
              </w:rPr>
              <w:t xml:space="preserve">2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Neither unit</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 nor index</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w:t>
            </w:r>
          </w:p>
        </w:tc>
      </w:tr>
      <w:tr w:rsidR="00E21451" w:rsidRPr="00C22FD0" w14:paraId="64C357DF" w14:textId="77777777" w:rsidTr="0040755A">
        <w:trPr>
          <w:trHeight w:val="1005"/>
        </w:trPr>
        <w:tc>
          <w:tcPr>
            <w:tcW w:w="1223" w:type="dxa"/>
            <w:hideMark/>
          </w:tcPr>
          <w:p w14:paraId="4763C87D"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C0090</w:t>
            </w:r>
          </w:p>
        </w:tc>
        <w:tc>
          <w:tcPr>
            <w:tcW w:w="2403" w:type="dxa"/>
            <w:hideMark/>
          </w:tcPr>
          <w:p w14:paraId="5A0F3B2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Instrument underlying the derivative</w:t>
            </w:r>
          </w:p>
        </w:tc>
        <w:tc>
          <w:tcPr>
            <w:tcW w:w="5696" w:type="dxa"/>
            <w:hideMark/>
          </w:tcPr>
          <w:p w14:paraId="155D158C"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 Code of the instrument (asset or liability) underlying the derivative contract. This item is to be provided only for derivatives that have a single or multiple underlying instruments in the undertakings’ portfolio. An index is considered a single instrument and shall be reported. </w:t>
            </w:r>
          </w:p>
          <w:p w14:paraId="2F104F30" w14:textId="67F3859A"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Identification code of the instrument underlying the derivative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and must be consistent over time</w:t>
            </w:r>
          </w:p>
          <w:p w14:paraId="1FBAA82D" w14:textId="5E9487BE" w:rsidR="00E21451" w:rsidRPr="00C22FD0" w:rsidRDefault="004508C9"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 “</w:t>
            </w:r>
            <w:ins w:id="636" w:author="Author">
              <w:r w:rsidR="00C27576" w:rsidRPr="00C22FD0">
                <w:rPr>
                  <w:rFonts w:ascii="Times New Roman" w:hAnsi="Times New Roman" w:cs="Times New Roman"/>
                  <w:sz w:val="20"/>
                  <w:szCs w:val="20"/>
                </w:rPr>
                <w:t>CAU/</w:t>
              </w:r>
            </w:ins>
            <w:r w:rsidR="00E21451" w:rsidRPr="00C22FD0">
              <w:rPr>
                <w:rFonts w:ascii="Times New Roman" w:hAnsi="Times New Roman" w:cs="Times New Roman"/>
                <w:sz w:val="20"/>
                <w:szCs w:val="20"/>
              </w:rPr>
              <w:t>Multiple assets/liabilities”, if the underlying assets or liabilities are more than one</w:t>
            </w:r>
          </w:p>
          <w:p w14:paraId="56D2819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If the underlying is an index then the code of the index shall be reported.</w:t>
            </w:r>
          </w:p>
        </w:tc>
      </w:tr>
      <w:tr w:rsidR="00E21451" w:rsidRPr="00C22FD0" w14:paraId="5B8E5867" w14:textId="77777777" w:rsidTr="0040755A">
        <w:trPr>
          <w:trHeight w:val="1485"/>
        </w:trPr>
        <w:tc>
          <w:tcPr>
            <w:tcW w:w="1223" w:type="dxa"/>
          </w:tcPr>
          <w:p w14:paraId="350EFF2C"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C0100</w:t>
            </w:r>
          </w:p>
        </w:tc>
        <w:tc>
          <w:tcPr>
            <w:tcW w:w="2403" w:type="dxa"/>
          </w:tcPr>
          <w:p w14:paraId="1B6009D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code of asset or liability underlying the derivative</w:t>
            </w:r>
          </w:p>
        </w:tc>
        <w:tc>
          <w:tcPr>
            <w:tcW w:w="5696" w:type="dxa"/>
          </w:tcPr>
          <w:p w14:paraId="4E652756" w14:textId="71DE1341"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“Instrument underlying the derivative” item.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ISO/6166 for ISIN</w:t>
            </w:r>
          </w:p>
          <w:p w14:paraId="19A2DF9E" w14:textId="6F9593BB"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18696DEB" w14:textId="58515528"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1FAA88B8" w14:textId="0F71973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6C4BC518" w14:textId="13C2DE4B"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lastRenderedPageBreak/>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31D52A26" w14:textId="35D69766"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59BEB404" w14:textId="047AE7B8" w:rsidR="00E21451" w:rsidRPr="00C22FD0" w:rsidRDefault="00E21451" w:rsidP="0040755A">
            <w:pPr>
              <w:spacing w:line="276" w:lineRule="auto"/>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040CF0D9" w14:textId="77777777" w:rsidR="00E21451" w:rsidRPr="00C22FD0" w:rsidRDefault="00E21451" w:rsidP="0040755A">
            <w:pPr>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7F805DD0" w14:textId="7A183224"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7A9C0279" w14:textId="0D48870B"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w:t>
            </w:r>
          </w:p>
          <w:p w14:paraId="4E17DD35" w14:textId="77777777" w:rsidR="00E21451" w:rsidRPr="00C22FD0" w:rsidRDefault="00E21451" w:rsidP="0040755A">
            <w:pPr>
              <w:spacing w:line="276" w:lineRule="auto"/>
              <w:rPr>
                <w:rFonts w:ascii="Times New Roman" w:hAnsi="Times New Roman" w:cs="Times New Roman"/>
                <w:sz w:val="20"/>
                <w:szCs w:val="20"/>
              </w:rPr>
            </w:pPr>
          </w:p>
          <w:p w14:paraId="048E20D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This item is not reported for derivatives which have as underlying more than one asset or liability. </w:t>
            </w:r>
          </w:p>
        </w:tc>
      </w:tr>
      <w:tr w:rsidR="00E21451" w:rsidRPr="00C22FD0" w14:paraId="36556BBA" w14:textId="77777777" w:rsidTr="0040755A">
        <w:trPr>
          <w:trHeight w:val="416"/>
        </w:trPr>
        <w:tc>
          <w:tcPr>
            <w:tcW w:w="1223" w:type="dxa"/>
            <w:hideMark/>
          </w:tcPr>
          <w:p w14:paraId="7EE25D20"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C0110</w:t>
            </w:r>
          </w:p>
        </w:tc>
        <w:tc>
          <w:tcPr>
            <w:tcW w:w="2403" w:type="dxa"/>
            <w:hideMark/>
          </w:tcPr>
          <w:p w14:paraId="4D1BA28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Use of derivative</w:t>
            </w:r>
          </w:p>
        </w:tc>
        <w:tc>
          <w:tcPr>
            <w:tcW w:w="5696" w:type="dxa"/>
            <w:hideMark/>
          </w:tcPr>
          <w:p w14:paraId="3837630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Describe the use of the derivative (micro / macro hedge, efficient portfolio management). </w:t>
            </w:r>
          </w:p>
          <w:p w14:paraId="3FDE9D5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Micro hedge refers to derivatives covering a single financial instrument (asset or liability), forecasted transaction or other liability. </w:t>
            </w:r>
          </w:p>
          <w:p w14:paraId="5A4618D9"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Macro hedge refers to derivatives covering a set of financial instruments (assets or liabilities), forecasted transactions or other liabilities. </w:t>
            </w:r>
          </w:p>
          <w:p w14:paraId="4E34104D" w14:textId="32715D21"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Efficient portfolio management refers usually to operations where the manager wishes to improve a portfolio’ income by exchanging a (lower) cash</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flow pattern by another with a higher value, using a derivative or set of derivatives, without changing the asset’ portfolio composition, having a lower investment amount and less transaction costs. </w:t>
            </w:r>
          </w:p>
          <w:p w14:paraId="3E624126" w14:textId="08619253"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Micro hedge</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Macro hedge</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Matching assets and liabilities cash</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flows used in the context of matching adjustment portfolios </w:t>
            </w:r>
          </w:p>
          <w:p w14:paraId="5A6A2D37" w14:textId="3B7398ED"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Efficient portfolio management, other than “Matching assets and liabilities cash</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flows” used in the context of matching adjustment portfolios”</w:t>
            </w:r>
          </w:p>
        </w:tc>
      </w:tr>
      <w:tr w:rsidR="00E21451" w:rsidRPr="00C22FD0" w14:paraId="296CA241" w14:textId="77777777" w:rsidTr="0040755A">
        <w:trPr>
          <w:trHeight w:val="346"/>
        </w:trPr>
        <w:tc>
          <w:tcPr>
            <w:tcW w:w="1223" w:type="dxa"/>
            <w:hideMark/>
          </w:tcPr>
          <w:p w14:paraId="061282C2"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C0120</w:t>
            </w:r>
          </w:p>
        </w:tc>
        <w:tc>
          <w:tcPr>
            <w:tcW w:w="2403" w:type="dxa"/>
            <w:hideMark/>
          </w:tcPr>
          <w:p w14:paraId="0F2F0B3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Delta</w:t>
            </w:r>
          </w:p>
        </w:tc>
        <w:tc>
          <w:tcPr>
            <w:tcW w:w="5696" w:type="dxa"/>
            <w:hideMark/>
          </w:tcPr>
          <w:p w14:paraId="1ACD31E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applicable to CIC categories B and C (Call and put options), with reference to the reporting date.</w:t>
            </w:r>
          </w:p>
          <w:p w14:paraId="4D00B30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Measures the rate of change of option value with respect to changes in the underlying asset's price. </w:t>
            </w:r>
          </w:p>
          <w:p w14:paraId="2EE1D9C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This shall be reported as a decimal. </w:t>
            </w:r>
          </w:p>
        </w:tc>
      </w:tr>
      <w:tr w:rsidR="00E21451" w:rsidRPr="00C22FD0" w14:paraId="10D508D7" w14:textId="77777777" w:rsidTr="0040755A">
        <w:trPr>
          <w:trHeight w:val="1875"/>
        </w:trPr>
        <w:tc>
          <w:tcPr>
            <w:tcW w:w="1223" w:type="dxa"/>
            <w:hideMark/>
          </w:tcPr>
          <w:p w14:paraId="47994DDC"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C0130</w:t>
            </w:r>
          </w:p>
        </w:tc>
        <w:tc>
          <w:tcPr>
            <w:tcW w:w="2403" w:type="dxa"/>
            <w:hideMark/>
          </w:tcPr>
          <w:p w14:paraId="5F4CDE3E"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Notional amount of the derivative</w:t>
            </w:r>
          </w:p>
        </w:tc>
        <w:tc>
          <w:tcPr>
            <w:tcW w:w="5696" w:type="dxa"/>
            <w:hideMark/>
          </w:tcPr>
          <w:p w14:paraId="22F6CAE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The amount covered or exposed to the derivative. </w:t>
            </w:r>
          </w:p>
          <w:p w14:paraId="70D2428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For futures and options corresponds to contract size multiplied by the trigger value and by the number of contracts reported in that line. For swaps and forwards it corresponds to the contract amount of the contracts reported in that line. When the trigger value corresponds to a range, the average value of the range shall be used.</w:t>
            </w:r>
          </w:p>
          <w:p w14:paraId="4D4FFE2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The notional amount refers to the amount that is being hedged / </w:t>
            </w:r>
            <w:r w:rsidRPr="00C22FD0">
              <w:rPr>
                <w:rFonts w:ascii="Times New Roman" w:hAnsi="Times New Roman" w:cs="Times New Roman"/>
                <w:sz w:val="20"/>
                <w:szCs w:val="20"/>
              </w:rPr>
              <w:lastRenderedPageBreak/>
              <w:t>invested (when not covering risks). If several trades occur, it shall be the net amount at the reporting date.</w:t>
            </w:r>
          </w:p>
        </w:tc>
      </w:tr>
      <w:tr w:rsidR="00E21451" w:rsidRPr="00C22FD0" w14:paraId="2CA476F8" w14:textId="77777777" w:rsidTr="0040755A">
        <w:trPr>
          <w:trHeight w:val="4185"/>
        </w:trPr>
        <w:tc>
          <w:tcPr>
            <w:tcW w:w="1223" w:type="dxa"/>
            <w:hideMark/>
          </w:tcPr>
          <w:p w14:paraId="57C0D335"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C0140</w:t>
            </w:r>
          </w:p>
        </w:tc>
        <w:tc>
          <w:tcPr>
            <w:tcW w:w="2403" w:type="dxa"/>
            <w:hideMark/>
          </w:tcPr>
          <w:p w14:paraId="1B736D7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Buyer/Seller</w:t>
            </w:r>
          </w:p>
        </w:tc>
        <w:tc>
          <w:tcPr>
            <w:tcW w:w="5696" w:type="dxa"/>
            <w:hideMark/>
          </w:tcPr>
          <w:p w14:paraId="363A9C69" w14:textId="4D8438F4"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for futures and options, swaps and credit derivatives contracts</w:t>
            </w:r>
            <w:del w:id="637" w:author="Author">
              <w:r w:rsidRPr="00C22FD0" w:rsidDel="00953162">
                <w:rPr>
                  <w:rFonts w:ascii="Times New Roman" w:hAnsi="Times New Roman" w:cs="Times New Roman"/>
                  <w:sz w:val="20"/>
                  <w:szCs w:val="20"/>
                </w:rPr>
                <w:delText xml:space="preserve"> (currency, credit and securities swaps)</w:delText>
              </w:r>
            </w:del>
            <w:r w:rsidRPr="00C22FD0">
              <w:rPr>
                <w:rFonts w:ascii="Times New Roman" w:hAnsi="Times New Roman" w:cs="Times New Roman"/>
                <w:sz w:val="20"/>
                <w:szCs w:val="20"/>
              </w:rPr>
              <w:t xml:space="preserve">. </w:t>
            </w:r>
          </w:p>
          <w:p w14:paraId="018F348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whether the derivative contract was bought or sold. </w:t>
            </w:r>
          </w:p>
          <w:p w14:paraId="6DDDC97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The buyer and seller position for swaps is defined relatively to the security or notional amount and the swap flows. </w:t>
            </w:r>
          </w:p>
          <w:p w14:paraId="7087F36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14:paraId="2A920C7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14:paraId="3FF5EF4D" w14:textId="15A21456"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 with the exception of Interest Rate Swaps:</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Buyer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Seller</w:t>
            </w:r>
          </w:p>
          <w:p w14:paraId="58EA3948" w14:textId="0B1EDA7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For interest rate swaps one of the options in the following closed list shall be use:</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FL: Deliver fixed</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for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floating </w:t>
            </w:r>
            <w:r w:rsidRPr="00C22FD0">
              <w:rPr>
                <w:rFonts w:ascii="Times New Roman" w:hAnsi="Times New Roman" w:cs="Times New Roman"/>
                <w:sz w:val="20"/>
                <w:szCs w:val="20"/>
              </w:rPr>
              <w:b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FX: Deliver fixed</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for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fixed </w:t>
            </w:r>
            <w:r w:rsidRPr="00C22FD0">
              <w:rPr>
                <w:rFonts w:ascii="Times New Roman" w:hAnsi="Times New Roman" w:cs="Times New Roman"/>
                <w:sz w:val="20"/>
                <w:szCs w:val="20"/>
              </w:rPr>
              <w:b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FX: Deliver floating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for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fixed</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FL: Deliver floating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for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floating</w:t>
            </w:r>
          </w:p>
        </w:tc>
      </w:tr>
      <w:tr w:rsidR="00E21451" w:rsidRPr="00C22FD0" w14:paraId="1500137C" w14:textId="77777777" w:rsidTr="0040755A">
        <w:trPr>
          <w:trHeight w:val="691"/>
        </w:trPr>
        <w:tc>
          <w:tcPr>
            <w:tcW w:w="1223" w:type="dxa"/>
            <w:hideMark/>
          </w:tcPr>
          <w:p w14:paraId="3C74CC94"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C0150</w:t>
            </w:r>
          </w:p>
        </w:tc>
        <w:tc>
          <w:tcPr>
            <w:tcW w:w="2403" w:type="dxa"/>
            <w:hideMark/>
          </w:tcPr>
          <w:p w14:paraId="67D9245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Premium paid to date</w:t>
            </w:r>
          </w:p>
        </w:tc>
        <w:tc>
          <w:tcPr>
            <w:tcW w:w="5696" w:type="dxa"/>
            <w:hideMark/>
          </w:tcPr>
          <w:p w14:paraId="105481B1" w14:textId="6CE8F010" w:rsidR="00E21451" w:rsidRPr="00C22FD0" w:rsidRDefault="00E21451" w:rsidP="0040755A">
            <w:pPr>
              <w:spacing w:after="120" w:line="276" w:lineRule="auto"/>
              <w:rPr>
                <w:rFonts w:ascii="Times New Roman" w:hAnsi="Times New Roman" w:cs="Times New Roman"/>
                <w:sz w:val="20"/>
                <w:szCs w:val="20"/>
              </w:rPr>
            </w:pPr>
            <w:r w:rsidRPr="00C22FD0">
              <w:rPr>
                <w:rFonts w:ascii="Times New Roman" w:hAnsi="Times New Roman" w:cs="Times New Roman"/>
                <w:sz w:val="20"/>
                <w:szCs w:val="20"/>
              </w:rPr>
              <w:t>The payment made (if bought), for options and also up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front and periodical premium amounts paid for swaps, since </w:t>
            </w:r>
            <w:ins w:id="638" w:author="Author">
              <w:r w:rsidR="004174D6" w:rsidRPr="00C22FD0">
                <w:rPr>
                  <w:rFonts w:ascii="Times New Roman" w:hAnsi="Times New Roman" w:cs="Times New Roman"/>
                  <w:sz w:val="20"/>
                  <w:szCs w:val="20"/>
                  <w:rPrChange w:id="639" w:author="Author">
                    <w:rPr>
                      <w:rFonts w:ascii="Times New Roman" w:hAnsi="Times New Roman" w:cs="Times New Roman"/>
                      <w:sz w:val="20"/>
                      <w:szCs w:val="20"/>
                      <w:highlight w:val="yellow"/>
                    </w:rPr>
                  </w:rPrChange>
                </w:rPr>
                <w:t>the moment the undertaking entered in the derivative</w:t>
              </w:r>
            </w:ins>
            <w:del w:id="640" w:author="Author">
              <w:r w:rsidRPr="00C22FD0" w:rsidDel="004174D6">
                <w:rPr>
                  <w:rFonts w:ascii="Times New Roman" w:hAnsi="Times New Roman" w:cs="Times New Roman"/>
                  <w:sz w:val="20"/>
                  <w:szCs w:val="20"/>
                </w:rPr>
                <w:delText>inception</w:delText>
              </w:r>
            </w:del>
            <w:r w:rsidRPr="00C22FD0">
              <w:rPr>
                <w:rFonts w:ascii="Times New Roman" w:hAnsi="Times New Roman" w:cs="Times New Roman"/>
                <w:sz w:val="20"/>
                <w:szCs w:val="20"/>
              </w:rPr>
              <w:t xml:space="preserve">. </w:t>
            </w:r>
          </w:p>
        </w:tc>
      </w:tr>
      <w:tr w:rsidR="00E21451" w:rsidRPr="00C22FD0" w14:paraId="0F4BF3EE" w14:textId="77777777" w:rsidTr="0040755A">
        <w:trPr>
          <w:trHeight w:val="701"/>
        </w:trPr>
        <w:tc>
          <w:tcPr>
            <w:tcW w:w="1223" w:type="dxa"/>
          </w:tcPr>
          <w:p w14:paraId="3EF827A8"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C0160</w:t>
            </w:r>
          </w:p>
        </w:tc>
        <w:tc>
          <w:tcPr>
            <w:tcW w:w="2403" w:type="dxa"/>
          </w:tcPr>
          <w:p w14:paraId="511626EE"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Premium received to date</w:t>
            </w:r>
          </w:p>
        </w:tc>
        <w:tc>
          <w:tcPr>
            <w:tcW w:w="5696" w:type="dxa"/>
          </w:tcPr>
          <w:p w14:paraId="59E05C90" w14:textId="43DB34D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payment received (if sold), for options and also up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front and periodical premium amounts received for swaps, since </w:t>
            </w:r>
            <w:ins w:id="641" w:author="Author">
              <w:r w:rsidR="004174D6" w:rsidRPr="00C22FD0">
                <w:rPr>
                  <w:rFonts w:ascii="Times New Roman" w:hAnsi="Times New Roman" w:cs="Times New Roman"/>
                  <w:sz w:val="20"/>
                  <w:szCs w:val="20"/>
                  <w:rPrChange w:id="642" w:author="Author">
                    <w:rPr>
                      <w:rFonts w:ascii="Times New Roman" w:hAnsi="Times New Roman" w:cs="Times New Roman"/>
                      <w:sz w:val="20"/>
                      <w:szCs w:val="20"/>
                      <w:highlight w:val="yellow"/>
                    </w:rPr>
                  </w:rPrChange>
                </w:rPr>
                <w:t>the moment the undertaking entered in the derivative</w:t>
              </w:r>
            </w:ins>
            <w:del w:id="643" w:author="Author">
              <w:r w:rsidRPr="00C22FD0" w:rsidDel="004174D6">
                <w:rPr>
                  <w:rFonts w:ascii="Times New Roman" w:hAnsi="Times New Roman" w:cs="Times New Roman"/>
                  <w:sz w:val="20"/>
                  <w:szCs w:val="20"/>
                </w:rPr>
                <w:delText>inception</w:delText>
              </w:r>
            </w:del>
            <w:r w:rsidRPr="00C22FD0">
              <w:rPr>
                <w:rFonts w:ascii="Times New Roman" w:hAnsi="Times New Roman" w:cs="Times New Roman"/>
                <w:sz w:val="20"/>
                <w:szCs w:val="20"/>
              </w:rPr>
              <w:t>.</w:t>
            </w:r>
          </w:p>
        </w:tc>
      </w:tr>
      <w:tr w:rsidR="00E21451" w:rsidRPr="00C22FD0" w14:paraId="0A8B6059" w14:textId="77777777" w:rsidTr="0040755A">
        <w:trPr>
          <w:trHeight w:val="487"/>
        </w:trPr>
        <w:tc>
          <w:tcPr>
            <w:tcW w:w="1223" w:type="dxa"/>
            <w:hideMark/>
          </w:tcPr>
          <w:p w14:paraId="6FD9AF59"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C0170</w:t>
            </w:r>
          </w:p>
        </w:tc>
        <w:tc>
          <w:tcPr>
            <w:tcW w:w="2403" w:type="dxa"/>
            <w:hideMark/>
          </w:tcPr>
          <w:p w14:paraId="0D28EAE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Number of contracts</w:t>
            </w:r>
          </w:p>
        </w:tc>
        <w:tc>
          <w:tcPr>
            <w:tcW w:w="5696" w:type="dxa"/>
            <w:hideMark/>
          </w:tcPr>
          <w:p w14:paraId="75C7BC2F" w14:textId="0DE2D5FE"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Number of similar derivative contracts reported in the line. It shall be the number of contracts entered into. For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Counter derivatives, e.g., one swap contract, “1” shall be reported, if ten swaps with the same characteristics, “10” shall be reported.</w:t>
            </w:r>
            <w:r w:rsidRPr="00C22FD0">
              <w:rPr>
                <w:rFonts w:ascii="Times New Roman" w:hAnsi="Times New Roman" w:cs="Times New Roman"/>
                <w:sz w:val="20"/>
                <w:szCs w:val="20"/>
              </w:rPr>
              <w:br/>
              <w:t>The number of contracts shall be the ones outstanding at the reporting date.</w:t>
            </w:r>
          </w:p>
        </w:tc>
      </w:tr>
      <w:tr w:rsidR="00E21451" w:rsidRPr="00C22FD0" w14:paraId="030A10DF" w14:textId="77777777" w:rsidTr="0040755A">
        <w:trPr>
          <w:trHeight w:val="1245"/>
        </w:trPr>
        <w:tc>
          <w:tcPr>
            <w:tcW w:w="1223" w:type="dxa"/>
            <w:hideMark/>
          </w:tcPr>
          <w:p w14:paraId="1FFBE0D2"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C0180</w:t>
            </w:r>
          </w:p>
        </w:tc>
        <w:tc>
          <w:tcPr>
            <w:tcW w:w="2403" w:type="dxa"/>
            <w:hideMark/>
          </w:tcPr>
          <w:p w14:paraId="1CEC8B6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Contract size</w:t>
            </w:r>
          </w:p>
        </w:tc>
        <w:tc>
          <w:tcPr>
            <w:tcW w:w="5696" w:type="dxa"/>
            <w:hideMark/>
          </w:tcPr>
          <w:p w14:paraId="39AC508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C22FD0">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14:paraId="2299EC5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For futures on bonds, it is the bond nominal amount underlying the contract.</w:t>
            </w:r>
          </w:p>
          <w:p w14:paraId="060B856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applicable for futures and options.</w:t>
            </w:r>
          </w:p>
        </w:tc>
      </w:tr>
      <w:tr w:rsidR="00E21451" w:rsidRPr="00C22FD0" w14:paraId="442CF16F" w14:textId="77777777" w:rsidTr="0040755A">
        <w:trPr>
          <w:trHeight w:val="702"/>
        </w:trPr>
        <w:tc>
          <w:tcPr>
            <w:tcW w:w="1223" w:type="dxa"/>
            <w:hideMark/>
          </w:tcPr>
          <w:p w14:paraId="3435FAED"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C0190</w:t>
            </w:r>
          </w:p>
        </w:tc>
        <w:tc>
          <w:tcPr>
            <w:tcW w:w="2403" w:type="dxa"/>
            <w:hideMark/>
          </w:tcPr>
          <w:p w14:paraId="15E82D9E"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Maximum loss under unwinding event</w:t>
            </w:r>
          </w:p>
        </w:tc>
        <w:tc>
          <w:tcPr>
            <w:tcW w:w="5696" w:type="dxa"/>
            <w:hideMark/>
          </w:tcPr>
          <w:p w14:paraId="072AD6E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Maximum amount of loss if an unwinding event occurs. Applicable to CIC category F.</w:t>
            </w:r>
          </w:p>
          <w:p w14:paraId="1182060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Where a credit derivative is 100% collateralised, the maximum loss under an unwinding event is zero.</w:t>
            </w:r>
          </w:p>
        </w:tc>
      </w:tr>
      <w:tr w:rsidR="00E21451" w:rsidRPr="00C22FD0" w14:paraId="687FF605" w14:textId="77777777" w:rsidTr="0040755A">
        <w:trPr>
          <w:trHeight w:val="960"/>
        </w:trPr>
        <w:tc>
          <w:tcPr>
            <w:tcW w:w="1223" w:type="dxa"/>
            <w:hideMark/>
          </w:tcPr>
          <w:p w14:paraId="0B371B73"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C0200</w:t>
            </w:r>
          </w:p>
        </w:tc>
        <w:tc>
          <w:tcPr>
            <w:tcW w:w="2403" w:type="dxa"/>
            <w:hideMark/>
          </w:tcPr>
          <w:p w14:paraId="5C24C25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Swap outflow amount</w:t>
            </w:r>
          </w:p>
        </w:tc>
        <w:tc>
          <w:tcPr>
            <w:tcW w:w="5696" w:type="dxa"/>
            <w:hideMark/>
          </w:tcPr>
          <w:p w14:paraId="0941AE2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14:paraId="37C3AAE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 the cases where the settlement is made on a net basis then only one of the items C0200 and C0210 shall be reported.</w:t>
            </w:r>
          </w:p>
        </w:tc>
      </w:tr>
      <w:tr w:rsidR="00E21451" w:rsidRPr="00C22FD0" w14:paraId="213BA230" w14:textId="77777777" w:rsidTr="0040755A">
        <w:trPr>
          <w:trHeight w:val="771"/>
        </w:trPr>
        <w:tc>
          <w:tcPr>
            <w:tcW w:w="1223" w:type="dxa"/>
            <w:hideMark/>
          </w:tcPr>
          <w:p w14:paraId="100E0E10"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C0210</w:t>
            </w:r>
          </w:p>
        </w:tc>
        <w:tc>
          <w:tcPr>
            <w:tcW w:w="2403" w:type="dxa"/>
            <w:hideMark/>
          </w:tcPr>
          <w:p w14:paraId="063E330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Swap inflow amount</w:t>
            </w:r>
          </w:p>
        </w:tc>
        <w:tc>
          <w:tcPr>
            <w:tcW w:w="5696" w:type="dxa"/>
            <w:hideMark/>
          </w:tcPr>
          <w:p w14:paraId="1B38B517"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14:paraId="6987FE8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 the cases where the settlement is made on a net basis then only one of the items C0200 and C0210 shall be reported.</w:t>
            </w:r>
          </w:p>
        </w:tc>
      </w:tr>
      <w:tr w:rsidR="00E21451" w:rsidRPr="00C22FD0" w14:paraId="7BEBD3DA" w14:textId="77777777" w:rsidTr="0040755A">
        <w:trPr>
          <w:trHeight w:val="1215"/>
        </w:trPr>
        <w:tc>
          <w:tcPr>
            <w:tcW w:w="1223" w:type="dxa"/>
            <w:hideMark/>
          </w:tcPr>
          <w:p w14:paraId="07C9C091"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C0220</w:t>
            </w:r>
          </w:p>
        </w:tc>
        <w:tc>
          <w:tcPr>
            <w:tcW w:w="2403" w:type="dxa"/>
            <w:hideMark/>
          </w:tcPr>
          <w:p w14:paraId="61ED25D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Initial date</w:t>
            </w:r>
          </w:p>
        </w:tc>
        <w:tc>
          <w:tcPr>
            <w:tcW w:w="5696" w:type="dxa"/>
            <w:hideMark/>
          </w:tcPr>
          <w:p w14:paraId="61D14E31" w14:textId="4B204EDF"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date when obligations under the contract come into effect. </w:t>
            </w:r>
            <w:r w:rsidRPr="00C22FD0">
              <w:rPr>
                <w:rFonts w:ascii="Times New Roman" w:hAnsi="Times New Roman" w:cs="Times New Roman"/>
                <w:sz w:val="20"/>
                <w:szCs w:val="20"/>
              </w:rPr>
              <w:br/>
              <w:t xml:space="preserve">When various dates occur for the same derivative, report only the one regarding the first trade date of the derivative and only one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 xml:space="preserve">for each derivative (no different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 xml:space="preserve"> for each trade) reflecting the total amount invested in that derivative considering the different dates of trade.</w:t>
            </w:r>
          </w:p>
          <w:p w14:paraId="35B1AAA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In case of novation, the novation date becomes the trade date for that derivative.</w:t>
            </w:r>
          </w:p>
        </w:tc>
      </w:tr>
      <w:tr w:rsidR="00E21451" w:rsidRPr="00C22FD0" w14:paraId="5A570524" w14:textId="77777777" w:rsidTr="0040755A">
        <w:trPr>
          <w:trHeight w:val="1034"/>
        </w:trPr>
        <w:tc>
          <w:tcPr>
            <w:tcW w:w="1223" w:type="dxa"/>
            <w:hideMark/>
          </w:tcPr>
          <w:p w14:paraId="212B4B95"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C0230</w:t>
            </w:r>
          </w:p>
        </w:tc>
        <w:tc>
          <w:tcPr>
            <w:tcW w:w="2403" w:type="dxa"/>
            <w:hideMark/>
          </w:tcPr>
          <w:p w14:paraId="14FF508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Duration</w:t>
            </w:r>
          </w:p>
        </w:tc>
        <w:tc>
          <w:tcPr>
            <w:tcW w:w="5696" w:type="dxa"/>
            <w:hideMark/>
          </w:tcPr>
          <w:p w14:paraId="21BFE8E9"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Derivative duration, defined as the residual modified duration, for derivatives for which a duration measure is applicable.</w:t>
            </w:r>
            <w:r w:rsidRPr="00C22FD0">
              <w:rPr>
                <w:rFonts w:ascii="Times New Roman" w:hAnsi="Times New Roman" w:cs="Times New Roman"/>
                <w:sz w:val="20"/>
                <w:szCs w:val="20"/>
              </w:rPr>
              <w:br/>
              <w:t>Calculated as the net duration between in and out flows from the derivative, when applicable.</w:t>
            </w:r>
          </w:p>
        </w:tc>
      </w:tr>
      <w:tr w:rsidR="00E21451" w:rsidRPr="00C22FD0" w14:paraId="4B58F1C5" w14:textId="77777777" w:rsidTr="0040755A">
        <w:trPr>
          <w:trHeight w:val="780"/>
        </w:trPr>
        <w:tc>
          <w:tcPr>
            <w:tcW w:w="1223" w:type="dxa"/>
            <w:hideMark/>
          </w:tcPr>
          <w:p w14:paraId="576D0F64"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C0240</w:t>
            </w:r>
          </w:p>
        </w:tc>
        <w:tc>
          <w:tcPr>
            <w:tcW w:w="2403" w:type="dxa"/>
            <w:hideMark/>
          </w:tcPr>
          <w:p w14:paraId="0DF45CF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Solvency II value</w:t>
            </w:r>
          </w:p>
        </w:tc>
        <w:tc>
          <w:tcPr>
            <w:tcW w:w="5696" w:type="dxa"/>
            <w:hideMark/>
          </w:tcPr>
          <w:p w14:paraId="729EA62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Value of the derivative as of the reporting date calculated as defined by Article 75 of the Directive 2009/138/EC.  It can be positive, negative or zero.</w:t>
            </w:r>
          </w:p>
        </w:tc>
      </w:tr>
      <w:tr w:rsidR="00E21451" w:rsidRPr="00C22FD0" w14:paraId="5F8F4E00" w14:textId="77777777" w:rsidTr="0040755A">
        <w:trPr>
          <w:trHeight w:val="1499"/>
        </w:trPr>
        <w:tc>
          <w:tcPr>
            <w:tcW w:w="1223" w:type="dxa"/>
            <w:hideMark/>
          </w:tcPr>
          <w:p w14:paraId="2E3FF70C"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C0250</w:t>
            </w:r>
          </w:p>
        </w:tc>
        <w:tc>
          <w:tcPr>
            <w:tcW w:w="2403" w:type="dxa"/>
            <w:hideMark/>
          </w:tcPr>
          <w:p w14:paraId="66F5511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Valuation method</w:t>
            </w:r>
          </w:p>
        </w:tc>
        <w:tc>
          <w:tcPr>
            <w:tcW w:w="5696" w:type="dxa"/>
            <w:hideMark/>
          </w:tcPr>
          <w:p w14:paraId="6C34AF00"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Identify the valuation method used when valuing derivatives. One of the options in the following closed list shall be used:</w:t>
            </w:r>
          </w:p>
          <w:p w14:paraId="3C2A966D" w14:textId="5B729B9B"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quoted market price in active markets for the same assets or liabilities</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quoted market price in active markets for similar assets or liabilities</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alternative valuation methods</w:t>
            </w:r>
          </w:p>
          <w:p w14:paraId="48D99E00" w14:textId="6511269D" w:rsidR="00E21451" w:rsidRPr="00C22FD0" w:rsidRDefault="00E21451" w:rsidP="0040755A">
            <w:pPr>
              <w:spacing w:after="120" w:line="276" w:lineRule="auto"/>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Market valuation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9(4) of Delegated Regulation 2015/35</w:t>
            </w:r>
          </w:p>
        </w:tc>
      </w:tr>
    </w:tbl>
    <w:p w14:paraId="17B03456"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223"/>
        <w:gridCol w:w="2403"/>
        <w:gridCol w:w="5696"/>
      </w:tblGrid>
      <w:tr w:rsidR="00E21451" w:rsidRPr="00C22FD0" w14:paraId="767D585D" w14:textId="77777777" w:rsidTr="0040755A">
        <w:trPr>
          <w:trHeight w:val="1454"/>
        </w:trPr>
        <w:tc>
          <w:tcPr>
            <w:tcW w:w="1223" w:type="dxa"/>
            <w:hideMark/>
          </w:tcPr>
          <w:p w14:paraId="5DD49504"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C0040</w:t>
            </w:r>
          </w:p>
        </w:tc>
        <w:tc>
          <w:tcPr>
            <w:tcW w:w="2403" w:type="dxa"/>
            <w:hideMark/>
          </w:tcPr>
          <w:p w14:paraId="3F65A91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Derivative ID Code</w:t>
            </w:r>
          </w:p>
        </w:tc>
        <w:tc>
          <w:tcPr>
            <w:tcW w:w="5696" w:type="dxa"/>
            <w:hideMark/>
          </w:tcPr>
          <w:p w14:paraId="3A15EEF7" w14:textId="0382E5B1"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Derivative ID code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and must be consistent over time</w:t>
            </w:r>
          </w:p>
        </w:tc>
      </w:tr>
      <w:tr w:rsidR="00E21451" w:rsidRPr="00C22FD0" w14:paraId="3C071828" w14:textId="77777777" w:rsidTr="0040755A">
        <w:trPr>
          <w:trHeight w:val="1425"/>
        </w:trPr>
        <w:tc>
          <w:tcPr>
            <w:tcW w:w="1223" w:type="dxa"/>
            <w:hideMark/>
          </w:tcPr>
          <w:p w14:paraId="41B3D16F"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C0050</w:t>
            </w:r>
          </w:p>
        </w:tc>
        <w:tc>
          <w:tcPr>
            <w:tcW w:w="2403" w:type="dxa"/>
            <w:hideMark/>
          </w:tcPr>
          <w:p w14:paraId="2A766D8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Derivative ID Code type</w:t>
            </w:r>
          </w:p>
        </w:tc>
        <w:tc>
          <w:tcPr>
            <w:tcW w:w="5696" w:type="dxa"/>
            <w:hideMark/>
          </w:tcPr>
          <w:p w14:paraId="1C53FA6E"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“Derivative ID Code” item. One of the options in the following closed list shall be used:</w:t>
            </w:r>
          </w:p>
          <w:p w14:paraId="5CBB1E82" w14:textId="4FB274AB"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ISO/6166 for ISIN</w:t>
            </w:r>
          </w:p>
          <w:p w14:paraId="118E452F" w14:textId="0C3294E6"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1A00DB64" w14:textId="0B86E7B1"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2DED5176" w14:textId="494298DF"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045AF64F" w14:textId="1AEF72E3"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30A7F164" w14:textId="6F173A11"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35E4681D" w14:textId="691B8294" w:rsidR="00E21451" w:rsidRPr="00C22FD0" w:rsidRDefault="00E21451" w:rsidP="0040755A">
            <w:pPr>
              <w:spacing w:line="276" w:lineRule="auto"/>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167AF1C3" w14:textId="77777777" w:rsidR="00E21451" w:rsidRPr="00C22FD0" w:rsidRDefault="00E21451" w:rsidP="0040755A">
            <w:pPr>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0599756C" w14:textId="5F6D50E3"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6B3A70D2" w14:textId="7FC50E98"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t>
            </w:r>
          </w:p>
        </w:tc>
      </w:tr>
      <w:tr w:rsidR="00E21451" w:rsidRPr="00C22FD0" w14:paraId="72953B0E" w14:textId="77777777" w:rsidTr="0040755A">
        <w:trPr>
          <w:trHeight w:val="702"/>
        </w:trPr>
        <w:tc>
          <w:tcPr>
            <w:tcW w:w="1223" w:type="dxa"/>
            <w:hideMark/>
          </w:tcPr>
          <w:p w14:paraId="773697B6"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C0260</w:t>
            </w:r>
          </w:p>
        </w:tc>
        <w:tc>
          <w:tcPr>
            <w:tcW w:w="2403" w:type="dxa"/>
            <w:hideMark/>
          </w:tcPr>
          <w:p w14:paraId="04671183"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Counterparty Name</w:t>
            </w:r>
          </w:p>
        </w:tc>
        <w:tc>
          <w:tcPr>
            <w:tcW w:w="5696" w:type="dxa"/>
            <w:hideMark/>
          </w:tcPr>
          <w:p w14:paraId="011793C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Name of the counterparty of the derivative. When available, this item corresponds to the entity name in the LEI database. When not available, corresponds to the legal name.</w:t>
            </w:r>
          </w:p>
          <w:p w14:paraId="008BF95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The following shall be considered: </w:t>
            </w:r>
          </w:p>
          <w:p w14:paraId="14E8D76C" w14:textId="77777777" w:rsidR="00E21451" w:rsidRPr="00C22FD0" w:rsidRDefault="00E21451" w:rsidP="00B42F70">
            <w:pPr>
              <w:pStyle w:val="ListParagraph"/>
              <w:numPr>
                <w:ilvl w:val="0"/>
                <w:numId w:val="19"/>
              </w:numPr>
              <w:rPr>
                <w:rFonts w:ascii="Times New Roman" w:hAnsi="Times New Roman" w:cs="Times New Roman"/>
                <w:sz w:val="20"/>
                <w:szCs w:val="20"/>
              </w:rPr>
            </w:pPr>
            <w:r w:rsidRPr="00C22FD0">
              <w:rPr>
                <w:rFonts w:ascii="Times New Roman" w:hAnsi="Times New Roman" w:cs="Times New Roman"/>
                <w:sz w:val="20"/>
                <w:szCs w:val="20"/>
              </w:rPr>
              <w:t>Name of the exchange market for exchanged traded derivatives; or</w:t>
            </w:r>
          </w:p>
          <w:p w14:paraId="439D0949" w14:textId="06218512" w:rsidR="00E21451" w:rsidRPr="00C22FD0" w:rsidRDefault="00E21451" w:rsidP="00B42F70">
            <w:pPr>
              <w:pStyle w:val="ListParagraph"/>
              <w:numPr>
                <w:ilvl w:val="0"/>
                <w:numId w:val="19"/>
              </w:numPr>
              <w:rPr>
                <w:rFonts w:ascii="Times New Roman" w:hAnsi="Times New Roman" w:cs="Times New Roman"/>
                <w:sz w:val="20"/>
                <w:szCs w:val="20"/>
              </w:rPr>
            </w:pPr>
            <w:r w:rsidRPr="00C22FD0">
              <w:rPr>
                <w:rFonts w:ascii="Times New Roman" w:hAnsi="Times New Roman" w:cs="Times New Roman"/>
                <w:sz w:val="20"/>
                <w:szCs w:val="20"/>
              </w:rPr>
              <w:t>Name of  Central Counterparty (CCP) for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Counter derivatives where they are cleared through a CCP; or</w:t>
            </w:r>
          </w:p>
          <w:p w14:paraId="7A7A05CD" w14:textId="03CD404F" w:rsidR="00E21451" w:rsidRPr="00C22FD0" w:rsidRDefault="00E21451" w:rsidP="00B42F70">
            <w:pPr>
              <w:pStyle w:val="ListParagraph"/>
              <w:numPr>
                <w:ilvl w:val="0"/>
                <w:numId w:val="19"/>
              </w:numPr>
              <w:rPr>
                <w:rFonts w:ascii="Times New Roman" w:hAnsi="Times New Roman" w:cs="Times New Roman"/>
                <w:sz w:val="20"/>
                <w:szCs w:val="20"/>
              </w:rPr>
            </w:pPr>
            <w:r w:rsidRPr="00C22FD0">
              <w:rPr>
                <w:rFonts w:ascii="Times New Roman" w:hAnsi="Times New Roman" w:cs="Times New Roman"/>
                <w:sz w:val="20"/>
                <w:szCs w:val="20"/>
              </w:rPr>
              <w:t>Name of the contractual counterparty for the other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Counter derivatives. </w:t>
            </w:r>
          </w:p>
          <w:p w14:paraId="363D8E9F" w14:textId="77777777" w:rsidR="00E21451" w:rsidRPr="00C22FD0" w:rsidRDefault="00E21451" w:rsidP="0040755A">
            <w:pPr>
              <w:rPr>
                <w:rFonts w:ascii="Times New Roman" w:hAnsi="Times New Roman" w:cs="Times New Roman"/>
                <w:sz w:val="20"/>
                <w:szCs w:val="20"/>
              </w:rPr>
            </w:pPr>
          </w:p>
        </w:tc>
      </w:tr>
      <w:tr w:rsidR="00E21451" w:rsidRPr="00C22FD0" w14:paraId="5E52D73D" w14:textId="77777777" w:rsidTr="0040755A">
        <w:trPr>
          <w:trHeight w:val="771"/>
        </w:trPr>
        <w:tc>
          <w:tcPr>
            <w:tcW w:w="1223" w:type="dxa"/>
            <w:hideMark/>
          </w:tcPr>
          <w:p w14:paraId="62078B5C"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C0270</w:t>
            </w:r>
          </w:p>
        </w:tc>
        <w:tc>
          <w:tcPr>
            <w:tcW w:w="2403" w:type="dxa"/>
            <w:hideMark/>
          </w:tcPr>
          <w:p w14:paraId="567A2B40"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Counterparty Code</w:t>
            </w:r>
          </w:p>
        </w:tc>
        <w:tc>
          <w:tcPr>
            <w:tcW w:w="5696" w:type="dxa"/>
            <w:hideMark/>
          </w:tcPr>
          <w:p w14:paraId="27DA267F" w14:textId="5CC407CD"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applicable to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Counter derivatives, regarding contractual counterparties other than an exchange market and Central Counterparty (CCP).</w:t>
            </w:r>
          </w:p>
          <w:p w14:paraId="77038D5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Identification code of the counterparty using the Legal Entity </w:t>
            </w:r>
            <w:r w:rsidRPr="00C22FD0">
              <w:rPr>
                <w:rFonts w:ascii="Times New Roman" w:hAnsi="Times New Roman" w:cs="Times New Roman"/>
                <w:sz w:val="20"/>
                <w:szCs w:val="20"/>
              </w:rPr>
              <w:lastRenderedPageBreak/>
              <w:t xml:space="preserve">Identifier (LEI) if available. </w:t>
            </w:r>
            <w:r w:rsidRPr="00C22FD0">
              <w:rPr>
                <w:rFonts w:ascii="Times New Roman" w:hAnsi="Times New Roman" w:cs="Times New Roman"/>
                <w:sz w:val="20"/>
                <w:szCs w:val="20"/>
              </w:rPr>
              <w:br/>
            </w:r>
            <w:r w:rsidRPr="00C22FD0">
              <w:rPr>
                <w:rFonts w:ascii="Times New Roman" w:hAnsi="Times New Roman" w:cs="Times New Roman"/>
                <w:sz w:val="20"/>
                <w:szCs w:val="20"/>
              </w:rPr>
              <w:br/>
              <w:t>If none is available this item shall not be reported</w:t>
            </w:r>
          </w:p>
        </w:tc>
      </w:tr>
      <w:tr w:rsidR="00E21451" w:rsidRPr="00C22FD0" w14:paraId="4F99904D" w14:textId="77777777" w:rsidTr="0040755A">
        <w:trPr>
          <w:trHeight w:val="1550"/>
        </w:trPr>
        <w:tc>
          <w:tcPr>
            <w:tcW w:w="1223" w:type="dxa"/>
            <w:hideMark/>
          </w:tcPr>
          <w:p w14:paraId="2B1830AE"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C0280</w:t>
            </w:r>
          </w:p>
        </w:tc>
        <w:tc>
          <w:tcPr>
            <w:tcW w:w="2403" w:type="dxa"/>
            <w:hideMark/>
          </w:tcPr>
          <w:p w14:paraId="5A103DCE"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counterparty code</w:t>
            </w:r>
          </w:p>
        </w:tc>
        <w:tc>
          <w:tcPr>
            <w:tcW w:w="5696" w:type="dxa"/>
            <w:hideMark/>
          </w:tcPr>
          <w:p w14:paraId="3C1FE353" w14:textId="3C92F65E"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applicable to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Counter derivatives, regarding contractual counterparties other than an exchange market and Central Counterparty (CCP).</w:t>
            </w:r>
          </w:p>
          <w:p w14:paraId="2E60B8AD" w14:textId="0E09227B"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of the code used for the “Counterparty Code” item.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LEI </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None</w:t>
            </w:r>
          </w:p>
        </w:tc>
      </w:tr>
      <w:tr w:rsidR="00E21451" w:rsidRPr="00C22FD0" w14:paraId="74073A7F" w14:textId="77777777" w:rsidTr="0040755A">
        <w:trPr>
          <w:trHeight w:val="1140"/>
        </w:trPr>
        <w:tc>
          <w:tcPr>
            <w:tcW w:w="1223" w:type="dxa"/>
            <w:hideMark/>
          </w:tcPr>
          <w:p w14:paraId="5141B070"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C0290</w:t>
            </w:r>
          </w:p>
        </w:tc>
        <w:tc>
          <w:tcPr>
            <w:tcW w:w="2403" w:type="dxa"/>
            <w:hideMark/>
          </w:tcPr>
          <w:p w14:paraId="601AAA0D"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External rating</w:t>
            </w:r>
          </w:p>
        </w:tc>
        <w:tc>
          <w:tcPr>
            <w:tcW w:w="5696" w:type="dxa"/>
            <w:hideMark/>
          </w:tcPr>
          <w:p w14:paraId="79FAAE1A" w14:textId="356945EE"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applicable to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Counter derivatives.</w:t>
            </w:r>
          </w:p>
          <w:p w14:paraId="20F6258A" w14:textId="6F4FA9D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The rating of the counterparty of the derivative at the reporting reference date </w:t>
            </w:r>
            <w:ins w:id="644" w:author="Author">
              <w:r w:rsidR="00AC5790" w:rsidRPr="00C22FD0">
                <w:rPr>
                  <w:rFonts w:ascii="Times New Roman" w:hAnsi="Times New Roman" w:cs="Times New Roman"/>
                  <w:sz w:val="20"/>
                  <w:szCs w:val="20"/>
                  <w:rPrChange w:id="645" w:author="Author">
                    <w:rPr>
                      <w:rFonts w:ascii="Times New Roman" w:hAnsi="Times New Roman" w:cs="Times New Roman"/>
                      <w:sz w:val="20"/>
                      <w:szCs w:val="20"/>
                      <w:highlight w:val="yellow"/>
                    </w:rPr>
                  </w:rPrChange>
                </w:rPr>
                <w:t xml:space="preserve">as provided </w:t>
              </w:r>
            </w:ins>
            <w:del w:id="646" w:author="Author">
              <w:r w:rsidRPr="00C22FD0" w:rsidDel="00AC5790">
                <w:rPr>
                  <w:rFonts w:ascii="Times New Roman" w:hAnsi="Times New Roman" w:cs="Times New Roman"/>
                  <w:sz w:val="20"/>
                  <w:szCs w:val="20"/>
                </w:rPr>
                <w:delText xml:space="preserve">issued </w:delText>
              </w:r>
            </w:del>
            <w:r w:rsidRPr="00C22FD0">
              <w:rPr>
                <w:rFonts w:ascii="Times New Roman" w:hAnsi="Times New Roman" w:cs="Times New Roman"/>
                <w:sz w:val="20"/>
                <w:szCs w:val="20"/>
              </w:rPr>
              <w:t>by the nominated credit assessment institution (ECAI).</w:t>
            </w:r>
          </w:p>
          <w:p w14:paraId="1A0305AA" w14:textId="77777777" w:rsidR="00953162" w:rsidRPr="00C22FD0" w:rsidRDefault="00953162" w:rsidP="00953162">
            <w:pPr>
              <w:rPr>
                <w:ins w:id="647" w:author="Author"/>
                <w:rFonts w:ascii="Times New Roman" w:hAnsi="Times New Roman" w:cs="Times New Roman"/>
                <w:sz w:val="20"/>
                <w:szCs w:val="20"/>
              </w:rPr>
            </w:pPr>
          </w:p>
          <w:p w14:paraId="1E0AEFFC" w14:textId="041744D0" w:rsidR="00E21451" w:rsidRPr="00C22FD0" w:rsidRDefault="00AC5790" w:rsidP="0040755A">
            <w:pPr>
              <w:rPr>
                <w:rFonts w:ascii="Times New Roman" w:hAnsi="Times New Roman" w:cs="Times New Roman"/>
                <w:sz w:val="20"/>
                <w:szCs w:val="20"/>
              </w:rPr>
            </w:pPr>
            <w:ins w:id="648" w:author="Author">
              <w:r w:rsidRPr="00C22FD0">
                <w:rPr>
                  <w:rFonts w:ascii="Times New Roman" w:hAnsi="Times New Roman" w:cs="Times New Roman"/>
                  <w:sz w:val="20"/>
                  <w:szCs w:val="20"/>
                </w:rPr>
                <w:t xml:space="preserve">If an issuer rating is not available </w:t>
              </w:r>
              <w:r w:rsidR="00953162" w:rsidRPr="00C22FD0">
                <w:rPr>
                  <w:rFonts w:ascii="Times New Roman" w:hAnsi="Times New Roman" w:cs="Times New Roman"/>
                  <w:sz w:val="20"/>
                  <w:szCs w:val="20"/>
                </w:rPr>
                <w:t>the item should be left blank</w:t>
              </w:r>
              <w:del w:id="649" w:author="Author">
                <w:r w:rsidR="00AB510C" w:rsidRPr="00C22FD0" w:rsidDel="00907BCE">
                  <w:rPr>
                    <w:rFonts w:ascii="Times New Roman" w:hAnsi="Times New Roman" w:cs="Times New Roman"/>
                    <w:sz w:val="20"/>
                    <w:szCs w:val="20"/>
                  </w:rPr>
                  <w:delText xml:space="preserve"> and </w:delText>
                </w:r>
                <w:r w:rsidR="00953162" w:rsidRPr="00C22FD0" w:rsidDel="00907BCE">
                  <w:rPr>
                    <w:rFonts w:ascii="Times New Roman" w:hAnsi="Times New Roman" w:cs="Times New Roman"/>
                    <w:sz w:val="20"/>
                    <w:szCs w:val="20"/>
                  </w:rPr>
                  <w:delText>. T</w:delText>
                </w:r>
                <w:r w:rsidR="00AB510C" w:rsidRPr="00C22FD0" w:rsidDel="00907BCE">
                  <w:rPr>
                    <w:rFonts w:ascii="Times New Roman" w:hAnsi="Times New Roman" w:cs="Times New Roman"/>
                    <w:sz w:val="20"/>
                    <w:szCs w:val="20"/>
                  </w:rPr>
                  <w:delText>t</w:delText>
                </w:r>
                <w:r w:rsidR="00953162" w:rsidRPr="00C22FD0" w:rsidDel="00907BCE">
                  <w:rPr>
                    <w:rFonts w:ascii="Times New Roman" w:hAnsi="Times New Roman" w:cs="Times New Roman"/>
                    <w:sz w:val="20"/>
                    <w:szCs w:val="20"/>
                  </w:rPr>
                  <w:delText>he derivative should be identified as “9 – no rating available” in column C0310</w:delText>
                </w:r>
                <w:r w:rsidR="00AB510C" w:rsidRPr="00C22FD0" w:rsidDel="00907BCE">
                  <w:rPr>
                    <w:rFonts w:ascii="Times New Roman" w:hAnsi="Times New Roman" w:cs="Times New Roman"/>
                    <w:sz w:val="20"/>
                    <w:szCs w:val="20"/>
                  </w:rPr>
                  <w:delText xml:space="preserve"> (Credit quality step)</w:delText>
                </w:r>
              </w:del>
              <w:r w:rsidR="00953162" w:rsidRPr="00C22FD0">
                <w:rPr>
                  <w:rFonts w:ascii="Times New Roman" w:hAnsi="Times New Roman" w:cs="Times New Roman"/>
                  <w:sz w:val="20"/>
                  <w:szCs w:val="20"/>
                </w:rPr>
                <w:t>.</w:t>
              </w:r>
              <w:r w:rsidR="00953162" w:rsidRPr="00C22FD0">
                <w:rPr>
                  <w:rFonts w:ascii="Times New Roman" w:hAnsi="Times New Roman" w:cs="Times New Roman"/>
                  <w:sz w:val="20"/>
                  <w:szCs w:val="20"/>
                </w:rPr>
                <w:cr/>
              </w:r>
            </w:ins>
          </w:p>
          <w:p w14:paraId="24A549A6" w14:textId="50A68B21" w:rsidR="00E21451" w:rsidRPr="00C22FD0" w:rsidRDefault="00E21451" w:rsidP="00624755">
            <w:pPr>
              <w:rPr>
                <w:rFonts w:ascii="Times New Roman" w:hAnsi="Times New Roman" w:cs="Times New Roman"/>
                <w:sz w:val="20"/>
                <w:szCs w:val="20"/>
              </w:rPr>
            </w:pPr>
            <w:r w:rsidRPr="00C22FD0">
              <w:rPr>
                <w:rFonts w:ascii="Times New Roman" w:hAnsi="Times New Roman" w:cs="Times New Roman"/>
                <w:sz w:val="20"/>
                <w:szCs w:val="20"/>
              </w:rPr>
              <w:t>This item is not applicable to derivatives for which undertakings using internal model use internal ratings</w:t>
            </w:r>
            <w:r w:rsidRPr="00C22FD0">
              <w:rPr>
                <w:rFonts w:ascii="Times New Roman" w:hAnsi="Times New Roman" w:cs="Times New Roman"/>
                <w:sz w:val="20"/>
              </w:rPr>
              <w:t>.</w:t>
            </w:r>
            <w:r w:rsidRPr="00C22FD0">
              <w:rPr>
                <w:rStyle w:val="CommentReference"/>
                <w:rFonts w:ascii="Times New Roman" w:hAnsi="Times New Roman"/>
              </w:rPr>
              <w:t xml:space="preserve"> </w:t>
            </w:r>
            <w:r w:rsidRPr="00C22FD0">
              <w:rPr>
                <w:rFonts w:ascii="Times New Roman" w:hAnsi="Times New Roman" w:cs="Times New Roman"/>
                <w:sz w:val="20"/>
                <w:szCs w:val="20"/>
              </w:rPr>
              <w:t>If undertakings using internal model do not use internal rating, this item shall be reported.</w:t>
            </w:r>
          </w:p>
        </w:tc>
      </w:tr>
      <w:tr w:rsidR="00E21451" w:rsidRPr="00C22FD0" w14:paraId="61D2620F" w14:textId="77777777" w:rsidTr="0040755A">
        <w:trPr>
          <w:trHeight w:val="629"/>
        </w:trPr>
        <w:tc>
          <w:tcPr>
            <w:tcW w:w="1223" w:type="dxa"/>
            <w:hideMark/>
          </w:tcPr>
          <w:p w14:paraId="545C0821"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C0300</w:t>
            </w:r>
          </w:p>
        </w:tc>
        <w:tc>
          <w:tcPr>
            <w:tcW w:w="2403" w:type="dxa"/>
            <w:hideMark/>
          </w:tcPr>
          <w:p w14:paraId="69B0CCB4" w14:textId="77777777" w:rsidR="00E21451" w:rsidRPr="00C22FD0" w:rsidRDefault="00E21451" w:rsidP="0040755A">
            <w:pPr>
              <w:ind w:right="149"/>
              <w:rPr>
                <w:rFonts w:ascii="Times New Roman" w:hAnsi="Times New Roman" w:cs="Times New Roman"/>
                <w:sz w:val="20"/>
                <w:szCs w:val="20"/>
              </w:rPr>
            </w:pPr>
            <w:r w:rsidRPr="00C22FD0">
              <w:rPr>
                <w:rFonts w:ascii="Times New Roman" w:hAnsi="Times New Roman" w:cs="Times New Roman"/>
                <w:sz w:val="20"/>
                <w:szCs w:val="20"/>
              </w:rPr>
              <w:t>Nominated ECAI</w:t>
            </w:r>
          </w:p>
        </w:tc>
        <w:tc>
          <w:tcPr>
            <w:tcW w:w="5696" w:type="dxa"/>
            <w:hideMark/>
          </w:tcPr>
          <w:p w14:paraId="3F3FF4CF" w14:textId="075D2BAE" w:rsidR="00F11DED" w:rsidRPr="00C22FD0" w:rsidRDefault="00F11DED" w:rsidP="00F11DED">
            <w:pPr>
              <w:spacing w:after="200" w:line="276" w:lineRule="auto"/>
              <w:rPr>
                <w:ins w:id="650" w:author="Author"/>
                <w:rFonts w:ascii="Times New Roman" w:hAnsi="Times New Roman" w:cs="Times New Roman"/>
                <w:sz w:val="20"/>
                <w:szCs w:val="20"/>
              </w:rPr>
            </w:pPr>
            <w:ins w:id="651" w:author="Author">
              <w:r w:rsidRPr="00C22FD0">
                <w:rPr>
                  <w:rFonts w:ascii="Times New Roman" w:hAnsi="Times New Roman" w:cs="Times New Roman"/>
                  <w:sz w:val="20"/>
                  <w:szCs w:val="20"/>
                </w:rPr>
                <w:t>Identify the credit assessment institution (ECAI) giving the external rating in C0290, by using the following close</w:t>
              </w:r>
              <w:r w:rsidR="00D201CF" w:rsidRPr="00C22FD0">
                <w:rPr>
                  <w:rFonts w:ascii="Times New Roman" w:hAnsi="Times New Roman" w:cs="Times New Roman"/>
                  <w:sz w:val="20"/>
                  <w:szCs w:val="20"/>
                </w:rPr>
                <w:t>d</w:t>
              </w:r>
              <w:r w:rsidRPr="00C22FD0">
                <w:rPr>
                  <w:rFonts w:ascii="Times New Roman" w:hAnsi="Times New Roman" w:cs="Times New Roman"/>
                  <w:sz w:val="20"/>
                  <w:szCs w:val="20"/>
                </w:rPr>
                <w:t xml:space="preserve">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w:t>
              </w:r>
              <w:del w:id="652" w:author="Author">
                <w:r w:rsidRPr="00C22FD0" w:rsidDel="006E38DD">
                  <w:rPr>
                    <w:rFonts w:ascii="Times New Roman" w:hAnsi="Times New Roman" w:cs="Times New Roman"/>
                    <w:sz w:val="20"/>
                    <w:szCs w:val="20"/>
                  </w:rPr>
                  <w:delText xml:space="preserve">of new </w:delText>
                </w:r>
              </w:del>
              <w:r w:rsidRPr="00C22FD0">
                <w:rPr>
                  <w:rFonts w:ascii="Times New Roman" w:hAnsi="Times New Roman" w:cs="Times New Roman"/>
                  <w:sz w:val="20"/>
                  <w:szCs w:val="20"/>
                </w:rPr>
                <w:t xml:space="preserve">a new Credit Rating Agency </w:t>
              </w:r>
              <w:del w:id="653" w:author="Author">
                <w:r w:rsidRPr="00C22FD0" w:rsidDel="006E38DD">
                  <w:rPr>
                    <w:rFonts w:ascii="Times New Roman" w:hAnsi="Times New Roman" w:cs="Times New Roman"/>
                    <w:sz w:val="20"/>
                    <w:szCs w:val="20"/>
                  </w:rPr>
                  <w:delText>use</w:delText>
                </w:r>
              </w:del>
              <w:r w:rsidR="006E38DD" w:rsidRPr="00C22FD0">
                <w:rPr>
                  <w:rFonts w:ascii="Times New Roman" w:hAnsi="Times New Roman" w:cs="Times New Roman"/>
                  <w:sz w:val="20"/>
                  <w:szCs w:val="20"/>
                  <w:rPrChange w:id="654" w:author="Author">
                    <w:rPr>
                      <w:rFonts w:ascii="Times New Roman" w:hAnsi="Times New Roman" w:cs="Times New Roman"/>
                      <w:sz w:val="20"/>
                      <w:szCs w:val="20"/>
                      <w:highlight w:val="cyan"/>
                    </w:rPr>
                  </w:rPrChange>
                </w:rPr>
                <w:t>is</w:t>
              </w:r>
              <w:r w:rsidRPr="00C22FD0">
                <w:rPr>
                  <w:rFonts w:ascii="Times New Roman" w:hAnsi="Times New Roman" w:cs="Times New Roman"/>
                  <w:sz w:val="20"/>
                  <w:szCs w:val="20"/>
                </w:rPr>
                <w:t xml:space="preserve"> </w:t>
              </w:r>
              <w:r w:rsidR="006E38DD" w:rsidRPr="00C22FD0">
                <w:rPr>
                  <w:rFonts w:ascii="Times New Roman" w:hAnsi="Times New Roman" w:cs="Times New Roman"/>
                  <w:sz w:val="20"/>
                  <w:szCs w:val="20"/>
                  <w:rPrChange w:id="655" w:author="Author">
                    <w:rPr>
                      <w:rFonts w:ascii="Times New Roman" w:hAnsi="Times New Roman" w:cs="Times New Roman"/>
                      <w:sz w:val="20"/>
                      <w:szCs w:val="20"/>
                      <w:highlight w:val="cyan"/>
                    </w:rPr>
                  </w:rPrChange>
                </w:rPr>
                <w:t>registered or certified</w:t>
              </w:r>
              <w:del w:id="656" w:author="Author">
                <w:r w:rsidRPr="00C22FD0" w:rsidDel="006E38DD">
                  <w:rPr>
                    <w:rFonts w:ascii="Times New Roman" w:hAnsi="Times New Roman" w:cs="Times New Roman"/>
                    <w:sz w:val="20"/>
                    <w:szCs w:val="20"/>
                  </w:rPr>
                  <w:delText>authorised</w:delText>
                </w:r>
              </w:del>
              <w:r w:rsidRPr="00C22FD0">
                <w:rPr>
                  <w:rFonts w:ascii="Times New Roman" w:hAnsi="Times New Roman" w:cs="Times New Roman"/>
                  <w:sz w:val="20"/>
                  <w:szCs w:val="20"/>
                </w:rPr>
                <w:t xml:space="preserve"> by ESMA and while the close</w:t>
              </w:r>
              <w:r w:rsidR="00D201CF" w:rsidRPr="00C22FD0">
                <w:rPr>
                  <w:rFonts w:ascii="Times New Roman" w:hAnsi="Times New Roman" w:cs="Times New Roman"/>
                  <w:sz w:val="20"/>
                  <w:szCs w:val="20"/>
                </w:rPr>
                <w:t>d</w:t>
              </w:r>
              <w:r w:rsidRPr="00C22FD0">
                <w:rPr>
                  <w:rFonts w:ascii="Times New Roman" w:hAnsi="Times New Roman" w:cs="Times New Roman"/>
                  <w:sz w:val="20"/>
                  <w:szCs w:val="20"/>
                </w:rPr>
                <w:t xml:space="preserve"> list is not up-dated please report “Other</w:t>
              </w:r>
              <w:r w:rsidR="006E38DD" w:rsidRPr="00C22FD0">
                <w:rPr>
                  <w:rFonts w:ascii="Times New Roman" w:hAnsi="Times New Roman" w:cs="Times New Roman"/>
                  <w:sz w:val="20"/>
                  <w:szCs w:val="20"/>
                </w:rPr>
                <w:t xml:space="preserve"> nominated ECAI</w:t>
              </w:r>
              <w:r w:rsidRPr="00C22FD0">
                <w:rPr>
                  <w:rFonts w:ascii="Times New Roman" w:hAnsi="Times New Roman" w:cs="Times New Roman"/>
                  <w:sz w:val="20"/>
                  <w:szCs w:val="20"/>
                </w:rPr>
                <w:t>”.</w:t>
              </w:r>
            </w:ins>
          </w:p>
          <w:p w14:paraId="4393A109" w14:textId="77777777" w:rsidR="00AC5790" w:rsidRPr="00C22FD0" w:rsidRDefault="00AC5790" w:rsidP="00AC5790">
            <w:pPr>
              <w:spacing w:after="200" w:line="276" w:lineRule="auto"/>
              <w:rPr>
                <w:ins w:id="657" w:author="Author"/>
                <w:rFonts w:ascii="Times New Roman" w:hAnsi="Times New Roman" w:cs="Times New Roman"/>
                <w:sz w:val="20"/>
                <w:szCs w:val="20"/>
              </w:rPr>
            </w:pPr>
            <w:ins w:id="658" w:author="Author">
              <w:r w:rsidRPr="00C22FD0">
                <w:rPr>
                  <w:rFonts w:ascii="Times New Roman" w:hAnsi="Times New Roman" w:cs="Times New Roman"/>
                  <w:sz w:val="20"/>
                  <w:szCs w:val="20"/>
                  <w:rPrChange w:id="659" w:author="Author">
                    <w:rPr>
                      <w:rFonts w:ascii="Times New Roman" w:hAnsi="Times New Roman" w:cs="Times New Roman"/>
                      <w:sz w:val="20"/>
                      <w:szCs w:val="20"/>
                      <w:highlight w:val="yellow"/>
                    </w:rPr>
                  </w:rPrChange>
                </w:rPr>
                <w:t>Applicable at least to CIC categories 1, 2, 5, 6 and 8 (Mortgages and Loans, other than mortgages and loans to natural persons), where available.</w:t>
              </w:r>
            </w:ins>
          </w:p>
          <w:p w14:paraId="24A985A3" w14:textId="77777777" w:rsidR="006E38DD" w:rsidRPr="00C22FD0" w:rsidRDefault="006E38DD" w:rsidP="006E38DD">
            <w:pPr>
              <w:rPr>
                <w:ins w:id="660" w:author="Author"/>
                <w:rFonts w:ascii="Times New Roman" w:hAnsi="Times New Roman" w:cs="Times New Roman"/>
                <w:sz w:val="20"/>
                <w:szCs w:val="20"/>
              </w:rPr>
            </w:pPr>
            <w:ins w:id="661" w:author="Author">
              <w:r w:rsidRPr="00C22FD0">
                <w:rPr>
                  <w:rFonts w:ascii="Times New Roman" w:hAnsi="Times New Roman" w:cs="Times New Roman"/>
                  <w:sz w:val="20"/>
                  <w:szCs w:val="20"/>
                </w:rPr>
                <w:t>- Euler Hermes Rating GmbH (LEI code: 391200QXGLWHK9VK6V27)</w:t>
              </w:r>
            </w:ins>
          </w:p>
          <w:p w14:paraId="16787644" w14:textId="77777777" w:rsidR="006E38DD" w:rsidRPr="00C22FD0" w:rsidRDefault="006E38DD" w:rsidP="006E38DD">
            <w:pPr>
              <w:rPr>
                <w:ins w:id="662" w:author="Author"/>
                <w:rFonts w:ascii="Times New Roman" w:hAnsi="Times New Roman" w:cs="Times New Roman"/>
                <w:sz w:val="20"/>
                <w:szCs w:val="20"/>
              </w:rPr>
            </w:pPr>
            <w:ins w:id="663" w:author="Author">
              <w:r w:rsidRPr="00C22FD0">
                <w:rPr>
                  <w:rFonts w:ascii="Times New Roman" w:hAnsi="Times New Roman" w:cs="Times New Roman"/>
                  <w:sz w:val="20"/>
                  <w:szCs w:val="20"/>
                </w:rPr>
                <w:t>- Japan Credit Rating Agency Ltd (LEI code: 35380002378CEGMRVW86)</w:t>
              </w:r>
            </w:ins>
          </w:p>
          <w:p w14:paraId="265DBD16" w14:textId="77777777" w:rsidR="006E38DD" w:rsidRPr="00C22FD0" w:rsidRDefault="006E38DD" w:rsidP="006E38DD">
            <w:pPr>
              <w:rPr>
                <w:ins w:id="664" w:author="Author"/>
                <w:rFonts w:ascii="Times New Roman" w:hAnsi="Times New Roman" w:cs="Times New Roman"/>
                <w:sz w:val="20"/>
                <w:szCs w:val="20"/>
              </w:rPr>
            </w:pPr>
            <w:ins w:id="665" w:author="Author">
              <w:r w:rsidRPr="00C22FD0">
                <w:rPr>
                  <w:rFonts w:ascii="Times New Roman" w:hAnsi="Times New Roman" w:cs="Times New Roman"/>
                  <w:sz w:val="20"/>
                  <w:szCs w:val="20"/>
                </w:rPr>
                <w:t>- BCRA-Credit Rating Agency AD (LEI code: 747800Z0IC3P66HTQ142)</w:t>
              </w:r>
            </w:ins>
          </w:p>
          <w:p w14:paraId="752BB92D" w14:textId="77777777" w:rsidR="006E38DD" w:rsidRPr="00C22FD0" w:rsidRDefault="006E38DD" w:rsidP="006E38DD">
            <w:pPr>
              <w:rPr>
                <w:ins w:id="666" w:author="Author"/>
                <w:rFonts w:ascii="Times New Roman" w:hAnsi="Times New Roman" w:cs="Times New Roman"/>
                <w:sz w:val="20"/>
                <w:szCs w:val="20"/>
                <w:lang w:val="de-DE"/>
                <w:rPrChange w:id="667" w:author="Author">
                  <w:rPr>
                    <w:ins w:id="668" w:author="Author"/>
                    <w:rFonts w:ascii="Times New Roman" w:hAnsi="Times New Roman" w:cs="Times New Roman"/>
                    <w:sz w:val="20"/>
                    <w:szCs w:val="20"/>
                  </w:rPr>
                </w:rPrChange>
              </w:rPr>
            </w:pPr>
            <w:ins w:id="669" w:author="Author">
              <w:r w:rsidRPr="00C22FD0">
                <w:rPr>
                  <w:rFonts w:ascii="Times New Roman" w:hAnsi="Times New Roman" w:cs="Times New Roman"/>
                  <w:sz w:val="20"/>
                  <w:szCs w:val="20"/>
                  <w:lang w:val="de-DE"/>
                  <w:rPrChange w:id="670" w:author="Author">
                    <w:rPr>
                      <w:rFonts w:ascii="Times New Roman" w:hAnsi="Times New Roman" w:cs="Times New Roman"/>
                      <w:sz w:val="20"/>
                      <w:szCs w:val="20"/>
                    </w:rPr>
                  </w:rPrChange>
                </w:rPr>
                <w:t>- Creditreform Rating AG (LEI code: 391200PHL11KDUTTST66)</w:t>
              </w:r>
            </w:ins>
          </w:p>
          <w:p w14:paraId="296BD86D" w14:textId="77777777" w:rsidR="006E38DD" w:rsidRPr="00C22FD0" w:rsidRDefault="006E38DD" w:rsidP="006E38DD">
            <w:pPr>
              <w:rPr>
                <w:ins w:id="671" w:author="Author"/>
                <w:rFonts w:ascii="Times New Roman" w:hAnsi="Times New Roman" w:cs="Times New Roman"/>
                <w:sz w:val="20"/>
                <w:szCs w:val="20"/>
              </w:rPr>
            </w:pPr>
            <w:ins w:id="672" w:author="Author">
              <w:r w:rsidRPr="00C22FD0">
                <w:rPr>
                  <w:rFonts w:ascii="Times New Roman" w:hAnsi="Times New Roman" w:cs="Times New Roman"/>
                  <w:sz w:val="20"/>
                  <w:szCs w:val="20"/>
                </w:rPr>
                <w:t>- Scope Ratings AG (previously PSR Rating GmbH) (LEI code: 391200WU1EZUQFHDWE91)</w:t>
              </w:r>
            </w:ins>
          </w:p>
          <w:p w14:paraId="295AA8C9" w14:textId="77777777" w:rsidR="006E38DD" w:rsidRPr="00C22FD0" w:rsidRDefault="006E38DD" w:rsidP="006E38DD">
            <w:pPr>
              <w:rPr>
                <w:ins w:id="673" w:author="Author"/>
                <w:rFonts w:ascii="Times New Roman" w:hAnsi="Times New Roman" w:cs="Times New Roman"/>
                <w:sz w:val="20"/>
                <w:szCs w:val="20"/>
                <w:lang w:val="de-DE"/>
                <w:rPrChange w:id="674" w:author="Author">
                  <w:rPr>
                    <w:ins w:id="675" w:author="Author"/>
                    <w:rFonts w:ascii="Times New Roman" w:hAnsi="Times New Roman" w:cs="Times New Roman"/>
                    <w:sz w:val="20"/>
                    <w:szCs w:val="20"/>
                  </w:rPr>
                </w:rPrChange>
              </w:rPr>
            </w:pPr>
            <w:ins w:id="676" w:author="Author">
              <w:r w:rsidRPr="00C22FD0">
                <w:rPr>
                  <w:rFonts w:ascii="Times New Roman" w:hAnsi="Times New Roman" w:cs="Times New Roman"/>
                  <w:sz w:val="20"/>
                  <w:szCs w:val="20"/>
                  <w:lang w:val="de-DE"/>
                  <w:rPrChange w:id="677" w:author="Author">
                    <w:rPr>
                      <w:rFonts w:ascii="Times New Roman" w:hAnsi="Times New Roman" w:cs="Times New Roman"/>
                      <w:sz w:val="20"/>
                      <w:szCs w:val="20"/>
                    </w:rPr>
                  </w:rPrChange>
                </w:rPr>
                <w:t>- ICAP Group SA (LEI code: 2138008U6LKT8VG2UK85)</w:t>
              </w:r>
            </w:ins>
          </w:p>
          <w:p w14:paraId="160A0309" w14:textId="77777777" w:rsidR="006E38DD" w:rsidRPr="00C22FD0" w:rsidRDefault="006E38DD" w:rsidP="006E38DD">
            <w:pPr>
              <w:rPr>
                <w:ins w:id="678" w:author="Author"/>
                <w:rFonts w:ascii="Times New Roman" w:hAnsi="Times New Roman" w:cs="Times New Roman"/>
                <w:sz w:val="20"/>
                <w:szCs w:val="20"/>
                <w:lang w:val="de-DE"/>
                <w:rPrChange w:id="679" w:author="Author">
                  <w:rPr>
                    <w:ins w:id="680" w:author="Author"/>
                    <w:rFonts w:ascii="Times New Roman" w:hAnsi="Times New Roman" w:cs="Times New Roman"/>
                    <w:sz w:val="20"/>
                    <w:szCs w:val="20"/>
                  </w:rPr>
                </w:rPrChange>
              </w:rPr>
            </w:pPr>
            <w:ins w:id="681" w:author="Author">
              <w:r w:rsidRPr="00C22FD0">
                <w:rPr>
                  <w:rFonts w:ascii="Times New Roman" w:hAnsi="Times New Roman" w:cs="Times New Roman"/>
                  <w:sz w:val="20"/>
                  <w:szCs w:val="20"/>
                  <w:lang w:val="de-DE"/>
                  <w:rPrChange w:id="682" w:author="Author">
                    <w:rPr>
                      <w:rFonts w:ascii="Times New Roman" w:hAnsi="Times New Roman" w:cs="Times New Roman"/>
                      <w:sz w:val="20"/>
                      <w:szCs w:val="20"/>
                    </w:rPr>
                  </w:rPrChange>
                </w:rPr>
                <w:t>- GBB-Rating Gesellschaft für Bonitätsbeurteilung GmbH (LEI code: 391200OLWXCTKPADVV72)</w:t>
              </w:r>
            </w:ins>
          </w:p>
          <w:p w14:paraId="192325D9" w14:textId="77777777" w:rsidR="006E38DD" w:rsidRPr="00C22FD0" w:rsidRDefault="006E38DD" w:rsidP="006E38DD">
            <w:pPr>
              <w:rPr>
                <w:ins w:id="683" w:author="Author"/>
                <w:rFonts w:ascii="Times New Roman" w:hAnsi="Times New Roman" w:cs="Times New Roman"/>
                <w:sz w:val="20"/>
                <w:szCs w:val="20"/>
                <w:lang w:val="de-DE"/>
                <w:rPrChange w:id="684" w:author="Author">
                  <w:rPr>
                    <w:ins w:id="685" w:author="Author"/>
                    <w:rFonts w:ascii="Times New Roman" w:hAnsi="Times New Roman" w:cs="Times New Roman"/>
                    <w:sz w:val="20"/>
                    <w:szCs w:val="20"/>
                  </w:rPr>
                </w:rPrChange>
              </w:rPr>
            </w:pPr>
            <w:ins w:id="686" w:author="Author">
              <w:r w:rsidRPr="00C22FD0">
                <w:rPr>
                  <w:rFonts w:ascii="Times New Roman" w:hAnsi="Times New Roman" w:cs="Times New Roman"/>
                  <w:sz w:val="20"/>
                  <w:szCs w:val="20"/>
                  <w:lang w:val="de-DE"/>
                  <w:rPrChange w:id="687" w:author="Author">
                    <w:rPr>
                      <w:rFonts w:ascii="Times New Roman" w:hAnsi="Times New Roman" w:cs="Times New Roman"/>
                      <w:sz w:val="20"/>
                      <w:szCs w:val="20"/>
                    </w:rPr>
                  </w:rPrChange>
                </w:rPr>
                <w:t>- ASSEKURATA Assekuranz Rating-Agentur GmbH (LEI code: 529900977LETWLJF3295)</w:t>
              </w:r>
            </w:ins>
          </w:p>
          <w:p w14:paraId="746FA46F" w14:textId="77777777" w:rsidR="006E38DD" w:rsidRPr="00C22FD0" w:rsidRDefault="006E38DD" w:rsidP="006E38DD">
            <w:pPr>
              <w:rPr>
                <w:ins w:id="688" w:author="Author"/>
                <w:rFonts w:ascii="Times New Roman" w:hAnsi="Times New Roman" w:cs="Times New Roman"/>
                <w:sz w:val="20"/>
                <w:szCs w:val="20"/>
              </w:rPr>
            </w:pPr>
            <w:ins w:id="689" w:author="Author">
              <w:r w:rsidRPr="00C22FD0">
                <w:rPr>
                  <w:rFonts w:ascii="Times New Roman" w:hAnsi="Times New Roman" w:cs="Times New Roman"/>
                  <w:sz w:val="20"/>
                  <w:szCs w:val="20"/>
                </w:rPr>
                <w:t xml:space="preserve">- ARC Ratings, S.A. (previously </w:t>
              </w:r>
              <w:proofErr w:type="spellStart"/>
              <w:r w:rsidRPr="00C22FD0">
                <w:rPr>
                  <w:rFonts w:ascii="Times New Roman" w:hAnsi="Times New Roman" w:cs="Times New Roman"/>
                  <w:sz w:val="20"/>
                  <w:szCs w:val="20"/>
                </w:rPr>
                <w:t>Companhia</w:t>
              </w:r>
              <w:proofErr w:type="spellEnd"/>
              <w:r w:rsidRPr="00C22FD0">
                <w:rPr>
                  <w:rFonts w:ascii="Times New Roman" w:hAnsi="Times New Roman" w:cs="Times New Roman"/>
                  <w:sz w:val="20"/>
                  <w:szCs w:val="20"/>
                </w:rPr>
                <w:t xml:space="preserve"> Portuguesa de Rating, S.A) (LEI code: 213800OZNJQMV6UA7D79)</w:t>
              </w:r>
            </w:ins>
          </w:p>
          <w:p w14:paraId="7A0435C6" w14:textId="77777777" w:rsidR="006E38DD" w:rsidRPr="00C22FD0" w:rsidRDefault="006E38DD" w:rsidP="006E38DD">
            <w:pPr>
              <w:rPr>
                <w:ins w:id="690" w:author="Author"/>
                <w:rFonts w:ascii="Times New Roman" w:hAnsi="Times New Roman" w:cs="Times New Roman"/>
                <w:sz w:val="20"/>
                <w:szCs w:val="20"/>
              </w:rPr>
            </w:pPr>
            <w:ins w:id="691" w:author="Author">
              <w:r w:rsidRPr="00C22FD0">
                <w:rPr>
                  <w:rFonts w:ascii="Times New Roman" w:hAnsi="Times New Roman" w:cs="Times New Roman"/>
                  <w:sz w:val="20"/>
                  <w:szCs w:val="20"/>
                </w:rPr>
                <w:lastRenderedPageBreak/>
                <w:t>- AM Best Europe-Rating Services Ltd. (AMBERS) (LEI code: 549300VO8J8E5IQV1T26)</w:t>
              </w:r>
            </w:ins>
          </w:p>
          <w:p w14:paraId="0E8FEC16" w14:textId="77777777" w:rsidR="006E38DD" w:rsidRPr="00C22FD0" w:rsidRDefault="006E38DD" w:rsidP="006E38DD">
            <w:pPr>
              <w:rPr>
                <w:ins w:id="692" w:author="Author"/>
                <w:rFonts w:ascii="Times New Roman" w:hAnsi="Times New Roman" w:cs="Times New Roman"/>
                <w:sz w:val="20"/>
                <w:szCs w:val="20"/>
              </w:rPr>
            </w:pPr>
            <w:ins w:id="693" w:author="Author">
              <w:r w:rsidRPr="00C22FD0">
                <w:rPr>
                  <w:rFonts w:ascii="Times New Roman" w:hAnsi="Times New Roman" w:cs="Times New Roman"/>
                  <w:sz w:val="20"/>
                  <w:szCs w:val="20"/>
                </w:rPr>
                <w:t>- DBRS Ratings Limited (LEI code: 5493008CGCDQLGT3EH93)</w:t>
              </w:r>
            </w:ins>
          </w:p>
          <w:p w14:paraId="4260C4E9" w14:textId="77777777" w:rsidR="006E38DD" w:rsidRPr="00C22FD0" w:rsidRDefault="006E38DD" w:rsidP="006E38DD">
            <w:pPr>
              <w:rPr>
                <w:ins w:id="694" w:author="Author"/>
                <w:rFonts w:ascii="Times New Roman" w:hAnsi="Times New Roman" w:cs="Times New Roman"/>
                <w:sz w:val="20"/>
                <w:szCs w:val="20"/>
              </w:rPr>
            </w:pPr>
            <w:ins w:id="695" w:author="Author">
              <w:r w:rsidRPr="00C22FD0">
                <w:rPr>
                  <w:rFonts w:ascii="Times New Roman" w:hAnsi="Times New Roman" w:cs="Times New Roman"/>
                  <w:sz w:val="20"/>
                  <w:szCs w:val="20"/>
                </w:rPr>
                <w:t>- Fitch France S.A.S. (LEI code: 2138009Y4TCZT6QOJO69)</w:t>
              </w:r>
            </w:ins>
          </w:p>
          <w:p w14:paraId="156EEBF9" w14:textId="77777777" w:rsidR="006E38DD" w:rsidRPr="00C22FD0" w:rsidRDefault="006E38DD" w:rsidP="006E38DD">
            <w:pPr>
              <w:rPr>
                <w:ins w:id="696" w:author="Author"/>
                <w:rFonts w:ascii="Times New Roman" w:hAnsi="Times New Roman" w:cs="Times New Roman"/>
                <w:sz w:val="20"/>
                <w:szCs w:val="20"/>
                <w:lang w:val="de-DE"/>
                <w:rPrChange w:id="697" w:author="Author">
                  <w:rPr>
                    <w:ins w:id="698" w:author="Author"/>
                    <w:rFonts w:ascii="Times New Roman" w:hAnsi="Times New Roman" w:cs="Times New Roman"/>
                    <w:sz w:val="20"/>
                    <w:szCs w:val="20"/>
                  </w:rPr>
                </w:rPrChange>
              </w:rPr>
            </w:pPr>
            <w:ins w:id="699" w:author="Author">
              <w:r w:rsidRPr="00C22FD0">
                <w:rPr>
                  <w:rFonts w:ascii="Times New Roman" w:hAnsi="Times New Roman" w:cs="Times New Roman"/>
                  <w:sz w:val="20"/>
                  <w:szCs w:val="20"/>
                  <w:lang w:val="de-DE"/>
                  <w:rPrChange w:id="700" w:author="Author">
                    <w:rPr>
                      <w:rFonts w:ascii="Times New Roman" w:hAnsi="Times New Roman" w:cs="Times New Roman"/>
                      <w:sz w:val="20"/>
                      <w:szCs w:val="20"/>
                    </w:rPr>
                  </w:rPrChange>
                </w:rPr>
                <w:t>- Fitch Deutschland GmbH (LEI code: 213800JEMOT1H45VN340)</w:t>
              </w:r>
            </w:ins>
          </w:p>
          <w:p w14:paraId="5B5F7451" w14:textId="77777777" w:rsidR="006E38DD" w:rsidRPr="00C22FD0" w:rsidRDefault="006E38DD" w:rsidP="006E38DD">
            <w:pPr>
              <w:rPr>
                <w:ins w:id="701" w:author="Author"/>
                <w:rFonts w:ascii="Times New Roman" w:hAnsi="Times New Roman" w:cs="Times New Roman"/>
                <w:sz w:val="20"/>
                <w:szCs w:val="20"/>
                <w:lang w:val="de-DE"/>
                <w:rPrChange w:id="702" w:author="Author">
                  <w:rPr>
                    <w:ins w:id="703" w:author="Author"/>
                    <w:rFonts w:ascii="Times New Roman" w:hAnsi="Times New Roman" w:cs="Times New Roman"/>
                    <w:sz w:val="20"/>
                    <w:szCs w:val="20"/>
                  </w:rPr>
                </w:rPrChange>
              </w:rPr>
            </w:pPr>
            <w:ins w:id="704" w:author="Author">
              <w:r w:rsidRPr="00C22FD0">
                <w:rPr>
                  <w:rFonts w:ascii="Times New Roman" w:hAnsi="Times New Roman" w:cs="Times New Roman"/>
                  <w:sz w:val="20"/>
                  <w:szCs w:val="20"/>
                  <w:lang w:val="de-DE"/>
                  <w:rPrChange w:id="705" w:author="Author">
                    <w:rPr>
                      <w:rFonts w:ascii="Times New Roman" w:hAnsi="Times New Roman" w:cs="Times New Roman"/>
                      <w:sz w:val="20"/>
                      <w:szCs w:val="20"/>
                    </w:rPr>
                  </w:rPrChange>
                </w:rPr>
                <w:t>- Fitch Italia S.p.A. (LEI code: 213800POJ9QSCHL3KR31)</w:t>
              </w:r>
            </w:ins>
          </w:p>
          <w:p w14:paraId="77FE1E7D" w14:textId="77777777" w:rsidR="006E38DD" w:rsidRPr="00C22FD0" w:rsidRDefault="006E38DD" w:rsidP="006E38DD">
            <w:pPr>
              <w:rPr>
                <w:ins w:id="706" w:author="Author"/>
                <w:rFonts w:ascii="Times New Roman" w:hAnsi="Times New Roman" w:cs="Times New Roman"/>
                <w:sz w:val="20"/>
                <w:szCs w:val="20"/>
                <w:lang w:val="de-DE"/>
                <w:rPrChange w:id="707" w:author="Author">
                  <w:rPr>
                    <w:ins w:id="708" w:author="Author"/>
                    <w:rFonts w:ascii="Times New Roman" w:hAnsi="Times New Roman" w:cs="Times New Roman"/>
                    <w:sz w:val="20"/>
                    <w:szCs w:val="20"/>
                  </w:rPr>
                </w:rPrChange>
              </w:rPr>
            </w:pPr>
            <w:ins w:id="709" w:author="Author">
              <w:r w:rsidRPr="00C22FD0">
                <w:rPr>
                  <w:rFonts w:ascii="Times New Roman" w:hAnsi="Times New Roman" w:cs="Times New Roman"/>
                  <w:sz w:val="20"/>
                  <w:szCs w:val="20"/>
                  <w:lang w:val="de-DE"/>
                  <w:rPrChange w:id="710" w:author="Author">
                    <w:rPr>
                      <w:rFonts w:ascii="Times New Roman" w:hAnsi="Times New Roman" w:cs="Times New Roman"/>
                      <w:sz w:val="20"/>
                      <w:szCs w:val="20"/>
                    </w:rPr>
                  </w:rPrChange>
                </w:rPr>
                <w:t>- Fitch Polska S.A. (LEI code: 213800RYJTJPW2WD5704)</w:t>
              </w:r>
            </w:ins>
          </w:p>
          <w:p w14:paraId="6AE4A428" w14:textId="77777777" w:rsidR="006E38DD" w:rsidRPr="00C22FD0" w:rsidRDefault="006E38DD" w:rsidP="006E38DD">
            <w:pPr>
              <w:rPr>
                <w:ins w:id="711" w:author="Author"/>
                <w:rFonts w:ascii="Times New Roman" w:hAnsi="Times New Roman" w:cs="Times New Roman"/>
                <w:sz w:val="20"/>
                <w:szCs w:val="20"/>
              </w:rPr>
            </w:pPr>
            <w:ins w:id="712" w:author="Author">
              <w:r w:rsidRPr="00C22FD0">
                <w:rPr>
                  <w:rFonts w:ascii="Times New Roman" w:hAnsi="Times New Roman" w:cs="Times New Roman"/>
                  <w:sz w:val="20"/>
                  <w:szCs w:val="20"/>
                </w:rPr>
                <w:t xml:space="preserve">- Fitch Ratings </w:t>
              </w:r>
              <w:proofErr w:type="spellStart"/>
              <w:r w:rsidRPr="00C22FD0">
                <w:rPr>
                  <w:rFonts w:ascii="Times New Roman" w:hAnsi="Times New Roman" w:cs="Times New Roman"/>
                  <w:sz w:val="20"/>
                  <w:szCs w:val="20"/>
                </w:rPr>
                <w:t>España</w:t>
              </w:r>
              <w:proofErr w:type="spellEnd"/>
              <w:r w:rsidRPr="00C22FD0">
                <w:rPr>
                  <w:rFonts w:ascii="Times New Roman" w:hAnsi="Times New Roman" w:cs="Times New Roman"/>
                  <w:sz w:val="20"/>
                  <w:szCs w:val="20"/>
                </w:rPr>
                <w:t xml:space="preserve"> S.A.U. (LEI code: 213800RENFIIODKETE60)</w:t>
              </w:r>
            </w:ins>
          </w:p>
          <w:p w14:paraId="607A9162" w14:textId="77777777" w:rsidR="006E38DD" w:rsidRPr="00C22FD0" w:rsidRDefault="006E38DD" w:rsidP="006E38DD">
            <w:pPr>
              <w:rPr>
                <w:ins w:id="713" w:author="Author"/>
                <w:rFonts w:ascii="Times New Roman" w:hAnsi="Times New Roman" w:cs="Times New Roman"/>
                <w:sz w:val="20"/>
                <w:szCs w:val="20"/>
              </w:rPr>
            </w:pPr>
            <w:ins w:id="714" w:author="Author">
              <w:r w:rsidRPr="00C22FD0">
                <w:rPr>
                  <w:rFonts w:ascii="Times New Roman" w:hAnsi="Times New Roman" w:cs="Times New Roman"/>
                  <w:sz w:val="20"/>
                  <w:szCs w:val="20"/>
                </w:rPr>
                <w:t>- Fitch Ratings Limited (LEI code: 2138009F8YAHVC8W3Q52)</w:t>
              </w:r>
            </w:ins>
          </w:p>
          <w:p w14:paraId="59284A5F" w14:textId="77777777" w:rsidR="006E38DD" w:rsidRPr="00C22FD0" w:rsidRDefault="006E38DD" w:rsidP="006E38DD">
            <w:pPr>
              <w:rPr>
                <w:ins w:id="715" w:author="Author"/>
                <w:rFonts w:ascii="Times New Roman" w:hAnsi="Times New Roman" w:cs="Times New Roman"/>
                <w:sz w:val="20"/>
                <w:szCs w:val="20"/>
              </w:rPr>
            </w:pPr>
            <w:ins w:id="716" w:author="Author">
              <w:r w:rsidRPr="00C22FD0">
                <w:rPr>
                  <w:rFonts w:ascii="Times New Roman" w:hAnsi="Times New Roman" w:cs="Times New Roman"/>
                  <w:sz w:val="20"/>
                  <w:szCs w:val="20"/>
                </w:rPr>
                <w:t>- Fitch Ratings CIS Limited (LEI code: 213800B7528Q4DIF2G76)</w:t>
              </w:r>
            </w:ins>
          </w:p>
          <w:p w14:paraId="79B9FC52" w14:textId="77777777" w:rsidR="006E38DD" w:rsidRPr="00C22FD0" w:rsidRDefault="006E38DD" w:rsidP="006E38DD">
            <w:pPr>
              <w:rPr>
                <w:ins w:id="717" w:author="Author"/>
                <w:rFonts w:ascii="Times New Roman" w:hAnsi="Times New Roman" w:cs="Times New Roman"/>
                <w:sz w:val="20"/>
                <w:szCs w:val="20"/>
              </w:rPr>
            </w:pPr>
            <w:ins w:id="718" w:author="Author">
              <w:r w:rsidRPr="00C22FD0">
                <w:rPr>
                  <w:rFonts w:ascii="Times New Roman" w:hAnsi="Times New Roman" w:cs="Times New Roman"/>
                  <w:sz w:val="20"/>
                  <w:szCs w:val="20"/>
                </w:rPr>
                <w:t>- Moody’s Investors Service Cyprus Ltd (LEI code: 549300V4LCOYCMNUVR81)</w:t>
              </w:r>
            </w:ins>
          </w:p>
          <w:p w14:paraId="6F11BF83" w14:textId="77777777" w:rsidR="006E38DD" w:rsidRPr="00C22FD0" w:rsidRDefault="006E38DD" w:rsidP="006E38DD">
            <w:pPr>
              <w:rPr>
                <w:ins w:id="719" w:author="Author"/>
                <w:rFonts w:ascii="Times New Roman" w:hAnsi="Times New Roman" w:cs="Times New Roman"/>
                <w:sz w:val="20"/>
                <w:szCs w:val="20"/>
              </w:rPr>
            </w:pPr>
            <w:ins w:id="720" w:author="Author">
              <w:r w:rsidRPr="00C22FD0">
                <w:rPr>
                  <w:rFonts w:ascii="Times New Roman" w:hAnsi="Times New Roman" w:cs="Times New Roman"/>
                  <w:sz w:val="20"/>
                  <w:szCs w:val="20"/>
                </w:rPr>
                <w:t>- Moody’s France S.A.S. (LEI code: 549300EB2XQYRSE54F02)</w:t>
              </w:r>
            </w:ins>
          </w:p>
          <w:p w14:paraId="16ECE9D2" w14:textId="77777777" w:rsidR="006E38DD" w:rsidRPr="00C22FD0" w:rsidRDefault="006E38DD" w:rsidP="006E38DD">
            <w:pPr>
              <w:rPr>
                <w:ins w:id="721" w:author="Author"/>
                <w:rFonts w:ascii="Times New Roman" w:hAnsi="Times New Roman" w:cs="Times New Roman"/>
                <w:sz w:val="20"/>
                <w:szCs w:val="20"/>
              </w:rPr>
            </w:pPr>
            <w:ins w:id="722" w:author="Author">
              <w:r w:rsidRPr="00C22FD0">
                <w:rPr>
                  <w:rFonts w:ascii="Times New Roman" w:hAnsi="Times New Roman" w:cs="Times New Roman"/>
                  <w:sz w:val="20"/>
                  <w:szCs w:val="20"/>
                </w:rPr>
                <w:t>- Moody’s Deutschland GmbH (LEI code: 549300M5JMGHVTWYZH47)</w:t>
              </w:r>
            </w:ins>
          </w:p>
          <w:p w14:paraId="19D2E00E" w14:textId="77777777" w:rsidR="006E38DD" w:rsidRPr="00C22FD0" w:rsidRDefault="006E38DD" w:rsidP="006E38DD">
            <w:pPr>
              <w:rPr>
                <w:ins w:id="723" w:author="Author"/>
                <w:rFonts w:ascii="Times New Roman" w:hAnsi="Times New Roman" w:cs="Times New Roman"/>
                <w:sz w:val="20"/>
                <w:szCs w:val="20"/>
              </w:rPr>
            </w:pPr>
            <w:ins w:id="724" w:author="Author">
              <w:r w:rsidRPr="00C22FD0">
                <w:rPr>
                  <w:rFonts w:ascii="Times New Roman" w:hAnsi="Times New Roman" w:cs="Times New Roman"/>
                  <w:sz w:val="20"/>
                  <w:szCs w:val="20"/>
                </w:rPr>
                <w:t xml:space="preserve">- Moody’s Italia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(LEI code: 549300GMXJ4QK70UOU68)</w:t>
              </w:r>
            </w:ins>
          </w:p>
          <w:p w14:paraId="49EA267E" w14:textId="77777777" w:rsidR="006E38DD" w:rsidRPr="00C22FD0" w:rsidRDefault="006E38DD" w:rsidP="006E38DD">
            <w:pPr>
              <w:rPr>
                <w:ins w:id="725" w:author="Author"/>
                <w:rFonts w:ascii="Times New Roman" w:hAnsi="Times New Roman" w:cs="Times New Roman"/>
                <w:sz w:val="20"/>
                <w:szCs w:val="20"/>
              </w:rPr>
            </w:pPr>
            <w:ins w:id="726" w:author="Author">
              <w:r w:rsidRPr="00C22FD0">
                <w:rPr>
                  <w:rFonts w:ascii="Times New Roman" w:hAnsi="Times New Roman" w:cs="Times New Roman"/>
                  <w:sz w:val="20"/>
                  <w:szCs w:val="20"/>
                </w:rPr>
                <w:t xml:space="preserve">- Moody’s Investors Service </w:t>
              </w:r>
              <w:proofErr w:type="spellStart"/>
              <w:r w:rsidRPr="00C22FD0">
                <w:rPr>
                  <w:rFonts w:ascii="Times New Roman" w:hAnsi="Times New Roman" w:cs="Times New Roman"/>
                  <w:sz w:val="20"/>
                  <w:szCs w:val="20"/>
                </w:rPr>
                <w:t>España</w:t>
              </w:r>
              <w:proofErr w:type="spellEnd"/>
              <w:r w:rsidRPr="00C22FD0">
                <w:rPr>
                  <w:rFonts w:ascii="Times New Roman" w:hAnsi="Times New Roman" w:cs="Times New Roman"/>
                  <w:sz w:val="20"/>
                  <w:szCs w:val="20"/>
                </w:rPr>
                <w:t xml:space="preserve"> S.A. (LEI code: 5493005X59ILY4BGJK90)</w:t>
              </w:r>
            </w:ins>
          </w:p>
          <w:p w14:paraId="36D38C76" w14:textId="77777777" w:rsidR="006E38DD" w:rsidRPr="00C22FD0" w:rsidRDefault="006E38DD" w:rsidP="006E38DD">
            <w:pPr>
              <w:rPr>
                <w:ins w:id="727" w:author="Author"/>
                <w:rFonts w:ascii="Times New Roman" w:hAnsi="Times New Roman" w:cs="Times New Roman"/>
                <w:sz w:val="20"/>
                <w:szCs w:val="20"/>
              </w:rPr>
            </w:pPr>
            <w:ins w:id="728" w:author="Author">
              <w:r w:rsidRPr="00C22FD0">
                <w:rPr>
                  <w:rFonts w:ascii="Times New Roman" w:hAnsi="Times New Roman" w:cs="Times New Roman"/>
                  <w:sz w:val="20"/>
                  <w:szCs w:val="20"/>
                </w:rPr>
                <w:t>- Moody’s Investors Service Ltd (LEI code: 549300SM89WABHDNJ349)</w:t>
              </w:r>
            </w:ins>
          </w:p>
          <w:p w14:paraId="1B64B504" w14:textId="77777777" w:rsidR="005E0016" w:rsidRPr="005E0016" w:rsidRDefault="005E0016" w:rsidP="005E0016">
            <w:pPr>
              <w:rPr>
                <w:ins w:id="729" w:author="Author"/>
                <w:rFonts w:ascii="Times New Roman" w:hAnsi="Times New Roman" w:cs="Times New Roman"/>
                <w:sz w:val="20"/>
                <w:szCs w:val="20"/>
              </w:rPr>
            </w:pPr>
            <w:ins w:id="730" w:author="Author">
              <w:r w:rsidRPr="005E0016">
                <w:rPr>
                  <w:rFonts w:ascii="Times New Roman" w:hAnsi="Times New Roman" w:cs="Times New Roman"/>
                  <w:sz w:val="20"/>
                  <w:szCs w:val="20"/>
                </w:rPr>
                <w:t>- S&amp;P Global Ratings France SAS (LEI code: 54930035REY2YCDSBH09)</w:t>
              </w:r>
            </w:ins>
          </w:p>
          <w:p w14:paraId="6CC058CA" w14:textId="01810A09" w:rsidR="006E38DD" w:rsidRPr="00C22FD0" w:rsidDel="005E0016" w:rsidRDefault="005E0016" w:rsidP="005E0016">
            <w:pPr>
              <w:rPr>
                <w:ins w:id="731" w:author="Author"/>
                <w:del w:id="732" w:author="Author"/>
                <w:rFonts w:ascii="Times New Roman" w:hAnsi="Times New Roman" w:cs="Times New Roman"/>
                <w:sz w:val="20"/>
                <w:szCs w:val="20"/>
              </w:rPr>
            </w:pPr>
            <w:ins w:id="733" w:author="Author">
              <w:r w:rsidRPr="005E0016">
                <w:rPr>
                  <w:rFonts w:ascii="Times New Roman" w:hAnsi="Times New Roman" w:cs="Times New Roman"/>
                  <w:sz w:val="20"/>
                  <w:szCs w:val="20"/>
                </w:rPr>
                <w:t>- S&amp;P Global Ratings Italy S.R.L. (LEI code: 54930000NMOJ7ZBUQ063)</w:t>
              </w:r>
              <w:del w:id="734" w:author="Author">
                <w:r w:rsidR="006E38DD" w:rsidRPr="00C22FD0" w:rsidDel="005E0016">
                  <w:rPr>
                    <w:rFonts w:ascii="Times New Roman" w:hAnsi="Times New Roman" w:cs="Times New Roman"/>
                    <w:sz w:val="20"/>
                    <w:szCs w:val="20"/>
                  </w:rPr>
                  <w:delText>- Standard &amp; Poor’s Credit Market Services France S.A.S. (LEI code: 54930035REY2YCDSBH09)</w:delText>
                </w:r>
              </w:del>
            </w:ins>
          </w:p>
          <w:p w14:paraId="2A1B39FD" w14:textId="664C6251" w:rsidR="006E38DD" w:rsidRPr="00C22FD0" w:rsidDel="005E0016" w:rsidRDefault="006E38DD" w:rsidP="006E38DD">
            <w:pPr>
              <w:rPr>
                <w:ins w:id="735" w:author="Author"/>
                <w:del w:id="736" w:author="Author"/>
                <w:rFonts w:ascii="Times New Roman" w:hAnsi="Times New Roman" w:cs="Times New Roman"/>
                <w:sz w:val="20"/>
                <w:szCs w:val="20"/>
              </w:rPr>
            </w:pPr>
            <w:ins w:id="737" w:author="Author">
              <w:del w:id="738" w:author="Author">
                <w:r w:rsidRPr="00C22FD0" w:rsidDel="005E0016">
                  <w:rPr>
                    <w:rFonts w:ascii="Times New Roman" w:hAnsi="Times New Roman" w:cs="Times New Roman"/>
                    <w:sz w:val="20"/>
                    <w:szCs w:val="20"/>
                  </w:rPr>
                  <w:delText>- Standard &amp; Poor’s Credit Market Services Italy S.r.l. (LEI code: 54930000NMOJ7ZBUQ063)</w:delText>
                </w:r>
              </w:del>
            </w:ins>
          </w:p>
          <w:p w14:paraId="718C7B72" w14:textId="77777777" w:rsidR="006E38DD" w:rsidRPr="00C22FD0" w:rsidRDefault="006E38DD" w:rsidP="006E38DD">
            <w:pPr>
              <w:rPr>
                <w:ins w:id="739" w:author="Author"/>
                <w:rFonts w:ascii="Times New Roman" w:hAnsi="Times New Roman" w:cs="Times New Roman"/>
                <w:sz w:val="20"/>
                <w:szCs w:val="20"/>
              </w:rPr>
            </w:pPr>
            <w:ins w:id="740" w:author="Author">
              <w:r w:rsidRPr="00C22FD0">
                <w:rPr>
                  <w:rFonts w:ascii="Times New Roman" w:hAnsi="Times New Roman" w:cs="Times New Roman"/>
                  <w:sz w:val="20"/>
                  <w:szCs w:val="20"/>
                </w:rPr>
                <w:t>- Standard &amp; Poor’s Credit Market Services Europe Limited (LEI code: 549300363WVTTH0TW460)</w:t>
              </w:r>
            </w:ins>
          </w:p>
          <w:p w14:paraId="3568AAC4" w14:textId="2356FF25" w:rsidR="006E38DD" w:rsidRPr="00C22FD0" w:rsidRDefault="006E38DD" w:rsidP="006E38DD">
            <w:pPr>
              <w:rPr>
                <w:ins w:id="741" w:author="Author"/>
                <w:rFonts w:ascii="Times New Roman" w:hAnsi="Times New Roman" w:cs="Times New Roman"/>
                <w:sz w:val="20"/>
                <w:szCs w:val="20"/>
              </w:rPr>
            </w:pPr>
            <w:ins w:id="742" w:author="Author">
              <w:r w:rsidRPr="00C22FD0">
                <w:rPr>
                  <w:rFonts w:ascii="Times New Roman" w:hAnsi="Times New Roman" w:cs="Times New Roman"/>
                  <w:sz w:val="20"/>
                  <w:szCs w:val="20"/>
                </w:rPr>
                <w:t xml:space="preserve">- </w:t>
              </w:r>
              <w:r w:rsidR="00AE3C77" w:rsidRPr="00AE3C77">
                <w:rPr>
                  <w:rFonts w:ascii="Times New Roman" w:hAnsi="Times New Roman" w:cs="Times New Roman"/>
                  <w:sz w:val="20"/>
                  <w:szCs w:val="20"/>
                </w:rPr>
                <w:t xml:space="preserve">CRIF Ratings </w:t>
              </w:r>
              <w:proofErr w:type="spellStart"/>
              <w:r w:rsidR="00AE3C77" w:rsidRPr="00AE3C77">
                <w:rPr>
                  <w:rFonts w:ascii="Times New Roman" w:hAnsi="Times New Roman" w:cs="Times New Roman"/>
                  <w:sz w:val="20"/>
                  <w:szCs w:val="20"/>
                </w:rPr>
                <w:t>S.r.l</w:t>
              </w:r>
              <w:proofErr w:type="spellEnd"/>
              <w:r w:rsidR="00AE3C77" w:rsidRPr="00AE3C77">
                <w:rPr>
                  <w:rFonts w:ascii="Times New Roman" w:hAnsi="Times New Roman" w:cs="Times New Roman"/>
                  <w:sz w:val="20"/>
                  <w:szCs w:val="20"/>
                </w:rPr>
                <w:t xml:space="preserve">. (previously </w:t>
              </w:r>
              <w:r w:rsidRPr="00C22FD0">
                <w:rPr>
                  <w:rFonts w:ascii="Times New Roman" w:hAnsi="Times New Roman" w:cs="Times New Roman"/>
                  <w:sz w:val="20"/>
                  <w:szCs w:val="20"/>
                </w:rPr>
                <w:t>CRIF S.p.A.</w:t>
              </w:r>
              <w:r w:rsidR="00AE3C77">
                <w:rPr>
                  <w:rFonts w:ascii="Times New Roman" w:hAnsi="Times New Roman" w:cs="Times New Roman"/>
                  <w:sz w:val="20"/>
                  <w:szCs w:val="20"/>
                </w:rPr>
                <w:t>)</w:t>
              </w:r>
              <w:r w:rsidRPr="00C22FD0">
                <w:rPr>
                  <w:rFonts w:ascii="Times New Roman" w:hAnsi="Times New Roman" w:cs="Times New Roman"/>
                  <w:sz w:val="20"/>
                  <w:szCs w:val="20"/>
                </w:rPr>
                <w:t xml:space="preserve"> (LEI code: </w:t>
              </w:r>
              <w:r w:rsidR="00194326" w:rsidRPr="00C22FD0">
                <w:rPr>
                  <w:rFonts w:ascii="Times New Roman" w:hAnsi="Times New Roman" w:cs="Times New Roman"/>
                  <w:sz w:val="20"/>
                  <w:szCs w:val="20"/>
                </w:rPr>
                <w:t>8156001AB6A1D740F237</w:t>
              </w:r>
              <w:del w:id="743" w:author="Author">
                <w:r w:rsidRPr="00C22FD0" w:rsidDel="00194326">
                  <w:rPr>
                    <w:rFonts w:ascii="Times New Roman" w:hAnsi="Times New Roman" w:cs="Times New Roman"/>
                    <w:sz w:val="20"/>
                    <w:szCs w:val="20"/>
                  </w:rPr>
                  <w:delText>815600EAE45F55EE5B73</w:delText>
                </w:r>
              </w:del>
              <w:r w:rsidRPr="00C22FD0">
                <w:rPr>
                  <w:rFonts w:ascii="Times New Roman" w:hAnsi="Times New Roman" w:cs="Times New Roman"/>
                  <w:sz w:val="20"/>
                  <w:szCs w:val="20"/>
                </w:rPr>
                <w:t>)</w:t>
              </w:r>
            </w:ins>
          </w:p>
          <w:p w14:paraId="0B6BFFB1" w14:textId="77777777" w:rsidR="006E38DD" w:rsidRPr="00C22FD0" w:rsidRDefault="006E38DD" w:rsidP="006E38DD">
            <w:pPr>
              <w:rPr>
                <w:ins w:id="744" w:author="Author"/>
                <w:rFonts w:ascii="Times New Roman" w:hAnsi="Times New Roman" w:cs="Times New Roman"/>
                <w:sz w:val="20"/>
                <w:szCs w:val="20"/>
              </w:rPr>
            </w:pPr>
            <w:ins w:id="745" w:author="Author">
              <w:r w:rsidRPr="00C22FD0">
                <w:rPr>
                  <w:rFonts w:ascii="Times New Roman" w:hAnsi="Times New Roman" w:cs="Times New Roman"/>
                  <w:sz w:val="20"/>
                  <w:szCs w:val="20"/>
                </w:rPr>
                <w:t>- Capital Intelligence Ratings Ltd (LEI code: 549300RE88OJP9J24Z18)</w:t>
              </w:r>
            </w:ins>
          </w:p>
          <w:p w14:paraId="493CDEA6" w14:textId="77777777" w:rsidR="006E38DD" w:rsidRPr="00C22FD0" w:rsidRDefault="006E38DD" w:rsidP="006E38DD">
            <w:pPr>
              <w:rPr>
                <w:ins w:id="746" w:author="Author"/>
                <w:rFonts w:ascii="Times New Roman" w:hAnsi="Times New Roman" w:cs="Times New Roman"/>
                <w:sz w:val="20"/>
                <w:szCs w:val="20"/>
              </w:rPr>
            </w:pPr>
            <w:ins w:id="747" w:author="Author">
              <w:r w:rsidRPr="00C22FD0">
                <w:rPr>
                  <w:rFonts w:ascii="Times New Roman" w:hAnsi="Times New Roman" w:cs="Times New Roman"/>
                  <w:sz w:val="20"/>
                  <w:szCs w:val="20"/>
                </w:rPr>
                <w:t xml:space="preserve">- European Rating Agency, </w:t>
              </w:r>
              <w:proofErr w:type="spellStart"/>
              <w:r w:rsidRPr="00C22FD0">
                <w:rPr>
                  <w:rFonts w:ascii="Times New Roman" w:hAnsi="Times New Roman" w:cs="Times New Roman"/>
                  <w:sz w:val="20"/>
                  <w:szCs w:val="20"/>
                </w:rPr>
                <w:t>a.s</w:t>
              </w:r>
              <w:proofErr w:type="spellEnd"/>
              <w:r w:rsidRPr="00C22FD0">
                <w:rPr>
                  <w:rFonts w:ascii="Times New Roman" w:hAnsi="Times New Roman" w:cs="Times New Roman"/>
                  <w:sz w:val="20"/>
                  <w:szCs w:val="20"/>
                </w:rPr>
                <w:t>. (LEI code: 097900BFME0000038276)</w:t>
              </w:r>
            </w:ins>
          </w:p>
          <w:p w14:paraId="3F366CBB" w14:textId="77777777" w:rsidR="006E38DD" w:rsidRPr="00C22FD0" w:rsidRDefault="006E38DD" w:rsidP="006E38DD">
            <w:pPr>
              <w:rPr>
                <w:ins w:id="748" w:author="Author"/>
                <w:rFonts w:ascii="Times New Roman" w:hAnsi="Times New Roman" w:cs="Times New Roman"/>
                <w:sz w:val="20"/>
                <w:szCs w:val="20"/>
              </w:rPr>
            </w:pPr>
            <w:ins w:id="749"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Axesor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conocer</w:t>
              </w:r>
              <w:proofErr w:type="spellEnd"/>
              <w:r w:rsidRPr="00C22FD0">
                <w:rPr>
                  <w:rFonts w:ascii="Times New Roman" w:hAnsi="Times New Roman" w:cs="Times New Roman"/>
                  <w:sz w:val="20"/>
                  <w:szCs w:val="20"/>
                </w:rPr>
                <w:t xml:space="preserve"> para </w:t>
              </w:r>
              <w:proofErr w:type="spellStart"/>
              <w:r w:rsidRPr="00C22FD0">
                <w:rPr>
                  <w:rFonts w:ascii="Times New Roman" w:hAnsi="Times New Roman" w:cs="Times New Roman"/>
                  <w:sz w:val="20"/>
                  <w:szCs w:val="20"/>
                </w:rPr>
                <w:t>decidir</w:t>
              </w:r>
              <w:proofErr w:type="spellEnd"/>
              <w:r w:rsidRPr="00C22FD0">
                <w:rPr>
                  <w:rFonts w:ascii="Times New Roman" w:hAnsi="Times New Roman" w:cs="Times New Roman"/>
                  <w:sz w:val="20"/>
                  <w:szCs w:val="20"/>
                </w:rPr>
                <w:t xml:space="preserve"> SA (LEI code: 95980020140005900000)</w:t>
              </w:r>
            </w:ins>
          </w:p>
          <w:p w14:paraId="25F62763" w14:textId="77777777" w:rsidR="006E38DD" w:rsidRPr="00C22FD0" w:rsidRDefault="006E38DD" w:rsidP="006E38DD">
            <w:pPr>
              <w:rPr>
                <w:ins w:id="750" w:author="Author"/>
                <w:rFonts w:ascii="Times New Roman" w:hAnsi="Times New Roman" w:cs="Times New Roman"/>
                <w:sz w:val="20"/>
                <w:szCs w:val="20"/>
              </w:rPr>
            </w:pPr>
            <w:ins w:id="751"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Cerved</w:t>
              </w:r>
              <w:proofErr w:type="spellEnd"/>
              <w:r w:rsidRPr="00C22FD0">
                <w:rPr>
                  <w:rFonts w:ascii="Times New Roman" w:hAnsi="Times New Roman" w:cs="Times New Roman"/>
                  <w:sz w:val="20"/>
                  <w:szCs w:val="20"/>
                </w:rPr>
                <w:t xml:space="preserve"> Rating Agency S.p.A. (previously CERVED Group S.p.A</w:t>
              </w:r>
              <w:proofErr w:type="gramStart"/>
              <w:r w:rsidRPr="00C22FD0">
                <w:rPr>
                  <w:rFonts w:ascii="Times New Roman" w:hAnsi="Times New Roman" w:cs="Times New Roman"/>
                  <w:sz w:val="20"/>
                  <w:szCs w:val="20"/>
                </w:rPr>
                <w:t>. )</w:t>
              </w:r>
              <w:proofErr w:type="gramEnd"/>
              <w:r w:rsidRPr="00C22FD0">
                <w:rPr>
                  <w:rFonts w:ascii="Times New Roman" w:hAnsi="Times New Roman" w:cs="Times New Roman"/>
                  <w:sz w:val="20"/>
                  <w:szCs w:val="20"/>
                </w:rPr>
                <w:t xml:space="preserve"> (LEI code: 8156004AB6C992A99368)</w:t>
              </w:r>
            </w:ins>
          </w:p>
          <w:p w14:paraId="6F51D88E" w14:textId="77777777" w:rsidR="006E38DD" w:rsidRPr="00C22FD0" w:rsidRDefault="006E38DD" w:rsidP="006E38DD">
            <w:pPr>
              <w:rPr>
                <w:ins w:id="752" w:author="Author"/>
                <w:rFonts w:ascii="Times New Roman" w:hAnsi="Times New Roman" w:cs="Times New Roman"/>
                <w:sz w:val="20"/>
                <w:szCs w:val="20"/>
              </w:rPr>
            </w:pPr>
            <w:ins w:id="753" w:author="Author">
              <w:r w:rsidRPr="00C22FD0">
                <w:rPr>
                  <w:rFonts w:ascii="Times New Roman" w:hAnsi="Times New Roman" w:cs="Times New Roman"/>
                  <w:sz w:val="20"/>
                  <w:szCs w:val="20"/>
                </w:rPr>
                <w:t>- Kroll Bond Rating Agency (LEI code: 549300QYZ5CZYXTNZ676)</w:t>
              </w:r>
            </w:ins>
          </w:p>
          <w:p w14:paraId="31EDA664" w14:textId="77777777" w:rsidR="006E38DD" w:rsidRPr="00C22FD0" w:rsidRDefault="006E38DD" w:rsidP="006E38DD">
            <w:pPr>
              <w:rPr>
                <w:ins w:id="754" w:author="Author"/>
                <w:rFonts w:ascii="Times New Roman" w:hAnsi="Times New Roman" w:cs="Times New Roman"/>
                <w:sz w:val="20"/>
                <w:szCs w:val="20"/>
              </w:rPr>
            </w:pPr>
            <w:ins w:id="755" w:author="Author">
              <w:r w:rsidRPr="00C22FD0">
                <w:rPr>
                  <w:rFonts w:ascii="Times New Roman" w:hAnsi="Times New Roman" w:cs="Times New Roman"/>
                  <w:sz w:val="20"/>
                  <w:szCs w:val="20"/>
                </w:rPr>
                <w:t>- The Economist Intelligence Unit Ltd (LEI code: 213800Q7GRZWF95EWN10)</w:t>
              </w:r>
            </w:ins>
          </w:p>
          <w:p w14:paraId="051505E6" w14:textId="77777777" w:rsidR="006E38DD" w:rsidRPr="00C22FD0" w:rsidRDefault="006E38DD" w:rsidP="006E38DD">
            <w:pPr>
              <w:rPr>
                <w:ins w:id="756" w:author="Author"/>
                <w:rFonts w:ascii="Times New Roman" w:hAnsi="Times New Roman" w:cs="Times New Roman"/>
                <w:sz w:val="20"/>
                <w:szCs w:val="20"/>
              </w:rPr>
            </w:pPr>
            <w:ins w:id="757"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Dagong</w:t>
              </w:r>
              <w:proofErr w:type="spellEnd"/>
              <w:r w:rsidRPr="00C22FD0">
                <w:rPr>
                  <w:rFonts w:ascii="Times New Roman" w:hAnsi="Times New Roman" w:cs="Times New Roman"/>
                  <w:sz w:val="20"/>
                  <w:szCs w:val="20"/>
                </w:rPr>
                <w:t xml:space="preserve"> Europe Credit Rating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Dagong</w:t>
              </w:r>
              <w:proofErr w:type="spellEnd"/>
              <w:r w:rsidRPr="00C22FD0">
                <w:rPr>
                  <w:rFonts w:ascii="Times New Roman" w:hAnsi="Times New Roman" w:cs="Times New Roman"/>
                  <w:sz w:val="20"/>
                  <w:szCs w:val="20"/>
                </w:rPr>
                <w:t xml:space="preserve"> Europe) (LEI code: 815600BF4FF53B7C6311)</w:t>
              </w:r>
            </w:ins>
          </w:p>
          <w:p w14:paraId="12900B8B" w14:textId="0113B147" w:rsidR="006E38DD" w:rsidRPr="00C22FD0" w:rsidRDefault="006E38DD" w:rsidP="006E38DD">
            <w:pPr>
              <w:rPr>
                <w:ins w:id="758" w:author="Author"/>
                <w:rFonts w:ascii="Times New Roman" w:hAnsi="Times New Roman" w:cs="Times New Roman"/>
                <w:sz w:val="20"/>
                <w:szCs w:val="20"/>
              </w:rPr>
            </w:pPr>
            <w:ins w:id="759" w:author="Author">
              <w:r w:rsidRPr="00C22FD0">
                <w:rPr>
                  <w:rFonts w:ascii="Times New Roman" w:hAnsi="Times New Roman" w:cs="Times New Roman"/>
                  <w:sz w:val="20"/>
                  <w:szCs w:val="20"/>
                </w:rPr>
                <w:t xml:space="preserve">- Spread Research (LEI code: </w:t>
              </w:r>
              <w:r w:rsidR="00194326" w:rsidRPr="00C22FD0">
                <w:rPr>
                  <w:rFonts w:ascii="Times New Roman" w:hAnsi="Times New Roman" w:cs="Times New Roman"/>
                  <w:sz w:val="20"/>
                  <w:szCs w:val="20"/>
                </w:rPr>
                <w:t>969500HB6BVM2UJDOC52</w:t>
              </w:r>
              <w:r w:rsidRPr="00C22FD0">
                <w:rPr>
                  <w:rFonts w:ascii="Times New Roman" w:hAnsi="Times New Roman" w:cs="Times New Roman"/>
                  <w:sz w:val="20"/>
                  <w:szCs w:val="20"/>
                </w:rPr>
                <w:t>)</w:t>
              </w:r>
            </w:ins>
          </w:p>
          <w:p w14:paraId="3B1795CF" w14:textId="77777777" w:rsidR="006E38DD" w:rsidRPr="00C22FD0" w:rsidRDefault="006E38DD" w:rsidP="006E38DD">
            <w:pPr>
              <w:rPr>
                <w:ins w:id="760" w:author="Author"/>
                <w:rFonts w:ascii="Times New Roman" w:hAnsi="Times New Roman" w:cs="Times New Roman"/>
                <w:sz w:val="20"/>
                <w:szCs w:val="20"/>
              </w:rPr>
            </w:pPr>
            <w:ins w:id="761"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EuroRating</w:t>
              </w:r>
              <w:proofErr w:type="spellEnd"/>
              <w:r w:rsidRPr="00C22FD0">
                <w:rPr>
                  <w:rFonts w:ascii="Times New Roman" w:hAnsi="Times New Roman" w:cs="Times New Roman"/>
                  <w:sz w:val="20"/>
                  <w:szCs w:val="20"/>
                </w:rPr>
                <w:t xml:space="preserve"> Sp. z </w:t>
              </w:r>
              <w:proofErr w:type="spellStart"/>
              <w:r w:rsidRPr="00C22FD0">
                <w:rPr>
                  <w:rFonts w:ascii="Times New Roman" w:hAnsi="Times New Roman" w:cs="Times New Roman"/>
                  <w:sz w:val="20"/>
                  <w:szCs w:val="20"/>
                </w:rPr>
                <w:t>o.o</w:t>
              </w:r>
              <w:proofErr w:type="spellEnd"/>
              <w:r w:rsidRPr="00C22FD0">
                <w:rPr>
                  <w:rFonts w:ascii="Times New Roman" w:hAnsi="Times New Roman" w:cs="Times New Roman"/>
                  <w:sz w:val="20"/>
                  <w:szCs w:val="20"/>
                </w:rPr>
                <w:t>. (LEI code: 25940027QWS5GMO74O03)</w:t>
              </w:r>
            </w:ins>
          </w:p>
          <w:p w14:paraId="12DAF687" w14:textId="77777777" w:rsidR="006E38DD" w:rsidRPr="00C22FD0" w:rsidRDefault="006E38DD" w:rsidP="006E38DD">
            <w:pPr>
              <w:rPr>
                <w:ins w:id="762" w:author="Author"/>
                <w:rFonts w:ascii="Times New Roman" w:hAnsi="Times New Roman" w:cs="Times New Roman"/>
                <w:sz w:val="20"/>
                <w:szCs w:val="20"/>
              </w:rPr>
            </w:pPr>
            <w:ins w:id="763" w:author="Author">
              <w:r w:rsidRPr="00C22FD0">
                <w:rPr>
                  <w:rFonts w:ascii="Times New Roman" w:hAnsi="Times New Roman" w:cs="Times New Roman"/>
                  <w:sz w:val="20"/>
                  <w:szCs w:val="20"/>
                </w:rPr>
                <w:t>- HR Ratings de México, S.A. de C.V. (HR Ratings) (LEI code: 549300IFL3XJKTRHZ480)</w:t>
              </w:r>
            </w:ins>
          </w:p>
          <w:p w14:paraId="753041BA" w14:textId="77777777" w:rsidR="006E38DD" w:rsidRPr="00C22FD0" w:rsidRDefault="006E38DD" w:rsidP="006E38DD">
            <w:pPr>
              <w:rPr>
                <w:ins w:id="764" w:author="Author"/>
                <w:rFonts w:ascii="Times New Roman" w:hAnsi="Times New Roman" w:cs="Times New Roman"/>
                <w:sz w:val="20"/>
                <w:szCs w:val="20"/>
              </w:rPr>
            </w:pPr>
            <w:ins w:id="765" w:author="Author">
              <w:r w:rsidRPr="00C22FD0">
                <w:rPr>
                  <w:rFonts w:ascii="Times New Roman" w:hAnsi="Times New Roman" w:cs="Times New Roman"/>
                  <w:sz w:val="20"/>
                  <w:szCs w:val="20"/>
                </w:rPr>
                <w:t>- Moody’s Investors Service EMEA Ltd (LEI code: 54930009NU3JYS1HTT72)</w:t>
              </w:r>
            </w:ins>
          </w:p>
          <w:p w14:paraId="57566E9C" w14:textId="77777777" w:rsidR="006E38DD" w:rsidRPr="00C22FD0" w:rsidRDefault="006E38DD" w:rsidP="006E38DD">
            <w:pPr>
              <w:rPr>
                <w:ins w:id="766" w:author="Author"/>
                <w:rFonts w:ascii="Times New Roman" w:hAnsi="Times New Roman" w:cs="Times New Roman"/>
                <w:sz w:val="20"/>
                <w:szCs w:val="20"/>
              </w:rPr>
            </w:pPr>
            <w:ins w:id="767" w:author="Author">
              <w:r w:rsidRPr="00C22FD0">
                <w:rPr>
                  <w:rFonts w:ascii="Times New Roman" w:hAnsi="Times New Roman" w:cs="Times New Roman"/>
                  <w:sz w:val="20"/>
                  <w:szCs w:val="20"/>
                </w:rPr>
                <w:t>- Egan-Jones Ratings Co. (EJR) (LEI code: 54930016113PD33V1H31)</w:t>
              </w:r>
            </w:ins>
          </w:p>
          <w:p w14:paraId="29DE420C" w14:textId="77777777" w:rsidR="006E38DD" w:rsidRPr="00C22FD0" w:rsidRDefault="006E38DD" w:rsidP="006E38DD">
            <w:pPr>
              <w:rPr>
                <w:ins w:id="768" w:author="Author"/>
                <w:rFonts w:ascii="Times New Roman" w:hAnsi="Times New Roman" w:cs="Times New Roman"/>
                <w:sz w:val="20"/>
                <w:szCs w:val="20"/>
              </w:rPr>
            </w:pPr>
            <w:ins w:id="769"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modeFinance</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(LEI code: 815600B85A94A0122614)</w:t>
              </w:r>
            </w:ins>
          </w:p>
          <w:p w14:paraId="4E988500" w14:textId="6AD4E0D0" w:rsidR="006E38DD" w:rsidRPr="00C22FD0" w:rsidRDefault="006E38DD" w:rsidP="006E38DD">
            <w:pPr>
              <w:rPr>
                <w:ins w:id="770" w:author="Author"/>
                <w:rFonts w:ascii="Times New Roman" w:hAnsi="Times New Roman" w:cs="Times New Roman"/>
                <w:sz w:val="20"/>
                <w:szCs w:val="20"/>
              </w:rPr>
            </w:pPr>
            <w:ins w:id="771" w:author="Author">
              <w:r w:rsidRPr="00C22FD0">
                <w:rPr>
                  <w:rFonts w:ascii="Times New Roman" w:hAnsi="Times New Roman" w:cs="Times New Roman"/>
                  <w:sz w:val="20"/>
                  <w:szCs w:val="20"/>
                </w:rPr>
                <w:t xml:space="preserve">- INC Rating Sp. z </w:t>
              </w:r>
              <w:proofErr w:type="spellStart"/>
              <w:r w:rsidRPr="00C22FD0">
                <w:rPr>
                  <w:rFonts w:ascii="Times New Roman" w:hAnsi="Times New Roman" w:cs="Times New Roman"/>
                  <w:sz w:val="20"/>
                  <w:szCs w:val="20"/>
                </w:rPr>
                <w:t>o.o</w:t>
              </w:r>
              <w:proofErr w:type="spellEnd"/>
              <w:r w:rsidRPr="00C22FD0">
                <w:rPr>
                  <w:rFonts w:ascii="Times New Roman" w:hAnsi="Times New Roman" w:cs="Times New Roman"/>
                  <w:sz w:val="20"/>
                  <w:szCs w:val="20"/>
                </w:rPr>
                <w:t xml:space="preserve">. (LEI code: </w:t>
              </w:r>
              <w:r w:rsidR="00194326" w:rsidRPr="00C22FD0">
                <w:rPr>
                  <w:rFonts w:ascii="Times New Roman" w:hAnsi="Times New Roman" w:cs="Times New Roman"/>
                  <w:sz w:val="20"/>
                  <w:szCs w:val="20"/>
                </w:rPr>
                <w:t>259400SUBF5EPOGK0983</w:t>
              </w:r>
              <w:r w:rsidRPr="00C22FD0">
                <w:rPr>
                  <w:rFonts w:ascii="Times New Roman" w:hAnsi="Times New Roman" w:cs="Times New Roman"/>
                  <w:sz w:val="20"/>
                  <w:szCs w:val="20"/>
                </w:rPr>
                <w:t>)</w:t>
              </w:r>
            </w:ins>
          </w:p>
          <w:p w14:paraId="4C332525" w14:textId="77777777" w:rsidR="006E38DD" w:rsidRPr="00C22FD0" w:rsidRDefault="006E38DD" w:rsidP="006E38DD">
            <w:pPr>
              <w:rPr>
                <w:ins w:id="772" w:author="Author"/>
                <w:rFonts w:ascii="Times New Roman" w:hAnsi="Times New Roman" w:cs="Times New Roman"/>
                <w:sz w:val="20"/>
                <w:szCs w:val="20"/>
              </w:rPr>
            </w:pPr>
            <w:ins w:id="773" w:author="Author">
              <w:r w:rsidRPr="00C22FD0">
                <w:rPr>
                  <w:rFonts w:ascii="Times New Roman" w:hAnsi="Times New Roman" w:cs="Times New Roman"/>
                  <w:sz w:val="20"/>
                  <w:szCs w:val="20"/>
                </w:rPr>
                <w:t>- Rating-</w:t>
              </w:r>
              <w:proofErr w:type="spellStart"/>
              <w:r w:rsidRPr="00C22FD0">
                <w:rPr>
                  <w:rFonts w:ascii="Times New Roman" w:hAnsi="Times New Roman" w:cs="Times New Roman"/>
                  <w:sz w:val="20"/>
                  <w:szCs w:val="20"/>
                </w:rPr>
                <w:t>Agentur</w:t>
              </w:r>
              <w:proofErr w:type="spellEnd"/>
              <w:r w:rsidRPr="00C22FD0">
                <w:rPr>
                  <w:rFonts w:ascii="Times New Roman" w:hAnsi="Times New Roman" w:cs="Times New Roman"/>
                  <w:sz w:val="20"/>
                  <w:szCs w:val="20"/>
                </w:rPr>
                <w:t xml:space="preserve"> Expert RA GmbH (LEI code: 213800P3OOBSGWN2UE81)</w:t>
              </w:r>
            </w:ins>
          </w:p>
          <w:p w14:paraId="3EA9F2C0" w14:textId="6124D59B" w:rsidR="00E21451" w:rsidRPr="00C22FD0" w:rsidRDefault="006E38DD" w:rsidP="006E38DD">
            <w:pPr>
              <w:spacing w:after="200" w:line="276" w:lineRule="auto"/>
              <w:rPr>
                <w:rFonts w:ascii="Times New Roman" w:hAnsi="Times New Roman" w:cs="Times New Roman"/>
                <w:sz w:val="20"/>
                <w:szCs w:val="20"/>
              </w:rPr>
            </w:pPr>
            <w:ins w:id="774" w:author="Author">
              <w:r w:rsidRPr="00C22FD0">
                <w:rPr>
                  <w:rFonts w:ascii="Times New Roman" w:hAnsi="Times New Roman" w:cs="Times New Roman"/>
                  <w:sz w:val="20"/>
                  <w:szCs w:val="20"/>
                </w:rPr>
                <w:t>- Other nominated ECAI</w:t>
              </w:r>
              <w:del w:id="775" w:author="Author">
                <w:r w:rsidR="00F11DED" w:rsidRPr="00C22FD0" w:rsidDel="006E38DD">
                  <w:rPr>
                    <w:rFonts w:ascii="Times New Roman" w:hAnsi="Times New Roman" w:cs="Times New Roman"/>
                    <w:sz w:val="20"/>
                    <w:szCs w:val="20"/>
                  </w:rPr>
                  <w:delText>[list to be added]</w:delText>
                </w:r>
              </w:del>
            </w:ins>
            <w:del w:id="776" w:author="Author">
              <w:r w:rsidR="00E21451" w:rsidRPr="00C22FD0" w:rsidDel="00706D51">
                <w:rPr>
                  <w:rFonts w:ascii="Times New Roman" w:hAnsi="Times New Roman" w:cs="Times New Roman"/>
                  <w:sz w:val="20"/>
                  <w:szCs w:val="20"/>
                </w:rPr>
                <w:delText xml:space="preserve">Identify the credit assessment institution (ECAI) giving the external rating, by using </w:delText>
              </w:r>
              <w:r w:rsidR="00E21451" w:rsidRPr="00C22FD0" w:rsidDel="00706D51">
                <w:rPr>
                  <w:rFonts w:ascii="Times New Roman" w:hAnsi="Times New Roman" w:cs="Times New Roman"/>
                  <w:sz w:val="20"/>
                  <w:szCs w:val="20"/>
                </w:rPr>
                <w:lastRenderedPageBreak/>
                <w:delText>the name of the ECAI as published at ESMA website</w:delText>
              </w:r>
            </w:del>
            <w:ins w:id="777" w:author="Author">
              <w:del w:id="778" w:author="Author">
                <w:r w:rsidR="00953162" w:rsidRPr="00C22FD0" w:rsidDel="00706D51">
                  <w:rPr>
                    <w:rFonts w:ascii="Times New Roman" w:hAnsi="Times New Roman" w:cs="Times New Roman"/>
                    <w:sz w:val="20"/>
                    <w:szCs w:val="20"/>
                  </w:rPr>
                  <w:delText>)</w:delText>
                </w:r>
              </w:del>
            </w:ins>
            <w:r w:rsidR="00E21451" w:rsidRPr="00C22FD0">
              <w:rPr>
                <w:rFonts w:ascii="Times New Roman" w:hAnsi="Times New Roman" w:cs="Times New Roman"/>
                <w:sz w:val="20"/>
                <w:szCs w:val="20"/>
              </w:rPr>
              <w:t>.</w:t>
            </w:r>
          </w:p>
          <w:p w14:paraId="18D2960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shall be reported when External rating (C0290) is reported</w:t>
            </w:r>
            <w:r w:rsidRPr="00C22FD0">
              <w:rPr>
                <w:rStyle w:val="CommentReference"/>
                <w:rFonts w:ascii="Times New Roman" w:hAnsi="Times New Roman"/>
              </w:rPr>
              <w:t xml:space="preserve"> </w:t>
            </w:r>
            <w:r w:rsidRPr="00C22FD0">
              <w:rPr>
                <w:rFonts w:ascii="Times New Roman" w:hAnsi="Times New Roman" w:cs="Times New Roman"/>
                <w:sz w:val="20"/>
                <w:szCs w:val="20"/>
              </w:rPr>
              <w:t xml:space="preserve"> </w:t>
            </w:r>
          </w:p>
        </w:tc>
      </w:tr>
      <w:tr w:rsidR="00E21451" w:rsidRPr="00C22FD0" w14:paraId="451F6DC9" w14:textId="77777777" w:rsidTr="0040755A">
        <w:trPr>
          <w:trHeight w:val="960"/>
        </w:trPr>
        <w:tc>
          <w:tcPr>
            <w:tcW w:w="1223" w:type="dxa"/>
          </w:tcPr>
          <w:p w14:paraId="5F08B948"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C0310</w:t>
            </w:r>
          </w:p>
        </w:tc>
        <w:tc>
          <w:tcPr>
            <w:tcW w:w="2403" w:type="dxa"/>
          </w:tcPr>
          <w:p w14:paraId="6CB8E535"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Credit quality step</w:t>
            </w:r>
          </w:p>
        </w:tc>
        <w:tc>
          <w:tcPr>
            <w:tcW w:w="5696" w:type="dxa"/>
          </w:tcPr>
          <w:p w14:paraId="0C3E0B3B" w14:textId="20344B9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Identify the credit quality step attributed to the counterparty of the derivative</w:t>
            </w:r>
            <w:r w:rsidRPr="00C22FD0">
              <w:rPr>
                <w:rFonts w:ascii="Times New Roman" w:hAnsi="Times New Roman" w:cs="Times New Roman"/>
                <w:sz w:val="20"/>
                <w:szCs w:val="20"/>
              </w:rPr>
              <w:t xml:space="preserve">, as defined by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w:t>
            </w:r>
            <w:proofErr w:type="gramStart"/>
            <w:r w:rsidRPr="00C22FD0">
              <w:rPr>
                <w:rFonts w:ascii="Times New Roman" w:hAnsi="Times New Roman" w:cs="Times New Roman"/>
                <w:sz w:val="20"/>
                <w:szCs w:val="20"/>
              </w:rPr>
              <w:t>109a(</w:t>
            </w:r>
            <w:proofErr w:type="gramEnd"/>
            <w:r w:rsidRPr="00C22FD0">
              <w:rPr>
                <w:rFonts w:ascii="Times New Roman" w:hAnsi="Times New Roman" w:cs="Times New Roman"/>
                <w:sz w:val="20"/>
                <w:szCs w:val="20"/>
              </w:rPr>
              <w:t>1) of Directive 2009/138/EC</w:t>
            </w:r>
            <w:r w:rsidRPr="00C22FD0">
              <w:rPr>
                <w:rFonts w:ascii="Times New Roman" w:eastAsia="Times New Roman" w:hAnsi="Times New Roman" w:cs="Times New Roman"/>
                <w:sz w:val="20"/>
                <w:szCs w:val="20"/>
                <w:lang w:eastAsia="en-GB"/>
              </w:rPr>
              <w:t>. The credit quality step shall reflect any readjustments to the credit quality made internally by the undertakings</w:t>
            </w:r>
            <w:r w:rsidRPr="00C22FD0">
              <w:rPr>
                <w:rFonts w:ascii="Times New Roman" w:hAnsi="Times New Roman" w:cs="Times New Roman"/>
                <w:sz w:val="20"/>
                <w:szCs w:val="20"/>
              </w:rPr>
              <w:t xml:space="preserve"> that use the standard formula</w:t>
            </w:r>
            <w:r w:rsidRPr="00C22FD0">
              <w:rPr>
                <w:rFonts w:ascii="Times New Roman" w:eastAsia="Times New Roman" w:hAnsi="Times New Roman" w:cs="Times New Roman"/>
                <w:sz w:val="20"/>
                <w:szCs w:val="20"/>
                <w:lang w:eastAsia="en-GB"/>
              </w:rPr>
              <w:t>.</w:t>
            </w:r>
          </w:p>
          <w:p w14:paraId="43419C58" w14:textId="010DF43D"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to derivatives for which undertakings using internal model use internal ratings. If undertakings using internal model do not use internal rating, this item shall be reported.</w:t>
            </w:r>
          </w:p>
          <w:p w14:paraId="4717A18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709B9AEA" w14:textId="0F5F73C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0</w:t>
            </w:r>
          </w:p>
          <w:p w14:paraId="1C930709" w14:textId="5BE91B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1</w:t>
            </w:r>
          </w:p>
          <w:p w14:paraId="4F8199B1" w14:textId="18CF93D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2</w:t>
            </w:r>
          </w:p>
          <w:p w14:paraId="39F208B2" w14:textId="6E6754A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3</w:t>
            </w:r>
          </w:p>
          <w:p w14:paraId="15447600" w14:textId="0D286C2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4</w:t>
            </w:r>
          </w:p>
          <w:p w14:paraId="7E6F8F99" w14:textId="62CAF9C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5</w:t>
            </w:r>
          </w:p>
          <w:p w14:paraId="18E4EA3A" w14:textId="1FDE063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quality step 6</w:t>
            </w:r>
          </w:p>
          <w:p w14:paraId="20FA8079" w14:textId="23A03BAD" w:rsidR="00E21451" w:rsidRPr="00C22FD0" w:rsidRDefault="00E21451" w:rsidP="0040755A">
            <w:pPr>
              <w:rPr>
                <w:rFonts w:ascii="Times New Roman" w:hAnsi="Times New Roman"/>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 rating available</w:t>
            </w:r>
          </w:p>
        </w:tc>
      </w:tr>
      <w:tr w:rsidR="00E21451" w:rsidRPr="00C22FD0" w14:paraId="61DA223E" w14:textId="77777777" w:rsidTr="0040755A">
        <w:trPr>
          <w:trHeight w:val="960"/>
        </w:trPr>
        <w:tc>
          <w:tcPr>
            <w:tcW w:w="1223" w:type="dxa"/>
          </w:tcPr>
          <w:p w14:paraId="61C38AF7" w14:textId="77777777" w:rsidR="00E21451" w:rsidRPr="00C22FD0" w:rsidRDefault="00E21451">
            <w:pPr>
              <w:pStyle w:val="NoSpacing"/>
              <w:rPr>
                <w:rFonts w:ascii="Times New Roman" w:hAnsi="Times New Roman" w:cs="Times New Roman"/>
                <w:sz w:val="20"/>
                <w:szCs w:val="20"/>
              </w:rPr>
            </w:pPr>
            <w:r w:rsidRPr="00C22FD0">
              <w:rPr>
                <w:rFonts w:ascii="Times New Roman" w:hAnsi="Times New Roman" w:cs="Times New Roman"/>
                <w:sz w:val="20"/>
                <w:szCs w:val="20"/>
              </w:rPr>
              <w:t>C0320</w:t>
            </w:r>
          </w:p>
        </w:tc>
        <w:tc>
          <w:tcPr>
            <w:tcW w:w="2403" w:type="dxa"/>
          </w:tcPr>
          <w:p w14:paraId="25B7027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rPr>
              <w:t>Internal rating</w:t>
            </w:r>
          </w:p>
        </w:tc>
        <w:tc>
          <w:tcPr>
            <w:tcW w:w="5696" w:type="dxa"/>
          </w:tcPr>
          <w:p w14:paraId="78E770A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hAnsi="Times New Roman" w:cs="Times New Roman"/>
                <w:sz w:val="20"/>
              </w:rPr>
              <w:t>Internal rating of assets for undertakings using internal model to the extent that the internal ratings are used in their internal modelling. If an internal model undertaking is using solely external ratings this item shall not be reported.</w:t>
            </w:r>
          </w:p>
        </w:tc>
      </w:tr>
      <w:tr w:rsidR="00E21451" w:rsidRPr="00C22FD0" w14:paraId="05376A55" w14:textId="77777777" w:rsidTr="0040755A">
        <w:trPr>
          <w:trHeight w:val="960"/>
        </w:trPr>
        <w:tc>
          <w:tcPr>
            <w:tcW w:w="1223" w:type="dxa"/>
            <w:hideMark/>
          </w:tcPr>
          <w:p w14:paraId="0860815D"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C0330</w:t>
            </w:r>
          </w:p>
        </w:tc>
        <w:tc>
          <w:tcPr>
            <w:tcW w:w="2403" w:type="dxa"/>
            <w:hideMark/>
          </w:tcPr>
          <w:p w14:paraId="794F8248"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Counterparty group</w:t>
            </w:r>
          </w:p>
        </w:tc>
        <w:tc>
          <w:tcPr>
            <w:tcW w:w="5696" w:type="dxa"/>
            <w:hideMark/>
          </w:tcPr>
          <w:p w14:paraId="7A45F884" w14:textId="00B12D20" w:rsidR="00E21451" w:rsidRPr="00C22FD0" w:rsidRDefault="00E21451" w:rsidP="0040755A">
            <w:pPr>
              <w:spacing w:after="200" w:line="276" w:lineRule="auto"/>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Only applicable to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Counter derivatives, regarding contractual counterparties other than an exchange market and Central Counterparty (CCP).</w:t>
            </w:r>
          </w:p>
          <w:p w14:paraId="695BE39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 xml:space="preserve">Name of the ultimate parent </w:t>
            </w:r>
            <w:r w:rsidRPr="00C22FD0">
              <w:rPr>
                <w:rFonts w:ascii="Times New Roman" w:hAnsi="Times New Roman" w:cs="Times New Roman"/>
                <w:sz w:val="20"/>
                <w:szCs w:val="20"/>
              </w:rPr>
              <w:t>entity</w:t>
            </w:r>
            <w:r w:rsidRPr="00C22FD0">
              <w:rPr>
                <w:rFonts w:ascii="Times New Roman" w:eastAsia="Times New Roman" w:hAnsi="Times New Roman" w:cs="Times New Roman"/>
                <w:sz w:val="20"/>
                <w:szCs w:val="20"/>
                <w:lang w:eastAsia="en-GB"/>
              </w:rPr>
              <w:t xml:space="preserve"> of counterparty. When available, this item corresponds to the entity name in the LEI database. When not available, corresponds to the legal name.</w:t>
            </w:r>
          </w:p>
        </w:tc>
      </w:tr>
      <w:tr w:rsidR="00E21451" w:rsidRPr="00C22FD0" w14:paraId="56D5362A" w14:textId="77777777" w:rsidTr="0040755A">
        <w:trPr>
          <w:trHeight w:val="1192"/>
        </w:trPr>
        <w:tc>
          <w:tcPr>
            <w:tcW w:w="1223" w:type="dxa"/>
            <w:hideMark/>
          </w:tcPr>
          <w:p w14:paraId="39F6FB1F"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C0340</w:t>
            </w:r>
          </w:p>
        </w:tc>
        <w:tc>
          <w:tcPr>
            <w:tcW w:w="2403" w:type="dxa"/>
            <w:hideMark/>
          </w:tcPr>
          <w:p w14:paraId="530CAF99"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Counterparty group code</w:t>
            </w:r>
          </w:p>
        </w:tc>
        <w:tc>
          <w:tcPr>
            <w:tcW w:w="5696" w:type="dxa"/>
            <w:hideMark/>
          </w:tcPr>
          <w:p w14:paraId="28B96A88" w14:textId="75A98E78"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applicable to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Counter derivatives, regarding contractual counterparties other than an exchange market and Central Counterparty (CCP).</w:t>
            </w:r>
          </w:p>
          <w:p w14:paraId="6C38B719"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Identification code using the Legal Entity Identifier (LEI) if available. </w:t>
            </w:r>
            <w:r w:rsidRPr="00C22FD0">
              <w:rPr>
                <w:rFonts w:ascii="Times New Roman" w:hAnsi="Times New Roman" w:cs="Times New Roman"/>
                <w:sz w:val="20"/>
                <w:szCs w:val="20"/>
              </w:rPr>
              <w:br/>
            </w:r>
            <w:r w:rsidRPr="00C22FD0">
              <w:rPr>
                <w:rFonts w:ascii="Times New Roman" w:hAnsi="Times New Roman" w:cs="Times New Roman"/>
                <w:sz w:val="20"/>
                <w:szCs w:val="20"/>
              </w:rPr>
              <w:br/>
              <w:t>If none is available this item shall not be reported.</w:t>
            </w:r>
          </w:p>
        </w:tc>
      </w:tr>
      <w:tr w:rsidR="00E21451" w:rsidRPr="00C22FD0" w14:paraId="27EDFE01" w14:textId="77777777" w:rsidTr="0040755A">
        <w:trPr>
          <w:trHeight w:val="558"/>
        </w:trPr>
        <w:tc>
          <w:tcPr>
            <w:tcW w:w="1223" w:type="dxa"/>
            <w:hideMark/>
          </w:tcPr>
          <w:p w14:paraId="4C8BBB4E"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C0350</w:t>
            </w:r>
          </w:p>
        </w:tc>
        <w:tc>
          <w:tcPr>
            <w:tcW w:w="2403" w:type="dxa"/>
            <w:hideMark/>
          </w:tcPr>
          <w:p w14:paraId="279D753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counterparty group code</w:t>
            </w:r>
          </w:p>
        </w:tc>
        <w:tc>
          <w:tcPr>
            <w:tcW w:w="5696" w:type="dxa"/>
            <w:hideMark/>
          </w:tcPr>
          <w:p w14:paraId="5EA62BDF" w14:textId="0F369150"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of the code used for the “Counterparty group Code” item.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LEI </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None</w:t>
            </w:r>
          </w:p>
        </w:tc>
      </w:tr>
      <w:tr w:rsidR="00E21451" w:rsidRPr="00C22FD0" w14:paraId="51BDA574" w14:textId="77777777" w:rsidTr="0040755A">
        <w:trPr>
          <w:trHeight w:val="585"/>
        </w:trPr>
        <w:tc>
          <w:tcPr>
            <w:tcW w:w="1223" w:type="dxa"/>
            <w:hideMark/>
          </w:tcPr>
          <w:p w14:paraId="703626BB"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C0360</w:t>
            </w:r>
          </w:p>
        </w:tc>
        <w:tc>
          <w:tcPr>
            <w:tcW w:w="2403" w:type="dxa"/>
            <w:hideMark/>
          </w:tcPr>
          <w:p w14:paraId="6878C0E1"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Contract name</w:t>
            </w:r>
          </w:p>
        </w:tc>
        <w:tc>
          <w:tcPr>
            <w:tcW w:w="5696" w:type="dxa"/>
            <w:hideMark/>
          </w:tcPr>
          <w:p w14:paraId="7B8C559F"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Name of the derivative contract.</w:t>
            </w:r>
          </w:p>
        </w:tc>
      </w:tr>
      <w:tr w:rsidR="00E21451" w:rsidRPr="00C22FD0" w14:paraId="165647F9" w14:textId="77777777" w:rsidTr="0040755A">
        <w:trPr>
          <w:trHeight w:val="1204"/>
        </w:trPr>
        <w:tc>
          <w:tcPr>
            <w:tcW w:w="1223" w:type="dxa"/>
            <w:tcBorders>
              <w:top w:val="single" w:sz="4" w:space="0" w:color="auto"/>
              <w:left w:val="single" w:sz="4" w:space="0" w:color="auto"/>
              <w:bottom w:val="single" w:sz="4" w:space="0" w:color="auto"/>
              <w:right w:val="single" w:sz="4" w:space="0" w:color="auto"/>
            </w:tcBorders>
            <w:hideMark/>
          </w:tcPr>
          <w:p w14:paraId="7381342C"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C0370</w:t>
            </w:r>
          </w:p>
        </w:tc>
        <w:tc>
          <w:tcPr>
            <w:tcW w:w="2403" w:type="dxa"/>
            <w:tcBorders>
              <w:top w:val="single" w:sz="4" w:space="0" w:color="auto"/>
              <w:left w:val="single" w:sz="4" w:space="0" w:color="auto"/>
              <w:bottom w:val="single" w:sz="4" w:space="0" w:color="auto"/>
              <w:right w:val="single" w:sz="4" w:space="0" w:color="auto"/>
            </w:tcBorders>
            <w:hideMark/>
          </w:tcPr>
          <w:p w14:paraId="3EBB5E71"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Currency</w:t>
            </w:r>
          </w:p>
        </w:tc>
        <w:tc>
          <w:tcPr>
            <w:tcW w:w="5696" w:type="dxa"/>
            <w:tcBorders>
              <w:top w:val="single" w:sz="4" w:space="0" w:color="auto"/>
              <w:left w:val="single" w:sz="4" w:space="0" w:color="auto"/>
              <w:bottom w:val="single" w:sz="4" w:space="0" w:color="auto"/>
              <w:right w:val="single" w:sz="4" w:space="0" w:color="auto"/>
            </w:tcBorders>
            <w:hideMark/>
          </w:tcPr>
          <w:p w14:paraId="3522E27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Identify the ISO 4217 alphabetic code of the currency of the derivative, i.e., currency of the notional amount of the derivative (e.g.: option having as underlying an amount in USD, currency for which the notional amount is expressed contractually for FX swap, etc.). </w:t>
            </w:r>
          </w:p>
        </w:tc>
      </w:tr>
      <w:tr w:rsidR="00E21451" w:rsidRPr="00C22FD0" w14:paraId="06CB2B9E" w14:textId="77777777" w:rsidTr="0040755A">
        <w:trPr>
          <w:trHeight w:val="204"/>
        </w:trPr>
        <w:tc>
          <w:tcPr>
            <w:tcW w:w="1223" w:type="dxa"/>
            <w:tcBorders>
              <w:top w:val="single" w:sz="4" w:space="0" w:color="auto"/>
              <w:left w:val="single" w:sz="4" w:space="0" w:color="auto"/>
              <w:bottom w:val="nil"/>
              <w:right w:val="single" w:sz="4" w:space="0" w:color="auto"/>
            </w:tcBorders>
            <w:hideMark/>
          </w:tcPr>
          <w:p w14:paraId="0713C80B"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C0380</w:t>
            </w:r>
          </w:p>
        </w:tc>
        <w:tc>
          <w:tcPr>
            <w:tcW w:w="2403" w:type="dxa"/>
            <w:tcBorders>
              <w:top w:val="single" w:sz="4" w:space="0" w:color="auto"/>
              <w:left w:val="single" w:sz="4" w:space="0" w:color="auto"/>
              <w:bottom w:val="nil"/>
              <w:right w:val="single" w:sz="4" w:space="0" w:color="auto"/>
            </w:tcBorders>
            <w:hideMark/>
          </w:tcPr>
          <w:p w14:paraId="1CEE0466"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CIC</w:t>
            </w:r>
          </w:p>
        </w:tc>
        <w:tc>
          <w:tcPr>
            <w:tcW w:w="5696" w:type="dxa"/>
            <w:tcBorders>
              <w:top w:val="single" w:sz="4" w:space="0" w:color="auto"/>
              <w:left w:val="single" w:sz="4" w:space="0" w:color="auto"/>
              <w:bottom w:val="nil"/>
              <w:right w:val="single" w:sz="4" w:space="0" w:color="auto"/>
            </w:tcBorders>
            <w:hideMark/>
          </w:tcPr>
          <w:p w14:paraId="722B6B95" w14:textId="3B7154EC"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Complementary Identification Code used to classify assets, as set out in Annex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V</w:t>
            </w:r>
            <w:r w:rsidR="004E66EA" w:rsidRPr="00C22FD0">
              <w:rPr>
                <w:rFonts w:ascii="Times New Roman" w:hAnsi="Times New Roman" w:cs="Times New Roman"/>
                <w:sz w:val="20"/>
                <w:szCs w:val="20"/>
              </w:rPr>
              <w:t>I</w:t>
            </w:r>
            <w:r w:rsidRPr="00C22FD0">
              <w:rPr>
                <w:rFonts w:ascii="Times New Roman" w:hAnsi="Times New Roman" w:cs="Times New Roman"/>
                <w:sz w:val="20"/>
                <w:szCs w:val="20"/>
              </w:rPr>
              <w:t xml:space="preserve"> CIC Table of this Regulation. When classifying derivatives using the CIC table, undertakings shall take into consideration the most representative risk to which the derivative is exposed to.</w:t>
            </w:r>
          </w:p>
        </w:tc>
      </w:tr>
      <w:tr w:rsidR="00E21451" w:rsidRPr="00C22FD0" w14:paraId="5049C316" w14:textId="77777777" w:rsidTr="0040755A">
        <w:trPr>
          <w:trHeight w:val="2085"/>
        </w:trPr>
        <w:tc>
          <w:tcPr>
            <w:tcW w:w="1223" w:type="dxa"/>
            <w:hideMark/>
          </w:tcPr>
          <w:p w14:paraId="3B5502DF"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C0390</w:t>
            </w:r>
          </w:p>
        </w:tc>
        <w:tc>
          <w:tcPr>
            <w:tcW w:w="2403" w:type="dxa"/>
            <w:hideMark/>
          </w:tcPr>
          <w:p w14:paraId="475C00E0"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Trigger value</w:t>
            </w:r>
          </w:p>
        </w:tc>
        <w:tc>
          <w:tcPr>
            <w:tcW w:w="5696" w:type="dxa"/>
            <w:hideMark/>
          </w:tcPr>
          <w:p w14:paraId="2F9A5F60" w14:textId="76DF71D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Reference price for futures, strike price for options (for bonds, price shall be a percentage of the </w:t>
            </w:r>
            <w:proofErr w:type="spellStart"/>
            <w:r w:rsidRPr="00C22FD0">
              <w:rPr>
                <w:rFonts w:ascii="Times New Roman" w:hAnsi="Times New Roman" w:cs="Times New Roman"/>
                <w:sz w:val="20"/>
                <w:szCs w:val="20"/>
              </w:rPr>
              <w:t>par amount</w:t>
            </w:r>
            <w:proofErr w:type="spellEnd"/>
            <w:r w:rsidRPr="00C22FD0">
              <w:rPr>
                <w:rFonts w:ascii="Times New Roman" w:hAnsi="Times New Roman" w:cs="Times New Roman"/>
                <w:sz w:val="20"/>
                <w:szCs w:val="20"/>
              </w:rPr>
              <w:t>), currency exchange rate or interest rate for forwards, etc.</w:t>
            </w:r>
            <w:r w:rsidRPr="00C22FD0">
              <w:rPr>
                <w:rFonts w:ascii="Times New Roman" w:hAnsi="Times New Roman" w:cs="Times New Roman"/>
                <w:sz w:val="20"/>
                <w:szCs w:val="20"/>
              </w:rPr>
              <w:br/>
              <w:t xml:space="preserve">Not applicable to CIC D3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Interest rate and currency swaps. For CIC F1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default swaps it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not be completed if not possible.</w:t>
            </w:r>
            <w:r w:rsidRPr="00C22FD0">
              <w:rPr>
                <w:rFonts w:ascii="Times New Roman" w:hAnsi="Times New Roman" w:cs="Times New Roman"/>
                <w:sz w:val="20"/>
                <w:szCs w:val="20"/>
              </w:rPr>
              <w:br/>
              <w:t>In the case of more than one trigger over time, report the next trigger occurring.</w:t>
            </w:r>
            <w:r w:rsidRPr="00C22FD0">
              <w:rPr>
                <w:rFonts w:ascii="Times New Roman" w:hAnsi="Times New Roman" w:cs="Times New Roman"/>
                <w:sz w:val="20"/>
                <w:szCs w:val="20"/>
              </w:rPr>
              <w:br/>
              <w:t>When the derivative has a range of trigger values, report the set separated by comma ‘,’ if the range is not continuous and report the range separated by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if it is continuous.</w:t>
            </w:r>
          </w:p>
        </w:tc>
      </w:tr>
      <w:tr w:rsidR="00E21451" w:rsidRPr="00C22FD0" w14:paraId="59C89836" w14:textId="77777777" w:rsidTr="0040755A">
        <w:trPr>
          <w:trHeight w:val="2715"/>
        </w:trPr>
        <w:tc>
          <w:tcPr>
            <w:tcW w:w="1223" w:type="dxa"/>
            <w:hideMark/>
          </w:tcPr>
          <w:p w14:paraId="38CDFB55"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C0400</w:t>
            </w:r>
          </w:p>
        </w:tc>
        <w:tc>
          <w:tcPr>
            <w:tcW w:w="2403" w:type="dxa"/>
            <w:hideMark/>
          </w:tcPr>
          <w:p w14:paraId="512FCBA3"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Unwind trigger of contract</w:t>
            </w:r>
          </w:p>
        </w:tc>
        <w:tc>
          <w:tcPr>
            <w:tcW w:w="5696" w:type="dxa"/>
            <w:hideMark/>
          </w:tcPr>
          <w:p w14:paraId="31A40B4D" w14:textId="7C84982D"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Bankruptcy of the underlying or reference entity</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Adverse fall in value of the underlying reference asset</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Adverse change in credit rating of the underlying assets or entity</w:t>
            </w:r>
            <w:r w:rsidRPr="00C22FD0">
              <w:rPr>
                <w:rFonts w:ascii="Times New Roman" w:hAnsi="Times New Roman" w:cs="Times New Roman"/>
                <w:sz w:val="20"/>
                <w:szCs w:val="20"/>
              </w:rPr>
              <w:b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Novation, i.e. the act of replacing an obligation under the derivative with a new obligation, or replacing a party of the derivative with a new party</w:t>
            </w:r>
            <w:r w:rsidRPr="00C22FD0">
              <w:rPr>
                <w:rFonts w:ascii="Times New Roman" w:hAnsi="Times New Roman" w:cs="Times New Roman"/>
                <w:sz w:val="20"/>
                <w:szCs w:val="20"/>
              </w:rPr>
              <w:b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Multiple events or a combination of events</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events not covered by the previous options</w:t>
            </w:r>
          </w:p>
          <w:p w14:paraId="7D524FB4" w14:textId="05CF01A5" w:rsidR="00E21451" w:rsidRPr="00C22FD0" w:rsidRDefault="00E21451" w:rsidP="0040755A">
            <w:pPr>
              <w:tabs>
                <w:tab w:val="left" w:pos="2246"/>
              </w:tabs>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 unwind trigger</w:t>
            </w:r>
            <w:r w:rsidRPr="00C22FD0">
              <w:rPr>
                <w:rFonts w:ascii="Times New Roman" w:hAnsi="Times New Roman" w:cs="Times New Roman"/>
                <w:sz w:val="20"/>
                <w:szCs w:val="20"/>
              </w:rPr>
              <w:tab/>
            </w:r>
          </w:p>
        </w:tc>
      </w:tr>
      <w:tr w:rsidR="00E21451" w:rsidRPr="00C22FD0" w14:paraId="4201DAA1" w14:textId="77777777" w:rsidTr="0040755A">
        <w:trPr>
          <w:trHeight w:val="705"/>
        </w:trPr>
        <w:tc>
          <w:tcPr>
            <w:tcW w:w="1223" w:type="dxa"/>
            <w:hideMark/>
          </w:tcPr>
          <w:p w14:paraId="7F843823"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C0410</w:t>
            </w:r>
          </w:p>
        </w:tc>
        <w:tc>
          <w:tcPr>
            <w:tcW w:w="2403" w:type="dxa"/>
            <w:hideMark/>
          </w:tcPr>
          <w:p w14:paraId="0E6AA5D5"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Swap delivered currency</w:t>
            </w:r>
          </w:p>
        </w:tc>
        <w:tc>
          <w:tcPr>
            <w:tcW w:w="5696" w:type="dxa"/>
            <w:hideMark/>
          </w:tcPr>
          <w:p w14:paraId="2C688D4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Identify the ISO 4217 alphabetic code of the currency of the swap price (only for currency swaps and currency and interest rate swaps).</w:t>
            </w:r>
          </w:p>
        </w:tc>
      </w:tr>
      <w:tr w:rsidR="00E21451" w:rsidRPr="00C22FD0" w14:paraId="081313EF" w14:textId="77777777" w:rsidTr="0040755A">
        <w:trPr>
          <w:trHeight w:val="720"/>
        </w:trPr>
        <w:tc>
          <w:tcPr>
            <w:tcW w:w="1223" w:type="dxa"/>
            <w:hideMark/>
          </w:tcPr>
          <w:p w14:paraId="5C2D1E8A"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C0420</w:t>
            </w:r>
          </w:p>
        </w:tc>
        <w:tc>
          <w:tcPr>
            <w:tcW w:w="2403" w:type="dxa"/>
            <w:hideMark/>
          </w:tcPr>
          <w:p w14:paraId="49F97BFC"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Swap received currency</w:t>
            </w:r>
          </w:p>
        </w:tc>
        <w:tc>
          <w:tcPr>
            <w:tcW w:w="5696" w:type="dxa"/>
            <w:hideMark/>
          </w:tcPr>
          <w:p w14:paraId="031642F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Identify the ISO 4217 alphabetic code of the currency of the swap notional amount (only for currency swaps and currency and interest rate swaps).</w:t>
            </w:r>
          </w:p>
        </w:tc>
      </w:tr>
      <w:tr w:rsidR="00E21451" w:rsidRPr="00C22FD0" w14:paraId="35B58DB1" w14:textId="77777777" w:rsidTr="0040755A">
        <w:trPr>
          <w:trHeight w:val="690"/>
        </w:trPr>
        <w:tc>
          <w:tcPr>
            <w:tcW w:w="1223" w:type="dxa"/>
            <w:hideMark/>
          </w:tcPr>
          <w:p w14:paraId="5EF07F62"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C0430</w:t>
            </w:r>
          </w:p>
        </w:tc>
        <w:tc>
          <w:tcPr>
            <w:tcW w:w="2403" w:type="dxa"/>
            <w:hideMark/>
          </w:tcPr>
          <w:p w14:paraId="4B53AEFA"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Maturity date</w:t>
            </w:r>
          </w:p>
        </w:tc>
        <w:tc>
          <w:tcPr>
            <w:tcW w:w="5696" w:type="dxa"/>
            <w:hideMark/>
          </w:tcPr>
          <w:p w14:paraId="646C9C50" w14:textId="26455246"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contractually defined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code of the date of close of the derivative contract, whether at maturity date, expiring date for options (European or American), etc.</w:t>
            </w:r>
          </w:p>
        </w:tc>
      </w:tr>
    </w:tbl>
    <w:p w14:paraId="110996F8" w14:textId="77777777" w:rsidR="00E21451" w:rsidRPr="00C22FD0" w:rsidRDefault="00E21451">
      <w:pPr>
        <w:rPr>
          <w:rFonts w:ascii="Times New Roman" w:hAnsi="Times New Roman" w:cs="Times New Roman"/>
          <w:sz w:val="20"/>
          <w:szCs w:val="20"/>
        </w:rPr>
      </w:pPr>
    </w:p>
    <w:p w14:paraId="37F16F80" w14:textId="4BE725A0" w:rsidR="00E21451" w:rsidRPr="00C22FD0" w:rsidRDefault="00E21451">
      <w:pPr>
        <w:rPr>
          <w:rFonts w:ascii="Times New Roman" w:hAnsi="Times New Roman"/>
          <w:b/>
          <w:sz w:val="20"/>
        </w:rPr>
      </w:pPr>
      <w:r w:rsidRPr="00C22FD0">
        <w:rPr>
          <w:rFonts w:ascii="Times New Roman" w:hAnsi="Times New Roman"/>
          <w:b/>
          <w:sz w:val="20"/>
        </w:rPr>
        <w:t xml:space="preserve">S.08.02 </w:t>
      </w:r>
      <w:r w:rsidR="004508C9" w:rsidRPr="00C22FD0">
        <w:rPr>
          <w:rFonts w:ascii="Times New Roman" w:hAnsi="Times New Roman"/>
          <w:b/>
          <w:sz w:val="20"/>
        </w:rPr>
        <w:t>–</w:t>
      </w:r>
      <w:r w:rsidRPr="00C22FD0">
        <w:rPr>
          <w:rFonts w:ascii="Times New Roman" w:hAnsi="Times New Roman"/>
          <w:b/>
          <w:sz w:val="20"/>
        </w:rPr>
        <w:t xml:space="preserve"> Derivatives Transactions</w:t>
      </w:r>
    </w:p>
    <w:p w14:paraId="444F5F4F" w14:textId="77777777" w:rsidR="00E21451" w:rsidRPr="00C22FD0" w:rsidRDefault="00E21451">
      <w:pPr>
        <w:rPr>
          <w:rFonts w:ascii="Times New Roman" w:hAnsi="Times New Roman"/>
          <w:b/>
          <w:sz w:val="20"/>
        </w:rPr>
      </w:pPr>
      <w:r w:rsidRPr="00C22FD0">
        <w:rPr>
          <w:rFonts w:ascii="Times New Roman" w:hAnsi="Times New Roman"/>
          <w:b/>
          <w:sz w:val="20"/>
        </w:rPr>
        <w:t>General comments:</w:t>
      </w:r>
    </w:p>
    <w:p w14:paraId="3408436D" w14:textId="6004521A"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quarterly and annual submission of information for groups.</w:t>
      </w:r>
    </w:p>
    <w:p w14:paraId="3C0F6B63" w14:textId="1A293B3E"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bCs/>
          <w:sz w:val="20"/>
          <w:szCs w:val="20"/>
        </w:rPr>
        <w:t xml:space="preserve">The derivatives categories referred to in this template are the ones defined in Annex IV – Assets Categories of this Regulation and </w:t>
      </w:r>
      <w:r w:rsidRPr="00C22FD0">
        <w:rPr>
          <w:rFonts w:ascii="Times New Roman" w:hAnsi="Times New Roman" w:cs="Times New Roman"/>
          <w:sz w:val="20"/>
          <w:szCs w:val="20"/>
        </w:rPr>
        <w:t>references to CIC codes refer to Annex V</w:t>
      </w:r>
      <w:r w:rsidR="004E66EA" w:rsidRPr="00C22FD0">
        <w:rPr>
          <w:rFonts w:ascii="Times New Roman" w:hAnsi="Times New Roman" w:cs="Times New Roman"/>
          <w:sz w:val="20"/>
          <w:szCs w:val="20"/>
        </w:rPr>
        <w:t>I</w:t>
      </w:r>
      <w:r w:rsidRPr="00C22FD0">
        <w:rPr>
          <w:rFonts w:ascii="Times New Roman" w:hAnsi="Times New Roman" w:cs="Times New Roman"/>
          <w:sz w:val="20"/>
          <w:szCs w:val="20"/>
        </w:rPr>
        <w:t xml:space="preserve"> – CIC table of this Regulation.</w:t>
      </w:r>
    </w:p>
    <w:p w14:paraId="3697970C" w14:textId="751F02C5"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This template contains an item</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item list of </w:t>
      </w:r>
      <w:r w:rsidRPr="00C22FD0">
        <w:rPr>
          <w:rFonts w:ascii="Times New Roman" w:hAnsi="Times New Roman" w:cs="Times New Roman"/>
          <w:bCs/>
          <w:sz w:val="20"/>
          <w:szCs w:val="20"/>
        </w:rPr>
        <w:t>closed derivatives</w:t>
      </w:r>
      <w:r w:rsidRPr="00C22FD0">
        <w:rPr>
          <w:rFonts w:ascii="Times New Roman" w:hAnsi="Times New Roman" w:cs="Times New Roman"/>
          <w:sz w:val="20"/>
          <w:szCs w:val="20"/>
        </w:rPr>
        <w:t xml:space="preserve"> held directly by the </w:t>
      </w:r>
      <w:r w:rsidR="00730F6C" w:rsidRPr="00C22FD0">
        <w:rPr>
          <w:rFonts w:ascii="Times New Roman" w:hAnsi="Times New Roman" w:cs="Times New Roman"/>
          <w:sz w:val="20"/>
          <w:szCs w:val="20"/>
        </w:rPr>
        <w:t xml:space="preserve">group </w:t>
      </w:r>
      <w:r w:rsidRPr="00C22FD0">
        <w:rPr>
          <w:rFonts w:ascii="Times New Roman" w:hAnsi="Times New Roman" w:cs="Times New Roman"/>
          <w:sz w:val="20"/>
          <w:szCs w:val="20"/>
        </w:rPr>
        <w:t>(i.e.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classifiable as asset categories A to F. When a contract is still open but has been reduced in size the closed portion shall be reported. </w:t>
      </w:r>
    </w:p>
    <w:p w14:paraId="708A7847" w14:textId="0C9961C9" w:rsidR="00E21451" w:rsidRPr="00C22FD0" w:rsidRDefault="00E21451" w:rsidP="0040755A">
      <w:pPr>
        <w:jc w:val="both"/>
        <w:rPr>
          <w:rFonts w:ascii="Times New Roman" w:hAnsi="Times New Roman" w:cs="Times New Roman"/>
          <w:bCs/>
          <w:sz w:val="20"/>
          <w:szCs w:val="20"/>
        </w:rPr>
      </w:pPr>
      <w:r w:rsidRPr="00C22FD0">
        <w:rPr>
          <w:rFonts w:ascii="Times New Roman" w:hAnsi="Times New Roman" w:cs="Times New Roman"/>
          <w:sz w:val="20"/>
          <w:szCs w:val="20"/>
        </w:rPr>
        <w:lastRenderedPageBreak/>
        <w:t>Derivatives are considered assets if their Solvency II value is positive or zero. They are considered liabilities if their Solvency II value is negative</w:t>
      </w:r>
      <w:del w:id="779" w:author="Author">
        <w:r w:rsidRPr="00C22FD0" w:rsidDel="00AC5790">
          <w:rPr>
            <w:rFonts w:ascii="Times New Roman" w:hAnsi="Times New Roman" w:cs="Times New Roman"/>
            <w:sz w:val="20"/>
            <w:szCs w:val="20"/>
          </w:rPr>
          <w:delText xml:space="preserve"> or if they are issued by the </w:delText>
        </w:r>
        <w:r w:rsidR="00730F6C" w:rsidRPr="00C22FD0" w:rsidDel="00AC5790">
          <w:rPr>
            <w:rFonts w:ascii="Times New Roman" w:hAnsi="Times New Roman" w:cs="Times New Roman"/>
            <w:sz w:val="20"/>
            <w:szCs w:val="20"/>
          </w:rPr>
          <w:delText>group</w:delText>
        </w:r>
      </w:del>
      <w:r w:rsidRPr="00C22FD0">
        <w:rPr>
          <w:rFonts w:ascii="Times New Roman" w:hAnsi="Times New Roman" w:cs="Times New Roman"/>
          <w:sz w:val="20"/>
          <w:szCs w:val="20"/>
        </w:rPr>
        <w:t>.</w:t>
      </w:r>
      <w:r w:rsidRPr="00C22FD0">
        <w:rPr>
          <w:rFonts w:ascii="Times New Roman" w:hAnsi="Times New Roman" w:cs="Times New Roman"/>
          <w:bCs/>
          <w:sz w:val="20"/>
          <w:szCs w:val="20"/>
        </w:rPr>
        <w:t xml:space="preserve"> </w:t>
      </w:r>
      <w:r w:rsidRPr="00C22FD0">
        <w:rPr>
          <w:rFonts w:ascii="Times New Roman" w:hAnsi="Times New Roman" w:cs="Times New Roman"/>
          <w:sz w:val="20"/>
          <w:szCs w:val="20"/>
        </w:rPr>
        <w:t>Both derivatives considered as assets or considered as liabilities shall be included.</w:t>
      </w:r>
    </w:p>
    <w:p w14:paraId="0B354298" w14:textId="1E41DBF1" w:rsidR="00E21451" w:rsidRPr="00C22FD0" w:rsidRDefault="00E21451" w:rsidP="0040755A">
      <w:pPr>
        <w:jc w:val="both"/>
        <w:rPr>
          <w:rFonts w:ascii="Times New Roman" w:hAnsi="Times New Roman" w:cs="Times New Roman"/>
          <w:bCs/>
          <w:sz w:val="20"/>
          <w:szCs w:val="20"/>
        </w:rPr>
      </w:pPr>
      <w:r w:rsidRPr="00C22FD0">
        <w:rPr>
          <w:rFonts w:ascii="Times New Roman" w:hAnsi="Times New Roman" w:cs="Times New Roman"/>
          <w:bCs/>
          <w:sz w:val="20"/>
          <w:szCs w:val="20"/>
        </w:rPr>
        <w:t xml:space="preserve">Closed derivatives are the ones that were open at some point of the reference period (i.e. last quarter if template is submitted quarterly or last year if template is only submitted annually) but were closed before the end of the reporting </w:t>
      </w:r>
      <w:r w:rsidR="00F311B2" w:rsidRPr="00C22FD0">
        <w:rPr>
          <w:rFonts w:ascii="Times New Roman" w:hAnsi="Times New Roman" w:cs="Times New Roman"/>
          <w:bCs/>
          <w:sz w:val="20"/>
          <w:szCs w:val="20"/>
        </w:rPr>
        <w:t>period</w:t>
      </w:r>
      <w:r w:rsidRPr="00C22FD0">
        <w:rPr>
          <w:rFonts w:ascii="Times New Roman" w:hAnsi="Times New Roman" w:cs="Times New Roman"/>
          <w:bCs/>
          <w:sz w:val="20"/>
          <w:szCs w:val="20"/>
        </w:rPr>
        <w:t>.</w:t>
      </w:r>
    </w:p>
    <w:p w14:paraId="15486C01" w14:textId="77777777" w:rsidR="00E21451" w:rsidRPr="00C22FD0" w:rsidRDefault="00E21451" w:rsidP="0040755A">
      <w:pPr>
        <w:spacing w:before="240"/>
        <w:jc w:val="both"/>
        <w:rPr>
          <w:rFonts w:ascii="Times New Roman" w:hAnsi="Times New Roman" w:cs="Times New Roman"/>
          <w:bCs/>
          <w:sz w:val="20"/>
          <w:szCs w:val="20"/>
        </w:rPr>
      </w:pPr>
      <w:r w:rsidRPr="00C22FD0">
        <w:rPr>
          <w:rFonts w:ascii="Times New Roman" w:hAnsi="Times New Roman" w:cs="Times New Roman"/>
          <w:bCs/>
          <w:sz w:val="20"/>
          <w:szCs w:val="20"/>
        </w:rPr>
        <w:t>If there are frequent trades on the same derivative, the derivative can be reported on an aggregated or net basis (indicating only the first and the last trade dates), as long as all the relevant characteristics are common, and following the specific instruction for each relevant item.</w:t>
      </w:r>
    </w:p>
    <w:p w14:paraId="16643157" w14:textId="77777777" w:rsidR="00E21451" w:rsidRPr="00C22FD0" w:rsidRDefault="00E21451" w:rsidP="0040755A">
      <w:pPr>
        <w:jc w:val="both"/>
        <w:rPr>
          <w:rFonts w:ascii="Times New Roman" w:hAnsi="Times New Roman" w:cs="Times New Roman"/>
          <w:bCs/>
          <w:sz w:val="20"/>
          <w:szCs w:val="20"/>
        </w:rPr>
      </w:pPr>
      <w:r w:rsidRPr="00C22FD0">
        <w:rPr>
          <w:rFonts w:ascii="Times New Roman" w:hAnsi="Times New Roman" w:cs="Times New Roman"/>
          <w:sz w:val="20"/>
          <w:szCs w:val="20"/>
        </w:rPr>
        <w:t>Items shall be reported with positive values unless otherwise stated in the respective instructions.</w:t>
      </w:r>
    </w:p>
    <w:p w14:paraId="1CC59B51" w14:textId="77777777" w:rsidR="00E21451" w:rsidRPr="00C22FD0" w:rsidRDefault="00E21451" w:rsidP="0040755A">
      <w:pPr>
        <w:jc w:val="both"/>
        <w:rPr>
          <w:rFonts w:ascii="Times New Roman" w:hAnsi="Times New Roman" w:cs="Times New Roman"/>
          <w:bCs/>
          <w:sz w:val="20"/>
          <w:szCs w:val="20"/>
        </w:rPr>
      </w:pPr>
      <w:r w:rsidRPr="00C22FD0">
        <w:rPr>
          <w:rFonts w:ascii="Times New Roman" w:hAnsi="Times New Roman" w:cs="Times New Roman"/>
          <w:bCs/>
          <w:sz w:val="20"/>
          <w:szCs w:val="20"/>
        </w:rPr>
        <w:t>A derivative is a financial instrument or other contract with all three of the following characteristics:</w:t>
      </w:r>
    </w:p>
    <w:p w14:paraId="63E43B8E" w14:textId="522BF883" w:rsidR="00E21451" w:rsidRPr="00C22FD0" w:rsidRDefault="00E21451" w:rsidP="00B42F70">
      <w:pPr>
        <w:pStyle w:val="ListParagraph"/>
        <w:numPr>
          <w:ilvl w:val="0"/>
          <w:numId w:val="18"/>
        </w:numPr>
        <w:jc w:val="both"/>
        <w:rPr>
          <w:rFonts w:ascii="Times New Roman" w:hAnsi="Times New Roman" w:cs="Times New Roman"/>
          <w:bCs/>
          <w:sz w:val="20"/>
          <w:szCs w:val="20"/>
        </w:rPr>
      </w:pPr>
      <w:r w:rsidRPr="00C22FD0">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w:t>
      </w:r>
      <w:r w:rsidR="004508C9" w:rsidRPr="00C22FD0">
        <w:rPr>
          <w:rFonts w:ascii="Times New Roman" w:hAnsi="Times New Roman" w:cs="Times New Roman"/>
          <w:bCs/>
          <w:sz w:val="20"/>
          <w:szCs w:val="20"/>
        </w:rPr>
        <w:t>–</w:t>
      </w:r>
      <w:r w:rsidRPr="00C22FD0">
        <w:rPr>
          <w:rFonts w:ascii="Times New Roman" w:hAnsi="Times New Roman" w:cs="Times New Roman"/>
          <w:bCs/>
          <w:sz w:val="20"/>
          <w:szCs w:val="20"/>
        </w:rPr>
        <w:t>financial variable that the variable is not specific to a party to the contract (sometimes called the ‘underlying’).</w:t>
      </w:r>
    </w:p>
    <w:p w14:paraId="45CD9B37" w14:textId="77777777" w:rsidR="00E21451" w:rsidRPr="00C22FD0" w:rsidRDefault="00E21451" w:rsidP="00B42F70">
      <w:pPr>
        <w:pStyle w:val="ListParagraph"/>
        <w:numPr>
          <w:ilvl w:val="0"/>
          <w:numId w:val="18"/>
        </w:numPr>
        <w:jc w:val="both"/>
        <w:rPr>
          <w:rFonts w:ascii="Times New Roman" w:hAnsi="Times New Roman" w:cs="Times New Roman"/>
          <w:bCs/>
          <w:sz w:val="20"/>
          <w:szCs w:val="20"/>
        </w:rPr>
      </w:pPr>
      <w:r w:rsidRPr="00C22FD0">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14:paraId="7BC864A5" w14:textId="77777777" w:rsidR="00E21451" w:rsidRPr="00C22FD0" w:rsidRDefault="00E21451" w:rsidP="00B42F70">
      <w:pPr>
        <w:pStyle w:val="ListParagraph"/>
        <w:numPr>
          <w:ilvl w:val="0"/>
          <w:numId w:val="18"/>
        </w:numPr>
        <w:jc w:val="both"/>
        <w:rPr>
          <w:rFonts w:ascii="Times New Roman" w:hAnsi="Times New Roman" w:cs="Times New Roman"/>
          <w:bCs/>
          <w:sz w:val="20"/>
          <w:szCs w:val="20"/>
        </w:rPr>
      </w:pPr>
      <w:r w:rsidRPr="00C22FD0">
        <w:rPr>
          <w:rFonts w:ascii="Times New Roman" w:hAnsi="Times New Roman" w:cs="Times New Roman"/>
          <w:bCs/>
          <w:sz w:val="20"/>
          <w:szCs w:val="20"/>
        </w:rPr>
        <w:t>It is settled at a future date.</w:t>
      </w:r>
    </w:p>
    <w:p w14:paraId="51C9FBB6"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This template comprises two tables: Information on positions held and Information on derivatives.</w:t>
      </w:r>
    </w:p>
    <w:p w14:paraId="4CCA5300" w14:textId="7BE9AE1A"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On the table Information on positions held, each derivative shall be reported separately in as many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 xml:space="preserve"> as needed in order to properly fill in all items requested in that table. If for the same derivative two values can be attributed to one variable, then this derivative needs to be reported in more than one line.</w:t>
      </w:r>
    </w:p>
    <w:p w14:paraId="08DF17B2" w14:textId="4EC90698"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bCs/>
          <w:sz w:val="20"/>
          <w:szCs w:val="20"/>
        </w:rPr>
        <w:t xml:space="preserve">In particular, </w:t>
      </w:r>
      <w:r w:rsidRPr="00C22FD0">
        <w:rPr>
          <w:rFonts w:ascii="Times New Roman" w:hAnsi="Times New Roman" w:cs="Times New Roman"/>
          <w:sz w:val="20"/>
          <w:szCs w:val="20"/>
        </w:rPr>
        <w:t xml:space="preserve">for derivatives that have more than a pair of currencies, it shall be split into the pair components and reported in different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w:t>
      </w:r>
    </w:p>
    <w:p w14:paraId="719CC255" w14:textId="110EC552"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On the table Information on derivative, each derivative shall be reported separately, with one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for each derivative, filling in all variables requested in that table.</w:t>
      </w:r>
    </w:p>
    <w:p w14:paraId="25D81956" w14:textId="7EB494EE" w:rsidR="00E21451" w:rsidRPr="00C22FD0" w:rsidRDefault="00E21451" w:rsidP="0040755A">
      <w:pPr>
        <w:jc w:val="both"/>
        <w:rPr>
          <w:rFonts w:ascii="Times New Roman" w:hAnsi="Times New Roman" w:cs="Times New Roman"/>
          <w:bCs/>
          <w:sz w:val="20"/>
          <w:szCs w:val="20"/>
        </w:rPr>
      </w:pPr>
      <w:r w:rsidRPr="00C22FD0">
        <w:rPr>
          <w:rFonts w:ascii="Times New Roman" w:hAnsi="Times New Roman" w:cs="Times New Roman"/>
          <w:bCs/>
          <w:sz w:val="20"/>
          <w:szCs w:val="20"/>
        </w:rPr>
        <w:t>The template is applicable for method 1 (Accounting consolidation</w:t>
      </w:r>
      <w:r w:rsidR="004508C9" w:rsidRPr="00C22FD0">
        <w:rPr>
          <w:rFonts w:ascii="Times New Roman" w:hAnsi="Times New Roman" w:cs="Times New Roman"/>
          <w:bCs/>
          <w:sz w:val="20"/>
          <w:szCs w:val="20"/>
        </w:rPr>
        <w:t>–</w:t>
      </w:r>
      <w:r w:rsidRPr="00C22FD0">
        <w:rPr>
          <w:rFonts w:ascii="Times New Roman" w:hAnsi="Times New Roman" w:cs="Times New Roman"/>
          <w:bCs/>
          <w:sz w:val="20"/>
          <w:szCs w:val="20"/>
        </w:rPr>
        <w:t>based method), method 2 (Deduction and aggregation method) and a combination of methods 1 and 2.</w:t>
      </w:r>
    </w:p>
    <w:p w14:paraId="6E50C5A4" w14:textId="5F9F63D9"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method 1 is used exclusively, the reporting shall reflect the consolidated position of the closed derivatives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group transactions held </w:t>
      </w:r>
      <w:r w:rsidR="00B46E40" w:rsidRPr="00C22FD0">
        <w:rPr>
          <w:rFonts w:ascii="Times New Roman" w:hAnsi="Times New Roman" w:cs="Times New Roman"/>
          <w:sz w:val="20"/>
          <w:szCs w:val="20"/>
          <w:lang w:val="en-US"/>
        </w:rPr>
        <w:t>within the scope of group supervision</w:t>
      </w:r>
      <w:r w:rsidRPr="00C22FD0">
        <w:rPr>
          <w:rFonts w:ascii="Times New Roman" w:hAnsi="Times New Roman" w:cs="Times New Roman"/>
          <w:sz w:val="20"/>
          <w:szCs w:val="20"/>
          <w:lang w:val="en-US"/>
        </w:rPr>
        <w:t>.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2BBB16C5" w14:textId="77777777"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43655683" w14:textId="6DD7449B"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closed derivatives held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21B4BC5A" w14:textId="3DADF9E4"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closed derivatives held by</w:t>
      </w:r>
      <w:r w:rsidRPr="00C22FD0" w:rsidDel="00F922A8">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undertakings consolidated in accordance with Article 335</w:t>
      </w:r>
      <w:r w:rsidR="007F7B23" w:rsidRPr="00C22FD0">
        <w:rPr>
          <w:rFonts w:ascii="Times New Roman" w:hAnsi="Times New Roman" w:cs="Times New Roman"/>
          <w:sz w:val="20"/>
          <w:szCs w:val="20"/>
          <w:lang w:val="en-US"/>
        </w:rPr>
        <w:t>, paragraph 1,</w:t>
      </w:r>
      <w:r w:rsidRPr="00C22FD0">
        <w:rPr>
          <w:rFonts w:ascii="Times New Roman" w:hAnsi="Times New Roman" w:cs="Times New Roman"/>
          <w:sz w:val="20"/>
          <w:szCs w:val="20"/>
          <w:lang w:val="en-US"/>
        </w:rPr>
        <w:t xml:space="preserve"> </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Delegated Regulation </w:t>
      </w:r>
      <w:r w:rsidR="00A3383F" w:rsidRPr="00C22FD0">
        <w:rPr>
          <w:rFonts w:ascii="Times New Roman" w:hAnsi="Times New Roman" w:cs="Times New Roman"/>
          <w:sz w:val="20"/>
          <w:szCs w:val="20"/>
          <w:lang w:val="en-US"/>
        </w:rPr>
        <w:t xml:space="preserve">(EU) </w:t>
      </w:r>
      <w:r w:rsidRPr="00C22FD0">
        <w:rPr>
          <w:rFonts w:ascii="Times New Roman" w:hAnsi="Times New Roman" w:cs="Times New Roman"/>
          <w:sz w:val="20"/>
          <w:szCs w:val="20"/>
          <w:lang w:val="en-US"/>
        </w:rPr>
        <w:t xml:space="preserve">2015/35 shall be reported item by item; </w:t>
      </w:r>
    </w:p>
    <w:p w14:paraId="2DAA9D97" w14:textId="77777777"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closed derivatives held by</w:t>
      </w:r>
      <w:r w:rsidRPr="00C22FD0" w:rsidDel="00F922A8">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other related undertakings shall not be included.</w:t>
      </w:r>
    </w:p>
    <w:p w14:paraId="056C7BFB"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2DDD02A8" w14:textId="565876AB"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method 2 is used exclusively,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closed derivatives held by the participating undertakings, the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and subsidiaries</w:t>
      </w:r>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regardless of the proportional share used.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12BBC2E5" w14:textId="77777777"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48309931" w14:textId="1ACD6BF8"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closed derivatives held by</w:t>
      </w:r>
      <w:r w:rsidRPr="00C22FD0" w:rsidDel="00F922A8">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0B71CA04" w14:textId="4141C98B"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closed derivatives held by</w:t>
      </w:r>
      <w:r w:rsidRPr="00C22FD0" w:rsidDel="00F922A8">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insurance and reinsurance undertakings, insurance holding companies, ancillary services undertakings and special purpose vehicle which are subsidiaries (European Economic 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shall be reported item by item by undertaking;</w:t>
      </w:r>
    </w:p>
    <w:p w14:paraId="275FAD6F" w14:textId="77777777"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closed derivatives held by</w:t>
      </w:r>
      <w:r w:rsidRPr="00C22FD0" w:rsidDel="00F922A8">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other related undertakings</w:t>
      </w:r>
      <w:r w:rsidRPr="00C22FD0">
        <w:rPr>
          <w:rFonts w:ascii="Times New Roman" w:hAnsi="Times New Roman" w:cs="Times New Roman"/>
          <w:sz w:val="20"/>
          <w:szCs w:val="20"/>
          <w:u w:val="single"/>
          <w:lang w:val="en-US"/>
        </w:rPr>
        <w:t xml:space="preserve"> </w:t>
      </w:r>
      <w:r w:rsidRPr="00C22FD0">
        <w:rPr>
          <w:rFonts w:ascii="Times New Roman" w:hAnsi="Times New Roman" w:cs="Times New Roman"/>
          <w:sz w:val="20"/>
          <w:szCs w:val="20"/>
          <w:lang w:val="en-US"/>
        </w:rPr>
        <w:t>shall not be included.</w:t>
      </w:r>
    </w:p>
    <w:p w14:paraId="1C8D34B9"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702C55ED" w14:textId="00C657A0"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a combination of methods 1 and 2 is used, one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w:t>
      </w:r>
      <w:r w:rsidR="00801A9D" w:rsidRPr="00C22FD0">
        <w:rPr>
          <w:rFonts w:ascii="Times New Roman" w:hAnsi="Times New Roman" w:cs="Times New Roman"/>
          <w:sz w:val="20"/>
          <w:szCs w:val="20"/>
          <w:lang w:val="en-US"/>
        </w:rPr>
        <w:t xml:space="preserve">shall </w:t>
      </w:r>
      <w:r w:rsidRPr="00C22FD0">
        <w:rPr>
          <w:rFonts w:ascii="Times New Roman" w:hAnsi="Times New Roman" w:cs="Times New Roman"/>
          <w:sz w:val="20"/>
          <w:szCs w:val="20"/>
          <w:lang w:val="en-US"/>
        </w:rPr>
        <w:t>reflect the consolidated position of the closed derivatives</w:t>
      </w:r>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group transactions held </w:t>
      </w:r>
      <w:r w:rsidR="00B46E40" w:rsidRPr="00C22FD0">
        <w:rPr>
          <w:rFonts w:ascii="Times New Roman" w:hAnsi="Times New Roman" w:cs="Times New Roman"/>
          <w:sz w:val="20"/>
          <w:szCs w:val="20"/>
          <w:lang w:val="en-US"/>
        </w:rPr>
        <w:t>within the scope of group supervision</w:t>
      </w:r>
      <w:r w:rsidRPr="00C22FD0">
        <w:rPr>
          <w:rFonts w:ascii="Times New Roman" w:hAnsi="Times New Roman" w:cs="Times New Roman"/>
          <w:sz w:val="20"/>
          <w:szCs w:val="20"/>
          <w:lang w:val="en-US"/>
        </w:rPr>
        <w:t xml:space="preserve"> which must be reported and the other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closed detailed list of the derivatives held by the participating undertakings, the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and subsidiaries</w:t>
      </w:r>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regardless of the proportional share used. </w:t>
      </w:r>
    </w:p>
    <w:p w14:paraId="6FE95231"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65030D9F" w14:textId="4D604713"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first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412E7549" w14:textId="77777777"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2E565A45" w14:textId="1892F942"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closed derivatives held by</w:t>
      </w:r>
      <w:r w:rsidRPr="00C22FD0" w:rsidDel="00F922A8">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41D1E05C" w14:textId="6552DDA2"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closed derivatives held by</w:t>
      </w:r>
      <w:r w:rsidRPr="00C22FD0" w:rsidDel="00F922A8">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undertakings consolidated in accordance with Article 335</w:t>
      </w:r>
      <w:r w:rsidR="007F7B23" w:rsidRPr="00C22FD0">
        <w:rPr>
          <w:rFonts w:ascii="Times New Roman" w:hAnsi="Times New Roman" w:cs="Times New Roman"/>
          <w:sz w:val="20"/>
          <w:szCs w:val="20"/>
          <w:lang w:val="en-US"/>
        </w:rPr>
        <w:t>, paragraph 1,</w:t>
      </w:r>
      <w:r w:rsidRPr="00C22FD0">
        <w:rPr>
          <w:rFonts w:ascii="Times New Roman" w:hAnsi="Times New Roman" w:cs="Times New Roman"/>
          <w:sz w:val="20"/>
          <w:szCs w:val="20"/>
          <w:lang w:val="en-US"/>
        </w:rPr>
        <w:t xml:space="preserve"> </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Delegated Regulation </w:t>
      </w:r>
      <w:r w:rsidR="00A3383F" w:rsidRPr="00C22FD0">
        <w:rPr>
          <w:rFonts w:ascii="Times New Roman" w:hAnsi="Times New Roman" w:cs="Times New Roman"/>
          <w:sz w:val="20"/>
          <w:szCs w:val="20"/>
          <w:lang w:val="en-US"/>
        </w:rPr>
        <w:t xml:space="preserve">(EU) </w:t>
      </w:r>
      <w:r w:rsidRPr="00C22FD0">
        <w:rPr>
          <w:rFonts w:ascii="Times New Roman" w:hAnsi="Times New Roman" w:cs="Times New Roman"/>
          <w:sz w:val="20"/>
          <w:szCs w:val="20"/>
          <w:lang w:val="en-US"/>
        </w:rPr>
        <w:t xml:space="preserve">2015/35 shall be reported item by item; </w:t>
      </w:r>
    </w:p>
    <w:p w14:paraId="2B98F45A" w14:textId="77777777"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closed derivatives held by</w:t>
      </w:r>
      <w:r w:rsidRPr="00C22FD0" w:rsidDel="00F922A8">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other related undertakings shall not be included.</w:t>
      </w:r>
    </w:p>
    <w:p w14:paraId="25E2ECC0" w14:textId="77777777" w:rsidR="00E21451" w:rsidRPr="00C22FD0" w:rsidRDefault="00E21451" w:rsidP="0040755A">
      <w:pPr>
        <w:snapToGrid w:val="0"/>
        <w:spacing w:after="0"/>
        <w:ind w:left="720"/>
        <w:jc w:val="both"/>
        <w:rPr>
          <w:rFonts w:ascii="Times New Roman" w:hAnsi="Times New Roman" w:cs="Times New Roman"/>
          <w:sz w:val="20"/>
          <w:szCs w:val="20"/>
          <w:u w:val="single"/>
          <w:lang w:val="en-US"/>
        </w:rPr>
      </w:pPr>
    </w:p>
    <w:p w14:paraId="0DA1433E" w14:textId="01938011"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second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7E9D4B8E" w14:textId="77777777"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736882F7" w14:textId="370D7588"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closed derivatives held by</w:t>
      </w:r>
      <w:r w:rsidRPr="00C22FD0" w:rsidDel="00F922A8">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under method 2 shall be reported item by item of the closed derivatives held;</w:t>
      </w:r>
    </w:p>
    <w:p w14:paraId="0B752BA7" w14:textId="35B2BB81"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closed derivatives held by</w:t>
      </w:r>
      <w:r w:rsidRPr="00C22FD0" w:rsidDel="00F922A8">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insurance and reinsurance undertakings, insurance holding companies, ancillary services undertakings and special purpose vehicle which are subsidiaries under method 2 (European Economic 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shall be reported item by item of the closed derivatives held by undertaking;</w:t>
      </w:r>
    </w:p>
    <w:p w14:paraId="29186B21" w14:textId="77777777" w:rsidR="00E21451" w:rsidRPr="00C22FD0"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closed derivatives held by</w:t>
      </w:r>
      <w:r w:rsidRPr="00C22FD0" w:rsidDel="00F922A8">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other related undertakings under method 2 shall not be included.</w:t>
      </w:r>
    </w:p>
    <w:p w14:paraId="28D29314" w14:textId="77777777" w:rsidR="00E21451" w:rsidRPr="00C22FD0" w:rsidRDefault="00E21451">
      <w:pPr>
        <w:jc w:val="both"/>
        <w:rPr>
          <w:rFonts w:ascii="Times New Roman" w:hAnsi="Times New Roman" w:cs="Times New Roman"/>
          <w:sz w:val="20"/>
          <w:szCs w:val="20"/>
          <w:lang w:val="en-US"/>
        </w:rPr>
      </w:pPr>
    </w:p>
    <w:tbl>
      <w:tblPr>
        <w:tblStyle w:val="TableGrid"/>
        <w:tblW w:w="9383" w:type="dxa"/>
        <w:tblLook w:val="04A0" w:firstRow="1" w:lastRow="0" w:firstColumn="1" w:lastColumn="0" w:noHBand="0" w:noVBand="1"/>
      </w:tblPr>
      <w:tblGrid>
        <w:gridCol w:w="1194"/>
        <w:gridCol w:w="2388"/>
        <w:gridCol w:w="5801"/>
      </w:tblGrid>
      <w:tr w:rsidR="00E21451" w:rsidRPr="00C22FD0" w14:paraId="266261E2" w14:textId="77777777" w:rsidTr="0040755A">
        <w:trPr>
          <w:trHeight w:val="236"/>
        </w:trPr>
        <w:tc>
          <w:tcPr>
            <w:tcW w:w="1194" w:type="dxa"/>
            <w:tcBorders>
              <w:bottom w:val="single" w:sz="4" w:space="0" w:color="auto"/>
            </w:tcBorders>
            <w:noWrap/>
            <w:vAlign w:val="center"/>
            <w:hideMark/>
          </w:tcPr>
          <w:p w14:paraId="316121AF" w14:textId="77777777" w:rsidR="00E21451" w:rsidRPr="00C22FD0" w:rsidRDefault="00E21451">
            <w:pPr>
              <w:spacing w:after="200" w:line="276" w:lineRule="auto"/>
              <w:jc w:val="center"/>
              <w:rPr>
                <w:rFonts w:ascii="Times New Roman" w:hAnsi="Times New Roman" w:cs="Times New Roman"/>
                <w:color w:val="FF0000"/>
                <w:sz w:val="20"/>
                <w:szCs w:val="20"/>
              </w:rPr>
            </w:pPr>
          </w:p>
        </w:tc>
        <w:tc>
          <w:tcPr>
            <w:tcW w:w="2388" w:type="dxa"/>
            <w:tcBorders>
              <w:bottom w:val="single" w:sz="4" w:space="0" w:color="auto"/>
            </w:tcBorders>
            <w:vAlign w:val="center"/>
            <w:hideMark/>
          </w:tcPr>
          <w:p w14:paraId="765611FC" w14:textId="77777777" w:rsidR="00E21451" w:rsidRPr="00C22FD0" w:rsidRDefault="00E21451">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5801" w:type="dxa"/>
            <w:tcBorders>
              <w:bottom w:val="single" w:sz="4" w:space="0" w:color="auto"/>
            </w:tcBorders>
            <w:vAlign w:val="center"/>
            <w:hideMark/>
          </w:tcPr>
          <w:p w14:paraId="5EFCE176" w14:textId="77777777" w:rsidR="00E21451" w:rsidRPr="00C22FD0" w:rsidRDefault="00E21451">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24D2CC61" w14:textId="77777777" w:rsidTr="0040755A">
        <w:trPr>
          <w:trHeight w:val="423"/>
        </w:trPr>
        <w:tc>
          <w:tcPr>
            <w:tcW w:w="3582" w:type="dxa"/>
            <w:gridSpan w:val="2"/>
            <w:tcBorders>
              <w:top w:val="single" w:sz="4" w:space="0" w:color="auto"/>
              <w:left w:val="nil"/>
              <w:bottom w:val="single" w:sz="4" w:space="0" w:color="auto"/>
              <w:right w:val="nil"/>
            </w:tcBorders>
          </w:tcPr>
          <w:p w14:paraId="2751D1CD" w14:textId="77777777" w:rsidR="00E21451" w:rsidRPr="00C22FD0" w:rsidRDefault="00E21451" w:rsidP="0040755A">
            <w:pPr>
              <w:spacing w:before="120" w:after="120"/>
              <w:jc w:val="both"/>
              <w:rPr>
                <w:rFonts w:ascii="Times New Roman" w:hAnsi="Times New Roman" w:cs="Times New Roman"/>
                <w:sz w:val="20"/>
                <w:szCs w:val="20"/>
              </w:rPr>
            </w:pPr>
            <w:r w:rsidRPr="00C22FD0">
              <w:rPr>
                <w:rFonts w:ascii="Times New Roman" w:hAnsi="Times New Roman" w:cs="Times New Roman"/>
                <w:b/>
                <w:sz w:val="20"/>
                <w:szCs w:val="20"/>
              </w:rPr>
              <w:t>Information on positions held</w:t>
            </w:r>
          </w:p>
        </w:tc>
        <w:tc>
          <w:tcPr>
            <w:tcW w:w="5801" w:type="dxa"/>
            <w:tcBorders>
              <w:top w:val="single" w:sz="4" w:space="0" w:color="auto"/>
              <w:left w:val="nil"/>
              <w:bottom w:val="single" w:sz="4" w:space="0" w:color="auto"/>
              <w:right w:val="nil"/>
            </w:tcBorders>
          </w:tcPr>
          <w:p w14:paraId="08EA6FE1" w14:textId="77777777" w:rsidR="00E21451" w:rsidRPr="00C22FD0" w:rsidRDefault="00E21451" w:rsidP="0040755A">
            <w:pPr>
              <w:spacing w:before="120" w:after="120"/>
              <w:rPr>
                <w:rFonts w:ascii="Times New Roman" w:hAnsi="Times New Roman" w:cs="Times New Roman"/>
                <w:sz w:val="20"/>
                <w:szCs w:val="20"/>
              </w:rPr>
            </w:pPr>
          </w:p>
        </w:tc>
      </w:tr>
      <w:tr w:rsidR="00E21451" w:rsidRPr="00C22FD0" w14:paraId="6C07D73D" w14:textId="77777777" w:rsidTr="0040755A">
        <w:trPr>
          <w:trHeight w:val="1744"/>
        </w:trPr>
        <w:tc>
          <w:tcPr>
            <w:tcW w:w="1194" w:type="dxa"/>
            <w:tcBorders>
              <w:top w:val="single" w:sz="4" w:space="0" w:color="auto"/>
            </w:tcBorders>
          </w:tcPr>
          <w:p w14:paraId="45F75D36"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C0010</w:t>
            </w:r>
          </w:p>
        </w:tc>
        <w:tc>
          <w:tcPr>
            <w:tcW w:w="2388" w:type="dxa"/>
            <w:tcBorders>
              <w:top w:val="single" w:sz="4" w:space="0" w:color="auto"/>
            </w:tcBorders>
          </w:tcPr>
          <w:p w14:paraId="3DBFAE6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Legal name of the undertaking</w:t>
            </w:r>
          </w:p>
        </w:tc>
        <w:tc>
          <w:tcPr>
            <w:tcW w:w="5801" w:type="dxa"/>
            <w:tcBorders>
              <w:top w:val="single" w:sz="4" w:space="0" w:color="auto"/>
            </w:tcBorders>
          </w:tcPr>
          <w:p w14:paraId="7D9220FE" w14:textId="541C35CB"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the legal name of the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that holds the derivative.</w:t>
            </w:r>
          </w:p>
          <w:p w14:paraId="6A08BB57" w14:textId="24D0151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item shall be filled in only when it relates to derivatives held by participating undertakings, insurance holding companies, </w:t>
            </w:r>
            <w:r w:rsidRPr="00C22FD0">
              <w:rPr>
                <w:rFonts w:ascii="Times New Roman" w:hAnsi="Times New Roman" w:cs="Times New Roman"/>
                <w:sz w:val="20"/>
                <w:szCs w:val="20"/>
                <w:lang w:val="en-US"/>
              </w:rPr>
              <w:t>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financial holding companies </w:t>
            </w:r>
            <w:r w:rsidRPr="00C22FD0">
              <w:rPr>
                <w:rFonts w:ascii="Times New Roman" w:hAnsi="Times New Roman" w:cs="Times New Roman"/>
                <w:sz w:val="20"/>
                <w:szCs w:val="20"/>
              </w:rPr>
              <w:t>and subsidiaries under deduction and aggregation method.</w:t>
            </w:r>
          </w:p>
        </w:tc>
      </w:tr>
      <w:tr w:rsidR="00E21451" w:rsidRPr="00C22FD0" w14:paraId="34323A8F" w14:textId="77777777" w:rsidTr="0040755A">
        <w:trPr>
          <w:trHeight w:val="1575"/>
        </w:trPr>
        <w:tc>
          <w:tcPr>
            <w:tcW w:w="1194" w:type="dxa"/>
            <w:tcBorders>
              <w:top w:val="single" w:sz="4" w:space="0" w:color="auto"/>
            </w:tcBorders>
          </w:tcPr>
          <w:p w14:paraId="03D928D0"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C0020</w:t>
            </w:r>
          </w:p>
        </w:tc>
        <w:tc>
          <w:tcPr>
            <w:tcW w:w="2388" w:type="dxa"/>
            <w:tcBorders>
              <w:top w:val="single" w:sz="4" w:space="0" w:color="auto"/>
            </w:tcBorders>
          </w:tcPr>
          <w:p w14:paraId="3CFF6B6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Identification code of the undertaking</w:t>
            </w:r>
          </w:p>
        </w:tc>
        <w:tc>
          <w:tcPr>
            <w:tcW w:w="5801" w:type="dxa"/>
            <w:tcBorders>
              <w:top w:val="single" w:sz="4" w:space="0" w:color="auto"/>
            </w:tcBorders>
          </w:tcPr>
          <w:p w14:paraId="2DC774CE" w14:textId="4F7F78B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by this order of priority if existent</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B46E40" w:rsidRPr="00C22FD0">
              <w:rPr>
                <w:rFonts w:ascii="Times New Roman" w:eastAsia="Times New Roman" w:hAnsi="Times New Roman" w:cs="Times New Roman"/>
                <w:sz w:val="20"/>
                <w:szCs w:val="20"/>
                <w:lang w:eastAsia="en-GB"/>
              </w:rPr>
              <w:t>within the scope of group supervision</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57D8D362" w14:textId="6543AA13" w:rsidR="00E21451" w:rsidRPr="00C22FD0" w:rsidRDefault="004508C9" w:rsidP="0040755A">
            <w:pPr>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B46E40" w:rsidRPr="00C22FD0">
              <w:rPr>
                <w:rFonts w:ascii="Times New Roman" w:eastAsia="Times New Roman" w:hAnsi="Times New Roman" w:cs="Times New Roman"/>
                <w:sz w:val="20"/>
                <w:szCs w:val="20"/>
                <w:lang w:eastAsia="en-GB"/>
              </w:rPr>
              <w:t>within the scope of group supervision</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2ABBE822" w14:textId="77777777" w:rsidTr="0040755A">
        <w:trPr>
          <w:trHeight w:val="1575"/>
        </w:trPr>
        <w:tc>
          <w:tcPr>
            <w:tcW w:w="1194" w:type="dxa"/>
            <w:tcBorders>
              <w:top w:val="single" w:sz="4" w:space="0" w:color="auto"/>
            </w:tcBorders>
          </w:tcPr>
          <w:p w14:paraId="05FD3F44"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C0030</w:t>
            </w:r>
          </w:p>
        </w:tc>
        <w:tc>
          <w:tcPr>
            <w:tcW w:w="2388" w:type="dxa"/>
            <w:tcBorders>
              <w:top w:val="single" w:sz="4" w:space="0" w:color="auto"/>
            </w:tcBorders>
          </w:tcPr>
          <w:p w14:paraId="5F70D9D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code of the ID of the undertaking</w:t>
            </w:r>
          </w:p>
        </w:tc>
        <w:tc>
          <w:tcPr>
            <w:tcW w:w="5801" w:type="dxa"/>
            <w:tcBorders>
              <w:top w:val="single" w:sz="4" w:space="0" w:color="auto"/>
            </w:tcBorders>
          </w:tcPr>
          <w:p w14:paraId="0761C12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“Identification code of the undertaking” item. One of the options in the following closed list shall be used:</w:t>
            </w:r>
          </w:p>
          <w:p w14:paraId="4C3CE4C4" w14:textId="6CD44315" w:rsidR="00E21451" w:rsidRPr="00C22FD0" w:rsidRDefault="00E21451" w:rsidP="0040755A">
            <w:pPr>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1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LEI </w:t>
            </w:r>
          </w:p>
          <w:p w14:paraId="572111FC" w14:textId="261E620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lang w:val="pt-PT"/>
              </w:rPr>
              <w:t xml:space="preserve">2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Specific code</w:t>
            </w:r>
          </w:p>
        </w:tc>
      </w:tr>
      <w:tr w:rsidR="00E21451" w:rsidRPr="00C22FD0" w14:paraId="1F605C17" w14:textId="77777777" w:rsidTr="0040755A">
        <w:trPr>
          <w:trHeight w:val="1575"/>
        </w:trPr>
        <w:tc>
          <w:tcPr>
            <w:tcW w:w="1194" w:type="dxa"/>
            <w:tcBorders>
              <w:top w:val="single" w:sz="4" w:space="0" w:color="auto"/>
            </w:tcBorders>
            <w:hideMark/>
          </w:tcPr>
          <w:p w14:paraId="05C5364C"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C0040</w:t>
            </w:r>
          </w:p>
        </w:tc>
        <w:tc>
          <w:tcPr>
            <w:tcW w:w="2388" w:type="dxa"/>
            <w:tcBorders>
              <w:top w:val="single" w:sz="4" w:space="0" w:color="auto"/>
            </w:tcBorders>
            <w:hideMark/>
          </w:tcPr>
          <w:p w14:paraId="79C0C23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Derivative ID Code</w:t>
            </w:r>
          </w:p>
        </w:tc>
        <w:tc>
          <w:tcPr>
            <w:tcW w:w="5801" w:type="dxa"/>
            <w:tcBorders>
              <w:top w:val="single" w:sz="4" w:space="0" w:color="auto"/>
            </w:tcBorders>
            <w:hideMark/>
          </w:tcPr>
          <w:p w14:paraId="72E6E807" w14:textId="17695510"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Derivative ID code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and must be consistent over time</w:t>
            </w:r>
          </w:p>
        </w:tc>
      </w:tr>
      <w:tr w:rsidR="00E21451" w:rsidRPr="00C22FD0" w14:paraId="347FE619" w14:textId="77777777" w:rsidTr="0040755A">
        <w:trPr>
          <w:trHeight w:val="1485"/>
        </w:trPr>
        <w:tc>
          <w:tcPr>
            <w:tcW w:w="1194" w:type="dxa"/>
            <w:hideMark/>
          </w:tcPr>
          <w:p w14:paraId="4EB9A875"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C0050</w:t>
            </w:r>
          </w:p>
        </w:tc>
        <w:tc>
          <w:tcPr>
            <w:tcW w:w="2388" w:type="dxa"/>
            <w:hideMark/>
          </w:tcPr>
          <w:p w14:paraId="438082F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Derivative ID Code type</w:t>
            </w:r>
          </w:p>
        </w:tc>
        <w:tc>
          <w:tcPr>
            <w:tcW w:w="5801" w:type="dxa"/>
            <w:hideMark/>
          </w:tcPr>
          <w:p w14:paraId="342E3918"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“Derivative ID Code” item. One of the options in the following closed list shall be used:</w:t>
            </w:r>
          </w:p>
          <w:p w14:paraId="6C5119FE" w14:textId="3EF10DB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ISO/6166 for ISIN</w:t>
            </w:r>
          </w:p>
          <w:p w14:paraId="7E5F2207" w14:textId="40A7390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2A95105" w14:textId="6A44D4A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5495E4A3" w14:textId="0ABE4FA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1571276C" w14:textId="4203B44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3102046C" w14:textId="2328017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357060D4" w14:textId="50CD7E8F" w:rsidR="00E21451" w:rsidRPr="00C22FD0" w:rsidRDefault="00E21451" w:rsidP="0040755A">
            <w:pPr>
              <w:spacing w:line="276" w:lineRule="auto"/>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333F6455" w14:textId="77777777" w:rsidR="00E21451" w:rsidRPr="00C22FD0" w:rsidRDefault="00E21451" w:rsidP="0040755A">
            <w:pPr>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21F8D704" w14:textId="767D1A9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625D6887" w14:textId="387259F1"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t>
            </w:r>
          </w:p>
        </w:tc>
      </w:tr>
      <w:tr w:rsidR="00E21451" w:rsidRPr="00C22FD0" w14:paraId="6F849D80" w14:textId="77777777" w:rsidTr="0040755A">
        <w:trPr>
          <w:trHeight w:val="3056"/>
        </w:trPr>
        <w:tc>
          <w:tcPr>
            <w:tcW w:w="1194" w:type="dxa"/>
            <w:hideMark/>
          </w:tcPr>
          <w:p w14:paraId="29AB2BDE" w14:textId="77777777" w:rsidR="00E21451" w:rsidRPr="00C22FD0" w:rsidRDefault="00E21451" w:rsidP="0040755A">
            <w:pPr>
              <w:pStyle w:val="NoSpacing"/>
              <w:rPr>
                <w:rFonts w:ascii="Times New Roman" w:hAnsi="Times New Roman"/>
              </w:rPr>
            </w:pPr>
            <w:r w:rsidRPr="00C22FD0">
              <w:rPr>
                <w:rFonts w:ascii="Times New Roman" w:hAnsi="Times New Roman" w:cs="Times New Roman"/>
                <w:sz w:val="20"/>
                <w:szCs w:val="20"/>
              </w:rPr>
              <w:lastRenderedPageBreak/>
              <w:t>C0060</w:t>
            </w:r>
          </w:p>
        </w:tc>
        <w:tc>
          <w:tcPr>
            <w:tcW w:w="2388" w:type="dxa"/>
            <w:hideMark/>
          </w:tcPr>
          <w:p w14:paraId="26BEB4DF"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Portfolio</w:t>
            </w:r>
          </w:p>
        </w:tc>
        <w:tc>
          <w:tcPr>
            <w:tcW w:w="5801" w:type="dxa"/>
            <w:hideMark/>
          </w:tcPr>
          <w:p w14:paraId="7D2DA4F3" w14:textId="6E29123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shareholder's funds, general (no split) and ring fenced funds.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Life</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life: </w:t>
            </w:r>
          </w:p>
          <w:p w14:paraId="5B1E0B97" w14:textId="38ACB2C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Ring fenced funds</w:t>
            </w:r>
          </w:p>
          <w:p w14:paraId="2AAF8FBA" w14:textId="545269C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internal fund  </w:t>
            </w:r>
          </w:p>
          <w:p w14:paraId="2C298D51" w14:textId="5FB3AC6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Shareholders' funds</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General</w:t>
            </w:r>
            <w:r w:rsidRPr="00C22FD0" w:rsidDel="00EC73F8">
              <w:rPr>
                <w:rFonts w:ascii="Times New Roman" w:hAnsi="Times New Roman" w:cs="Times New Roman"/>
                <w:sz w:val="20"/>
                <w:szCs w:val="20"/>
              </w:rPr>
              <w:t xml:space="preserve"> </w:t>
            </w:r>
          </w:p>
          <w:p w14:paraId="511F1F7C" w14:textId="77777777" w:rsidR="00E21451" w:rsidRPr="00C22FD0" w:rsidRDefault="00E21451" w:rsidP="0040755A">
            <w:pPr>
              <w:rPr>
                <w:rFonts w:ascii="Times New Roman" w:hAnsi="Times New Roman" w:cs="Times New Roman"/>
                <w:sz w:val="20"/>
                <w:szCs w:val="20"/>
              </w:rPr>
            </w:pPr>
          </w:p>
          <w:p w14:paraId="3207C7B1"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The split is not mandatory, except for identifying ring fenced funds, but shall be reported if the undertaking uses it internally. When an undertaking does not apply a split “general” shall be used. </w:t>
            </w:r>
          </w:p>
        </w:tc>
      </w:tr>
      <w:tr w:rsidR="00E21451" w:rsidRPr="00C22FD0" w14:paraId="73C862A6" w14:textId="77777777" w:rsidTr="0040755A">
        <w:trPr>
          <w:trHeight w:val="1515"/>
        </w:trPr>
        <w:tc>
          <w:tcPr>
            <w:tcW w:w="1194" w:type="dxa"/>
            <w:hideMark/>
          </w:tcPr>
          <w:p w14:paraId="4D9B2D49"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C0070</w:t>
            </w:r>
          </w:p>
        </w:tc>
        <w:tc>
          <w:tcPr>
            <w:tcW w:w="2388" w:type="dxa"/>
            <w:hideMark/>
          </w:tcPr>
          <w:p w14:paraId="5525380A"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Fund number</w:t>
            </w:r>
          </w:p>
        </w:tc>
        <w:tc>
          <w:tcPr>
            <w:tcW w:w="5801" w:type="dxa"/>
            <w:hideMark/>
          </w:tcPr>
          <w:p w14:paraId="0FE3AE67"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rPr>
              <w:t>Applicable to derivatives held in ring fenced funds or other internal funds (defined according to national markets).</w:t>
            </w:r>
          </w:p>
          <w:p w14:paraId="2CA665EF" w14:textId="77777777" w:rsidR="00E21451" w:rsidRPr="00C22FD0" w:rsidRDefault="00E21451" w:rsidP="0040755A">
            <w:pPr>
              <w:rPr>
                <w:rFonts w:ascii="Times New Roman" w:hAnsi="Times New Roman" w:cs="Times New Roman"/>
                <w:sz w:val="20"/>
                <w:szCs w:val="20"/>
                <w:lang w:val="en-US"/>
              </w:rPr>
            </w:pPr>
          </w:p>
          <w:p w14:paraId="06A1445D" w14:textId="6FE09914"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Number which is attributed by the undertaking, corresponding to the unique number assigned to each fund. This number has to be consistent over time and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used to identify the funds in other templates. </w:t>
            </w:r>
            <w:r w:rsidRPr="00C22FD0">
              <w:rPr>
                <w:rFonts w:ascii="Times New Roman" w:hAnsi="Times New Roman" w:cs="Times New Roman"/>
                <w:sz w:val="20"/>
                <w:szCs w:val="20"/>
                <w:lang w:val="en-US" w:eastAsia="fr-FR"/>
              </w:rPr>
              <w:t>It shall not be re</w:t>
            </w:r>
            <w:r w:rsidR="004508C9" w:rsidRPr="00C22FD0">
              <w:rPr>
                <w:rFonts w:ascii="Times New Roman" w:hAnsi="Times New Roman" w:cs="Times New Roman"/>
                <w:sz w:val="20"/>
                <w:szCs w:val="20"/>
                <w:lang w:val="en-US" w:eastAsia="fr-FR"/>
              </w:rPr>
              <w:t>–</w:t>
            </w:r>
            <w:r w:rsidRPr="00C22FD0">
              <w:rPr>
                <w:rFonts w:ascii="Times New Roman" w:hAnsi="Times New Roman" w:cs="Times New Roman"/>
                <w:sz w:val="20"/>
                <w:szCs w:val="20"/>
                <w:lang w:val="en-US" w:eastAsia="fr-FR"/>
              </w:rPr>
              <w:t>used for a different fund.</w:t>
            </w:r>
          </w:p>
        </w:tc>
      </w:tr>
      <w:tr w:rsidR="00E21451" w:rsidRPr="00C22FD0" w14:paraId="7D2BABCF" w14:textId="77777777" w:rsidTr="0040755A">
        <w:trPr>
          <w:trHeight w:val="1054"/>
        </w:trPr>
        <w:tc>
          <w:tcPr>
            <w:tcW w:w="1194" w:type="dxa"/>
            <w:hideMark/>
          </w:tcPr>
          <w:p w14:paraId="697D635A"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C0080</w:t>
            </w:r>
          </w:p>
        </w:tc>
        <w:tc>
          <w:tcPr>
            <w:tcW w:w="2388" w:type="dxa"/>
            <w:hideMark/>
          </w:tcPr>
          <w:p w14:paraId="0A5966D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Derivatives held in unit linked and index linked contracts </w:t>
            </w:r>
          </w:p>
        </w:tc>
        <w:tc>
          <w:tcPr>
            <w:tcW w:w="5801" w:type="dxa"/>
            <w:hideMark/>
          </w:tcPr>
          <w:p w14:paraId="22CBE6BB" w14:textId="1340FA9D"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rPr>
              <w:t>Identify the derivatives that are held by unit linked and index linked contracts. One of the options in the following closed list shall be used:</w:t>
            </w:r>
            <w:r w:rsidRPr="00C22FD0">
              <w:rPr>
                <w:rFonts w:ascii="Times New Roman" w:hAnsi="Times New Roman" w:cs="Times New Roman"/>
                <w:sz w:val="20"/>
                <w:szCs w:val="20"/>
              </w:rPr>
              <w:br/>
            </w:r>
            <w:r w:rsidRPr="00C22FD0">
              <w:rPr>
                <w:rFonts w:ascii="Times New Roman" w:hAnsi="Times New Roman" w:cs="Times New Roman"/>
                <w:sz w:val="20"/>
                <w:szCs w:val="20"/>
                <w:lang w:val="en-US"/>
              </w:rPr>
              <w:t>1</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Unit</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 or index</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w:t>
            </w:r>
          </w:p>
          <w:p w14:paraId="035F617D" w14:textId="66011FF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lang w:val="en-US"/>
              </w:rPr>
              <w:t xml:space="preserve">2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Neither unit</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 nor index</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w:t>
            </w:r>
          </w:p>
        </w:tc>
      </w:tr>
      <w:tr w:rsidR="00E21451" w:rsidRPr="00C22FD0" w14:paraId="6266F582" w14:textId="77777777" w:rsidTr="0040755A">
        <w:trPr>
          <w:trHeight w:val="509"/>
        </w:trPr>
        <w:tc>
          <w:tcPr>
            <w:tcW w:w="1194" w:type="dxa"/>
            <w:vMerge w:val="restart"/>
            <w:hideMark/>
          </w:tcPr>
          <w:p w14:paraId="0F6B1545"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C0090</w:t>
            </w:r>
          </w:p>
        </w:tc>
        <w:tc>
          <w:tcPr>
            <w:tcW w:w="2388" w:type="dxa"/>
            <w:vMerge w:val="restart"/>
            <w:hideMark/>
          </w:tcPr>
          <w:p w14:paraId="1A1BAF4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Instrument underlying the derivative</w:t>
            </w:r>
          </w:p>
        </w:tc>
        <w:tc>
          <w:tcPr>
            <w:tcW w:w="5801" w:type="dxa"/>
            <w:vMerge w:val="restart"/>
            <w:hideMark/>
          </w:tcPr>
          <w:p w14:paraId="33207EB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 Code of the instrument (asset or liability) underlying the derivative contract. This item is to be provided only for derivatives that have a single or multiple underlying instruments in the undertakings’ portfolio. An index is considered a single instrument and shall be reported. </w:t>
            </w:r>
          </w:p>
          <w:p w14:paraId="00A98A8C" w14:textId="70BD84B6"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Identification code of the instrument underlying the derivative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and must be consistent over time</w:t>
            </w:r>
          </w:p>
          <w:p w14:paraId="0334D775" w14:textId="2B3139B2" w:rsidR="00E21451" w:rsidRPr="00C22FD0" w:rsidRDefault="004508C9"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 “</w:t>
            </w:r>
            <w:ins w:id="780" w:author="Author">
              <w:r w:rsidR="007806F7" w:rsidRPr="00C22FD0">
                <w:rPr>
                  <w:rFonts w:ascii="Times New Roman" w:hAnsi="Times New Roman" w:cs="Times New Roman"/>
                  <w:sz w:val="20"/>
                  <w:szCs w:val="20"/>
                </w:rPr>
                <w:t>CAU/</w:t>
              </w:r>
            </w:ins>
            <w:r w:rsidR="00E21451" w:rsidRPr="00C22FD0">
              <w:rPr>
                <w:rFonts w:ascii="Times New Roman" w:hAnsi="Times New Roman" w:cs="Times New Roman"/>
                <w:sz w:val="20"/>
                <w:szCs w:val="20"/>
              </w:rPr>
              <w:t>Multiple assets/liabilities”, if the underlying assets or liabilities are more than one</w:t>
            </w:r>
          </w:p>
          <w:p w14:paraId="1D3A58A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If the underlying is an index then the code of the index shall be reported.</w:t>
            </w:r>
          </w:p>
        </w:tc>
      </w:tr>
      <w:tr w:rsidR="00E21451" w:rsidRPr="00C22FD0" w14:paraId="12B2B928" w14:textId="77777777" w:rsidTr="0040755A">
        <w:trPr>
          <w:trHeight w:val="509"/>
        </w:trPr>
        <w:tc>
          <w:tcPr>
            <w:tcW w:w="1194" w:type="dxa"/>
            <w:vMerge/>
            <w:hideMark/>
          </w:tcPr>
          <w:p w14:paraId="22E565B1" w14:textId="77777777" w:rsidR="00E21451" w:rsidRPr="00C22FD0" w:rsidRDefault="00E21451" w:rsidP="0040755A">
            <w:pPr>
              <w:pStyle w:val="NoSpacing"/>
              <w:rPr>
                <w:rFonts w:ascii="Times New Roman" w:hAnsi="Times New Roman" w:cs="Times New Roman"/>
                <w:sz w:val="20"/>
                <w:szCs w:val="20"/>
              </w:rPr>
            </w:pPr>
          </w:p>
        </w:tc>
        <w:tc>
          <w:tcPr>
            <w:tcW w:w="2388" w:type="dxa"/>
            <w:vMerge/>
            <w:hideMark/>
          </w:tcPr>
          <w:p w14:paraId="557AF0EB" w14:textId="77777777" w:rsidR="00E21451" w:rsidRPr="00C22FD0" w:rsidRDefault="00E21451" w:rsidP="0040755A">
            <w:pPr>
              <w:spacing w:after="200" w:line="276" w:lineRule="auto"/>
              <w:rPr>
                <w:rFonts w:ascii="Times New Roman" w:hAnsi="Times New Roman" w:cs="Times New Roman"/>
                <w:sz w:val="20"/>
                <w:szCs w:val="20"/>
              </w:rPr>
            </w:pPr>
          </w:p>
        </w:tc>
        <w:tc>
          <w:tcPr>
            <w:tcW w:w="5801" w:type="dxa"/>
            <w:vMerge/>
            <w:hideMark/>
          </w:tcPr>
          <w:p w14:paraId="68795B5C" w14:textId="77777777" w:rsidR="00E21451" w:rsidRPr="00C22FD0" w:rsidRDefault="00E21451" w:rsidP="0040755A">
            <w:pPr>
              <w:spacing w:after="200" w:line="276" w:lineRule="auto"/>
              <w:rPr>
                <w:rFonts w:ascii="Times New Roman" w:hAnsi="Times New Roman" w:cs="Times New Roman"/>
                <w:sz w:val="20"/>
                <w:szCs w:val="20"/>
              </w:rPr>
            </w:pPr>
          </w:p>
        </w:tc>
      </w:tr>
      <w:tr w:rsidR="00E21451" w:rsidRPr="00C22FD0" w14:paraId="70D794C3" w14:textId="77777777" w:rsidTr="0040755A">
        <w:trPr>
          <w:trHeight w:val="2280"/>
        </w:trPr>
        <w:tc>
          <w:tcPr>
            <w:tcW w:w="1194" w:type="dxa"/>
          </w:tcPr>
          <w:p w14:paraId="6D75FA1C"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C0100</w:t>
            </w:r>
          </w:p>
        </w:tc>
        <w:tc>
          <w:tcPr>
            <w:tcW w:w="2388" w:type="dxa"/>
          </w:tcPr>
          <w:p w14:paraId="6209086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code of asset or liability underlying the derivative</w:t>
            </w:r>
          </w:p>
        </w:tc>
        <w:tc>
          <w:tcPr>
            <w:tcW w:w="5801" w:type="dxa"/>
          </w:tcPr>
          <w:p w14:paraId="0F94E1A4" w14:textId="5AA1F88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ID Code used for the “Instrument underlying the derivative” item.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ISO/6166 for ISIN</w:t>
            </w:r>
          </w:p>
          <w:p w14:paraId="5DA11237" w14:textId="12C823A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0744A652" w14:textId="230D1BA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6FAD3F33" w14:textId="17C2231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645E7632" w14:textId="0DC866D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16E940F2" w14:textId="5C1D54B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0D6D4328" w14:textId="6C48B751" w:rsidR="00E21451" w:rsidRPr="00C22FD0" w:rsidRDefault="00E21451" w:rsidP="0040755A">
            <w:pPr>
              <w:spacing w:line="276" w:lineRule="auto"/>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33B614B2" w14:textId="77777777" w:rsidR="00E21451" w:rsidRPr="00C22FD0" w:rsidRDefault="00E21451" w:rsidP="0040755A">
            <w:pPr>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6B44CF39" w14:textId="3CAD846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49CEA063" w14:textId="67BD457F"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t>
            </w:r>
          </w:p>
          <w:p w14:paraId="16EBD85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item is not reported for derivatives which have as underlying more than one asset or liability.</w:t>
            </w:r>
          </w:p>
        </w:tc>
      </w:tr>
      <w:tr w:rsidR="00E21451" w:rsidRPr="00C22FD0" w14:paraId="6C1FC9D7" w14:textId="77777777" w:rsidTr="0040755A">
        <w:trPr>
          <w:trHeight w:val="2280"/>
        </w:trPr>
        <w:tc>
          <w:tcPr>
            <w:tcW w:w="1194" w:type="dxa"/>
            <w:hideMark/>
          </w:tcPr>
          <w:p w14:paraId="1972F328"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C0110</w:t>
            </w:r>
          </w:p>
        </w:tc>
        <w:tc>
          <w:tcPr>
            <w:tcW w:w="2388" w:type="dxa"/>
            <w:hideMark/>
          </w:tcPr>
          <w:p w14:paraId="69E6F1D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Use of derivative</w:t>
            </w:r>
          </w:p>
        </w:tc>
        <w:tc>
          <w:tcPr>
            <w:tcW w:w="5801" w:type="dxa"/>
            <w:hideMark/>
          </w:tcPr>
          <w:p w14:paraId="5BD79FD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Describe the use of the derivative (micro / macro hedge, efficient portfolio management). </w:t>
            </w:r>
          </w:p>
          <w:p w14:paraId="7A1AD3F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Micro hedge refers to derivatives covering a single financial instrument (asset or liability), forecasted transaction or other liability. </w:t>
            </w:r>
          </w:p>
          <w:p w14:paraId="7241952C"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Macro hedge refers to derivatives covering a set of financial instruments (assets or liabilities), forecasted transactions or other liabilities.</w:t>
            </w:r>
          </w:p>
          <w:p w14:paraId="5904A3E8" w14:textId="6320106C"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Efficient portfolio management refers usually to operations where the manager wishes to improve a portfolio’ income by exchanging a (lower) cash</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flow pattern by another with a higher value, using a derivative or set of derivatives, without changing the asset’ portfolio composition, having a lower investment amount and less transaction costs. </w:t>
            </w:r>
          </w:p>
          <w:p w14:paraId="2210DCEA" w14:textId="6156E2D0"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Micro hedge</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Macro hedge</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Matching assets and liabilities cash</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flows used in the context of matching adjustment portfolios</w:t>
            </w:r>
          </w:p>
          <w:p w14:paraId="7BF7CA7B" w14:textId="3619DF5D"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Efficient portfolio management, other than “Matching assets and liabilities cash</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flows used in the context of matching adjustment portfolios”</w:t>
            </w:r>
          </w:p>
        </w:tc>
      </w:tr>
      <w:tr w:rsidR="00E21451" w:rsidRPr="00C22FD0" w14:paraId="1F70E278" w14:textId="77777777" w:rsidTr="00F640AA">
        <w:trPr>
          <w:trHeight w:val="346"/>
        </w:trPr>
        <w:tc>
          <w:tcPr>
            <w:tcW w:w="1194" w:type="dxa"/>
            <w:hideMark/>
          </w:tcPr>
          <w:p w14:paraId="1A8F325F"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C0120</w:t>
            </w:r>
          </w:p>
        </w:tc>
        <w:tc>
          <w:tcPr>
            <w:tcW w:w="2388" w:type="dxa"/>
            <w:hideMark/>
          </w:tcPr>
          <w:p w14:paraId="028C245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Notional amount of the derivative</w:t>
            </w:r>
          </w:p>
        </w:tc>
        <w:tc>
          <w:tcPr>
            <w:tcW w:w="5801" w:type="dxa"/>
            <w:hideMark/>
          </w:tcPr>
          <w:p w14:paraId="555A7EBC"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The amount covered or exposed to the derivative. </w:t>
            </w:r>
          </w:p>
          <w:p w14:paraId="0BBCD27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For futures and options corresponds to contract size multiplied by the trigger value and by the number of contracts reported in that line. For swaps and forwards it corresponds to the contract amount of the contracts reported in that line.</w:t>
            </w:r>
          </w:p>
          <w:p w14:paraId="65E1B88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notional amount refers to the amount that is being hedged / invested (when not covering risks). If several trades occur, it shall be the net amount at the reporting date.</w:t>
            </w:r>
          </w:p>
        </w:tc>
      </w:tr>
      <w:tr w:rsidR="00E21451" w:rsidRPr="00C22FD0" w14:paraId="5E1DA5C0" w14:textId="77777777" w:rsidTr="0040755A">
        <w:trPr>
          <w:trHeight w:val="3464"/>
        </w:trPr>
        <w:tc>
          <w:tcPr>
            <w:tcW w:w="1194" w:type="dxa"/>
            <w:hideMark/>
          </w:tcPr>
          <w:p w14:paraId="48ACDDC0"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C0130</w:t>
            </w:r>
          </w:p>
        </w:tc>
        <w:tc>
          <w:tcPr>
            <w:tcW w:w="2388" w:type="dxa"/>
            <w:hideMark/>
          </w:tcPr>
          <w:p w14:paraId="2AC3E58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Buyer/Seller</w:t>
            </w:r>
          </w:p>
        </w:tc>
        <w:tc>
          <w:tcPr>
            <w:tcW w:w="5801" w:type="dxa"/>
            <w:hideMark/>
          </w:tcPr>
          <w:p w14:paraId="3848DFD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Only for futures and options, swaps and credit derivatives contracts (currency, credit and securities swaps). </w:t>
            </w:r>
          </w:p>
          <w:p w14:paraId="5EBFB0E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whether the derivative contract was bought or sold. </w:t>
            </w:r>
          </w:p>
          <w:p w14:paraId="7AF2E63C"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The buyer and seller position for swaps is defined relatively to the security or notional amount and the swap flows. </w:t>
            </w:r>
          </w:p>
          <w:p w14:paraId="537774D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14:paraId="28CA75A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14:paraId="7A0FA8A8" w14:textId="5FAC4A32"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 with the exception of Interest Rate Swaps:</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Buyer </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Seller</w:t>
            </w:r>
          </w:p>
          <w:p w14:paraId="45C628F2" w14:textId="69CE5B75"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For interest rate swaps one of the options in the following closed list shall be use:</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FL: Deliver fixed</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for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floating </w:t>
            </w:r>
            <w:r w:rsidRPr="00C22FD0">
              <w:rPr>
                <w:rFonts w:ascii="Times New Roman" w:hAnsi="Times New Roman" w:cs="Times New Roman"/>
                <w:sz w:val="20"/>
                <w:szCs w:val="20"/>
              </w:rPr>
              <w:b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FX: Deliver fixed</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for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fixed </w:t>
            </w:r>
            <w:r w:rsidRPr="00C22FD0">
              <w:rPr>
                <w:rFonts w:ascii="Times New Roman" w:hAnsi="Times New Roman" w:cs="Times New Roman"/>
                <w:sz w:val="20"/>
                <w:szCs w:val="20"/>
              </w:rPr>
              <w:b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FX: Deliver floating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for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fixed</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FL: Deliver floating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for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floating</w:t>
            </w:r>
          </w:p>
        </w:tc>
      </w:tr>
      <w:tr w:rsidR="00E21451" w:rsidRPr="00C22FD0" w14:paraId="14D94844" w14:textId="77777777" w:rsidTr="0040755A">
        <w:trPr>
          <w:trHeight w:val="737"/>
        </w:trPr>
        <w:tc>
          <w:tcPr>
            <w:tcW w:w="1194" w:type="dxa"/>
            <w:hideMark/>
          </w:tcPr>
          <w:p w14:paraId="326CAEC9"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C0140</w:t>
            </w:r>
          </w:p>
        </w:tc>
        <w:tc>
          <w:tcPr>
            <w:tcW w:w="2388" w:type="dxa"/>
            <w:hideMark/>
          </w:tcPr>
          <w:p w14:paraId="0E7A2E6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Premium paid to date</w:t>
            </w:r>
          </w:p>
        </w:tc>
        <w:tc>
          <w:tcPr>
            <w:tcW w:w="5801" w:type="dxa"/>
            <w:hideMark/>
          </w:tcPr>
          <w:p w14:paraId="00534060" w14:textId="44178CA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payment made (if bought), for options and also up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front and periodical premium amounts paid for swaps, since </w:t>
            </w:r>
            <w:ins w:id="781" w:author="Author">
              <w:r w:rsidR="00AC5790" w:rsidRPr="00C22FD0">
                <w:rPr>
                  <w:rFonts w:ascii="Times New Roman" w:hAnsi="Times New Roman" w:cs="Times New Roman"/>
                  <w:sz w:val="20"/>
                  <w:szCs w:val="20"/>
                  <w:rPrChange w:id="782" w:author="Author">
                    <w:rPr>
                      <w:rFonts w:ascii="Times New Roman" w:hAnsi="Times New Roman" w:cs="Times New Roman"/>
                      <w:sz w:val="20"/>
                      <w:szCs w:val="20"/>
                      <w:highlight w:val="yellow"/>
                    </w:rPr>
                  </w:rPrChange>
                </w:rPr>
                <w:t>the moment the undertaking entered in the derivative</w:t>
              </w:r>
            </w:ins>
            <w:del w:id="783" w:author="Author">
              <w:r w:rsidRPr="00C22FD0" w:rsidDel="00AC5790">
                <w:rPr>
                  <w:rFonts w:ascii="Times New Roman" w:hAnsi="Times New Roman" w:cs="Times New Roman"/>
                  <w:sz w:val="20"/>
                  <w:szCs w:val="20"/>
                </w:rPr>
                <w:delText>inception</w:delText>
              </w:r>
            </w:del>
            <w:r w:rsidRPr="00C22FD0">
              <w:rPr>
                <w:rFonts w:ascii="Times New Roman" w:hAnsi="Times New Roman" w:cs="Times New Roman"/>
                <w:sz w:val="20"/>
                <w:szCs w:val="20"/>
              </w:rPr>
              <w:t xml:space="preserve">. </w:t>
            </w:r>
          </w:p>
        </w:tc>
      </w:tr>
      <w:tr w:rsidR="00E21451" w:rsidRPr="00C22FD0" w14:paraId="3AE2634E" w14:textId="77777777" w:rsidTr="0040755A">
        <w:trPr>
          <w:trHeight w:val="705"/>
        </w:trPr>
        <w:tc>
          <w:tcPr>
            <w:tcW w:w="1194" w:type="dxa"/>
          </w:tcPr>
          <w:p w14:paraId="6EB624AE"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C0150</w:t>
            </w:r>
          </w:p>
        </w:tc>
        <w:tc>
          <w:tcPr>
            <w:tcW w:w="2388" w:type="dxa"/>
          </w:tcPr>
          <w:p w14:paraId="5CAA167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Premium received to date</w:t>
            </w:r>
          </w:p>
        </w:tc>
        <w:tc>
          <w:tcPr>
            <w:tcW w:w="5801" w:type="dxa"/>
          </w:tcPr>
          <w:p w14:paraId="042C8476" w14:textId="66AA99FD"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payment received (if sold), for options and also up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front and periodical premium amounts received for swaps, since </w:t>
            </w:r>
            <w:ins w:id="784" w:author="Author">
              <w:r w:rsidR="00AC5790" w:rsidRPr="00C22FD0">
                <w:rPr>
                  <w:rFonts w:ascii="Times New Roman" w:hAnsi="Times New Roman" w:cs="Times New Roman"/>
                  <w:sz w:val="20"/>
                  <w:szCs w:val="20"/>
                  <w:rPrChange w:id="785" w:author="Author">
                    <w:rPr>
                      <w:rFonts w:ascii="Times New Roman" w:hAnsi="Times New Roman" w:cs="Times New Roman"/>
                      <w:sz w:val="20"/>
                      <w:szCs w:val="20"/>
                      <w:highlight w:val="yellow"/>
                    </w:rPr>
                  </w:rPrChange>
                </w:rPr>
                <w:t>the moment the undertaking entered in the derivative</w:t>
              </w:r>
            </w:ins>
            <w:del w:id="786" w:author="Author">
              <w:r w:rsidRPr="00C22FD0" w:rsidDel="00AC5790">
                <w:rPr>
                  <w:rFonts w:ascii="Times New Roman" w:hAnsi="Times New Roman" w:cs="Times New Roman"/>
                  <w:sz w:val="20"/>
                  <w:szCs w:val="20"/>
                </w:rPr>
                <w:delText>inception</w:delText>
              </w:r>
            </w:del>
            <w:r w:rsidRPr="00C22FD0">
              <w:rPr>
                <w:rFonts w:ascii="Times New Roman" w:hAnsi="Times New Roman" w:cs="Times New Roman"/>
                <w:sz w:val="20"/>
                <w:szCs w:val="20"/>
              </w:rPr>
              <w:t>.</w:t>
            </w:r>
          </w:p>
        </w:tc>
      </w:tr>
      <w:tr w:rsidR="00E21451" w:rsidRPr="00C22FD0" w14:paraId="0D39BB4B" w14:textId="77777777" w:rsidTr="0040755A">
        <w:trPr>
          <w:trHeight w:val="1125"/>
        </w:trPr>
        <w:tc>
          <w:tcPr>
            <w:tcW w:w="1194" w:type="dxa"/>
            <w:hideMark/>
          </w:tcPr>
          <w:p w14:paraId="1A088945"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C0160</w:t>
            </w:r>
          </w:p>
        </w:tc>
        <w:tc>
          <w:tcPr>
            <w:tcW w:w="2388" w:type="dxa"/>
            <w:hideMark/>
          </w:tcPr>
          <w:p w14:paraId="5486DF0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Profit and loss to date</w:t>
            </w:r>
          </w:p>
        </w:tc>
        <w:tc>
          <w:tcPr>
            <w:tcW w:w="5801" w:type="dxa"/>
            <w:hideMark/>
          </w:tcPr>
          <w:p w14:paraId="5527DE66" w14:textId="3D425A9A"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Amount of profit and loss arising from the derivative since </w:t>
            </w:r>
            <w:ins w:id="787" w:author="Author">
              <w:r w:rsidR="00AC5790" w:rsidRPr="00C22FD0">
                <w:rPr>
                  <w:rFonts w:ascii="Times New Roman" w:hAnsi="Times New Roman" w:cs="Times New Roman"/>
                  <w:sz w:val="20"/>
                  <w:szCs w:val="20"/>
                  <w:rPrChange w:id="788" w:author="Author">
                    <w:rPr>
                      <w:rFonts w:ascii="Times New Roman" w:hAnsi="Times New Roman" w:cs="Times New Roman"/>
                      <w:sz w:val="20"/>
                      <w:szCs w:val="20"/>
                      <w:highlight w:val="yellow"/>
                    </w:rPr>
                  </w:rPrChange>
                </w:rPr>
                <w:t>the moment the undertaking entered in the derivative</w:t>
              </w:r>
            </w:ins>
            <w:del w:id="789" w:author="Author">
              <w:r w:rsidRPr="00C22FD0" w:rsidDel="00AC5790">
                <w:rPr>
                  <w:rFonts w:ascii="Times New Roman" w:hAnsi="Times New Roman" w:cs="Times New Roman"/>
                  <w:sz w:val="20"/>
                  <w:szCs w:val="20"/>
                </w:rPr>
                <w:delText>inception</w:delText>
              </w:r>
            </w:del>
            <w:r w:rsidRPr="00C22FD0">
              <w:rPr>
                <w:rFonts w:ascii="Times New Roman" w:hAnsi="Times New Roman" w:cs="Times New Roman"/>
                <w:sz w:val="20"/>
                <w:szCs w:val="20"/>
              </w:rPr>
              <w:t>, realised at the closing/maturing date. Corresponds to the difference between the value (price) at sale date and the value (price) at acquisition date.</w:t>
            </w:r>
          </w:p>
          <w:p w14:paraId="758BBF6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amount could be positive (profit) or negative (loss).</w:t>
            </w:r>
          </w:p>
        </w:tc>
      </w:tr>
      <w:tr w:rsidR="00E21451" w:rsidRPr="00C22FD0" w14:paraId="20843C18" w14:textId="77777777" w:rsidTr="0040755A">
        <w:trPr>
          <w:trHeight w:val="1410"/>
        </w:trPr>
        <w:tc>
          <w:tcPr>
            <w:tcW w:w="1194" w:type="dxa"/>
            <w:hideMark/>
          </w:tcPr>
          <w:p w14:paraId="7AD2D1A2"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C0170</w:t>
            </w:r>
          </w:p>
        </w:tc>
        <w:tc>
          <w:tcPr>
            <w:tcW w:w="2388" w:type="dxa"/>
            <w:hideMark/>
          </w:tcPr>
          <w:p w14:paraId="04C1263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Number of contracts</w:t>
            </w:r>
          </w:p>
        </w:tc>
        <w:tc>
          <w:tcPr>
            <w:tcW w:w="5801" w:type="dxa"/>
            <w:hideMark/>
          </w:tcPr>
          <w:p w14:paraId="00E306B0" w14:textId="198541CA"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Number of similar derivative contracts reported in the line. For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Counter derivatives, e.g., one swap contract, 1 shall be reported, if ten swaps with the same characteristics, 10 shall be reported.</w:t>
            </w:r>
            <w:r w:rsidRPr="00C22FD0">
              <w:rPr>
                <w:rFonts w:ascii="Times New Roman" w:hAnsi="Times New Roman" w:cs="Times New Roman"/>
                <w:sz w:val="20"/>
                <w:szCs w:val="20"/>
              </w:rPr>
              <w:br/>
              <w:t>The number of contracts shall be the ones entered into and that were closed at the reporting date.</w:t>
            </w:r>
          </w:p>
        </w:tc>
      </w:tr>
      <w:tr w:rsidR="00E21451" w:rsidRPr="00C22FD0" w14:paraId="4FC898CB" w14:textId="77777777" w:rsidTr="0040755A">
        <w:trPr>
          <w:trHeight w:val="1140"/>
        </w:trPr>
        <w:tc>
          <w:tcPr>
            <w:tcW w:w="1194" w:type="dxa"/>
            <w:hideMark/>
          </w:tcPr>
          <w:p w14:paraId="0C023A5E"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C0180</w:t>
            </w:r>
          </w:p>
        </w:tc>
        <w:tc>
          <w:tcPr>
            <w:tcW w:w="2388" w:type="dxa"/>
            <w:hideMark/>
          </w:tcPr>
          <w:p w14:paraId="4C85D85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Contract size</w:t>
            </w:r>
          </w:p>
        </w:tc>
        <w:tc>
          <w:tcPr>
            <w:tcW w:w="5801" w:type="dxa"/>
            <w:hideMark/>
          </w:tcPr>
          <w:p w14:paraId="45CA506C"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C22FD0">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14:paraId="7D7C1F4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For futures on bonds, it is the bond nominal amount underlying the contract.</w:t>
            </w:r>
          </w:p>
          <w:p w14:paraId="1DC954D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applicable for futures and options.</w:t>
            </w:r>
          </w:p>
        </w:tc>
      </w:tr>
      <w:tr w:rsidR="00E21451" w:rsidRPr="00C22FD0" w14:paraId="5A8B0F4A" w14:textId="77777777" w:rsidTr="0040755A">
        <w:trPr>
          <w:trHeight w:val="570"/>
        </w:trPr>
        <w:tc>
          <w:tcPr>
            <w:tcW w:w="1194" w:type="dxa"/>
            <w:hideMark/>
          </w:tcPr>
          <w:p w14:paraId="5D9A71AC"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C0190</w:t>
            </w:r>
          </w:p>
        </w:tc>
        <w:tc>
          <w:tcPr>
            <w:tcW w:w="2388" w:type="dxa"/>
            <w:hideMark/>
          </w:tcPr>
          <w:p w14:paraId="0907A9B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Maximum loss under unwinding event</w:t>
            </w:r>
          </w:p>
        </w:tc>
        <w:tc>
          <w:tcPr>
            <w:tcW w:w="5801" w:type="dxa"/>
            <w:hideMark/>
          </w:tcPr>
          <w:p w14:paraId="06072109"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Maximum amount of loss if an unwinding event occurs. Applicable to CIC category F.</w:t>
            </w:r>
          </w:p>
        </w:tc>
      </w:tr>
      <w:tr w:rsidR="00E21451" w:rsidRPr="00C22FD0" w14:paraId="579D95E8" w14:textId="77777777" w:rsidTr="0040755A">
        <w:trPr>
          <w:trHeight w:val="855"/>
        </w:trPr>
        <w:tc>
          <w:tcPr>
            <w:tcW w:w="1194" w:type="dxa"/>
            <w:hideMark/>
          </w:tcPr>
          <w:p w14:paraId="23D66C7E"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C0200</w:t>
            </w:r>
          </w:p>
        </w:tc>
        <w:tc>
          <w:tcPr>
            <w:tcW w:w="2388" w:type="dxa"/>
            <w:hideMark/>
          </w:tcPr>
          <w:p w14:paraId="740CD2B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Swap outflow amount</w:t>
            </w:r>
          </w:p>
        </w:tc>
        <w:tc>
          <w:tcPr>
            <w:tcW w:w="5801" w:type="dxa"/>
            <w:hideMark/>
          </w:tcPr>
          <w:p w14:paraId="2AFDD35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14:paraId="66A15DE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 the cases where the settlement is made on a net basis then only one of the items C0200 and C0210 shall be reported.</w:t>
            </w:r>
          </w:p>
        </w:tc>
      </w:tr>
      <w:tr w:rsidR="00E21451" w:rsidRPr="00C22FD0" w14:paraId="212A51A2" w14:textId="77777777" w:rsidTr="0040755A">
        <w:trPr>
          <w:trHeight w:val="855"/>
        </w:trPr>
        <w:tc>
          <w:tcPr>
            <w:tcW w:w="1194" w:type="dxa"/>
            <w:hideMark/>
          </w:tcPr>
          <w:p w14:paraId="538CB754"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C0210</w:t>
            </w:r>
          </w:p>
        </w:tc>
        <w:tc>
          <w:tcPr>
            <w:tcW w:w="2388" w:type="dxa"/>
            <w:hideMark/>
          </w:tcPr>
          <w:p w14:paraId="5861E76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Swap inflow amount</w:t>
            </w:r>
          </w:p>
        </w:tc>
        <w:tc>
          <w:tcPr>
            <w:tcW w:w="5801" w:type="dxa"/>
            <w:hideMark/>
          </w:tcPr>
          <w:p w14:paraId="3EF67A9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14:paraId="10C99A1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 the cases where the settlement is made on a net basis then only one of the items C0200 and C0210 shall be reported.</w:t>
            </w:r>
          </w:p>
        </w:tc>
      </w:tr>
      <w:tr w:rsidR="00E21451" w:rsidRPr="00C22FD0" w14:paraId="5CE26742" w14:textId="77777777" w:rsidTr="0040755A">
        <w:trPr>
          <w:trHeight w:val="1140"/>
        </w:trPr>
        <w:tc>
          <w:tcPr>
            <w:tcW w:w="1194" w:type="dxa"/>
            <w:hideMark/>
          </w:tcPr>
          <w:p w14:paraId="6F8A7A6E"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C0220</w:t>
            </w:r>
          </w:p>
        </w:tc>
        <w:tc>
          <w:tcPr>
            <w:tcW w:w="2388" w:type="dxa"/>
            <w:hideMark/>
          </w:tcPr>
          <w:p w14:paraId="2E87D23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Initial date</w:t>
            </w:r>
          </w:p>
        </w:tc>
        <w:tc>
          <w:tcPr>
            <w:tcW w:w="5801" w:type="dxa"/>
            <w:hideMark/>
          </w:tcPr>
          <w:p w14:paraId="2B982C06" w14:textId="48810E8E"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date when obligations under the contract come into effect. </w:t>
            </w:r>
            <w:r w:rsidRPr="00C22FD0">
              <w:rPr>
                <w:rFonts w:ascii="Times New Roman" w:hAnsi="Times New Roman" w:cs="Times New Roman"/>
                <w:sz w:val="20"/>
                <w:szCs w:val="20"/>
              </w:rPr>
              <w:br/>
              <w:t xml:space="preserve">When various trades occur for the same derivative, report only the one regarding the first trade date of the derivative and only one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 xml:space="preserve">for each derivative (no different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 xml:space="preserve"> for each trade) reflecting the total amount invested in that derivative considering the different dates of trade.</w:t>
            </w:r>
          </w:p>
          <w:p w14:paraId="07DDA3D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In case of novation, the novation date becomes the trade date for that derivative.</w:t>
            </w:r>
          </w:p>
        </w:tc>
      </w:tr>
      <w:tr w:rsidR="00E21451" w:rsidRPr="00C22FD0" w14:paraId="331926BA" w14:textId="77777777" w:rsidTr="0040755A">
        <w:trPr>
          <w:trHeight w:val="570"/>
        </w:trPr>
        <w:tc>
          <w:tcPr>
            <w:tcW w:w="1194" w:type="dxa"/>
            <w:hideMark/>
          </w:tcPr>
          <w:p w14:paraId="74A0431D"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C0230</w:t>
            </w:r>
          </w:p>
        </w:tc>
        <w:tc>
          <w:tcPr>
            <w:tcW w:w="2388" w:type="dxa"/>
            <w:hideMark/>
          </w:tcPr>
          <w:p w14:paraId="433B9E3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Solvency II value</w:t>
            </w:r>
          </w:p>
        </w:tc>
        <w:tc>
          <w:tcPr>
            <w:tcW w:w="5801" w:type="dxa"/>
            <w:hideMark/>
          </w:tcPr>
          <w:p w14:paraId="613115AB" w14:textId="686E7E9F" w:rsidR="00E21451" w:rsidRPr="00C22FD0" w:rsidRDefault="00D16301" w:rsidP="005E1DD9">
            <w:pPr>
              <w:rPr>
                <w:rFonts w:ascii="Times New Roman" w:hAnsi="Times New Roman" w:cs="Times New Roman"/>
                <w:sz w:val="20"/>
                <w:szCs w:val="20"/>
              </w:rPr>
            </w:pPr>
            <w:r w:rsidRPr="00C22FD0">
              <w:rPr>
                <w:rFonts w:ascii="Times New Roman" w:hAnsi="Times New Roman" w:cs="Times New Roman"/>
                <w:sz w:val="20"/>
                <w:szCs w:val="20"/>
              </w:rPr>
              <w:t>Value of the derivative calculated as defined by article 75 of the Directive 2009/138/EC at the trade (closing or sale) or maturity trade date. It can be positive, negative or zero.</w:t>
            </w:r>
          </w:p>
        </w:tc>
      </w:tr>
    </w:tbl>
    <w:p w14:paraId="66EF6CBC"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194"/>
        <w:gridCol w:w="2320"/>
        <w:gridCol w:w="5808"/>
      </w:tblGrid>
      <w:tr w:rsidR="00E21451" w:rsidRPr="00C22FD0" w14:paraId="4B519B0F" w14:textId="77777777" w:rsidTr="0040755A">
        <w:trPr>
          <w:trHeight w:val="327"/>
        </w:trPr>
        <w:tc>
          <w:tcPr>
            <w:tcW w:w="1194" w:type="dxa"/>
          </w:tcPr>
          <w:p w14:paraId="0A2B46DC" w14:textId="77777777" w:rsidR="00E21451" w:rsidRPr="00C22FD0" w:rsidRDefault="00E21451" w:rsidP="0040755A">
            <w:pPr>
              <w:rPr>
                <w:rFonts w:ascii="Times New Roman" w:hAnsi="Times New Roman" w:cs="Times New Roman"/>
                <w:b/>
                <w:sz w:val="20"/>
                <w:szCs w:val="20"/>
              </w:rPr>
            </w:pPr>
          </w:p>
        </w:tc>
        <w:tc>
          <w:tcPr>
            <w:tcW w:w="2320" w:type="dxa"/>
          </w:tcPr>
          <w:p w14:paraId="394A223D" w14:textId="77777777" w:rsidR="00E21451" w:rsidRPr="00C22FD0" w:rsidRDefault="00E21451" w:rsidP="0040755A">
            <w:pPr>
              <w:jc w:val="center"/>
              <w:rPr>
                <w:rFonts w:ascii="Times New Roman" w:hAnsi="Times New Roman" w:cs="Times New Roman"/>
                <w:b/>
                <w:sz w:val="20"/>
                <w:szCs w:val="20"/>
              </w:rPr>
            </w:pPr>
            <w:r w:rsidRPr="00C22FD0">
              <w:rPr>
                <w:rFonts w:ascii="Times New Roman" w:hAnsi="Times New Roman" w:cs="Times New Roman"/>
                <w:b/>
                <w:sz w:val="20"/>
                <w:szCs w:val="20"/>
              </w:rPr>
              <w:t>ITEM</w:t>
            </w:r>
          </w:p>
        </w:tc>
        <w:tc>
          <w:tcPr>
            <w:tcW w:w="5808" w:type="dxa"/>
          </w:tcPr>
          <w:p w14:paraId="6C106077" w14:textId="77777777" w:rsidR="00E21451" w:rsidRPr="00C22FD0" w:rsidRDefault="00E21451" w:rsidP="0040755A">
            <w:pPr>
              <w:jc w:val="center"/>
              <w:rPr>
                <w:rFonts w:ascii="Times New Roman" w:hAnsi="Times New Roman" w:cs="Times New Roman"/>
                <w:b/>
                <w:sz w:val="20"/>
                <w:szCs w:val="20"/>
              </w:rPr>
            </w:pPr>
            <w:r w:rsidRPr="00C22FD0">
              <w:rPr>
                <w:rFonts w:ascii="Times New Roman" w:hAnsi="Times New Roman" w:cs="Times New Roman"/>
                <w:b/>
                <w:sz w:val="20"/>
                <w:szCs w:val="20"/>
              </w:rPr>
              <w:t>INSTRUCTIONS</w:t>
            </w:r>
          </w:p>
        </w:tc>
      </w:tr>
      <w:tr w:rsidR="00E21451" w:rsidRPr="00C22FD0" w14:paraId="318D45A3" w14:textId="77777777" w:rsidTr="0040755A">
        <w:trPr>
          <w:trHeight w:val="1575"/>
        </w:trPr>
        <w:tc>
          <w:tcPr>
            <w:tcW w:w="1194" w:type="dxa"/>
            <w:hideMark/>
          </w:tcPr>
          <w:p w14:paraId="14B66299"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C0040</w:t>
            </w:r>
          </w:p>
        </w:tc>
        <w:tc>
          <w:tcPr>
            <w:tcW w:w="2320" w:type="dxa"/>
            <w:hideMark/>
          </w:tcPr>
          <w:p w14:paraId="33F13A6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Derivative ID Code</w:t>
            </w:r>
          </w:p>
        </w:tc>
        <w:tc>
          <w:tcPr>
            <w:tcW w:w="5808" w:type="dxa"/>
            <w:hideMark/>
          </w:tcPr>
          <w:p w14:paraId="4859A149" w14:textId="33ADDC18"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Derivative ID code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and must be consistent over time</w:t>
            </w:r>
          </w:p>
        </w:tc>
      </w:tr>
      <w:tr w:rsidR="00E21451" w:rsidRPr="00C22FD0" w14:paraId="4466E752" w14:textId="77777777" w:rsidTr="0040755A">
        <w:trPr>
          <w:trHeight w:val="1485"/>
        </w:trPr>
        <w:tc>
          <w:tcPr>
            <w:tcW w:w="1194" w:type="dxa"/>
            <w:hideMark/>
          </w:tcPr>
          <w:p w14:paraId="13B54912"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C0050</w:t>
            </w:r>
          </w:p>
        </w:tc>
        <w:tc>
          <w:tcPr>
            <w:tcW w:w="2320" w:type="dxa"/>
            <w:hideMark/>
          </w:tcPr>
          <w:p w14:paraId="2CC0FCA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Derivative ID Code type</w:t>
            </w:r>
          </w:p>
        </w:tc>
        <w:tc>
          <w:tcPr>
            <w:tcW w:w="5808" w:type="dxa"/>
            <w:hideMark/>
          </w:tcPr>
          <w:p w14:paraId="02A84BBD"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“Derivative ID Code” item. One of the options in the following closed list shall be used:</w:t>
            </w:r>
          </w:p>
          <w:p w14:paraId="0D6E3B53" w14:textId="2FE164D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ISO/6166 for ISIN</w:t>
            </w:r>
          </w:p>
          <w:p w14:paraId="58E69254" w14:textId="74E6DAC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08893AF" w14:textId="57631CF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32965B05" w14:textId="1287955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4D2E9C5E" w14:textId="7677E16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10319BEA" w14:textId="700FD16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5A372AB6" w14:textId="29E0A50C" w:rsidR="00E21451" w:rsidRPr="00C22FD0" w:rsidRDefault="00E21451" w:rsidP="0040755A">
            <w:pPr>
              <w:spacing w:line="276" w:lineRule="auto"/>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116E65A2" w14:textId="77777777" w:rsidR="00E21451" w:rsidRPr="00C22FD0" w:rsidRDefault="00E21451" w:rsidP="0040755A">
            <w:pPr>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533D9F57" w14:textId="2A288E5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7E169BE0" w14:textId="70EA2075"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t>
            </w:r>
          </w:p>
        </w:tc>
      </w:tr>
      <w:tr w:rsidR="00E21451" w:rsidRPr="00C22FD0" w14:paraId="09B0A1FF" w14:textId="77777777" w:rsidTr="0040755A">
        <w:trPr>
          <w:trHeight w:val="660"/>
        </w:trPr>
        <w:tc>
          <w:tcPr>
            <w:tcW w:w="1194" w:type="dxa"/>
            <w:hideMark/>
          </w:tcPr>
          <w:p w14:paraId="3AC513E0"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C0240</w:t>
            </w:r>
          </w:p>
        </w:tc>
        <w:tc>
          <w:tcPr>
            <w:tcW w:w="2320" w:type="dxa"/>
            <w:hideMark/>
          </w:tcPr>
          <w:p w14:paraId="35983F1C"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Counterparty Name</w:t>
            </w:r>
          </w:p>
        </w:tc>
        <w:tc>
          <w:tcPr>
            <w:tcW w:w="5808" w:type="dxa"/>
            <w:hideMark/>
          </w:tcPr>
          <w:p w14:paraId="2CB9DAA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Name of the counterparty of the derivative. When available, corresponds to the entity name in the LEI database. When not available, corresponds to the legal name.</w:t>
            </w:r>
          </w:p>
          <w:p w14:paraId="71053AF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The following shall be considered: </w:t>
            </w:r>
          </w:p>
          <w:p w14:paraId="70B2EAF7" w14:textId="77777777" w:rsidR="00E21451" w:rsidRPr="00C22FD0" w:rsidRDefault="00E21451" w:rsidP="00B42F70">
            <w:pPr>
              <w:pStyle w:val="ListParagraph"/>
              <w:numPr>
                <w:ilvl w:val="0"/>
                <w:numId w:val="20"/>
              </w:numPr>
              <w:rPr>
                <w:rFonts w:ascii="Times New Roman" w:hAnsi="Times New Roman" w:cs="Times New Roman"/>
                <w:sz w:val="20"/>
                <w:szCs w:val="20"/>
              </w:rPr>
            </w:pPr>
            <w:r w:rsidRPr="00C22FD0">
              <w:rPr>
                <w:rFonts w:ascii="Times New Roman" w:hAnsi="Times New Roman" w:cs="Times New Roman"/>
                <w:sz w:val="20"/>
                <w:szCs w:val="20"/>
              </w:rPr>
              <w:t>Name of the exchange market for exchanged traded derivatives; or</w:t>
            </w:r>
          </w:p>
          <w:p w14:paraId="1AED0795" w14:textId="5CF40FBE" w:rsidR="00E21451" w:rsidRPr="00C22FD0" w:rsidRDefault="00E21451" w:rsidP="00B42F70">
            <w:pPr>
              <w:pStyle w:val="ListParagraph"/>
              <w:numPr>
                <w:ilvl w:val="0"/>
                <w:numId w:val="20"/>
              </w:numPr>
              <w:rPr>
                <w:rFonts w:ascii="Times New Roman" w:hAnsi="Times New Roman" w:cs="Times New Roman"/>
                <w:sz w:val="20"/>
                <w:szCs w:val="20"/>
              </w:rPr>
            </w:pPr>
            <w:r w:rsidRPr="00C22FD0">
              <w:rPr>
                <w:rFonts w:ascii="Times New Roman" w:hAnsi="Times New Roman" w:cs="Times New Roman"/>
                <w:sz w:val="20"/>
                <w:szCs w:val="20"/>
              </w:rPr>
              <w:t>Name of  Central Counterparty (CCP) for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Counter derivatives where they are cleared through a CCP; or</w:t>
            </w:r>
          </w:p>
          <w:p w14:paraId="1248B0BB" w14:textId="7AC6F626" w:rsidR="00E21451" w:rsidRPr="00C22FD0" w:rsidRDefault="00E21451" w:rsidP="0040755A">
            <w:pPr>
              <w:pStyle w:val="ListParagraph"/>
              <w:spacing w:after="120"/>
              <w:rPr>
                <w:rFonts w:ascii="Times New Roman" w:hAnsi="Times New Roman" w:cs="Times New Roman"/>
                <w:sz w:val="20"/>
                <w:szCs w:val="20"/>
              </w:rPr>
            </w:pPr>
            <w:r w:rsidRPr="00C22FD0">
              <w:rPr>
                <w:rFonts w:ascii="Times New Roman" w:hAnsi="Times New Roman" w:cs="Times New Roman"/>
                <w:sz w:val="20"/>
                <w:szCs w:val="20"/>
              </w:rPr>
              <w:t>Name of the contractual counterparty for the other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Counter derivatives. </w:t>
            </w:r>
          </w:p>
        </w:tc>
      </w:tr>
      <w:tr w:rsidR="00E21451" w:rsidRPr="00C22FD0" w14:paraId="61240779" w14:textId="77777777" w:rsidTr="0040755A">
        <w:trPr>
          <w:trHeight w:val="1515"/>
        </w:trPr>
        <w:tc>
          <w:tcPr>
            <w:tcW w:w="1194" w:type="dxa"/>
            <w:hideMark/>
          </w:tcPr>
          <w:p w14:paraId="58435F9E"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C0250</w:t>
            </w:r>
          </w:p>
        </w:tc>
        <w:tc>
          <w:tcPr>
            <w:tcW w:w="2320" w:type="dxa"/>
            <w:hideMark/>
          </w:tcPr>
          <w:p w14:paraId="2BB82224"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Counterparty Code</w:t>
            </w:r>
          </w:p>
        </w:tc>
        <w:tc>
          <w:tcPr>
            <w:tcW w:w="5808" w:type="dxa"/>
            <w:hideMark/>
          </w:tcPr>
          <w:p w14:paraId="52028E94" w14:textId="07D47409"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applicable to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Counter derivatives, regarding contractual counterparties other than an exchange market and Central Counterparty (CCP).</w:t>
            </w:r>
          </w:p>
          <w:p w14:paraId="472492E4"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Identification code using the Legal Entity Identifier (LEI) if available. </w:t>
            </w:r>
            <w:r w:rsidRPr="00C22FD0">
              <w:rPr>
                <w:rFonts w:ascii="Times New Roman" w:hAnsi="Times New Roman" w:cs="Times New Roman"/>
                <w:sz w:val="20"/>
                <w:szCs w:val="20"/>
              </w:rPr>
              <w:br/>
            </w:r>
            <w:r w:rsidRPr="00C22FD0">
              <w:rPr>
                <w:rFonts w:ascii="Times New Roman" w:hAnsi="Times New Roman" w:cs="Times New Roman"/>
                <w:sz w:val="20"/>
                <w:szCs w:val="20"/>
              </w:rPr>
              <w:br/>
              <w:t>If none is available this item shall not be reported.</w:t>
            </w:r>
          </w:p>
        </w:tc>
      </w:tr>
      <w:tr w:rsidR="00E21451" w:rsidRPr="00C22FD0" w14:paraId="0364064D" w14:textId="77777777" w:rsidTr="0040755A">
        <w:trPr>
          <w:trHeight w:val="855"/>
        </w:trPr>
        <w:tc>
          <w:tcPr>
            <w:tcW w:w="1194" w:type="dxa"/>
            <w:hideMark/>
          </w:tcPr>
          <w:p w14:paraId="3E3F9435"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C0260</w:t>
            </w:r>
          </w:p>
        </w:tc>
        <w:tc>
          <w:tcPr>
            <w:tcW w:w="2320" w:type="dxa"/>
            <w:hideMark/>
          </w:tcPr>
          <w:p w14:paraId="28259AA2"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counterparty code</w:t>
            </w:r>
          </w:p>
        </w:tc>
        <w:tc>
          <w:tcPr>
            <w:tcW w:w="5808" w:type="dxa"/>
            <w:hideMark/>
          </w:tcPr>
          <w:p w14:paraId="45AA0979" w14:textId="11EBF0A3"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applicable to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Counter derivatives.</w:t>
            </w:r>
          </w:p>
          <w:p w14:paraId="273A51E2" w14:textId="4ED310F4"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of the code used for the “Counterparty Code” item.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LEI </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None</w:t>
            </w:r>
          </w:p>
        </w:tc>
      </w:tr>
      <w:tr w:rsidR="00E21451" w:rsidRPr="00C22FD0" w14:paraId="2DA03F63" w14:textId="77777777" w:rsidTr="0040755A">
        <w:trPr>
          <w:trHeight w:val="300"/>
        </w:trPr>
        <w:tc>
          <w:tcPr>
            <w:tcW w:w="1194" w:type="dxa"/>
            <w:hideMark/>
          </w:tcPr>
          <w:p w14:paraId="2F52581E"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C0270</w:t>
            </w:r>
          </w:p>
        </w:tc>
        <w:tc>
          <w:tcPr>
            <w:tcW w:w="2320" w:type="dxa"/>
            <w:hideMark/>
          </w:tcPr>
          <w:p w14:paraId="050B4DD2"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Counterparty group</w:t>
            </w:r>
          </w:p>
        </w:tc>
        <w:tc>
          <w:tcPr>
            <w:tcW w:w="5808" w:type="dxa"/>
            <w:hideMark/>
          </w:tcPr>
          <w:p w14:paraId="1DB51961" w14:textId="7792DB26"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applicable to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Counter derivatives, regarding contractual counterparties other than an exchange market and Central Counterparty (CCP).</w:t>
            </w:r>
          </w:p>
          <w:p w14:paraId="479B588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Name of the ultimate parent entity of counterparty. When available, this item corresponds to the entity name in the LEI database. When not available, corresponds to the legal name.</w:t>
            </w:r>
          </w:p>
        </w:tc>
      </w:tr>
      <w:tr w:rsidR="00E21451" w:rsidRPr="00C22FD0" w14:paraId="531C6B10" w14:textId="77777777" w:rsidTr="0040755A">
        <w:trPr>
          <w:trHeight w:val="913"/>
        </w:trPr>
        <w:tc>
          <w:tcPr>
            <w:tcW w:w="1194" w:type="dxa"/>
            <w:hideMark/>
          </w:tcPr>
          <w:p w14:paraId="77AC749B"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C0280</w:t>
            </w:r>
          </w:p>
        </w:tc>
        <w:tc>
          <w:tcPr>
            <w:tcW w:w="2320" w:type="dxa"/>
            <w:hideMark/>
          </w:tcPr>
          <w:p w14:paraId="2E024EA1"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Counterparty group code</w:t>
            </w:r>
          </w:p>
        </w:tc>
        <w:tc>
          <w:tcPr>
            <w:tcW w:w="5808" w:type="dxa"/>
            <w:hideMark/>
          </w:tcPr>
          <w:p w14:paraId="298F34C1" w14:textId="66302A4A"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applicable to Over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Counter derivatives, regarding contractual counterparties other than an exchange market and Central </w:t>
            </w:r>
            <w:r w:rsidRPr="00C22FD0">
              <w:rPr>
                <w:rFonts w:ascii="Times New Roman" w:hAnsi="Times New Roman" w:cs="Times New Roman"/>
                <w:sz w:val="20"/>
                <w:szCs w:val="20"/>
              </w:rPr>
              <w:lastRenderedPageBreak/>
              <w:t>Counterparty (CCP).</w:t>
            </w:r>
          </w:p>
          <w:p w14:paraId="75E7A7C7"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code using the Legal Entity Identifier (LEI) if available.</w:t>
            </w:r>
            <w:r w:rsidRPr="00C22FD0">
              <w:rPr>
                <w:rFonts w:ascii="Times New Roman" w:hAnsi="Times New Roman" w:cs="Times New Roman"/>
                <w:sz w:val="20"/>
                <w:szCs w:val="20"/>
              </w:rPr>
              <w:br/>
            </w:r>
            <w:r w:rsidRPr="00C22FD0">
              <w:rPr>
                <w:rFonts w:ascii="Times New Roman" w:hAnsi="Times New Roman" w:cs="Times New Roman"/>
                <w:sz w:val="20"/>
                <w:szCs w:val="20"/>
              </w:rPr>
              <w:br/>
              <w:t>If none is available this item shall not be reported.</w:t>
            </w:r>
          </w:p>
        </w:tc>
      </w:tr>
      <w:tr w:rsidR="00E21451" w:rsidRPr="00C22FD0" w14:paraId="6D3237CF" w14:textId="77777777" w:rsidTr="0040755A">
        <w:trPr>
          <w:trHeight w:val="855"/>
        </w:trPr>
        <w:tc>
          <w:tcPr>
            <w:tcW w:w="1194" w:type="dxa"/>
            <w:hideMark/>
          </w:tcPr>
          <w:p w14:paraId="044422B4"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C0290</w:t>
            </w:r>
          </w:p>
        </w:tc>
        <w:tc>
          <w:tcPr>
            <w:tcW w:w="2320" w:type="dxa"/>
            <w:hideMark/>
          </w:tcPr>
          <w:p w14:paraId="44F3F75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counterparty group code</w:t>
            </w:r>
          </w:p>
        </w:tc>
        <w:tc>
          <w:tcPr>
            <w:tcW w:w="5808" w:type="dxa"/>
            <w:hideMark/>
          </w:tcPr>
          <w:p w14:paraId="5E653F17" w14:textId="21A11121"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of the code used for the “Counterparty group Code” item.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LEI </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None</w:t>
            </w:r>
          </w:p>
        </w:tc>
      </w:tr>
      <w:tr w:rsidR="00E21451" w:rsidRPr="00C22FD0" w14:paraId="0F111DD9" w14:textId="77777777" w:rsidTr="0040755A">
        <w:trPr>
          <w:trHeight w:val="300"/>
        </w:trPr>
        <w:tc>
          <w:tcPr>
            <w:tcW w:w="1194" w:type="dxa"/>
            <w:hideMark/>
          </w:tcPr>
          <w:p w14:paraId="3A93F3F7"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C0300</w:t>
            </w:r>
          </w:p>
        </w:tc>
        <w:tc>
          <w:tcPr>
            <w:tcW w:w="2320" w:type="dxa"/>
            <w:hideMark/>
          </w:tcPr>
          <w:p w14:paraId="590316A2"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Contract name</w:t>
            </w:r>
          </w:p>
        </w:tc>
        <w:tc>
          <w:tcPr>
            <w:tcW w:w="5808" w:type="dxa"/>
            <w:hideMark/>
          </w:tcPr>
          <w:p w14:paraId="66881EC3"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Name of the derivative contract.</w:t>
            </w:r>
          </w:p>
        </w:tc>
      </w:tr>
      <w:tr w:rsidR="00E21451" w:rsidRPr="00C22FD0" w14:paraId="559E9DC6" w14:textId="77777777" w:rsidTr="0040755A">
        <w:trPr>
          <w:trHeight w:val="1196"/>
        </w:trPr>
        <w:tc>
          <w:tcPr>
            <w:tcW w:w="1194" w:type="dxa"/>
            <w:hideMark/>
          </w:tcPr>
          <w:p w14:paraId="1EB2BCBD"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C0310</w:t>
            </w:r>
          </w:p>
        </w:tc>
        <w:tc>
          <w:tcPr>
            <w:tcW w:w="2320" w:type="dxa"/>
            <w:hideMark/>
          </w:tcPr>
          <w:p w14:paraId="49FF6D42"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Currency</w:t>
            </w:r>
          </w:p>
        </w:tc>
        <w:tc>
          <w:tcPr>
            <w:tcW w:w="5808" w:type="dxa"/>
            <w:hideMark/>
          </w:tcPr>
          <w:p w14:paraId="670F6B92"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Identify the ISO 4217 alphabetic code of the currency of the derivative, i.e., currency of the notional amount of the derivative (e.g.: option having as underlying an amount in USD, currency for which the notional amount is expressed contractually for FX swap, etc.).</w:t>
            </w:r>
          </w:p>
        </w:tc>
      </w:tr>
      <w:tr w:rsidR="00E21451" w:rsidRPr="00C22FD0" w14:paraId="74053593" w14:textId="77777777" w:rsidTr="0040755A">
        <w:trPr>
          <w:trHeight w:val="1140"/>
        </w:trPr>
        <w:tc>
          <w:tcPr>
            <w:tcW w:w="1194" w:type="dxa"/>
            <w:hideMark/>
          </w:tcPr>
          <w:p w14:paraId="411797AF"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C0320</w:t>
            </w:r>
          </w:p>
        </w:tc>
        <w:tc>
          <w:tcPr>
            <w:tcW w:w="2320" w:type="dxa"/>
            <w:hideMark/>
          </w:tcPr>
          <w:p w14:paraId="4122FDD9"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CIC</w:t>
            </w:r>
          </w:p>
        </w:tc>
        <w:tc>
          <w:tcPr>
            <w:tcW w:w="5808" w:type="dxa"/>
            <w:hideMark/>
          </w:tcPr>
          <w:p w14:paraId="76714F89" w14:textId="140DD71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Complementary Identification Code used to classify assets, as set out in Annex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V</w:t>
            </w:r>
            <w:r w:rsidR="004E66EA" w:rsidRPr="00C22FD0">
              <w:rPr>
                <w:rFonts w:ascii="Times New Roman" w:hAnsi="Times New Roman" w:cs="Times New Roman"/>
                <w:sz w:val="20"/>
                <w:szCs w:val="20"/>
              </w:rPr>
              <w:t>I</w:t>
            </w:r>
            <w:r w:rsidRPr="00C22FD0">
              <w:rPr>
                <w:rFonts w:ascii="Times New Roman" w:hAnsi="Times New Roman" w:cs="Times New Roman"/>
                <w:sz w:val="20"/>
                <w:szCs w:val="20"/>
              </w:rPr>
              <w:t xml:space="preserve"> CIC table of this Regulation. When classifying derivatives using the CIC table, undertakings shall take into consideration the most representative risk to which the derivative is exposed to.</w:t>
            </w:r>
          </w:p>
        </w:tc>
      </w:tr>
      <w:tr w:rsidR="00E21451" w:rsidRPr="00C22FD0" w14:paraId="3B49CA82" w14:textId="77777777" w:rsidTr="0040755A">
        <w:trPr>
          <w:trHeight w:val="1995"/>
        </w:trPr>
        <w:tc>
          <w:tcPr>
            <w:tcW w:w="1194" w:type="dxa"/>
            <w:hideMark/>
          </w:tcPr>
          <w:p w14:paraId="06E53D85"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C0330</w:t>
            </w:r>
          </w:p>
        </w:tc>
        <w:tc>
          <w:tcPr>
            <w:tcW w:w="2320" w:type="dxa"/>
            <w:hideMark/>
          </w:tcPr>
          <w:p w14:paraId="2375C733"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Trigger value</w:t>
            </w:r>
          </w:p>
        </w:tc>
        <w:tc>
          <w:tcPr>
            <w:tcW w:w="5808" w:type="dxa"/>
            <w:hideMark/>
          </w:tcPr>
          <w:p w14:paraId="7867A59F" w14:textId="165D8FFA" w:rsidR="002624D2"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Reference price for futures, strike price for options (for bonds price shall be a percentage of the </w:t>
            </w:r>
            <w:proofErr w:type="spellStart"/>
            <w:r w:rsidRPr="00C22FD0">
              <w:rPr>
                <w:rFonts w:ascii="Times New Roman" w:hAnsi="Times New Roman" w:cs="Times New Roman"/>
                <w:sz w:val="20"/>
                <w:szCs w:val="20"/>
              </w:rPr>
              <w:t>par amount</w:t>
            </w:r>
            <w:proofErr w:type="spellEnd"/>
            <w:r w:rsidRPr="00C22FD0">
              <w:rPr>
                <w:rFonts w:ascii="Times New Roman" w:hAnsi="Times New Roman" w:cs="Times New Roman"/>
                <w:sz w:val="20"/>
                <w:szCs w:val="20"/>
              </w:rPr>
              <w:t>), currency exchange rate or interest rate for forwards, etc.</w:t>
            </w:r>
            <w:r w:rsidRPr="00C22FD0">
              <w:rPr>
                <w:rFonts w:ascii="Times New Roman" w:hAnsi="Times New Roman" w:cs="Times New Roman"/>
                <w:sz w:val="20"/>
                <w:szCs w:val="20"/>
              </w:rPr>
              <w:br/>
              <w:t xml:space="preserve">Not applicable to CIC D3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Interest rate and currency swaps.</w:t>
            </w:r>
            <w:r w:rsidRPr="00C22FD0">
              <w:rPr>
                <w:rFonts w:ascii="Times New Roman" w:hAnsi="Times New Roman" w:cs="Times New Roman"/>
                <w:sz w:val="20"/>
                <w:szCs w:val="20"/>
              </w:rPr>
              <w:br/>
              <w:t xml:space="preserve">For CIC F1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default swaps it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not be completed if not possible.</w:t>
            </w:r>
            <w:r w:rsidRPr="00C22FD0">
              <w:rPr>
                <w:rFonts w:ascii="Times New Roman" w:hAnsi="Times New Roman" w:cs="Times New Roman"/>
                <w:sz w:val="20"/>
                <w:szCs w:val="20"/>
              </w:rPr>
              <w:br/>
              <w:t>In the case of more than one trigger over time, report the next trigger occurring.</w:t>
            </w:r>
            <w:r w:rsidRPr="00C22FD0">
              <w:rPr>
                <w:rFonts w:ascii="Times New Roman" w:hAnsi="Times New Roman" w:cs="Times New Roman"/>
                <w:sz w:val="20"/>
                <w:szCs w:val="20"/>
              </w:rPr>
              <w:br/>
              <w:t xml:space="preserve">When the derivative has a range of trigger values, </w:t>
            </w:r>
            <w:r w:rsidR="002624D2" w:rsidRPr="00C22FD0">
              <w:rPr>
                <w:rFonts w:ascii="Times New Roman" w:hAnsi="Times New Roman" w:cs="Times New Roman"/>
                <w:sz w:val="20"/>
                <w:szCs w:val="20"/>
              </w:rPr>
              <w:t xml:space="preserve">report the set separated by comma ‘,’ </w:t>
            </w:r>
            <w:r w:rsidRPr="00C22FD0">
              <w:rPr>
                <w:rFonts w:ascii="Times New Roman" w:hAnsi="Times New Roman" w:cs="Times New Roman"/>
                <w:sz w:val="20"/>
                <w:szCs w:val="20"/>
              </w:rPr>
              <w:t xml:space="preserve">if the range is not continuous </w:t>
            </w:r>
            <w:r w:rsidR="002624D2" w:rsidRPr="00C22FD0">
              <w:rPr>
                <w:rFonts w:ascii="Times New Roman" w:hAnsi="Times New Roman" w:cs="Times New Roman"/>
                <w:sz w:val="20"/>
                <w:szCs w:val="20"/>
              </w:rPr>
              <w:t xml:space="preserve">and </w:t>
            </w:r>
            <w:r w:rsidRPr="00C22FD0">
              <w:rPr>
                <w:rFonts w:ascii="Times New Roman" w:hAnsi="Times New Roman" w:cs="Times New Roman"/>
                <w:sz w:val="20"/>
                <w:szCs w:val="20"/>
              </w:rPr>
              <w:t>report the</w:t>
            </w:r>
            <w:r w:rsidR="002624D2" w:rsidRPr="00C22FD0">
              <w:rPr>
                <w:rFonts w:ascii="Times New Roman" w:hAnsi="Times New Roman" w:cs="Times New Roman"/>
                <w:sz w:val="20"/>
                <w:szCs w:val="20"/>
              </w:rPr>
              <w:t xml:space="preserve"> range</w:t>
            </w:r>
            <w:r w:rsidRPr="00C22FD0">
              <w:rPr>
                <w:rFonts w:ascii="Times New Roman" w:hAnsi="Times New Roman" w:cs="Times New Roman"/>
                <w:sz w:val="20"/>
                <w:szCs w:val="20"/>
              </w:rPr>
              <w:t xml:space="preserve"> separated by </w:t>
            </w:r>
            <w:r w:rsidR="002624D2" w:rsidRPr="00C22FD0">
              <w:rPr>
                <w:rFonts w:ascii="Times New Roman" w:hAnsi="Times New Roman" w:cs="Times New Roman"/>
                <w:sz w:val="20"/>
                <w:szCs w:val="20"/>
              </w:rPr>
              <w:t>‘</w:t>
            </w:r>
            <w:r w:rsidR="004508C9" w:rsidRPr="00C22FD0">
              <w:rPr>
                <w:rFonts w:ascii="Times New Roman" w:hAnsi="Times New Roman" w:cs="Times New Roman"/>
                <w:sz w:val="20"/>
                <w:szCs w:val="20"/>
              </w:rPr>
              <w:t>–</w:t>
            </w:r>
            <w:r w:rsidR="002624D2" w:rsidRPr="00C22FD0">
              <w:rPr>
                <w:rFonts w:ascii="Times New Roman" w:hAnsi="Times New Roman" w:cs="Times New Roman"/>
                <w:sz w:val="20"/>
                <w:szCs w:val="20"/>
              </w:rPr>
              <w:t xml:space="preserve">‘ </w:t>
            </w:r>
            <w:r w:rsidRPr="00C22FD0">
              <w:rPr>
                <w:rFonts w:ascii="Times New Roman" w:hAnsi="Times New Roman" w:cs="Times New Roman"/>
                <w:sz w:val="20"/>
                <w:szCs w:val="20"/>
              </w:rPr>
              <w:t>if it is continuous.</w:t>
            </w:r>
          </w:p>
        </w:tc>
      </w:tr>
      <w:tr w:rsidR="00E21451" w:rsidRPr="00C22FD0" w14:paraId="785EEBA7" w14:textId="77777777" w:rsidTr="0040755A">
        <w:trPr>
          <w:trHeight w:val="2670"/>
        </w:trPr>
        <w:tc>
          <w:tcPr>
            <w:tcW w:w="1194" w:type="dxa"/>
            <w:hideMark/>
          </w:tcPr>
          <w:p w14:paraId="18EABFE9"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C0340</w:t>
            </w:r>
          </w:p>
        </w:tc>
        <w:tc>
          <w:tcPr>
            <w:tcW w:w="2320" w:type="dxa"/>
            <w:hideMark/>
          </w:tcPr>
          <w:p w14:paraId="00D10997"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Unwind trigger of contract</w:t>
            </w:r>
          </w:p>
        </w:tc>
        <w:tc>
          <w:tcPr>
            <w:tcW w:w="5808" w:type="dxa"/>
            <w:hideMark/>
          </w:tcPr>
          <w:p w14:paraId="6E69A551" w14:textId="734E0919"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Bankruptcy of the underlying or reference entity</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Adverse fall in value of the underlying reference asset</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Adverse change in credit rating of the underlying assets or entity</w:t>
            </w:r>
            <w:r w:rsidRPr="00C22FD0">
              <w:rPr>
                <w:rFonts w:ascii="Times New Roman" w:hAnsi="Times New Roman" w:cs="Times New Roman"/>
                <w:sz w:val="20"/>
                <w:szCs w:val="20"/>
              </w:rPr>
              <w:b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Novation, i.e. the act of replacing an obligation under the derivative with a new obligation, or replacing a party of the derivative with a new party</w:t>
            </w:r>
            <w:r w:rsidRPr="00C22FD0">
              <w:rPr>
                <w:rFonts w:ascii="Times New Roman" w:hAnsi="Times New Roman" w:cs="Times New Roman"/>
                <w:sz w:val="20"/>
                <w:szCs w:val="20"/>
              </w:rPr>
              <w:b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Multiple events or a combination of events</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events not covered by the previous options</w:t>
            </w:r>
          </w:p>
          <w:p w14:paraId="65F80EDC" w14:textId="13BFFEE4"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 unwind trigger</w:t>
            </w:r>
          </w:p>
        </w:tc>
      </w:tr>
      <w:tr w:rsidR="00E21451" w:rsidRPr="00C22FD0" w14:paraId="0F9D98F5" w14:textId="77777777" w:rsidTr="0040755A">
        <w:trPr>
          <w:trHeight w:val="570"/>
        </w:trPr>
        <w:tc>
          <w:tcPr>
            <w:tcW w:w="1194" w:type="dxa"/>
            <w:hideMark/>
          </w:tcPr>
          <w:p w14:paraId="6C836EC9"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C0350</w:t>
            </w:r>
          </w:p>
        </w:tc>
        <w:tc>
          <w:tcPr>
            <w:tcW w:w="2320" w:type="dxa"/>
            <w:hideMark/>
          </w:tcPr>
          <w:p w14:paraId="093DFE4C"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Swap delivered currency</w:t>
            </w:r>
          </w:p>
        </w:tc>
        <w:tc>
          <w:tcPr>
            <w:tcW w:w="5808" w:type="dxa"/>
            <w:hideMark/>
          </w:tcPr>
          <w:p w14:paraId="2A516507"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ISO 4217 alphabetic code of the currency of the swap price (only for currency swaps and currency and interest rate swaps).</w:t>
            </w:r>
          </w:p>
        </w:tc>
      </w:tr>
      <w:tr w:rsidR="00E21451" w:rsidRPr="00C22FD0" w14:paraId="2056FE75" w14:textId="77777777" w:rsidTr="0040755A">
        <w:trPr>
          <w:trHeight w:val="570"/>
        </w:trPr>
        <w:tc>
          <w:tcPr>
            <w:tcW w:w="1194" w:type="dxa"/>
            <w:hideMark/>
          </w:tcPr>
          <w:p w14:paraId="2C01B98F"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C0360</w:t>
            </w:r>
          </w:p>
        </w:tc>
        <w:tc>
          <w:tcPr>
            <w:tcW w:w="2320" w:type="dxa"/>
            <w:hideMark/>
          </w:tcPr>
          <w:p w14:paraId="59387286"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Swap received currency</w:t>
            </w:r>
          </w:p>
        </w:tc>
        <w:tc>
          <w:tcPr>
            <w:tcW w:w="5808" w:type="dxa"/>
            <w:hideMark/>
          </w:tcPr>
          <w:p w14:paraId="658E54C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the ISO 4217 alphabetic code of the currency of the swap notional amount (only for currency swaps and currency and interest </w:t>
            </w:r>
            <w:r w:rsidRPr="00C22FD0">
              <w:rPr>
                <w:rFonts w:ascii="Times New Roman" w:hAnsi="Times New Roman" w:cs="Times New Roman"/>
                <w:sz w:val="20"/>
                <w:szCs w:val="20"/>
              </w:rPr>
              <w:lastRenderedPageBreak/>
              <w:t>rate swaps).</w:t>
            </w:r>
          </w:p>
        </w:tc>
      </w:tr>
      <w:tr w:rsidR="00E21451" w:rsidRPr="00C22FD0" w14:paraId="369282D0" w14:textId="77777777" w:rsidTr="0040755A">
        <w:trPr>
          <w:trHeight w:val="570"/>
        </w:trPr>
        <w:tc>
          <w:tcPr>
            <w:tcW w:w="1194" w:type="dxa"/>
            <w:hideMark/>
          </w:tcPr>
          <w:p w14:paraId="446C8FC4"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C0370</w:t>
            </w:r>
          </w:p>
        </w:tc>
        <w:tc>
          <w:tcPr>
            <w:tcW w:w="2320" w:type="dxa"/>
            <w:hideMark/>
          </w:tcPr>
          <w:p w14:paraId="13D43410"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Maturity date</w:t>
            </w:r>
          </w:p>
        </w:tc>
        <w:tc>
          <w:tcPr>
            <w:tcW w:w="5808" w:type="dxa"/>
            <w:hideMark/>
          </w:tcPr>
          <w:p w14:paraId="4EDE05D4" w14:textId="366DE6EF"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contractually defined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code of the date of close of the derivative contract, whether at maturity date, expiring date for options (European or American), etc.</w:t>
            </w:r>
          </w:p>
        </w:tc>
      </w:tr>
    </w:tbl>
    <w:p w14:paraId="2DB13583" w14:textId="77777777" w:rsidR="00E21451" w:rsidRPr="00C22FD0" w:rsidRDefault="00E21451">
      <w:pPr>
        <w:rPr>
          <w:rFonts w:ascii="Times New Roman" w:hAnsi="Times New Roman" w:cs="Times New Roman"/>
          <w:sz w:val="20"/>
          <w:szCs w:val="20"/>
        </w:rPr>
      </w:pPr>
    </w:p>
    <w:p w14:paraId="025EB52A" w14:textId="2D80EAEF" w:rsidR="00E21451" w:rsidRPr="00C22FD0" w:rsidRDefault="00E21451">
      <w:pPr>
        <w:rPr>
          <w:rFonts w:ascii="Times New Roman" w:hAnsi="Times New Roman" w:cs="Times New Roman"/>
          <w:b/>
          <w:bCs/>
          <w:sz w:val="20"/>
          <w:szCs w:val="20"/>
        </w:rPr>
      </w:pPr>
      <w:r w:rsidRPr="00C22FD0">
        <w:rPr>
          <w:rFonts w:ascii="Times New Roman" w:hAnsi="Times New Roman" w:cs="Times New Roman"/>
          <w:b/>
          <w:bCs/>
          <w:sz w:val="20"/>
          <w:szCs w:val="20"/>
        </w:rPr>
        <w:t xml:space="preserve">S.09.01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Information on gains / income and losses in the period</w:t>
      </w:r>
    </w:p>
    <w:p w14:paraId="0658C62E" w14:textId="77777777"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16B795DA" w14:textId="6E2F2C15" w:rsidR="00E21451" w:rsidRPr="00C22FD0" w:rsidRDefault="00FC4845">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1BFC8D15" w14:textId="7EDA27E3" w:rsidR="00E21451" w:rsidRPr="00C22FD0" w:rsidRDefault="00E21451" w:rsidP="0040755A">
      <w:pPr>
        <w:jc w:val="both"/>
        <w:rPr>
          <w:rFonts w:ascii="Times New Roman" w:hAnsi="Times New Roman" w:cs="Times New Roman"/>
          <w:bCs/>
          <w:sz w:val="20"/>
          <w:szCs w:val="20"/>
        </w:rPr>
      </w:pPr>
      <w:r w:rsidRPr="00C22FD0">
        <w:rPr>
          <w:rFonts w:ascii="Times New Roman" w:hAnsi="Times New Roman" w:cs="Times New Roman"/>
          <w:bCs/>
          <w:sz w:val="20"/>
          <w:szCs w:val="20"/>
        </w:rPr>
        <w:t>This template contains information on gains / income and losses by asset category (including derivatives). i.e., no item</w:t>
      </w:r>
      <w:r w:rsidR="004508C9" w:rsidRPr="00C22FD0">
        <w:rPr>
          <w:rFonts w:ascii="Times New Roman" w:hAnsi="Times New Roman" w:cs="Times New Roman"/>
          <w:bCs/>
          <w:sz w:val="20"/>
          <w:szCs w:val="20"/>
        </w:rPr>
        <w:t>–</w:t>
      </w:r>
      <w:r w:rsidRPr="00C22FD0">
        <w:rPr>
          <w:rFonts w:ascii="Times New Roman" w:hAnsi="Times New Roman" w:cs="Times New Roman"/>
          <w:bCs/>
          <w:sz w:val="20"/>
          <w:szCs w:val="20"/>
        </w:rPr>
        <w:t>by</w:t>
      </w:r>
      <w:r w:rsidR="004508C9" w:rsidRPr="00C22FD0">
        <w:rPr>
          <w:rFonts w:ascii="Times New Roman" w:hAnsi="Times New Roman" w:cs="Times New Roman"/>
          <w:bCs/>
          <w:sz w:val="20"/>
          <w:szCs w:val="20"/>
        </w:rPr>
        <w:t>–</w:t>
      </w:r>
      <w:r w:rsidRPr="00C22FD0">
        <w:rPr>
          <w:rFonts w:ascii="Times New Roman" w:hAnsi="Times New Roman" w:cs="Times New Roman"/>
          <w:bCs/>
          <w:sz w:val="20"/>
          <w:szCs w:val="20"/>
        </w:rPr>
        <w:t>item reporting is required. The asset categories considered in this template are the ones defined in Annex IV – Assets Categories.</w:t>
      </w:r>
    </w:p>
    <w:p w14:paraId="42BD1605" w14:textId="12391BD0"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At group level, the template is applicable for method 1 (Accounting consolidation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based method), method 2 (Deduction and aggregation method) and a combination of methods 1 and 2.</w:t>
      </w:r>
    </w:p>
    <w:p w14:paraId="6B0298BD" w14:textId="77777777" w:rsidR="00E21451" w:rsidRPr="00C22FD0" w:rsidRDefault="00E21451" w:rsidP="0040755A">
      <w:pPr>
        <w:snapToGrid w:val="0"/>
        <w:spacing w:after="0"/>
        <w:jc w:val="both"/>
        <w:rPr>
          <w:rFonts w:ascii="Times New Roman" w:hAnsi="Times New Roman" w:cs="Times New Roman"/>
          <w:sz w:val="20"/>
          <w:szCs w:val="20"/>
        </w:rPr>
      </w:pPr>
    </w:p>
    <w:p w14:paraId="5DAA87DD" w14:textId="1E69191A"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Where method 1 is used exclusively, the reporting shall reflect the consolidated position of the portfolios (i.e. net of IGT) </w:t>
      </w:r>
      <w:r w:rsidR="00B46E40" w:rsidRPr="00C22FD0">
        <w:rPr>
          <w:rFonts w:ascii="Times New Roman" w:hAnsi="Times New Roman" w:cs="Times New Roman"/>
          <w:sz w:val="20"/>
          <w:szCs w:val="20"/>
          <w:lang w:val="en-US"/>
        </w:rPr>
        <w:t>within the scope of group supervision</w:t>
      </w:r>
      <w:r w:rsidRPr="00C22FD0">
        <w:rPr>
          <w:rFonts w:ascii="Times New Roman" w:hAnsi="Times New Roman" w:cs="Times New Roman"/>
          <w:sz w:val="20"/>
          <w:szCs w:val="20"/>
          <w:lang w:val="en-US"/>
        </w:rPr>
        <w:t>.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722B1734"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7A2611A2" w14:textId="33ECC711"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Gains/ income and losses of portfolios held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portfolio by portfolio, each by asset category;</w:t>
      </w:r>
    </w:p>
    <w:p w14:paraId="217F7BB3" w14:textId="79931584"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bCs/>
          <w:sz w:val="20"/>
          <w:szCs w:val="20"/>
        </w:rPr>
        <w:t xml:space="preserve">Gains / income and losses of </w:t>
      </w:r>
      <w:r w:rsidRPr="00C22FD0">
        <w:rPr>
          <w:rFonts w:ascii="Times New Roman" w:hAnsi="Times New Roman" w:cs="Times New Roman"/>
          <w:sz w:val="20"/>
          <w:szCs w:val="20"/>
          <w:lang w:val="en-US"/>
        </w:rPr>
        <w:t>portfolios held undertakings consolidated in accordance with Article 335</w:t>
      </w:r>
      <w:r w:rsidR="007F7B23" w:rsidRPr="00C22FD0">
        <w:rPr>
          <w:rFonts w:ascii="Times New Roman" w:hAnsi="Times New Roman" w:cs="Times New Roman"/>
          <w:sz w:val="20"/>
          <w:szCs w:val="20"/>
          <w:lang w:val="en-US"/>
        </w:rPr>
        <w:t>, paragraph 1, (</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Delegated Regulation (EU) 2015/35 shall be reported portfolio by portfolio, each by asset category; </w:t>
      </w:r>
    </w:p>
    <w:p w14:paraId="32B941A5"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bCs/>
          <w:sz w:val="20"/>
          <w:szCs w:val="20"/>
        </w:rPr>
        <w:t xml:space="preserve">Gains / income and losses of </w:t>
      </w:r>
      <w:r w:rsidRPr="00C22FD0">
        <w:rPr>
          <w:rFonts w:ascii="Times New Roman" w:hAnsi="Times New Roman" w:cs="Times New Roman"/>
          <w:sz w:val="20"/>
          <w:szCs w:val="20"/>
          <w:lang w:val="en-US"/>
        </w:rPr>
        <w:t>portfolios held by other related undertakings shall not be included;</w:t>
      </w:r>
    </w:p>
    <w:p w14:paraId="08181297" w14:textId="77777777" w:rsidR="00E21451" w:rsidRPr="00C22FD0" w:rsidRDefault="00E21451" w:rsidP="0040755A">
      <w:pPr>
        <w:snapToGrid w:val="0"/>
        <w:spacing w:after="0"/>
        <w:rPr>
          <w:rFonts w:ascii="Times New Roman" w:hAnsi="Times New Roman" w:cs="Times New Roman"/>
          <w:sz w:val="20"/>
          <w:szCs w:val="20"/>
          <w:lang w:val="en-US"/>
        </w:rPr>
      </w:pPr>
    </w:p>
    <w:p w14:paraId="1E8DCE73" w14:textId="1AAD681C"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method 2 is used exclusively,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portfolios held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and its subsidiaries and their profitability by asset category.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4135CFF8"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48782DCB" w14:textId="097FB718"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bCs/>
          <w:sz w:val="20"/>
          <w:szCs w:val="20"/>
        </w:rPr>
        <w:t xml:space="preserve">Gains / income and losses of </w:t>
      </w:r>
      <w:r w:rsidRPr="00C22FD0">
        <w:rPr>
          <w:rFonts w:ascii="Times New Roman" w:hAnsi="Times New Roman" w:cs="Times New Roman"/>
          <w:sz w:val="20"/>
          <w:szCs w:val="20"/>
          <w:lang w:val="en-US"/>
        </w:rPr>
        <w:t>portfolios held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portfolio by portfolio, each by asset category;</w:t>
      </w:r>
    </w:p>
    <w:p w14:paraId="45819046" w14:textId="4CB6C964"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bCs/>
          <w:sz w:val="20"/>
          <w:szCs w:val="20"/>
        </w:rPr>
        <w:t xml:space="preserve">Gains / income and losses of </w:t>
      </w:r>
      <w:r w:rsidRPr="00C22FD0">
        <w:rPr>
          <w:rFonts w:ascii="Times New Roman" w:hAnsi="Times New Roman" w:cs="Times New Roman"/>
          <w:sz w:val="20"/>
          <w:szCs w:val="20"/>
          <w:lang w:val="en-US"/>
        </w:rPr>
        <w:t xml:space="preserve">portfolios held by subsidiaries (EEA, equivalent non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EEA,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EEA) shall be reported portfolio by portfolio, each by asset category;</w:t>
      </w:r>
    </w:p>
    <w:p w14:paraId="1688AADE"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bCs/>
          <w:sz w:val="20"/>
          <w:szCs w:val="20"/>
        </w:rPr>
        <w:t xml:space="preserve">Gains / income and losses of </w:t>
      </w:r>
      <w:r w:rsidRPr="00C22FD0">
        <w:rPr>
          <w:rFonts w:ascii="Times New Roman" w:hAnsi="Times New Roman" w:cs="Times New Roman"/>
          <w:sz w:val="20"/>
          <w:szCs w:val="20"/>
          <w:lang w:val="en-US"/>
        </w:rPr>
        <w:t>portfolios held by other related undertakings shall not be included;</w:t>
      </w:r>
    </w:p>
    <w:p w14:paraId="140FCD89"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3D4CADCD" w14:textId="40F4C586"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a combination of methods 1 and 2 is used, one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w:t>
      </w:r>
      <w:r w:rsidR="00801A9D" w:rsidRPr="00C22FD0">
        <w:rPr>
          <w:rFonts w:ascii="Times New Roman" w:hAnsi="Times New Roman" w:cs="Times New Roman"/>
          <w:sz w:val="20"/>
          <w:szCs w:val="20"/>
          <w:lang w:val="en-US"/>
        </w:rPr>
        <w:t xml:space="preserve">shall </w:t>
      </w:r>
      <w:r w:rsidRPr="00C22FD0">
        <w:rPr>
          <w:rFonts w:ascii="Times New Roman" w:hAnsi="Times New Roman" w:cs="Times New Roman"/>
          <w:sz w:val="20"/>
          <w:szCs w:val="20"/>
          <w:lang w:val="en-US"/>
        </w:rPr>
        <w:t xml:space="preserve">reflect the consolidated position of the portfolios (i.e. net of IGT) </w:t>
      </w:r>
      <w:r w:rsidR="00B46E40" w:rsidRPr="00C22FD0">
        <w:rPr>
          <w:rFonts w:ascii="Times New Roman" w:hAnsi="Times New Roman" w:cs="Times New Roman"/>
          <w:sz w:val="20"/>
          <w:szCs w:val="20"/>
          <w:lang w:val="en-US"/>
        </w:rPr>
        <w:t>within the scope of group supervision</w:t>
      </w:r>
      <w:r w:rsidRPr="00C22FD0">
        <w:rPr>
          <w:rFonts w:ascii="Times New Roman" w:hAnsi="Times New Roman" w:cs="Times New Roman"/>
          <w:sz w:val="20"/>
          <w:szCs w:val="20"/>
          <w:lang w:val="en-US"/>
        </w:rPr>
        <w:t xml:space="preserve"> which must be reported and the other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portfolios held by subsidiaries and their profitability by asset category. </w:t>
      </w:r>
    </w:p>
    <w:p w14:paraId="41B471AE"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427A02BE" w14:textId="651AF05C"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first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5DC80764"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5DD07565" w14:textId="3B3E8DE5"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Gains/ income and losses of portfolios held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portfolio by portfolio, each by asset category;</w:t>
      </w:r>
    </w:p>
    <w:p w14:paraId="21349D61" w14:textId="62B6C255"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bCs/>
          <w:sz w:val="20"/>
          <w:szCs w:val="20"/>
        </w:rPr>
        <w:t xml:space="preserve">Gains / income and losses of </w:t>
      </w:r>
      <w:r w:rsidRPr="00C22FD0">
        <w:rPr>
          <w:rFonts w:ascii="Times New Roman" w:hAnsi="Times New Roman" w:cs="Times New Roman"/>
          <w:sz w:val="20"/>
          <w:szCs w:val="20"/>
          <w:lang w:val="en-US"/>
        </w:rPr>
        <w:t>portfolios held undertakings consolidated in accordance with Article 335</w:t>
      </w:r>
      <w:r w:rsidR="007F7B23" w:rsidRPr="00C22FD0">
        <w:rPr>
          <w:rFonts w:ascii="Times New Roman" w:hAnsi="Times New Roman" w:cs="Times New Roman"/>
          <w:sz w:val="20"/>
          <w:szCs w:val="20"/>
          <w:lang w:val="en-US"/>
        </w:rPr>
        <w:t>, paragraph 1,</w:t>
      </w:r>
      <w:r w:rsidRPr="00C22FD0">
        <w:rPr>
          <w:rFonts w:ascii="Times New Roman" w:hAnsi="Times New Roman" w:cs="Times New Roman"/>
          <w:sz w:val="20"/>
          <w:szCs w:val="20"/>
          <w:lang w:val="en-US"/>
        </w:rPr>
        <w:t xml:space="preserve"> </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Delegated Regulation (EU) 2015/35 shall be reported portfolio by portfolio, each by asset category; </w:t>
      </w:r>
    </w:p>
    <w:p w14:paraId="7A86451D"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bCs/>
          <w:sz w:val="20"/>
          <w:szCs w:val="20"/>
        </w:rPr>
        <w:t xml:space="preserve">Gains / income and losses of </w:t>
      </w:r>
      <w:r w:rsidRPr="00C22FD0">
        <w:rPr>
          <w:rFonts w:ascii="Times New Roman" w:hAnsi="Times New Roman" w:cs="Times New Roman"/>
          <w:sz w:val="20"/>
          <w:szCs w:val="20"/>
          <w:lang w:val="en-US"/>
        </w:rPr>
        <w:t>portfolios held by other related undertakings shall not be included;</w:t>
      </w:r>
    </w:p>
    <w:p w14:paraId="0C165031" w14:textId="77777777" w:rsidR="00E21451" w:rsidRPr="00C22FD0" w:rsidRDefault="00E21451" w:rsidP="0040755A">
      <w:pPr>
        <w:snapToGrid w:val="0"/>
        <w:spacing w:after="0"/>
        <w:ind w:left="720"/>
        <w:jc w:val="both"/>
        <w:rPr>
          <w:rFonts w:ascii="Times New Roman" w:hAnsi="Times New Roman" w:cs="Times New Roman"/>
          <w:sz w:val="20"/>
          <w:szCs w:val="20"/>
          <w:lang w:val="en-US"/>
        </w:rPr>
      </w:pPr>
    </w:p>
    <w:p w14:paraId="4F0F156E" w14:textId="5583F68D"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second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10B60E8E"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33591F26" w14:textId="184A245A"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bCs/>
          <w:sz w:val="20"/>
          <w:szCs w:val="20"/>
        </w:rPr>
        <w:t xml:space="preserve">Gains / income and losses of </w:t>
      </w:r>
      <w:r w:rsidRPr="00C22FD0">
        <w:rPr>
          <w:rFonts w:ascii="Times New Roman" w:hAnsi="Times New Roman" w:cs="Times New Roman"/>
          <w:sz w:val="20"/>
          <w:szCs w:val="20"/>
          <w:lang w:val="en-US"/>
        </w:rPr>
        <w:t>portfolios held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portfolio by portfolio, each by asset category;</w:t>
      </w:r>
    </w:p>
    <w:p w14:paraId="7D0CCC2B" w14:textId="74716464"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bCs/>
          <w:sz w:val="20"/>
          <w:szCs w:val="20"/>
        </w:rPr>
        <w:t xml:space="preserve">Gains / income and losses of </w:t>
      </w:r>
      <w:r w:rsidRPr="00C22FD0">
        <w:rPr>
          <w:rFonts w:ascii="Times New Roman" w:hAnsi="Times New Roman" w:cs="Times New Roman"/>
          <w:sz w:val="20"/>
          <w:szCs w:val="20"/>
          <w:lang w:val="en-US"/>
        </w:rPr>
        <w:t xml:space="preserve">portfolios held by subsidiaries (EEA, equivalent non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EEA,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EEA) shall be reported portfolio by portfolio, each by asset category;</w:t>
      </w:r>
    </w:p>
    <w:p w14:paraId="6F0185E1"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bCs/>
          <w:sz w:val="20"/>
          <w:szCs w:val="20"/>
        </w:rPr>
        <w:t xml:space="preserve">Gains / income and losses of </w:t>
      </w:r>
      <w:r w:rsidRPr="00C22FD0">
        <w:rPr>
          <w:rFonts w:ascii="Times New Roman" w:hAnsi="Times New Roman" w:cs="Times New Roman"/>
          <w:sz w:val="20"/>
          <w:szCs w:val="20"/>
          <w:lang w:val="en-US"/>
        </w:rPr>
        <w:t>portfolios held by other related undertakings shall not be included.</w:t>
      </w:r>
    </w:p>
    <w:p w14:paraId="2879F71C" w14:textId="77777777" w:rsidR="00E21451" w:rsidRPr="00C22FD0" w:rsidRDefault="00E21451" w:rsidP="0040755A">
      <w:pPr>
        <w:suppressAutoHyphens/>
        <w:snapToGrid w:val="0"/>
        <w:spacing w:after="0" w:line="240" w:lineRule="auto"/>
        <w:rPr>
          <w:rFonts w:ascii="Times New Roman" w:hAnsi="Times New Roman" w:cs="Times New Roman"/>
          <w:sz w:val="20"/>
          <w:szCs w:val="20"/>
        </w:rPr>
      </w:pPr>
    </w:p>
    <w:p w14:paraId="6A09B613" w14:textId="77777777" w:rsidR="00E21451" w:rsidRPr="00C22FD0" w:rsidRDefault="00E21451" w:rsidP="0040755A">
      <w:pPr>
        <w:suppressAutoHyphens/>
        <w:snapToGrid w:val="0"/>
        <w:spacing w:after="0" w:line="240" w:lineRule="auto"/>
        <w:rPr>
          <w:rFonts w:ascii="Times New Roman" w:hAnsi="Times New Roman" w:cs="Times New Roman"/>
          <w:sz w:val="20"/>
          <w:szCs w:val="20"/>
        </w:rPr>
      </w:pPr>
      <w:r w:rsidRPr="00C22FD0">
        <w:rPr>
          <w:rFonts w:ascii="Times New Roman" w:hAnsi="Times New Roman" w:cs="Times New Roman"/>
          <w:sz w:val="20"/>
          <w:szCs w:val="20"/>
        </w:rPr>
        <w:t>Items shall be reported with positive values unless otherwise stated in the respective instructions.</w:t>
      </w:r>
    </w:p>
    <w:p w14:paraId="119AECFE" w14:textId="77777777" w:rsidR="00E21451" w:rsidRPr="00C22FD0" w:rsidRDefault="00E21451" w:rsidP="0040755A">
      <w:pPr>
        <w:suppressAutoHyphens/>
        <w:snapToGrid w:val="0"/>
        <w:spacing w:after="0" w:line="240" w:lineRule="auto"/>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094"/>
        <w:gridCol w:w="2200"/>
        <w:gridCol w:w="41"/>
        <w:gridCol w:w="5907"/>
      </w:tblGrid>
      <w:tr w:rsidR="00E21451" w:rsidRPr="00C22FD0" w14:paraId="535255ED" w14:textId="77777777" w:rsidTr="0040755A">
        <w:trPr>
          <w:trHeight w:val="285"/>
        </w:trPr>
        <w:tc>
          <w:tcPr>
            <w:tcW w:w="1094" w:type="dxa"/>
            <w:noWrap/>
            <w:hideMark/>
          </w:tcPr>
          <w:p w14:paraId="7F8289F0" w14:textId="77777777" w:rsidR="00E21451" w:rsidRPr="00C22FD0" w:rsidRDefault="00E21451" w:rsidP="0040755A">
            <w:pPr>
              <w:spacing w:after="200" w:line="276" w:lineRule="auto"/>
              <w:jc w:val="center"/>
              <w:rPr>
                <w:rFonts w:ascii="Times New Roman" w:hAnsi="Times New Roman" w:cs="Times New Roman"/>
                <w:color w:val="FF0000"/>
                <w:sz w:val="20"/>
                <w:szCs w:val="20"/>
              </w:rPr>
            </w:pPr>
          </w:p>
        </w:tc>
        <w:tc>
          <w:tcPr>
            <w:tcW w:w="2200" w:type="dxa"/>
            <w:hideMark/>
          </w:tcPr>
          <w:p w14:paraId="4DF2A8D5"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5948" w:type="dxa"/>
            <w:gridSpan w:val="2"/>
            <w:hideMark/>
          </w:tcPr>
          <w:p w14:paraId="7143DBC0"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0A874400" w14:textId="77777777" w:rsidTr="0040755A">
        <w:trPr>
          <w:trHeight w:val="690"/>
        </w:trPr>
        <w:tc>
          <w:tcPr>
            <w:tcW w:w="1094" w:type="dxa"/>
          </w:tcPr>
          <w:p w14:paraId="18B744A2" w14:textId="77777777" w:rsidR="00E21451" w:rsidRPr="00C22FD0" w:rsidRDefault="00E21451" w:rsidP="0040755A">
            <w:pPr>
              <w:spacing w:after="200" w:line="276"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C0010</w:t>
            </w:r>
          </w:p>
        </w:tc>
        <w:tc>
          <w:tcPr>
            <w:tcW w:w="2241" w:type="dxa"/>
            <w:gridSpan w:val="2"/>
          </w:tcPr>
          <w:p w14:paraId="49D0C50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Legal name of the undertaking</w:t>
            </w:r>
          </w:p>
        </w:tc>
        <w:tc>
          <w:tcPr>
            <w:tcW w:w="5907" w:type="dxa"/>
          </w:tcPr>
          <w:p w14:paraId="69239700" w14:textId="094A7FA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Identify the legal name of the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for which the return on investment relates to.</w:t>
            </w:r>
          </w:p>
          <w:p w14:paraId="1564C5B3" w14:textId="77777777" w:rsidR="00E21451" w:rsidRPr="00C22FD0" w:rsidRDefault="00E21451" w:rsidP="0040755A">
            <w:pPr>
              <w:rPr>
                <w:rFonts w:ascii="Times New Roman" w:hAnsi="Times New Roman" w:cs="Times New Roman"/>
                <w:sz w:val="20"/>
                <w:szCs w:val="20"/>
              </w:rPr>
            </w:pPr>
          </w:p>
          <w:p w14:paraId="560130A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item shall be filled in only when it relates to the return on investment by asset category for assets held by subsidiaries consolidated under deduction and aggregation method. </w:t>
            </w:r>
          </w:p>
          <w:p w14:paraId="06B55616" w14:textId="77777777" w:rsidR="00E21451" w:rsidRPr="00C22FD0" w:rsidRDefault="00E21451" w:rsidP="0040755A">
            <w:pPr>
              <w:rPr>
                <w:rFonts w:ascii="Times New Roman" w:hAnsi="Times New Roman" w:cs="Times New Roman"/>
                <w:sz w:val="20"/>
                <w:szCs w:val="20"/>
              </w:rPr>
            </w:pPr>
          </w:p>
          <w:p w14:paraId="75B4396B" w14:textId="0A10A2BC" w:rsidR="00E21451" w:rsidRPr="00C22FD0" w:rsidRDefault="00E21451" w:rsidP="0040755A">
            <w:pPr>
              <w:snapToGrid w:val="0"/>
              <w:rPr>
                <w:rFonts w:ascii="Times New Roman" w:hAnsi="Times New Roman" w:cs="Times New Roman"/>
                <w:sz w:val="20"/>
                <w:szCs w:val="20"/>
              </w:rPr>
            </w:pPr>
            <w:r w:rsidRPr="00C22FD0">
              <w:rPr>
                <w:rFonts w:ascii="Times New Roman" w:hAnsi="Times New Roman" w:cs="Times New Roman"/>
                <w:sz w:val="20"/>
                <w:szCs w:val="20"/>
              </w:rPr>
              <w:t xml:space="preserve">The cell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filled in only when it relates to the list portfolio by portfolio of assets, each reported by asset category, held </w:t>
            </w:r>
            <w:r w:rsidRPr="00C22FD0">
              <w:rPr>
                <w:rFonts w:ascii="Times New Roman" w:hAnsi="Times New Roman" w:cs="Times New Roman"/>
                <w:sz w:val="20"/>
                <w:szCs w:val="20"/>
                <w:lang w:val="en-US"/>
              </w:rPr>
              <w:t xml:space="preserve">by subsidiaries </w:t>
            </w:r>
            <w:r w:rsidRPr="00C22FD0">
              <w:rPr>
                <w:rFonts w:ascii="Times New Roman" w:hAnsi="Times New Roman" w:cs="Times New Roman"/>
                <w:sz w:val="20"/>
                <w:szCs w:val="20"/>
              </w:rPr>
              <w:t>under method 2.</w:t>
            </w:r>
          </w:p>
          <w:p w14:paraId="1E0BBD40" w14:textId="77777777" w:rsidR="00E21451" w:rsidRPr="00C22FD0" w:rsidRDefault="00E21451" w:rsidP="0040755A">
            <w:pPr>
              <w:snapToGrid w:val="0"/>
              <w:rPr>
                <w:rFonts w:ascii="Times New Roman" w:hAnsi="Times New Roman" w:cs="Times New Roman"/>
                <w:sz w:val="20"/>
                <w:szCs w:val="20"/>
              </w:rPr>
            </w:pPr>
            <w:r w:rsidRPr="00C22FD0">
              <w:rPr>
                <w:rFonts w:ascii="Times New Roman" w:hAnsi="Times New Roman" w:cs="Times New Roman"/>
                <w:sz w:val="20"/>
                <w:szCs w:val="20"/>
              </w:rPr>
              <w:t xml:space="preserve">When the cell is filled in, the portfolios held </w:t>
            </w:r>
            <w:r w:rsidRPr="00C22FD0">
              <w:rPr>
                <w:rFonts w:ascii="Times New Roman" w:hAnsi="Times New Roman" w:cs="Times New Roman"/>
                <w:sz w:val="20"/>
                <w:szCs w:val="20"/>
                <w:lang w:val="en-US"/>
              </w:rPr>
              <w:t xml:space="preserve">by subsidiaries </w:t>
            </w:r>
            <w:r w:rsidRPr="00C22FD0">
              <w:rPr>
                <w:rFonts w:ascii="Times New Roman" w:hAnsi="Times New Roman" w:cs="Times New Roman"/>
                <w:sz w:val="20"/>
                <w:szCs w:val="20"/>
              </w:rPr>
              <w:t>under method 2 cannot be reconciled with template S.06.02.</w:t>
            </w:r>
          </w:p>
          <w:p w14:paraId="436811F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When the cell is blank, the portfolios held by the group can be reconciled with template S.06.02.</w:t>
            </w:r>
            <w:r w:rsidRPr="00C22FD0">
              <w:rPr>
                <w:rFonts w:ascii="Times New Roman" w:eastAsia="Times New Roman" w:hAnsi="Times New Roman" w:cs="Times New Roman"/>
                <w:sz w:val="20"/>
                <w:szCs w:val="20"/>
                <w:lang w:eastAsia="en-GB"/>
              </w:rPr>
              <w:t xml:space="preserve"> </w:t>
            </w:r>
          </w:p>
        </w:tc>
      </w:tr>
      <w:tr w:rsidR="00E21451" w:rsidRPr="00C22FD0" w14:paraId="4ED4AC1B" w14:textId="77777777" w:rsidTr="0040755A">
        <w:trPr>
          <w:trHeight w:val="2390"/>
        </w:trPr>
        <w:tc>
          <w:tcPr>
            <w:tcW w:w="1094" w:type="dxa"/>
          </w:tcPr>
          <w:p w14:paraId="024857BF" w14:textId="77777777" w:rsidR="00E21451" w:rsidRPr="00C22FD0" w:rsidDel="007446C4"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w:t>
            </w:r>
          </w:p>
        </w:tc>
        <w:tc>
          <w:tcPr>
            <w:tcW w:w="2241" w:type="dxa"/>
            <w:gridSpan w:val="2"/>
          </w:tcPr>
          <w:p w14:paraId="2C5AE02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Identification code of the undertaking</w:t>
            </w:r>
          </w:p>
        </w:tc>
        <w:tc>
          <w:tcPr>
            <w:tcW w:w="5907" w:type="dxa"/>
          </w:tcPr>
          <w:p w14:paraId="355600A0" w14:textId="3B3FB11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by this order of priority if existent</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B46E40" w:rsidRPr="00C22FD0">
              <w:rPr>
                <w:rFonts w:ascii="Times New Roman" w:eastAsia="Times New Roman" w:hAnsi="Times New Roman" w:cs="Times New Roman"/>
                <w:sz w:val="20"/>
                <w:szCs w:val="20"/>
                <w:lang w:eastAsia="en-GB"/>
              </w:rPr>
              <w:t>within the scope of group supervision</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3F62DD68" w14:textId="67D69C04" w:rsidR="00E21451" w:rsidRPr="00C22FD0" w:rsidRDefault="004508C9" w:rsidP="0040755A">
            <w:pPr>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B46E40" w:rsidRPr="00C22FD0">
              <w:rPr>
                <w:rFonts w:ascii="Times New Roman" w:eastAsia="Times New Roman" w:hAnsi="Times New Roman" w:cs="Times New Roman"/>
                <w:sz w:val="20"/>
                <w:szCs w:val="20"/>
                <w:lang w:eastAsia="en-GB"/>
              </w:rPr>
              <w:t>within the scope of group supervision</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08ABE5FB" w14:textId="77777777" w:rsidTr="0040755A">
        <w:trPr>
          <w:trHeight w:val="1020"/>
        </w:trPr>
        <w:tc>
          <w:tcPr>
            <w:tcW w:w="1094" w:type="dxa"/>
          </w:tcPr>
          <w:p w14:paraId="4FDB7308" w14:textId="77777777" w:rsidR="00E21451" w:rsidRPr="00C22FD0" w:rsidDel="007446C4"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C0030</w:t>
            </w:r>
          </w:p>
        </w:tc>
        <w:tc>
          <w:tcPr>
            <w:tcW w:w="2241" w:type="dxa"/>
            <w:gridSpan w:val="2"/>
          </w:tcPr>
          <w:p w14:paraId="30D8D0F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code of the ID of the undertaking</w:t>
            </w:r>
          </w:p>
        </w:tc>
        <w:tc>
          <w:tcPr>
            <w:tcW w:w="5907" w:type="dxa"/>
          </w:tcPr>
          <w:p w14:paraId="08D5BCD9"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“Identification code of the undertaking” item. One of the options in the following closed list shall be used:</w:t>
            </w:r>
          </w:p>
          <w:p w14:paraId="0ABA82E3" w14:textId="28763BB3" w:rsidR="00E21451" w:rsidRPr="00C22FD0" w:rsidRDefault="00E21451" w:rsidP="0040755A">
            <w:pPr>
              <w:spacing w:line="276" w:lineRule="auto"/>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1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LEI </w:t>
            </w:r>
          </w:p>
          <w:p w14:paraId="303BFED4" w14:textId="5ADD11C0" w:rsidR="00E21451" w:rsidRPr="00C22FD0" w:rsidRDefault="00E21451" w:rsidP="0040755A">
            <w:pPr>
              <w:spacing w:line="276" w:lineRule="auto"/>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2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Specific code</w:t>
            </w:r>
          </w:p>
        </w:tc>
      </w:tr>
      <w:tr w:rsidR="00E21451" w:rsidRPr="00C22FD0" w14:paraId="520AE106" w14:textId="77777777" w:rsidTr="0040755A">
        <w:trPr>
          <w:trHeight w:val="690"/>
        </w:trPr>
        <w:tc>
          <w:tcPr>
            <w:tcW w:w="1094" w:type="dxa"/>
            <w:hideMark/>
          </w:tcPr>
          <w:p w14:paraId="45A2954A" w14:textId="77777777" w:rsidR="00E21451" w:rsidRPr="00C22FD0" w:rsidRDefault="00E21451" w:rsidP="0040755A">
            <w:pPr>
              <w:pStyle w:val="NoSpacing"/>
              <w:rPr>
                <w:rFonts w:ascii="Times New Roman" w:hAnsi="Times New Roman"/>
              </w:rPr>
            </w:pPr>
            <w:r w:rsidRPr="00C22FD0">
              <w:rPr>
                <w:rFonts w:ascii="Times New Roman" w:hAnsi="Times New Roman" w:cs="Times New Roman"/>
                <w:sz w:val="20"/>
                <w:szCs w:val="20"/>
              </w:rPr>
              <w:t>C0040</w:t>
            </w:r>
          </w:p>
        </w:tc>
        <w:tc>
          <w:tcPr>
            <w:tcW w:w="2241" w:type="dxa"/>
            <w:gridSpan w:val="2"/>
            <w:hideMark/>
          </w:tcPr>
          <w:p w14:paraId="0946203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Asset category</w:t>
            </w:r>
          </w:p>
        </w:tc>
        <w:tc>
          <w:tcPr>
            <w:tcW w:w="5907" w:type="dxa"/>
            <w:hideMark/>
          </w:tcPr>
          <w:p w14:paraId="624D7EE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Identify the asset categories present in the portfolio.</w:t>
            </w:r>
            <w:r w:rsidRPr="00C22FD0">
              <w:rPr>
                <w:rFonts w:ascii="Times New Roman" w:hAnsi="Times New Roman" w:cs="Times New Roman"/>
                <w:sz w:val="20"/>
                <w:szCs w:val="20"/>
              </w:rPr>
              <w:br/>
              <w:t xml:space="preserve">Use the categories defined in </w:t>
            </w:r>
            <w:r w:rsidRPr="00C22FD0">
              <w:rPr>
                <w:rFonts w:ascii="Times New Roman" w:hAnsi="Times New Roman" w:cs="Times New Roman"/>
                <w:bCs/>
                <w:sz w:val="20"/>
                <w:szCs w:val="20"/>
              </w:rPr>
              <w:t>Annex IV – Assets Categories</w:t>
            </w:r>
            <w:r w:rsidRPr="00C22FD0">
              <w:rPr>
                <w:rFonts w:ascii="Times New Roman" w:hAnsi="Times New Roman" w:cs="Times New Roman"/>
                <w:sz w:val="20"/>
                <w:szCs w:val="20"/>
              </w:rPr>
              <w:t xml:space="preserve">. </w:t>
            </w:r>
          </w:p>
        </w:tc>
      </w:tr>
      <w:tr w:rsidR="00E21451" w:rsidRPr="00C22FD0" w14:paraId="1AB57410" w14:textId="77777777" w:rsidTr="0040755A">
        <w:trPr>
          <w:trHeight w:val="3135"/>
        </w:trPr>
        <w:tc>
          <w:tcPr>
            <w:tcW w:w="1094" w:type="dxa"/>
            <w:hideMark/>
          </w:tcPr>
          <w:p w14:paraId="0667935A"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C0050</w:t>
            </w:r>
          </w:p>
        </w:tc>
        <w:tc>
          <w:tcPr>
            <w:tcW w:w="2241" w:type="dxa"/>
            <w:gridSpan w:val="2"/>
            <w:hideMark/>
          </w:tcPr>
          <w:p w14:paraId="4E8C93F3"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Portfolio</w:t>
            </w:r>
          </w:p>
        </w:tc>
        <w:tc>
          <w:tcPr>
            <w:tcW w:w="5907" w:type="dxa"/>
            <w:hideMark/>
          </w:tcPr>
          <w:p w14:paraId="0214AA39" w14:textId="00FCCE21"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shareholder's funds, general (no split) and ring fenced funds.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Life</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life </w:t>
            </w:r>
          </w:p>
          <w:p w14:paraId="6DD2F11F" w14:textId="7D7C812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Ring fenced funds</w:t>
            </w:r>
          </w:p>
          <w:p w14:paraId="507916BE" w14:textId="2C73CC1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internal funds  </w:t>
            </w:r>
          </w:p>
          <w:p w14:paraId="506A57C1" w14:textId="5D88186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Shareholders' funds</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General</w:t>
            </w:r>
            <w:r w:rsidRPr="00C22FD0">
              <w:rPr>
                <w:rFonts w:ascii="Times New Roman" w:hAnsi="Times New Roman" w:cs="Times New Roman"/>
                <w:sz w:val="20"/>
                <w:szCs w:val="20"/>
              </w:rPr>
              <w:br/>
            </w:r>
            <w:r w:rsidRPr="00C22FD0">
              <w:rPr>
                <w:rFonts w:ascii="Times New Roman" w:hAnsi="Times New Roman" w:cs="Times New Roman"/>
                <w:sz w:val="20"/>
                <w:szCs w:val="20"/>
              </w:rPr>
              <w:br/>
              <w:t xml:space="preserve">The split is not mandatory, except for identifying ring fenced funds, but shall be reported if the undertaking uses it internally. When an undertaking does not apply a split “general” must be used. </w:t>
            </w:r>
          </w:p>
        </w:tc>
      </w:tr>
      <w:tr w:rsidR="00E21451" w:rsidRPr="00C22FD0" w14:paraId="422E8C0A" w14:textId="77777777" w:rsidTr="0040755A">
        <w:trPr>
          <w:trHeight w:val="1140"/>
        </w:trPr>
        <w:tc>
          <w:tcPr>
            <w:tcW w:w="1094" w:type="dxa"/>
            <w:hideMark/>
          </w:tcPr>
          <w:p w14:paraId="3E324156"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C0060</w:t>
            </w:r>
          </w:p>
        </w:tc>
        <w:tc>
          <w:tcPr>
            <w:tcW w:w="2241" w:type="dxa"/>
            <w:gridSpan w:val="2"/>
            <w:hideMark/>
          </w:tcPr>
          <w:p w14:paraId="29014A9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Asset held in unit linked and index linked contracts</w:t>
            </w:r>
          </w:p>
        </w:tc>
        <w:tc>
          <w:tcPr>
            <w:tcW w:w="5907" w:type="dxa"/>
            <w:hideMark/>
          </w:tcPr>
          <w:p w14:paraId="3196A413" w14:textId="1109616F" w:rsidR="00E21451" w:rsidRPr="00C22FD0" w:rsidRDefault="00E21451" w:rsidP="0040755A">
            <w:pPr>
              <w:spacing w:line="276" w:lineRule="auto"/>
              <w:rPr>
                <w:rFonts w:ascii="Times New Roman" w:hAnsi="Times New Roman" w:cs="Times New Roman"/>
                <w:sz w:val="20"/>
                <w:szCs w:val="20"/>
                <w:lang w:val="en-US"/>
              </w:rPr>
            </w:pPr>
            <w:r w:rsidRPr="00C22FD0">
              <w:rPr>
                <w:rFonts w:ascii="Times New Roman" w:hAnsi="Times New Roman" w:cs="Times New Roman"/>
                <w:sz w:val="20"/>
                <w:szCs w:val="20"/>
              </w:rPr>
              <w:t>Identify the assets that are held by unit linked and index linked contracts. One of the options in the following closed list shall be used:</w:t>
            </w:r>
            <w:r w:rsidRPr="00C22FD0">
              <w:rPr>
                <w:rFonts w:ascii="Times New Roman" w:hAnsi="Times New Roman" w:cs="Times New Roman"/>
                <w:sz w:val="20"/>
                <w:szCs w:val="20"/>
              </w:rPr>
              <w:br/>
            </w:r>
            <w:r w:rsidRPr="00C22FD0">
              <w:rPr>
                <w:rFonts w:ascii="Times New Roman" w:hAnsi="Times New Roman" w:cs="Times New Roman"/>
                <w:sz w:val="20"/>
                <w:szCs w:val="20"/>
                <w:lang w:val="en-US"/>
              </w:rPr>
              <w:t>1</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Unit</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 or index</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w:t>
            </w:r>
          </w:p>
          <w:p w14:paraId="7B2128FE" w14:textId="1041001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lang w:val="en-US"/>
              </w:rPr>
              <w:t xml:space="preserve">2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Neither unit</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 nor index</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w:t>
            </w:r>
          </w:p>
        </w:tc>
      </w:tr>
      <w:tr w:rsidR="00E21451" w:rsidRPr="00C22FD0" w14:paraId="0BB62ADA" w14:textId="77777777" w:rsidTr="0040755A">
        <w:trPr>
          <w:trHeight w:val="704"/>
        </w:trPr>
        <w:tc>
          <w:tcPr>
            <w:tcW w:w="1094" w:type="dxa"/>
            <w:hideMark/>
          </w:tcPr>
          <w:p w14:paraId="0EBF278A"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C0070</w:t>
            </w:r>
          </w:p>
        </w:tc>
        <w:tc>
          <w:tcPr>
            <w:tcW w:w="2241" w:type="dxa"/>
            <w:gridSpan w:val="2"/>
            <w:hideMark/>
          </w:tcPr>
          <w:p w14:paraId="565C8CAF"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Dividends</w:t>
            </w:r>
          </w:p>
        </w:tc>
        <w:tc>
          <w:tcPr>
            <w:tcW w:w="5907" w:type="dxa"/>
            <w:hideMark/>
          </w:tcPr>
          <w:p w14:paraId="378DEE3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dividends earned over the reporting period</w:t>
            </w:r>
            <w:proofErr w:type="gramStart"/>
            <w:r w:rsidRPr="00C22FD0">
              <w:rPr>
                <w:rFonts w:ascii="Times New Roman" w:hAnsi="Times New Roman" w:cs="Times New Roman"/>
                <w:sz w:val="20"/>
                <w:szCs w:val="20"/>
              </w:rPr>
              <w:t>,,</w:t>
            </w:r>
            <w:proofErr w:type="gramEnd"/>
            <w:r w:rsidRPr="00C22FD0">
              <w:rPr>
                <w:rFonts w:ascii="Times New Roman" w:hAnsi="Times New Roman" w:cs="Times New Roman"/>
                <w:sz w:val="20"/>
                <w:szCs w:val="20"/>
              </w:rPr>
              <w:t xml:space="preserve"> i.e. dividends received less the right to receive a dividend already recognised at the beginning of the reporting period, plus the right to receive a dividend recognised at the end of the reporting period. Applicable to dividend paying assets such as equity, preferred securities and collective investment undertakings.</w:t>
            </w:r>
          </w:p>
          <w:p w14:paraId="5AF8893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Includes also dividends received from assets that have been sold or matured.</w:t>
            </w:r>
          </w:p>
        </w:tc>
      </w:tr>
      <w:tr w:rsidR="00E21451" w:rsidRPr="00C22FD0" w14:paraId="2C5B6953" w14:textId="77777777" w:rsidTr="0040755A">
        <w:trPr>
          <w:trHeight w:val="1268"/>
        </w:trPr>
        <w:tc>
          <w:tcPr>
            <w:tcW w:w="1094" w:type="dxa"/>
            <w:hideMark/>
          </w:tcPr>
          <w:p w14:paraId="6696B56D"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C0080</w:t>
            </w:r>
          </w:p>
        </w:tc>
        <w:tc>
          <w:tcPr>
            <w:tcW w:w="2241" w:type="dxa"/>
            <w:gridSpan w:val="2"/>
            <w:hideMark/>
          </w:tcPr>
          <w:p w14:paraId="3EBAF455"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Interest</w:t>
            </w:r>
          </w:p>
        </w:tc>
        <w:tc>
          <w:tcPr>
            <w:tcW w:w="5907" w:type="dxa"/>
            <w:hideMark/>
          </w:tcPr>
          <w:p w14:paraId="253C43A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Amount of interest earned, i.e. interest received less accrued interest at the start of the period plus accrued interest, at the end of the reporting period.</w:t>
            </w:r>
          </w:p>
          <w:p w14:paraId="13FB8721" w14:textId="77777777" w:rsidR="00E21451" w:rsidRPr="00C22FD0" w:rsidRDefault="00E21451" w:rsidP="0040755A">
            <w:pPr>
              <w:rPr>
                <w:rFonts w:ascii="Times New Roman" w:hAnsi="Times New Roman" w:cs="Times New Roman"/>
                <w:sz w:val="20"/>
                <w:szCs w:val="20"/>
              </w:rPr>
            </w:pPr>
          </w:p>
          <w:p w14:paraId="337BB85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Includes interest received when the asset is sold/ matured or when the coupon is received.</w:t>
            </w:r>
            <w:r w:rsidRPr="00C22FD0" w:rsidDel="005E61F9">
              <w:rPr>
                <w:rFonts w:ascii="Times New Roman" w:hAnsi="Times New Roman" w:cs="Times New Roman"/>
                <w:sz w:val="20"/>
                <w:szCs w:val="20"/>
              </w:rPr>
              <w:t xml:space="preserve"> </w:t>
            </w:r>
            <w:r w:rsidRPr="00C22FD0">
              <w:rPr>
                <w:rFonts w:ascii="Times New Roman" w:hAnsi="Times New Roman" w:cs="Times New Roman"/>
                <w:sz w:val="20"/>
                <w:szCs w:val="20"/>
              </w:rPr>
              <w:br/>
              <w:t xml:space="preserve">Applicable to coupon and interest paying assets such as bonds, loans and deposits. </w:t>
            </w:r>
          </w:p>
        </w:tc>
      </w:tr>
      <w:tr w:rsidR="00E21451" w:rsidRPr="00C22FD0" w14:paraId="2F9DC416" w14:textId="77777777" w:rsidTr="0040755A">
        <w:trPr>
          <w:trHeight w:val="660"/>
        </w:trPr>
        <w:tc>
          <w:tcPr>
            <w:tcW w:w="1094" w:type="dxa"/>
            <w:hideMark/>
          </w:tcPr>
          <w:p w14:paraId="49E463D4"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C0090</w:t>
            </w:r>
          </w:p>
        </w:tc>
        <w:tc>
          <w:tcPr>
            <w:tcW w:w="2241" w:type="dxa"/>
            <w:gridSpan w:val="2"/>
            <w:hideMark/>
          </w:tcPr>
          <w:p w14:paraId="59D68B3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Rent</w:t>
            </w:r>
          </w:p>
        </w:tc>
        <w:tc>
          <w:tcPr>
            <w:tcW w:w="5907" w:type="dxa"/>
            <w:hideMark/>
          </w:tcPr>
          <w:p w14:paraId="16A7969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rent earned, i.e. rent received less accrued rent at the start of the period plus accrued rent, at the end of the reporting period.</w:t>
            </w:r>
          </w:p>
          <w:p w14:paraId="3649285A"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Includes also rents received when the asset is sold or matured. </w:t>
            </w:r>
            <w:r w:rsidRPr="00C22FD0">
              <w:rPr>
                <w:rFonts w:ascii="Times New Roman" w:hAnsi="Times New Roman" w:cs="Times New Roman"/>
                <w:sz w:val="20"/>
                <w:szCs w:val="20"/>
              </w:rPr>
              <w:br/>
              <w:t>Only applicable to properties, regardless of the function.</w:t>
            </w:r>
          </w:p>
        </w:tc>
      </w:tr>
      <w:tr w:rsidR="00E21451" w:rsidRPr="00C22FD0" w14:paraId="170E33BD" w14:textId="77777777" w:rsidTr="0040755A">
        <w:trPr>
          <w:trHeight w:val="1416"/>
        </w:trPr>
        <w:tc>
          <w:tcPr>
            <w:tcW w:w="1094" w:type="dxa"/>
            <w:hideMark/>
          </w:tcPr>
          <w:p w14:paraId="52784D18"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t>C0100</w:t>
            </w:r>
          </w:p>
        </w:tc>
        <w:tc>
          <w:tcPr>
            <w:tcW w:w="2241" w:type="dxa"/>
            <w:gridSpan w:val="2"/>
            <w:hideMark/>
          </w:tcPr>
          <w:p w14:paraId="6C32680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Net gains and losses</w:t>
            </w:r>
          </w:p>
        </w:tc>
        <w:tc>
          <w:tcPr>
            <w:tcW w:w="5907" w:type="dxa"/>
            <w:hideMark/>
          </w:tcPr>
          <w:p w14:paraId="64CE04B3" w14:textId="7EA935D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Net gains and losses resulting from assets sold or matured during the reporting period. </w:t>
            </w:r>
            <w:r w:rsidRPr="00C22FD0">
              <w:rPr>
                <w:rFonts w:ascii="Times New Roman" w:hAnsi="Times New Roman" w:cs="Times New Roman"/>
                <w:sz w:val="20"/>
                <w:szCs w:val="20"/>
              </w:rPr>
              <w:br/>
              <w:t xml:space="preserve">The gains and losses are calculated as the difference between selling or maturity value and the value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75 of Directive 2009/138/EC at the end of the prior reporting year (or, in case of assets acquired during the reporting period, the acquisition value). </w:t>
            </w:r>
          </w:p>
          <w:p w14:paraId="183BC4E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The net value can be positive, negative or zero.</w:t>
            </w:r>
          </w:p>
          <w:p w14:paraId="4E97225D" w14:textId="359A9406" w:rsidR="00EC3D3F" w:rsidRPr="00C22FD0" w:rsidRDefault="00EC3D3F" w:rsidP="00AC5790">
            <w:pPr>
              <w:rPr>
                <w:rFonts w:ascii="Times New Roman" w:hAnsi="Times New Roman" w:cs="Times New Roman"/>
                <w:sz w:val="20"/>
                <w:szCs w:val="20"/>
              </w:rPr>
            </w:pPr>
            <w:r w:rsidRPr="00C22FD0">
              <w:rPr>
                <w:rFonts w:ascii="Times New Roman" w:hAnsi="Times New Roman" w:cs="Times New Roman"/>
                <w:sz w:val="20"/>
                <w:szCs w:val="20"/>
              </w:rPr>
              <w:t>This calculation should be performed without interest</w:t>
            </w:r>
            <w:del w:id="790" w:author="Author">
              <w:r w:rsidRPr="00C22FD0" w:rsidDel="00AC5790">
                <w:rPr>
                  <w:rFonts w:ascii="Times New Roman" w:hAnsi="Times New Roman" w:cs="Times New Roman"/>
                  <w:sz w:val="20"/>
                  <w:szCs w:val="20"/>
                </w:rPr>
                <w:delText>s</w:delText>
              </w:r>
            </w:del>
            <w:r w:rsidRPr="00C22FD0">
              <w:rPr>
                <w:rFonts w:ascii="Times New Roman" w:hAnsi="Times New Roman" w:cs="Times New Roman"/>
                <w:sz w:val="20"/>
                <w:szCs w:val="20"/>
              </w:rPr>
              <w:t xml:space="preserve"> accrued.</w:t>
            </w:r>
          </w:p>
        </w:tc>
      </w:tr>
      <w:tr w:rsidR="00E21451" w:rsidRPr="00C22FD0" w14:paraId="49B3E427" w14:textId="77777777" w:rsidTr="0040755A">
        <w:trPr>
          <w:trHeight w:val="1657"/>
        </w:trPr>
        <w:tc>
          <w:tcPr>
            <w:tcW w:w="1094" w:type="dxa"/>
            <w:hideMark/>
          </w:tcPr>
          <w:p w14:paraId="16E386FF"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szCs w:val="20"/>
              </w:rPr>
              <w:lastRenderedPageBreak/>
              <w:t>C0110</w:t>
            </w:r>
          </w:p>
        </w:tc>
        <w:tc>
          <w:tcPr>
            <w:tcW w:w="2241" w:type="dxa"/>
            <w:gridSpan w:val="2"/>
            <w:hideMark/>
          </w:tcPr>
          <w:p w14:paraId="31BE93F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Unrealised gains and losses</w:t>
            </w:r>
          </w:p>
        </w:tc>
        <w:tc>
          <w:tcPr>
            <w:tcW w:w="5907" w:type="dxa"/>
            <w:hideMark/>
          </w:tcPr>
          <w:p w14:paraId="77404951"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Unrealised gains and losses resulting from assets not sold nor matured during the reporting period.</w:t>
            </w:r>
          </w:p>
          <w:p w14:paraId="7849A4A7" w14:textId="4B578BB6"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The unrealised gains and losses are calculated as the difference between the value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75 of Directive 2009/138/EC at the end of the reporting year end and the value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75 of Directive 2009/138/EC at the end of the prior reporting year (or, in case of assets acquired during the reporting period, the acquisition value). </w:t>
            </w:r>
          </w:p>
          <w:p w14:paraId="48A75FC1"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The net value can be positive, negative or zero.</w:t>
            </w:r>
          </w:p>
          <w:p w14:paraId="3C3EA104" w14:textId="062D6800" w:rsidR="00EC3D3F" w:rsidRPr="00C22FD0" w:rsidRDefault="00EC3D3F" w:rsidP="00AC5790">
            <w:pPr>
              <w:jc w:val="both"/>
              <w:rPr>
                <w:rFonts w:ascii="Times New Roman" w:hAnsi="Times New Roman" w:cs="Times New Roman"/>
                <w:sz w:val="20"/>
                <w:szCs w:val="20"/>
              </w:rPr>
            </w:pPr>
            <w:r w:rsidRPr="00C22FD0">
              <w:rPr>
                <w:rFonts w:ascii="Times New Roman" w:hAnsi="Times New Roman" w:cs="Times New Roman"/>
                <w:sz w:val="20"/>
                <w:szCs w:val="20"/>
              </w:rPr>
              <w:t>This calculation should be performed without interest</w:t>
            </w:r>
            <w:del w:id="791" w:author="Author">
              <w:r w:rsidRPr="00C22FD0" w:rsidDel="00AC5790">
                <w:rPr>
                  <w:rFonts w:ascii="Times New Roman" w:hAnsi="Times New Roman" w:cs="Times New Roman"/>
                  <w:sz w:val="20"/>
                  <w:szCs w:val="20"/>
                </w:rPr>
                <w:delText>s</w:delText>
              </w:r>
            </w:del>
            <w:r w:rsidRPr="00C22FD0">
              <w:rPr>
                <w:rFonts w:ascii="Times New Roman" w:hAnsi="Times New Roman" w:cs="Times New Roman"/>
                <w:sz w:val="20"/>
                <w:szCs w:val="20"/>
              </w:rPr>
              <w:t xml:space="preserve"> accrued.</w:t>
            </w:r>
          </w:p>
        </w:tc>
      </w:tr>
    </w:tbl>
    <w:p w14:paraId="154493DF" w14:textId="77777777" w:rsidR="00E21451" w:rsidRPr="00C22FD0" w:rsidRDefault="00E21451">
      <w:pPr>
        <w:rPr>
          <w:rFonts w:ascii="Times New Roman" w:hAnsi="Times New Roman" w:cs="Times New Roman"/>
          <w:sz w:val="20"/>
          <w:szCs w:val="20"/>
        </w:rPr>
      </w:pPr>
    </w:p>
    <w:p w14:paraId="02E9947A" w14:textId="6D12DF27" w:rsidR="00E21451" w:rsidRPr="00C22FD0" w:rsidRDefault="00E21451">
      <w:pPr>
        <w:rPr>
          <w:rFonts w:ascii="Times New Roman" w:hAnsi="Times New Roman" w:cs="Times New Roman"/>
          <w:b/>
          <w:bCs/>
          <w:sz w:val="20"/>
          <w:szCs w:val="20"/>
        </w:rPr>
      </w:pPr>
      <w:r w:rsidRPr="00C22FD0">
        <w:rPr>
          <w:rFonts w:ascii="Times New Roman" w:hAnsi="Times New Roman" w:cs="Times New Roman"/>
          <w:b/>
          <w:bCs/>
          <w:sz w:val="20"/>
          <w:szCs w:val="20"/>
        </w:rPr>
        <w:t xml:space="preserve">S.10.01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Securities lending and repos</w:t>
      </w:r>
    </w:p>
    <w:p w14:paraId="55F1C437" w14:textId="77777777" w:rsidR="00E21451" w:rsidRPr="00C22FD0" w:rsidRDefault="00E21451">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37015F27" w14:textId="01997BDF"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4AAC3E99" w14:textId="575E1B3C" w:rsidR="00E21451" w:rsidRPr="00C22FD0" w:rsidRDefault="00E21451" w:rsidP="0040755A">
      <w:pPr>
        <w:jc w:val="both"/>
        <w:rPr>
          <w:rFonts w:ascii="Times New Roman" w:hAnsi="Times New Roman" w:cs="Times New Roman"/>
          <w:bCs/>
          <w:sz w:val="20"/>
          <w:szCs w:val="20"/>
        </w:rPr>
      </w:pPr>
      <w:r w:rsidRPr="00C22FD0">
        <w:rPr>
          <w:rFonts w:ascii="Times New Roman" w:hAnsi="Times New Roman" w:cs="Times New Roman"/>
          <w:bCs/>
          <w:sz w:val="20"/>
          <w:szCs w:val="20"/>
        </w:rPr>
        <w:t xml:space="preserve">This template contains </w:t>
      </w:r>
      <w:r w:rsidRPr="00C22FD0">
        <w:rPr>
          <w:rFonts w:ascii="Times New Roman" w:hAnsi="Times New Roman" w:cs="Times New Roman"/>
          <w:sz w:val="20"/>
          <w:szCs w:val="20"/>
        </w:rPr>
        <w:t>an item</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item list of </w:t>
      </w:r>
      <w:r w:rsidRPr="00C22FD0">
        <w:rPr>
          <w:rFonts w:ascii="Times New Roman" w:hAnsi="Times New Roman" w:cs="Times New Roman"/>
          <w:bCs/>
          <w:sz w:val="20"/>
          <w:szCs w:val="20"/>
        </w:rPr>
        <w:t xml:space="preserve">securities lending transactions and repurchase agreements (buyer and seller) contracts, which include also the liquidity swaps referred to in </w:t>
      </w:r>
      <w:r w:rsidR="00473BE5" w:rsidRPr="00C22FD0">
        <w:rPr>
          <w:rFonts w:ascii="Times New Roman" w:hAnsi="Times New Roman" w:cs="Times New Roman"/>
          <w:bCs/>
          <w:sz w:val="20"/>
          <w:szCs w:val="20"/>
        </w:rPr>
        <w:t>Article</w:t>
      </w:r>
      <w:r w:rsidRPr="00C22FD0">
        <w:rPr>
          <w:rFonts w:ascii="Times New Roman" w:hAnsi="Times New Roman" w:cs="Times New Roman"/>
          <w:bCs/>
          <w:sz w:val="20"/>
          <w:szCs w:val="20"/>
        </w:rPr>
        <w:t xml:space="preserve"> 309 (2)(f) of </w:t>
      </w:r>
      <w:r w:rsidRPr="00C22FD0">
        <w:rPr>
          <w:rFonts w:ascii="Times New Roman" w:eastAsia="Times New Roman" w:hAnsi="Times New Roman" w:cs="Times New Roman"/>
          <w:sz w:val="20"/>
          <w:szCs w:val="20"/>
          <w:lang w:eastAsia="es-ES"/>
        </w:rPr>
        <w:t>the Delegated Regulation (EU) 2015/35</w:t>
      </w:r>
      <w:r w:rsidRPr="00C22FD0">
        <w:rPr>
          <w:rFonts w:ascii="Times New Roman" w:hAnsi="Times New Roman" w:cs="Times New Roman"/>
          <w:bCs/>
          <w:sz w:val="20"/>
          <w:szCs w:val="20"/>
        </w:rPr>
        <w:t>.</w:t>
      </w:r>
    </w:p>
    <w:p w14:paraId="4CEA4ED8" w14:textId="5047B6AB" w:rsidR="00E21451" w:rsidRPr="00C22FD0" w:rsidRDefault="00E21451" w:rsidP="0040755A">
      <w:pPr>
        <w:jc w:val="both"/>
        <w:rPr>
          <w:rFonts w:ascii="Times New Roman" w:hAnsi="Times New Roman" w:cs="Times New Roman"/>
          <w:bCs/>
          <w:sz w:val="20"/>
          <w:szCs w:val="20"/>
        </w:rPr>
      </w:pPr>
      <w:r w:rsidRPr="00C22FD0">
        <w:rPr>
          <w:rFonts w:ascii="Times New Roman" w:hAnsi="Times New Roman" w:cs="Times New Roman"/>
          <w:bCs/>
          <w:sz w:val="20"/>
          <w:szCs w:val="20"/>
        </w:rPr>
        <w:t xml:space="preserve">It shall be reported only when the value of the underlying securities on and off balance sheet involved in  lending or repurchase agreements, with maturity date falling after the reporting reference date represent more than 5% of the total investments as reported in C0010/R0070 and C0010/R0220 of template S.02.01. </w:t>
      </w:r>
      <w:proofErr w:type="gramStart"/>
      <w:r w:rsidRPr="00C22FD0">
        <w:rPr>
          <w:rFonts w:ascii="Times New Roman" w:hAnsi="Times New Roman" w:cs="Times New Roman"/>
          <w:bCs/>
          <w:sz w:val="20"/>
          <w:szCs w:val="20"/>
        </w:rPr>
        <w:t>when</w:t>
      </w:r>
      <w:proofErr w:type="gramEnd"/>
      <w:r w:rsidRPr="00C22FD0">
        <w:rPr>
          <w:rFonts w:ascii="Times New Roman" w:hAnsi="Times New Roman" w:cs="Times New Roman"/>
          <w:bCs/>
          <w:sz w:val="20"/>
          <w:szCs w:val="20"/>
        </w:rPr>
        <w:t xml:space="preserve">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53DF9773" w14:textId="6A37B135"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All contracts that are on the balance sheet or off balance sheet shall be reported. The information shall include all contracts in the reporting period regardless of whether they were open or closed at the reporting date. For contracts which are part of a roll</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over strategy, where they substantially are the same transaction, only open positions shall be reported.</w:t>
      </w:r>
    </w:p>
    <w:p w14:paraId="43C1EE98"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14:paraId="01EB1291"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Items shall be reported with positive values unless otherwise stated in the respective instructions.</w:t>
      </w:r>
    </w:p>
    <w:p w14:paraId="3233F3E2" w14:textId="36C05E42"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bCs/>
          <w:sz w:val="20"/>
          <w:szCs w:val="20"/>
        </w:rPr>
        <w:t xml:space="preserve">The asset categories referred to in this template are the ones defined in Annex IV – Assets Categories of this Regulation and </w:t>
      </w:r>
      <w:r w:rsidRPr="00C22FD0">
        <w:rPr>
          <w:rFonts w:ascii="Times New Roman" w:hAnsi="Times New Roman" w:cs="Times New Roman"/>
          <w:sz w:val="20"/>
          <w:szCs w:val="20"/>
        </w:rPr>
        <w:t>references to CIC codes refer to Annex V</w:t>
      </w:r>
      <w:r w:rsidR="004E66EA" w:rsidRPr="00C22FD0">
        <w:rPr>
          <w:rFonts w:ascii="Times New Roman" w:hAnsi="Times New Roman" w:cs="Times New Roman"/>
          <w:sz w:val="20"/>
          <w:szCs w:val="20"/>
        </w:rPr>
        <w:t>I</w:t>
      </w:r>
      <w:r w:rsidRPr="00C22FD0">
        <w:rPr>
          <w:rFonts w:ascii="Times New Roman" w:hAnsi="Times New Roman" w:cs="Times New Roman"/>
          <w:sz w:val="20"/>
          <w:szCs w:val="20"/>
        </w:rPr>
        <w:t xml:space="preserve"> – CIC table of this Regulation.</w:t>
      </w:r>
    </w:p>
    <w:p w14:paraId="0E1FE938" w14:textId="1FE6E02E" w:rsidR="00E21451" w:rsidRPr="00C22FD0" w:rsidRDefault="00E21451" w:rsidP="0040755A">
      <w:pPr>
        <w:jc w:val="both"/>
        <w:rPr>
          <w:rFonts w:ascii="Times New Roman" w:hAnsi="Times New Roman" w:cs="Times New Roman"/>
          <w:bCs/>
          <w:sz w:val="20"/>
          <w:szCs w:val="20"/>
        </w:rPr>
      </w:pPr>
      <w:r w:rsidRPr="00C22FD0">
        <w:rPr>
          <w:rFonts w:ascii="Times New Roman" w:hAnsi="Times New Roman" w:cs="Times New Roman"/>
          <w:bCs/>
          <w:sz w:val="20"/>
          <w:szCs w:val="20"/>
        </w:rPr>
        <w:t xml:space="preserve">Each repo and securities lending contract shall be reported in as many </w:t>
      </w:r>
      <w:r w:rsidR="00473BE5" w:rsidRPr="00C22FD0">
        <w:rPr>
          <w:rFonts w:ascii="Times New Roman" w:hAnsi="Times New Roman" w:cs="Times New Roman"/>
          <w:bCs/>
          <w:sz w:val="20"/>
          <w:szCs w:val="20"/>
        </w:rPr>
        <w:t>rows</w:t>
      </w:r>
      <w:r w:rsidRPr="00C22FD0">
        <w:rPr>
          <w:rFonts w:ascii="Times New Roman" w:hAnsi="Times New Roman" w:cs="Times New Roman"/>
          <w:bCs/>
          <w:sz w:val="20"/>
          <w:szCs w:val="20"/>
        </w:rPr>
        <w:t xml:space="preserve"> as needed to provide the information requested. If for one item one option fits one part of the instrument being reported and a different option fits the other part then the contract needs to be unbundled unless is stated otherwise in the instructions. </w:t>
      </w:r>
    </w:p>
    <w:p w14:paraId="7942B1BA" w14:textId="7732F7BC" w:rsidR="00E21451" w:rsidRPr="00C22FD0" w:rsidRDefault="00E21451" w:rsidP="0040755A">
      <w:pPr>
        <w:snapToGrid w:val="0"/>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template is applicable for method 1 (Accounting consolidation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based method), method 2 (Deduction and aggregation method) and a combination of methods 1 and 2.</w:t>
      </w:r>
    </w:p>
    <w:p w14:paraId="0EA9291B" w14:textId="77777777" w:rsidR="00E21451" w:rsidRPr="00C22FD0" w:rsidRDefault="00E21451" w:rsidP="0040755A">
      <w:pPr>
        <w:snapToGrid w:val="0"/>
        <w:spacing w:after="0" w:line="240" w:lineRule="auto"/>
        <w:jc w:val="both"/>
        <w:rPr>
          <w:rFonts w:ascii="Times New Roman" w:hAnsi="Times New Roman" w:cs="Times New Roman"/>
          <w:sz w:val="20"/>
          <w:szCs w:val="20"/>
          <w:lang w:val="en-US"/>
        </w:rPr>
      </w:pPr>
    </w:p>
    <w:p w14:paraId="0A9A9FF1" w14:textId="2F2C34F3" w:rsidR="00E21451" w:rsidRPr="00C22FD0" w:rsidRDefault="00E21451" w:rsidP="0040755A">
      <w:pPr>
        <w:snapToGrid w:val="0"/>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Where method 1 is used exclusively, the reporting shall reflect the consolidated position of the repos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group transactions held </w:t>
      </w:r>
      <w:r w:rsidR="00B46E40" w:rsidRPr="00C22FD0">
        <w:rPr>
          <w:rFonts w:ascii="Times New Roman" w:hAnsi="Times New Roman" w:cs="Times New Roman"/>
          <w:sz w:val="20"/>
          <w:szCs w:val="20"/>
          <w:lang w:val="en-US"/>
        </w:rPr>
        <w:t>within the scope of group supervision</w:t>
      </w:r>
      <w:r w:rsidRPr="00C22FD0">
        <w:rPr>
          <w:rFonts w:ascii="Times New Roman" w:hAnsi="Times New Roman" w:cs="Times New Roman"/>
          <w:sz w:val="20"/>
          <w:szCs w:val="20"/>
          <w:lang w:val="en-US"/>
        </w:rPr>
        <w:t>.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68F69DB1" w14:textId="77777777" w:rsidR="00E21451" w:rsidRPr="00C22FD0" w:rsidRDefault="00E21451" w:rsidP="00B42F70">
      <w:pPr>
        <w:numPr>
          <w:ilvl w:val="0"/>
          <w:numId w:val="17"/>
        </w:numPr>
        <w:suppressAutoHyphens/>
        <w:snapToGrid w:val="0"/>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580C7188" w14:textId="37D7B366" w:rsidR="00E21451" w:rsidRPr="00C22FD0" w:rsidRDefault="00E21451" w:rsidP="00B42F70">
      <w:pPr>
        <w:numPr>
          <w:ilvl w:val="0"/>
          <w:numId w:val="17"/>
        </w:numPr>
        <w:suppressAutoHyphens/>
        <w:snapToGrid w:val="0"/>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 xml:space="preserve">The </w:t>
      </w:r>
      <w:r w:rsidRPr="00C22FD0">
        <w:rPr>
          <w:rFonts w:ascii="Times New Roman" w:hAnsi="Times New Roman" w:cs="Times New Roman"/>
          <w:bCs/>
          <w:sz w:val="20"/>
          <w:szCs w:val="20"/>
        </w:rPr>
        <w:t>repurchase agreements</w:t>
      </w:r>
      <w:r w:rsidRPr="00C22FD0">
        <w:rPr>
          <w:rFonts w:ascii="Times New Roman" w:hAnsi="Times New Roman" w:cs="Times New Roman"/>
          <w:sz w:val="20"/>
          <w:szCs w:val="20"/>
          <w:lang w:val="en-US"/>
        </w:rPr>
        <w:t xml:space="preserve">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sz w:val="20"/>
          <w:szCs w:val="20"/>
          <w:lang w:val="en-US"/>
        </w:rPr>
        <w:t>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706C4D43" w14:textId="0B341436" w:rsidR="00E21451" w:rsidRPr="00C22FD0" w:rsidRDefault="00E21451" w:rsidP="00B42F70">
      <w:pPr>
        <w:numPr>
          <w:ilvl w:val="0"/>
          <w:numId w:val="17"/>
        </w:numPr>
        <w:suppressAutoHyphens/>
        <w:snapToGrid w:val="0"/>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repurchase agreements</w:t>
      </w:r>
      <w:r w:rsidRPr="00C22FD0">
        <w:rPr>
          <w:rFonts w:ascii="Times New Roman" w:hAnsi="Times New Roman" w:cs="Times New Roman"/>
          <w:sz w:val="20"/>
          <w:szCs w:val="20"/>
          <w:lang w:val="en-US"/>
        </w:rPr>
        <w:t xml:space="preserve">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sz w:val="20"/>
          <w:szCs w:val="20"/>
          <w:lang w:val="en-US"/>
        </w:rPr>
        <w:t>by undertakings consolidated in accordance with Article 335</w:t>
      </w:r>
      <w:r w:rsidR="007F7B23" w:rsidRPr="00C22FD0">
        <w:rPr>
          <w:rFonts w:ascii="Times New Roman" w:hAnsi="Times New Roman" w:cs="Times New Roman"/>
          <w:sz w:val="20"/>
          <w:szCs w:val="20"/>
          <w:lang w:val="en-US"/>
        </w:rPr>
        <w:t>, paragraph 1,</w:t>
      </w:r>
      <w:r w:rsidRPr="00C22FD0">
        <w:rPr>
          <w:rFonts w:ascii="Times New Roman" w:hAnsi="Times New Roman" w:cs="Times New Roman"/>
          <w:sz w:val="20"/>
          <w:szCs w:val="20"/>
          <w:lang w:val="en-US"/>
        </w:rPr>
        <w:t xml:space="preserve"> </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w:t>
      </w:r>
      <w:r w:rsidRPr="00C22FD0">
        <w:rPr>
          <w:rFonts w:ascii="Times New Roman" w:eastAsia="Times New Roman" w:hAnsi="Times New Roman" w:cs="Times New Roman"/>
          <w:sz w:val="20"/>
          <w:szCs w:val="20"/>
          <w:lang w:eastAsia="es-ES"/>
        </w:rPr>
        <w:t xml:space="preserve">Delegated Regulation (EU) 2015/35 </w:t>
      </w:r>
      <w:r w:rsidRPr="00C22FD0">
        <w:rPr>
          <w:rFonts w:ascii="Times New Roman" w:hAnsi="Times New Roman" w:cs="Times New Roman"/>
          <w:sz w:val="20"/>
          <w:szCs w:val="20"/>
          <w:lang w:val="en-US"/>
        </w:rPr>
        <w:t xml:space="preserve">shall be reported item by item; </w:t>
      </w:r>
    </w:p>
    <w:p w14:paraId="05DD01E6" w14:textId="77777777" w:rsidR="00E21451" w:rsidRPr="00C22FD0" w:rsidRDefault="00E21451" w:rsidP="00B42F70">
      <w:pPr>
        <w:numPr>
          <w:ilvl w:val="0"/>
          <w:numId w:val="17"/>
        </w:numPr>
        <w:suppressAutoHyphens/>
        <w:snapToGrid w:val="0"/>
        <w:spacing w:after="0" w:line="240" w:lineRule="auto"/>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repurchase agreements</w:t>
      </w:r>
      <w:r w:rsidRPr="00C22FD0">
        <w:rPr>
          <w:rFonts w:ascii="Times New Roman" w:hAnsi="Times New Roman" w:cs="Times New Roman"/>
          <w:sz w:val="20"/>
          <w:szCs w:val="20"/>
          <w:lang w:val="en-US"/>
        </w:rPr>
        <w:t xml:space="preserve">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held by other related undertakings shall not be included.</w:t>
      </w:r>
    </w:p>
    <w:p w14:paraId="0A9E8017"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7DA4BA48" w14:textId="67F8232C"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method 2 is used exclusively,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repos and </w:t>
      </w:r>
      <w:r w:rsidRPr="00C22FD0">
        <w:rPr>
          <w:rFonts w:ascii="Times New Roman" w:hAnsi="Times New Roman" w:cs="Times New Roman"/>
          <w:sz w:val="20"/>
          <w:szCs w:val="20"/>
        </w:rPr>
        <w:t xml:space="preserve">securities lending contracts </w:t>
      </w:r>
      <w:r w:rsidRPr="00C22FD0">
        <w:rPr>
          <w:rFonts w:ascii="Times New Roman" w:hAnsi="Times New Roman" w:cs="Times New Roman"/>
          <w:sz w:val="20"/>
          <w:szCs w:val="20"/>
          <w:lang w:val="en-US"/>
        </w:rPr>
        <w:t>held by the participating undertakings, the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and its subsidiaries, regardless of the proportional share used.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338B6ABF"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068AEE58" w14:textId="475BF96A"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repurchase agreements</w:t>
      </w:r>
      <w:r w:rsidRPr="00C22FD0">
        <w:rPr>
          <w:rFonts w:ascii="Times New Roman" w:hAnsi="Times New Roman" w:cs="Times New Roman"/>
          <w:sz w:val="20"/>
          <w:szCs w:val="20"/>
          <w:lang w:val="en-US"/>
        </w:rPr>
        <w:t xml:space="preserve">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sz w:val="20"/>
          <w:szCs w:val="20"/>
          <w:lang w:val="en-US"/>
        </w:rPr>
        <w:t>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1AE647FD" w14:textId="30812AFC"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repurchase agreements</w:t>
      </w:r>
      <w:r w:rsidRPr="00C22FD0">
        <w:rPr>
          <w:rFonts w:ascii="Times New Roman" w:hAnsi="Times New Roman" w:cs="Times New Roman"/>
          <w:sz w:val="20"/>
          <w:szCs w:val="20"/>
          <w:lang w:val="en-US"/>
        </w:rPr>
        <w:t xml:space="preserve">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sz w:val="20"/>
          <w:szCs w:val="20"/>
          <w:lang w:val="en-US"/>
        </w:rPr>
        <w:t>by insurance and reinsurance undertakings, insurance holding companies, ancillary services undertakings and special purpose vehicle which are subsidiaries (European Economic 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shall be reported item by item;</w:t>
      </w:r>
    </w:p>
    <w:p w14:paraId="0F647A39"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repurchase agreements</w:t>
      </w:r>
      <w:r w:rsidRPr="00C22FD0">
        <w:rPr>
          <w:rFonts w:ascii="Times New Roman" w:hAnsi="Times New Roman" w:cs="Times New Roman"/>
          <w:sz w:val="20"/>
          <w:szCs w:val="20"/>
          <w:lang w:val="en-US"/>
        </w:rPr>
        <w:t xml:space="preserve">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held by other related undertakings</w:t>
      </w:r>
      <w:r w:rsidRPr="00C22FD0">
        <w:rPr>
          <w:rFonts w:ascii="Times New Roman" w:hAnsi="Times New Roman" w:cs="Times New Roman"/>
          <w:sz w:val="20"/>
          <w:szCs w:val="20"/>
          <w:u w:val="single"/>
          <w:lang w:val="en-US"/>
        </w:rPr>
        <w:t xml:space="preserve"> </w:t>
      </w:r>
      <w:r w:rsidRPr="00C22FD0">
        <w:rPr>
          <w:rFonts w:ascii="Times New Roman" w:hAnsi="Times New Roman" w:cs="Times New Roman"/>
          <w:sz w:val="20"/>
          <w:szCs w:val="20"/>
          <w:lang w:val="en-US"/>
        </w:rPr>
        <w:t>shall not be included.</w:t>
      </w:r>
    </w:p>
    <w:p w14:paraId="1CB190DC" w14:textId="77777777" w:rsidR="00E21451" w:rsidRPr="00C22FD0" w:rsidRDefault="00E21451" w:rsidP="0040755A">
      <w:pPr>
        <w:snapToGrid w:val="0"/>
        <w:spacing w:after="0"/>
        <w:rPr>
          <w:rFonts w:ascii="Times New Roman" w:hAnsi="Times New Roman" w:cs="Times New Roman"/>
          <w:sz w:val="20"/>
          <w:szCs w:val="20"/>
          <w:lang w:val="en-US"/>
        </w:rPr>
      </w:pPr>
    </w:p>
    <w:p w14:paraId="630F0B95" w14:textId="4DF80C8B"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a combination of methods 1 and 2 is used, one part of the report</w:t>
      </w:r>
      <w:r w:rsidR="00801A9D" w:rsidRPr="00C22FD0">
        <w:rPr>
          <w:rFonts w:ascii="Times New Roman" w:hAnsi="Times New Roman" w:cs="Times New Roman"/>
          <w:sz w:val="20"/>
          <w:szCs w:val="20"/>
          <w:lang w:val="en-US"/>
        </w:rPr>
        <w:t>ing shall</w:t>
      </w:r>
      <w:r w:rsidRPr="00C22FD0">
        <w:rPr>
          <w:rFonts w:ascii="Times New Roman" w:hAnsi="Times New Roman" w:cs="Times New Roman"/>
          <w:sz w:val="20"/>
          <w:szCs w:val="20"/>
          <w:lang w:val="en-US"/>
        </w:rPr>
        <w:t xml:space="preserve"> reflect the consolidated position of the repos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group transactions, held </w:t>
      </w:r>
      <w:r w:rsidR="00B46E40" w:rsidRPr="00C22FD0">
        <w:rPr>
          <w:rFonts w:ascii="Times New Roman" w:hAnsi="Times New Roman" w:cs="Times New Roman"/>
          <w:sz w:val="20"/>
          <w:szCs w:val="20"/>
          <w:lang w:val="en-US"/>
        </w:rPr>
        <w:t>within the scope of group supervision</w:t>
      </w:r>
      <w:r w:rsidRPr="00C22FD0">
        <w:rPr>
          <w:rFonts w:ascii="Times New Roman" w:hAnsi="Times New Roman" w:cs="Times New Roman"/>
          <w:sz w:val="20"/>
          <w:szCs w:val="20"/>
          <w:lang w:val="en-US"/>
        </w:rPr>
        <w:t xml:space="preserve"> which must be reported and the other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repos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held by the participating undertakings, the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financial holding companies and its subsidiaries, regardless of the proportional share used. </w:t>
      </w:r>
    </w:p>
    <w:p w14:paraId="533C2DCB" w14:textId="77777777" w:rsidR="00E21451" w:rsidRPr="00C22FD0" w:rsidRDefault="00E21451" w:rsidP="0040755A">
      <w:pPr>
        <w:snapToGrid w:val="0"/>
        <w:spacing w:after="0"/>
        <w:rPr>
          <w:rFonts w:ascii="Times New Roman" w:hAnsi="Times New Roman" w:cs="Times New Roman"/>
          <w:sz w:val="20"/>
          <w:szCs w:val="20"/>
          <w:lang w:val="en-US"/>
        </w:rPr>
      </w:pPr>
    </w:p>
    <w:p w14:paraId="46B59658" w14:textId="024C358F" w:rsidR="00E21451" w:rsidRPr="00C22FD0" w:rsidRDefault="00E21451" w:rsidP="0040755A">
      <w:pPr>
        <w:snapToGrid w:val="0"/>
        <w:spacing w:after="0"/>
        <w:rPr>
          <w:rFonts w:ascii="Times New Roman" w:hAnsi="Times New Roman" w:cs="Times New Roman"/>
          <w:sz w:val="20"/>
          <w:szCs w:val="20"/>
          <w:lang w:val="en-US"/>
        </w:rPr>
      </w:pPr>
      <w:r w:rsidRPr="00C22FD0">
        <w:rPr>
          <w:rFonts w:ascii="Times New Roman" w:hAnsi="Times New Roman" w:cs="Times New Roman"/>
          <w:sz w:val="20"/>
          <w:szCs w:val="20"/>
          <w:lang w:val="en-US"/>
        </w:rPr>
        <w:t>The first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3F558064"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4E2B4EAC" w14:textId="3BC74238"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repurchase agreements</w:t>
      </w:r>
      <w:r w:rsidRPr="00C22FD0">
        <w:rPr>
          <w:rFonts w:ascii="Times New Roman" w:hAnsi="Times New Roman" w:cs="Times New Roman"/>
          <w:sz w:val="20"/>
          <w:szCs w:val="20"/>
          <w:lang w:val="en-US"/>
        </w:rPr>
        <w:t xml:space="preserve">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sz w:val="20"/>
          <w:szCs w:val="20"/>
          <w:lang w:val="en-US"/>
        </w:rPr>
        <w:t>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6E760E39" w14:textId="244C1138"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repurchase agreements</w:t>
      </w:r>
      <w:r w:rsidRPr="00C22FD0">
        <w:rPr>
          <w:rFonts w:ascii="Times New Roman" w:hAnsi="Times New Roman" w:cs="Times New Roman"/>
          <w:sz w:val="20"/>
          <w:szCs w:val="20"/>
          <w:lang w:val="en-US"/>
        </w:rPr>
        <w:t xml:space="preserve">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sz w:val="20"/>
          <w:szCs w:val="20"/>
          <w:lang w:val="en-US"/>
        </w:rPr>
        <w:t>by undertakings consolidated in accordance with Article 335</w:t>
      </w:r>
      <w:r w:rsidR="007F7B23" w:rsidRPr="00C22FD0">
        <w:rPr>
          <w:rFonts w:ascii="Times New Roman" w:hAnsi="Times New Roman" w:cs="Times New Roman"/>
          <w:sz w:val="20"/>
          <w:szCs w:val="20"/>
          <w:lang w:val="en-US"/>
        </w:rPr>
        <w:t>, paragraph 1,</w:t>
      </w:r>
      <w:r w:rsidRPr="00C22FD0">
        <w:rPr>
          <w:rFonts w:ascii="Times New Roman" w:hAnsi="Times New Roman" w:cs="Times New Roman"/>
          <w:sz w:val="20"/>
          <w:szCs w:val="20"/>
          <w:lang w:val="en-US"/>
        </w:rPr>
        <w:t xml:space="preserve"> </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w:t>
      </w:r>
      <w:r w:rsidRPr="00C22FD0">
        <w:rPr>
          <w:rFonts w:ascii="Times New Roman" w:eastAsia="Times New Roman" w:hAnsi="Times New Roman" w:cs="Times New Roman"/>
          <w:sz w:val="20"/>
          <w:szCs w:val="20"/>
          <w:lang w:eastAsia="es-ES"/>
        </w:rPr>
        <w:t xml:space="preserve">Delegated Regulation (EU) 2015/35 </w:t>
      </w:r>
      <w:r w:rsidRPr="00C22FD0">
        <w:rPr>
          <w:rFonts w:ascii="Times New Roman" w:hAnsi="Times New Roman" w:cs="Times New Roman"/>
          <w:sz w:val="20"/>
          <w:szCs w:val="20"/>
          <w:lang w:val="en-US"/>
        </w:rPr>
        <w:t xml:space="preserve">shall be reported item by item; </w:t>
      </w:r>
    </w:p>
    <w:p w14:paraId="420C9692"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repurchase agreements</w:t>
      </w:r>
      <w:r w:rsidRPr="00C22FD0">
        <w:rPr>
          <w:rFonts w:ascii="Times New Roman" w:hAnsi="Times New Roman" w:cs="Times New Roman"/>
          <w:sz w:val="20"/>
          <w:szCs w:val="20"/>
          <w:lang w:val="en-US"/>
        </w:rPr>
        <w:t xml:space="preserve">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held by other related undertakings shall not be included.</w:t>
      </w:r>
    </w:p>
    <w:p w14:paraId="77F92E3C" w14:textId="77777777" w:rsidR="00E21451" w:rsidRPr="00C22FD0" w:rsidRDefault="00E21451" w:rsidP="0040755A">
      <w:pPr>
        <w:suppressAutoHyphens/>
        <w:snapToGrid w:val="0"/>
        <w:spacing w:after="0"/>
        <w:ind w:left="720"/>
        <w:jc w:val="both"/>
        <w:rPr>
          <w:rFonts w:ascii="Times New Roman" w:hAnsi="Times New Roman" w:cs="Times New Roman"/>
          <w:sz w:val="20"/>
          <w:szCs w:val="20"/>
          <w:u w:val="single"/>
          <w:lang w:val="en-US"/>
        </w:rPr>
      </w:pPr>
    </w:p>
    <w:p w14:paraId="2D6FB3C7" w14:textId="40AF5E3B"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second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31509610"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7B99A333" w14:textId="6E1814D5"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repurchase agreements</w:t>
      </w:r>
      <w:r w:rsidRPr="00C22FD0">
        <w:rPr>
          <w:rFonts w:ascii="Times New Roman" w:hAnsi="Times New Roman" w:cs="Times New Roman"/>
          <w:sz w:val="20"/>
          <w:szCs w:val="20"/>
          <w:lang w:val="en-US"/>
        </w:rPr>
        <w:t xml:space="preserve">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sz w:val="20"/>
          <w:szCs w:val="20"/>
          <w:lang w:val="en-US"/>
        </w:rPr>
        <w:t>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under method 2 shall be reported item by item;</w:t>
      </w:r>
    </w:p>
    <w:p w14:paraId="5016CEFE" w14:textId="7BA8698E"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repurchase agreements</w:t>
      </w:r>
      <w:r w:rsidRPr="00C22FD0">
        <w:rPr>
          <w:rFonts w:ascii="Times New Roman" w:hAnsi="Times New Roman" w:cs="Times New Roman"/>
          <w:sz w:val="20"/>
          <w:szCs w:val="20"/>
          <w:lang w:val="en-US"/>
        </w:rPr>
        <w:t xml:space="preserve">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through basis)</w:t>
      </w:r>
      <w:r w:rsidRPr="00C22FD0">
        <w:rPr>
          <w:rFonts w:ascii="Times New Roman" w:hAnsi="Times New Roman" w:cs="Times New Roman"/>
          <w:sz w:val="20"/>
          <w:szCs w:val="20"/>
          <w:lang w:val="en-US"/>
        </w:rPr>
        <w:t xml:space="preserve">by insurance and reinsurance undertakings, insurance holding companies, ancillary services undertakings and special purpose vehicle which are subsidiaries under method 2 (European Economic </w:t>
      </w:r>
      <w:r w:rsidRPr="00C22FD0">
        <w:rPr>
          <w:rFonts w:ascii="Times New Roman" w:hAnsi="Times New Roman" w:cs="Times New Roman"/>
          <w:sz w:val="20"/>
          <w:szCs w:val="20"/>
          <w:lang w:val="en-US"/>
        </w:rPr>
        <w:lastRenderedPageBreak/>
        <w:t>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shall be reported item by item;</w:t>
      </w:r>
    </w:p>
    <w:p w14:paraId="160FBCAB"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repurchase agreements</w:t>
      </w:r>
      <w:r w:rsidRPr="00C22FD0">
        <w:rPr>
          <w:rFonts w:ascii="Times New Roman" w:hAnsi="Times New Roman" w:cs="Times New Roman"/>
          <w:sz w:val="20"/>
          <w:szCs w:val="20"/>
          <w:lang w:val="en-US"/>
        </w:rPr>
        <w:t xml:space="preserve"> and </w:t>
      </w:r>
      <w:r w:rsidRPr="00C22FD0">
        <w:rPr>
          <w:rFonts w:ascii="Times New Roman" w:hAnsi="Times New Roman" w:cs="Times New Roman"/>
          <w:sz w:val="20"/>
          <w:szCs w:val="20"/>
        </w:rPr>
        <w:t>securities lending contracts</w:t>
      </w:r>
      <w:r w:rsidRPr="00C22FD0">
        <w:rPr>
          <w:rFonts w:ascii="Times New Roman" w:hAnsi="Times New Roman" w:cs="Times New Roman"/>
          <w:sz w:val="20"/>
          <w:szCs w:val="20"/>
          <w:lang w:val="en-US"/>
        </w:rPr>
        <w:t xml:space="preserve"> held by other related undertakings</w:t>
      </w:r>
      <w:r w:rsidRPr="00C22FD0">
        <w:rPr>
          <w:rFonts w:ascii="Times New Roman" w:hAnsi="Times New Roman" w:cs="Times New Roman"/>
          <w:sz w:val="20"/>
          <w:szCs w:val="20"/>
          <w:u w:val="single"/>
          <w:lang w:val="en-US"/>
        </w:rPr>
        <w:t xml:space="preserve"> </w:t>
      </w:r>
      <w:r w:rsidRPr="00C22FD0">
        <w:rPr>
          <w:rFonts w:ascii="Times New Roman" w:hAnsi="Times New Roman" w:cs="Times New Roman"/>
          <w:sz w:val="20"/>
          <w:szCs w:val="20"/>
          <w:lang w:val="en-US"/>
        </w:rPr>
        <w:t>under method 2 shall not be included.</w:t>
      </w:r>
    </w:p>
    <w:p w14:paraId="74C5B027" w14:textId="77777777" w:rsidR="00E21451" w:rsidRPr="00C22FD0" w:rsidRDefault="00E21451" w:rsidP="0040755A">
      <w:pPr>
        <w:suppressAutoHyphens/>
        <w:snapToGrid w:val="0"/>
        <w:spacing w:after="0"/>
        <w:ind w:left="720"/>
        <w:jc w:val="both"/>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242"/>
        <w:gridCol w:w="2127"/>
        <w:gridCol w:w="5873"/>
      </w:tblGrid>
      <w:tr w:rsidR="00E21451" w:rsidRPr="00C22FD0" w14:paraId="37A2800C" w14:textId="77777777" w:rsidTr="0040755A">
        <w:trPr>
          <w:trHeight w:val="216"/>
        </w:trPr>
        <w:tc>
          <w:tcPr>
            <w:tcW w:w="1242" w:type="dxa"/>
            <w:noWrap/>
            <w:vAlign w:val="center"/>
          </w:tcPr>
          <w:p w14:paraId="5F03C5AC" w14:textId="77777777" w:rsidR="00E21451" w:rsidRPr="00C22FD0" w:rsidRDefault="00E21451" w:rsidP="0040755A">
            <w:pPr>
              <w:rPr>
                <w:rFonts w:ascii="Times New Roman" w:hAnsi="Times New Roman" w:cs="Times New Roman"/>
                <w:sz w:val="20"/>
                <w:szCs w:val="20"/>
              </w:rPr>
            </w:pPr>
          </w:p>
        </w:tc>
        <w:tc>
          <w:tcPr>
            <w:tcW w:w="2127" w:type="dxa"/>
            <w:vAlign w:val="center"/>
          </w:tcPr>
          <w:p w14:paraId="2EC33AEA"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5873" w:type="dxa"/>
            <w:vAlign w:val="center"/>
          </w:tcPr>
          <w:p w14:paraId="12B7FE46"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56C8B643" w14:textId="77777777" w:rsidTr="0040755A">
        <w:trPr>
          <w:trHeight w:val="285"/>
        </w:trPr>
        <w:tc>
          <w:tcPr>
            <w:tcW w:w="1242" w:type="dxa"/>
            <w:noWrap/>
          </w:tcPr>
          <w:p w14:paraId="7017242C"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C0010</w:t>
            </w:r>
          </w:p>
        </w:tc>
        <w:tc>
          <w:tcPr>
            <w:tcW w:w="2127" w:type="dxa"/>
          </w:tcPr>
          <w:p w14:paraId="42D3A7B1" w14:textId="77777777" w:rsidR="00E21451" w:rsidRPr="00C22FD0" w:rsidRDefault="00E21451" w:rsidP="0040755A">
            <w:pPr>
              <w:spacing w:after="200" w:line="276" w:lineRule="auto"/>
              <w:rPr>
                <w:rFonts w:ascii="Times New Roman" w:hAnsi="Times New Roman" w:cs="Times New Roman"/>
                <w:b/>
                <w:bCs/>
                <w:sz w:val="20"/>
                <w:szCs w:val="20"/>
              </w:rPr>
            </w:pPr>
            <w:r w:rsidRPr="00C22FD0">
              <w:rPr>
                <w:rFonts w:ascii="Times New Roman" w:hAnsi="Times New Roman" w:cs="Times New Roman"/>
                <w:sz w:val="20"/>
                <w:szCs w:val="20"/>
              </w:rPr>
              <w:t>Legal name of the undertaking</w:t>
            </w:r>
          </w:p>
        </w:tc>
        <w:tc>
          <w:tcPr>
            <w:tcW w:w="5873" w:type="dxa"/>
          </w:tcPr>
          <w:p w14:paraId="4CD506F2" w14:textId="4006082A"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the legal name of the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that holds the repo and securities lending.</w:t>
            </w:r>
          </w:p>
          <w:p w14:paraId="23783CFF" w14:textId="06E66214" w:rsidR="00E21451" w:rsidRPr="00C22FD0" w:rsidRDefault="00E21451" w:rsidP="0040755A">
            <w:pPr>
              <w:spacing w:after="200" w:line="276" w:lineRule="auto"/>
              <w:rPr>
                <w:rFonts w:ascii="Times New Roman" w:hAnsi="Times New Roman" w:cs="Times New Roman"/>
                <w:b/>
                <w:bCs/>
                <w:sz w:val="20"/>
                <w:szCs w:val="20"/>
              </w:rPr>
            </w:pPr>
            <w:r w:rsidRPr="00C22FD0">
              <w:rPr>
                <w:rFonts w:ascii="Times New Roman" w:hAnsi="Times New Roman" w:cs="Times New Roman"/>
                <w:sz w:val="20"/>
                <w:szCs w:val="20"/>
              </w:rPr>
              <w:t xml:space="preserve">This item shall be filled in only when it relates to </w:t>
            </w:r>
            <w:r w:rsidRPr="00C22FD0">
              <w:rPr>
                <w:rFonts w:ascii="Times New Roman" w:hAnsi="Times New Roman" w:cs="Times New Roman"/>
                <w:sz w:val="20"/>
                <w:szCs w:val="20"/>
                <w:lang w:val="en-US"/>
              </w:rPr>
              <w:t xml:space="preserve">the repos and </w:t>
            </w:r>
            <w:r w:rsidRPr="00C22FD0">
              <w:rPr>
                <w:rFonts w:ascii="Times New Roman" w:hAnsi="Times New Roman" w:cs="Times New Roman"/>
                <w:sz w:val="20"/>
                <w:szCs w:val="20"/>
              </w:rPr>
              <w:t xml:space="preserve">securities lending contracts held by participating undertakings, insurance holding companies </w:t>
            </w:r>
            <w:r w:rsidRPr="00C22FD0">
              <w:rPr>
                <w:rFonts w:ascii="Times New Roman" w:hAnsi="Times New Roman" w:cs="Times New Roman"/>
                <w:sz w:val="20"/>
                <w:szCs w:val="20"/>
                <w:lang w:val="en-US"/>
              </w:rPr>
              <w:t>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financial holding companies </w:t>
            </w:r>
            <w:r w:rsidRPr="00C22FD0">
              <w:rPr>
                <w:rFonts w:ascii="Times New Roman" w:hAnsi="Times New Roman" w:cs="Times New Roman"/>
                <w:sz w:val="20"/>
                <w:szCs w:val="20"/>
              </w:rPr>
              <w:t>and subsidiaries under deduction and aggregation method.</w:t>
            </w:r>
          </w:p>
        </w:tc>
      </w:tr>
      <w:tr w:rsidR="00E21451" w:rsidRPr="00C22FD0" w14:paraId="3EB5A96D" w14:textId="77777777" w:rsidTr="0040755A">
        <w:trPr>
          <w:trHeight w:val="2390"/>
        </w:trPr>
        <w:tc>
          <w:tcPr>
            <w:tcW w:w="1242" w:type="dxa"/>
          </w:tcPr>
          <w:p w14:paraId="6D0507F2" w14:textId="77777777" w:rsidR="00E21451" w:rsidRPr="00C22FD0" w:rsidDel="007446C4"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C0020</w:t>
            </w:r>
          </w:p>
        </w:tc>
        <w:tc>
          <w:tcPr>
            <w:tcW w:w="2127" w:type="dxa"/>
          </w:tcPr>
          <w:p w14:paraId="750EC66C"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code of the undertaking</w:t>
            </w:r>
          </w:p>
        </w:tc>
        <w:tc>
          <w:tcPr>
            <w:tcW w:w="5873" w:type="dxa"/>
          </w:tcPr>
          <w:p w14:paraId="52DF12A5" w14:textId="4273FAA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by this order of priority if existent</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B46E40" w:rsidRPr="00C22FD0">
              <w:rPr>
                <w:rFonts w:ascii="Times New Roman" w:eastAsia="Times New Roman" w:hAnsi="Times New Roman" w:cs="Times New Roman"/>
                <w:sz w:val="20"/>
                <w:szCs w:val="20"/>
                <w:lang w:eastAsia="en-GB"/>
              </w:rPr>
              <w:t>within the scope of group supervision</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52DB360E" w14:textId="7B9B8965" w:rsidR="00E21451" w:rsidRPr="00C22FD0" w:rsidRDefault="004508C9" w:rsidP="0040755A">
            <w:pPr>
              <w:spacing w:after="200" w:line="276" w:lineRule="auto"/>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B46E40" w:rsidRPr="00C22FD0">
              <w:rPr>
                <w:rFonts w:ascii="Times New Roman" w:eastAsia="Times New Roman" w:hAnsi="Times New Roman" w:cs="Times New Roman"/>
                <w:sz w:val="20"/>
                <w:szCs w:val="20"/>
                <w:lang w:eastAsia="en-GB"/>
              </w:rPr>
              <w:t>within the scope of group supervision</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2FF131E6" w14:textId="77777777" w:rsidTr="0040755A">
        <w:trPr>
          <w:trHeight w:val="1280"/>
        </w:trPr>
        <w:tc>
          <w:tcPr>
            <w:tcW w:w="1242" w:type="dxa"/>
          </w:tcPr>
          <w:p w14:paraId="5A319B7B" w14:textId="77777777" w:rsidR="00E21451" w:rsidRPr="00C22FD0" w:rsidDel="007446C4"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C0030</w:t>
            </w:r>
          </w:p>
        </w:tc>
        <w:tc>
          <w:tcPr>
            <w:tcW w:w="2127" w:type="dxa"/>
          </w:tcPr>
          <w:p w14:paraId="3C26923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code of the ID of the undertaking</w:t>
            </w:r>
          </w:p>
        </w:tc>
        <w:tc>
          <w:tcPr>
            <w:tcW w:w="5873" w:type="dxa"/>
          </w:tcPr>
          <w:p w14:paraId="2EC3AA89"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“Identification code of the undertaking” item. One of the options in the following closed list shall be used:</w:t>
            </w:r>
          </w:p>
          <w:p w14:paraId="237214DA" w14:textId="72BEBE2D" w:rsidR="00E21451" w:rsidRPr="00C22FD0" w:rsidRDefault="00E21451" w:rsidP="0040755A">
            <w:pPr>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1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LEI </w:t>
            </w:r>
          </w:p>
          <w:p w14:paraId="6A96A2D2" w14:textId="1A92A65C" w:rsidR="00E21451" w:rsidRPr="00C22FD0" w:rsidRDefault="00E21451" w:rsidP="0040755A">
            <w:pPr>
              <w:spacing w:after="200" w:line="276" w:lineRule="auto"/>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2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Specific code</w:t>
            </w:r>
          </w:p>
        </w:tc>
      </w:tr>
      <w:tr w:rsidR="00E21451" w:rsidRPr="00C22FD0" w14:paraId="2290DE11" w14:textId="77777777" w:rsidTr="0040755A">
        <w:trPr>
          <w:trHeight w:val="3420"/>
        </w:trPr>
        <w:tc>
          <w:tcPr>
            <w:tcW w:w="1242" w:type="dxa"/>
            <w:hideMark/>
          </w:tcPr>
          <w:p w14:paraId="531415B4" w14:textId="77777777" w:rsidR="00E21451" w:rsidRPr="00C22FD0" w:rsidRDefault="00E21451" w:rsidP="0040755A">
            <w:pPr>
              <w:pStyle w:val="NoSpacing"/>
              <w:rPr>
                <w:rFonts w:ascii="Times New Roman" w:hAnsi="Times New Roman"/>
              </w:rPr>
            </w:pPr>
            <w:r w:rsidRPr="00C22FD0">
              <w:rPr>
                <w:rFonts w:ascii="Times New Roman" w:hAnsi="Times New Roman" w:cs="Times New Roman"/>
                <w:sz w:val="20"/>
              </w:rPr>
              <w:t>C0040</w:t>
            </w:r>
          </w:p>
        </w:tc>
        <w:tc>
          <w:tcPr>
            <w:tcW w:w="2127" w:type="dxa"/>
            <w:hideMark/>
          </w:tcPr>
          <w:p w14:paraId="4491695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Portfolio</w:t>
            </w:r>
          </w:p>
        </w:tc>
        <w:tc>
          <w:tcPr>
            <w:tcW w:w="5873" w:type="dxa"/>
            <w:hideMark/>
          </w:tcPr>
          <w:p w14:paraId="1983FFDC" w14:textId="7160552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Distinction between life,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shareholder's funds, general (no split) and ring fenced funds.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Life</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life: </w:t>
            </w:r>
          </w:p>
          <w:p w14:paraId="77FB640C" w14:textId="17AF932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Ring fenced funds</w:t>
            </w:r>
          </w:p>
          <w:p w14:paraId="023A2B5B" w14:textId="45AD453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internal fund  </w:t>
            </w:r>
          </w:p>
          <w:p w14:paraId="0C9DF371" w14:textId="3C9F2046"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Shareholders' funds</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General</w:t>
            </w:r>
            <w:r w:rsidRPr="00C22FD0">
              <w:rPr>
                <w:rFonts w:ascii="Times New Roman" w:hAnsi="Times New Roman" w:cs="Times New Roman"/>
                <w:sz w:val="20"/>
                <w:szCs w:val="20"/>
              </w:rPr>
              <w:br/>
            </w:r>
            <w:r w:rsidRPr="00C22FD0">
              <w:rPr>
                <w:rFonts w:ascii="Times New Roman" w:hAnsi="Times New Roman" w:cs="Times New Roman"/>
                <w:sz w:val="20"/>
                <w:szCs w:val="20"/>
              </w:rPr>
              <w:br/>
              <w:t xml:space="preserve">The split is not mandatory, except for identifying ring fenced funds, but shall be reported if the undertaking uses it internally. When an undertaking does not apply a split “general” must be used. </w:t>
            </w:r>
            <w:r w:rsidRPr="00C22FD0">
              <w:rPr>
                <w:rFonts w:ascii="Times New Roman" w:hAnsi="Times New Roman" w:cs="Times New Roman"/>
                <w:sz w:val="20"/>
                <w:szCs w:val="20"/>
              </w:rPr>
              <w:br/>
              <w:t>For assets held off</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balance sheet this item shall not be reported.</w:t>
            </w:r>
          </w:p>
        </w:tc>
      </w:tr>
      <w:tr w:rsidR="00E21451" w:rsidRPr="00C22FD0" w14:paraId="74BA08AF" w14:textId="77777777" w:rsidTr="0040755A">
        <w:trPr>
          <w:trHeight w:val="1530"/>
        </w:trPr>
        <w:tc>
          <w:tcPr>
            <w:tcW w:w="1242" w:type="dxa"/>
            <w:hideMark/>
          </w:tcPr>
          <w:p w14:paraId="2AA3FC7F"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lastRenderedPageBreak/>
              <w:t>C0050</w:t>
            </w:r>
          </w:p>
        </w:tc>
        <w:tc>
          <w:tcPr>
            <w:tcW w:w="2127" w:type="dxa"/>
            <w:hideMark/>
          </w:tcPr>
          <w:p w14:paraId="701A65EB"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Fund number</w:t>
            </w:r>
          </w:p>
        </w:tc>
        <w:tc>
          <w:tcPr>
            <w:tcW w:w="5873" w:type="dxa"/>
            <w:hideMark/>
          </w:tcPr>
          <w:p w14:paraId="3FC4DF6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Applicable to assets held in ring fenced funds or other internal funds (defined according to national markets). </w:t>
            </w:r>
          </w:p>
          <w:p w14:paraId="7EBB00E0" w14:textId="77777777" w:rsidR="00E21451" w:rsidRPr="00C22FD0" w:rsidRDefault="00E21451" w:rsidP="0040755A">
            <w:pPr>
              <w:rPr>
                <w:rFonts w:ascii="Times New Roman" w:hAnsi="Times New Roman" w:cs="Times New Roman"/>
                <w:sz w:val="20"/>
                <w:szCs w:val="20"/>
                <w:lang w:val="en-US"/>
              </w:rPr>
            </w:pPr>
          </w:p>
          <w:p w14:paraId="671D93C0" w14:textId="18F2F34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Number which is attributed by the undertaking, corresponding to the unique number assigned to each fund. This number has to be consistent over time and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used to identify the funds in other templates. </w:t>
            </w:r>
            <w:r w:rsidRPr="00C22FD0">
              <w:rPr>
                <w:rFonts w:ascii="Times New Roman" w:hAnsi="Times New Roman" w:cs="Times New Roman"/>
                <w:sz w:val="20"/>
                <w:szCs w:val="20"/>
                <w:lang w:val="en-US" w:eastAsia="fr-FR"/>
              </w:rPr>
              <w:t>It shall not be re</w:t>
            </w:r>
            <w:r w:rsidR="004508C9" w:rsidRPr="00C22FD0">
              <w:rPr>
                <w:rFonts w:ascii="Times New Roman" w:hAnsi="Times New Roman" w:cs="Times New Roman"/>
                <w:sz w:val="20"/>
                <w:szCs w:val="20"/>
                <w:lang w:val="en-US" w:eastAsia="fr-FR"/>
              </w:rPr>
              <w:t>–</w:t>
            </w:r>
            <w:r w:rsidRPr="00C22FD0">
              <w:rPr>
                <w:rFonts w:ascii="Times New Roman" w:hAnsi="Times New Roman" w:cs="Times New Roman"/>
                <w:sz w:val="20"/>
                <w:szCs w:val="20"/>
                <w:lang w:val="en-US" w:eastAsia="fr-FR"/>
              </w:rPr>
              <w:t xml:space="preserve">used for a different fund. </w:t>
            </w:r>
          </w:p>
        </w:tc>
      </w:tr>
      <w:tr w:rsidR="00E21451" w:rsidRPr="00C22FD0" w14:paraId="44D1FF4F" w14:textId="77777777" w:rsidTr="0040755A">
        <w:trPr>
          <w:trHeight w:val="488"/>
        </w:trPr>
        <w:tc>
          <w:tcPr>
            <w:tcW w:w="1242" w:type="dxa"/>
            <w:hideMark/>
          </w:tcPr>
          <w:p w14:paraId="1FEC1CE9"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C0060</w:t>
            </w:r>
          </w:p>
        </w:tc>
        <w:tc>
          <w:tcPr>
            <w:tcW w:w="2127" w:type="dxa"/>
            <w:hideMark/>
          </w:tcPr>
          <w:p w14:paraId="401DC95F"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category</w:t>
            </w:r>
          </w:p>
        </w:tc>
        <w:tc>
          <w:tcPr>
            <w:tcW w:w="5873" w:type="dxa"/>
            <w:hideMark/>
          </w:tcPr>
          <w:p w14:paraId="51C31A3A" w14:textId="5A03C6A8" w:rsidR="00E21451" w:rsidRPr="00C22FD0" w:rsidRDefault="00E21451" w:rsidP="009379E1">
            <w:pPr>
              <w:rPr>
                <w:rFonts w:ascii="Times New Roman" w:hAnsi="Times New Roman" w:cs="Times New Roman"/>
                <w:sz w:val="20"/>
                <w:szCs w:val="20"/>
              </w:rPr>
            </w:pPr>
            <w:r w:rsidRPr="00C22FD0">
              <w:rPr>
                <w:rFonts w:ascii="Times New Roman" w:hAnsi="Times New Roman" w:cs="Times New Roman"/>
                <w:sz w:val="20"/>
                <w:szCs w:val="20"/>
              </w:rPr>
              <w:t xml:space="preserve">Identify the asset categories of the underlying asset lent/provided as part </w:t>
            </w:r>
            <w:proofErr w:type="gramStart"/>
            <w:r w:rsidRPr="00C22FD0">
              <w:rPr>
                <w:rFonts w:ascii="Times New Roman" w:hAnsi="Times New Roman" w:cs="Times New Roman"/>
                <w:sz w:val="20"/>
                <w:szCs w:val="20"/>
              </w:rPr>
              <w:t>of a securities</w:t>
            </w:r>
            <w:proofErr w:type="gramEnd"/>
            <w:r w:rsidRPr="00C22FD0">
              <w:rPr>
                <w:rFonts w:ascii="Times New Roman" w:hAnsi="Times New Roman" w:cs="Times New Roman"/>
                <w:sz w:val="20"/>
                <w:szCs w:val="20"/>
              </w:rPr>
              <w:t xml:space="preserve"> lending transactions or repurchase agreements).</w:t>
            </w:r>
            <w:r w:rsidRPr="00C22FD0">
              <w:rPr>
                <w:rFonts w:ascii="Times New Roman" w:hAnsi="Times New Roman" w:cs="Times New Roman"/>
                <w:sz w:val="20"/>
                <w:szCs w:val="20"/>
              </w:rPr>
              <w:br/>
            </w:r>
            <w:r w:rsidRPr="00C22FD0">
              <w:rPr>
                <w:rFonts w:ascii="Times New Roman" w:hAnsi="Times New Roman" w:cs="Times New Roman"/>
                <w:sz w:val="20"/>
                <w:szCs w:val="20"/>
              </w:rPr>
              <w:br/>
              <w:t xml:space="preserve">Use the categories defined in </w:t>
            </w:r>
            <w:r w:rsidRPr="00C22FD0">
              <w:rPr>
                <w:rFonts w:ascii="Times New Roman" w:hAnsi="Times New Roman" w:cs="Times New Roman"/>
                <w:bCs/>
                <w:sz w:val="20"/>
                <w:szCs w:val="20"/>
              </w:rPr>
              <w:t>Annex IV – Assets Categories of this Regulation</w:t>
            </w:r>
            <w:r w:rsidRPr="00C22FD0">
              <w:rPr>
                <w:rFonts w:ascii="Times New Roman" w:hAnsi="Times New Roman" w:cs="Times New Roman"/>
                <w:sz w:val="20"/>
                <w:szCs w:val="20"/>
              </w:rPr>
              <w:t xml:space="preserve">. </w:t>
            </w:r>
          </w:p>
        </w:tc>
      </w:tr>
      <w:tr w:rsidR="00E21451" w:rsidRPr="00C22FD0" w14:paraId="65A491B7" w14:textId="77777777" w:rsidTr="0040755A">
        <w:trPr>
          <w:trHeight w:val="465"/>
        </w:trPr>
        <w:tc>
          <w:tcPr>
            <w:tcW w:w="1242" w:type="dxa"/>
            <w:hideMark/>
          </w:tcPr>
          <w:p w14:paraId="473C442E"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C0070</w:t>
            </w:r>
          </w:p>
        </w:tc>
        <w:tc>
          <w:tcPr>
            <w:tcW w:w="2127" w:type="dxa"/>
            <w:hideMark/>
          </w:tcPr>
          <w:p w14:paraId="6E10615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Counterparty Name</w:t>
            </w:r>
          </w:p>
        </w:tc>
        <w:tc>
          <w:tcPr>
            <w:tcW w:w="5873" w:type="dxa"/>
            <w:hideMark/>
          </w:tcPr>
          <w:p w14:paraId="05723AA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Name of the counterparty of the contract. </w:t>
            </w:r>
          </w:p>
          <w:p w14:paraId="0A4073BB"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When available, this item corresponds to the entity name in the LEI database. When not available, corresponds to the legal name.</w:t>
            </w:r>
          </w:p>
        </w:tc>
      </w:tr>
      <w:tr w:rsidR="00E21451" w:rsidRPr="00C22FD0" w14:paraId="600DB9BB" w14:textId="77777777" w:rsidTr="0040755A">
        <w:trPr>
          <w:trHeight w:val="465"/>
        </w:trPr>
        <w:tc>
          <w:tcPr>
            <w:tcW w:w="1242" w:type="dxa"/>
            <w:hideMark/>
          </w:tcPr>
          <w:p w14:paraId="75770FF0"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C0080</w:t>
            </w:r>
          </w:p>
        </w:tc>
        <w:tc>
          <w:tcPr>
            <w:tcW w:w="2127" w:type="dxa"/>
            <w:hideMark/>
          </w:tcPr>
          <w:p w14:paraId="73AB710E"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Counterparty code</w:t>
            </w:r>
          </w:p>
        </w:tc>
        <w:tc>
          <w:tcPr>
            <w:tcW w:w="5873" w:type="dxa"/>
            <w:hideMark/>
          </w:tcPr>
          <w:p w14:paraId="131D247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Identification code of the counterparty using the Legal Entity Identifier (LEI) if available. </w:t>
            </w:r>
            <w:r w:rsidRPr="00C22FD0">
              <w:rPr>
                <w:rFonts w:ascii="Times New Roman" w:hAnsi="Times New Roman" w:cs="Times New Roman"/>
                <w:sz w:val="20"/>
                <w:szCs w:val="20"/>
              </w:rPr>
              <w:br/>
            </w:r>
            <w:r w:rsidRPr="00C22FD0">
              <w:rPr>
                <w:rFonts w:ascii="Times New Roman" w:hAnsi="Times New Roman" w:cs="Times New Roman"/>
                <w:sz w:val="20"/>
                <w:szCs w:val="20"/>
              </w:rPr>
              <w:br/>
              <w:t>If none is available, this item shall not be reported.</w:t>
            </w:r>
          </w:p>
        </w:tc>
      </w:tr>
      <w:tr w:rsidR="00E21451" w:rsidRPr="00C22FD0" w14:paraId="04CD5121" w14:textId="77777777" w:rsidTr="0040755A">
        <w:trPr>
          <w:trHeight w:val="465"/>
        </w:trPr>
        <w:tc>
          <w:tcPr>
            <w:tcW w:w="1242" w:type="dxa"/>
            <w:hideMark/>
          </w:tcPr>
          <w:p w14:paraId="099B3179"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C0090</w:t>
            </w:r>
          </w:p>
        </w:tc>
        <w:tc>
          <w:tcPr>
            <w:tcW w:w="2127" w:type="dxa"/>
            <w:hideMark/>
          </w:tcPr>
          <w:p w14:paraId="21C5B01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counterparty code</w:t>
            </w:r>
          </w:p>
        </w:tc>
        <w:tc>
          <w:tcPr>
            <w:tcW w:w="5873" w:type="dxa"/>
            <w:hideMark/>
          </w:tcPr>
          <w:p w14:paraId="38007676" w14:textId="4CFB6133" w:rsidR="00E21451" w:rsidRPr="00C22FD0" w:rsidRDefault="00E21451" w:rsidP="0040755A">
            <w:pPr>
              <w:spacing w:after="120"/>
              <w:rPr>
                <w:rFonts w:ascii="Times New Roman" w:hAnsi="Times New Roman" w:cs="Times New Roman"/>
                <w:sz w:val="20"/>
                <w:szCs w:val="20"/>
              </w:rPr>
            </w:pPr>
            <w:r w:rsidRPr="00C22FD0">
              <w:rPr>
                <w:rFonts w:ascii="Times New Roman" w:hAnsi="Times New Roman" w:cs="Times New Roman"/>
                <w:sz w:val="20"/>
                <w:szCs w:val="20"/>
              </w:rPr>
              <w:t>Identification of the code used for the “Counterparty Code” item.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LEI </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None</w:t>
            </w:r>
          </w:p>
        </w:tc>
      </w:tr>
      <w:tr w:rsidR="00E21451" w:rsidRPr="00C22FD0" w14:paraId="6485B132" w14:textId="77777777" w:rsidTr="0040755A">
        <w:trPr>
          <w:trHeight w:val="1005"/>
        </w:trPr>
        <w:tc>
          <w:tcPr>
            <w:tcW w:w="1242" w:type="dxa"/>
            <w:hideMark/>
          </w:tcPr>
          <w:p w14:paraId="53AE24AC"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C0100</w:t>
            </w:r>
          </w:p>
        </w:tc>
        <w:tc>
          <w:tcPr>
            <w:tcW w:w="2127" w:type="dxa"/>
            <w:hideMark/>
          </w:tcPr>
          <w:p w14:paraId="5AC1B17A"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Counterparty asset category</w:t>
            </w:r>
          </w:p>
        </w:tc>
        <w:tc>
          <w:tcPr>
            <w:tcW w:w="5873" w:type="dxa"/>
            <w:hideMark/>
          </w:tcPr>
          <w:p w14:paraId="53C26AB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the most significant asset category borrowed/received as part </w:t>
            </w:r>
            <w:proofErr w:type="gramStart"/>
            <w:r w:rsidRPr="00C22FD0">
              <w:rPr>
                <w:rFonts w:ascii="Times New Roman" w:hAnsi="Times New Roman" w:cs="Times New Roman"/>
                <w:sz w:val="20"/>
                <w:szCs w:val="20"/>
              </w:rPr>
              <w:t>of a securities</w:t>
            </w:r>
            <w:proofErr w:type="gramEnd"/>
            <w:r w:rsidRPr="00C22FD0">
              <w:rPr>
                <w:rFonts w:ascii="Times New Roman" w:hAnsi="Times New Roman" w:cs="Times New Roman"/>
                <w:sz w:val="20"/>
                <w:szCs w:val="20"/>
              </w:rPr>
              <w:t xml:space="preserve"> lending transactions or repurchase agreements.</w:t>
            </w:r>
            <w:r w:rsidRPr="00C22FD0">
              <w:rPr>
                <w:rFonts w:ascii="Times New Roman" w:hAnsi="Times New Roman" w:cs="Times New Roman"/>
                <w:sz w:val="20"/>
                <w:szCs w:val="20"/>
              </w:rPr>
              <w:br/>
              <w:t xml:space="preserve">Use the asset categories defined in </w:t>
            </w:r>
            <w:r w:rsidRPr="00C22FD0">
              <w:rPr>
                <w:rFonts w:ascii="Times New Roman" w:hAnsi="Times New Roman" w:cs="Times New Roman"/>
                <w:bCs/>
                <w:sz w:val="20"/>
                <w:szCs w:val="20"/>
              </w:rPr>
              <w:t>Annex IV – Assets Categories of this Regulation</w:t>
            </w:r>
            <w:r w:rsidRPr="00C22FD0">
              <w:rPr>
                <w:rFonts w:ascii="Times New Roman" w:hAnsi="Times New Roman" w:cs="Times New Roman"/>
                <w:sz w:val="20"/>
                <w:szCs w:val="20"/>
              </w:rPr>
              <w:t xml:space="preserve">. </w:t>
            </w:r>
          </w:p>
        </w:tc>
      </w:tr>
      <w:tr w:rsidR="00E21451" w:rsidRPr="00C22FD0" w14:paraId="50EC5407" w14:textId="77777777" w:rsidTr="0040755A">
        <w:trPr>
          <w:trHeight w:val="1140"/>
        </w:trPr>
        <w:tc>
          <w:tcPr>
            <w:tcW w:w="1242" w:type="dxa"/>
            <w:hideMark/>
          </w:tcPr>
          <w:p w14:paraId="77EBB183"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C0110</w:t>
            </w:r>
          </w:p>
        </w:tc>
        <w:tc>
          <w:tcPr>
            <w:tcW w:w="2127" w:type="dxa"/>
            <w:hideMark/>
          </w:tcPr>
          <w:p w14:paraId="2805F371" w14:textId="65A3FB24"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held in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contracts</w:t>
            </w:r>
          </w:p>
        </w:tc>
        <w:tc>
          <w:tcPr>
            <w:tcW w:w="5873" w:type="dxa"/>
            <w:hideMark/>
          </w:tcPr>
          <w:p w14:paraId="0758EB7A" w14:textId="1E102168"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rPr>
              <w:t>Identify if the underlying asset identified in C0060 is held by unit linked and index linked contracts. One of the options in the following closed list shall be used:</w:t>
            </w:r>
            <w:r w:rsidRPr="00C22FD0">
              <w:rPr>
                <w:rFonts w:ascii="Times New Roman" w:hAnsi="Times New Roman" w:cs="Times New Roman"/>
                <w:sz w:val="20"/>
                <w:szCs w:val="20"/>
              </w:rPr>
              <w:br/>
            </w:r>
            <w:r w:rsidRPr="00C22FD0">
              <w:rPr>
                <w:rFonts w:ascii="Times New Roman" w:hAnsi="Times New Roman" w:cs="Times New Roman"/>
                <w:sz w:val="20"/>
                <w:szCs w:val="20"/>
                <w:lang w:val="en-US"/>
              </w:rPr>
              <w:t xml:space="preserve">1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Unit</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 or index</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w:t>
            </w:r>
          </w:p>
          <w:p w14:paraId="794E6E59" w14:textId="1EA81BB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lang w:val="en-US"/>
              </w:rPr>
              <w:t xml:space="preserve">2 </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Neither unit</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 nor index</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linked</w:t>
            </w:r>
          </w:p>
        </w:tc>
      </w:tr>
      <w:tr w:rsidR="00E21451" w:rsidRPr="00C22FD0" w14:paraId="6D0465D9" w14:textId="77777777" w:rsidTr="0040755A">
        <w:trPr>
          <w:trHeight w:val="1856"/>
        </w:trPr>
        <w:tc>
          <w:tcPr>
            <w:tcW w:w="1242" w:type="dxa"/>
          </w:tcPr>
          <w:p w14:paraId="15606896"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C0120</w:t>
            </w:r>
          </w:p>
        </w:tc>
        <w:tc>
          <w:tcPr>
            <w:tcW w:w="2127" w:type="dxa"/>
          </w:tcPr>
          <w:p w14:paraId="2E990661"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Position in the contract</w:t>
            </w:r>
          </w:p>
        </w:tc>
        <w:tc>
          <w:tcPr>
            <w:tcW w:w="5873" w:type="dxa"/>
          </w:tcPr>
          <w:p w14:paraId="3F968072" w14:textId="727F15E8"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Identify whether the undertaking is a buyer or seller in the repo or a lender or borrower in the securities lending.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Buyer in a repo</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Seller in a repo</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Lender in a securities lending  </w:t>
            </w:r>
          </w:p>
          <w:p w14:paraId="0BCA5AA7" w14:textId="10785334" w:rsidR="00E21451" w:rsidRPr="00C22FD0" w:rsidRDefault="00E21451" w:rsidP="0040755A">
            <w:pPr>
              <w:spacing w:after="120" w:line="276" w:lineRule="auto"/>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Borrower in a securities lending</w:t>
            </w:r>
          </w:p>
        </w:tc>
      </w:tr>
      <w:tr w:rsidR="00E21451" w:rsidRPr="00C22FD0" w14:paraId="4E7398AD" w14:textId="77777777" w:rsidTr="0040755A">
        <w:trPr>
          <w:trHeight w:val="1649"/>
        </w:trPr>
        <w:tc>
          <w:tcPr>
            <w:tcW w:w="1242" w:type="dxa"/>
            <w:hideMark/>
          </w:tcPr>
          <w:p w14:paraId="5CC423FA"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C0130</w:t>
            </w:r>
          </w:p>
        </w:tc>
        <w:tc>
          <w:tcPr>
            <w:tcW w:w="2127" w:type="dxa"/>
            <w:hideMark/>
          </w:tcPr>
          <w:p w14:paraId="6BA5081B"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Near leg amount</w:t>
            </w:r>
          </w:p>
        </w:tc>
        <w:tc>
          <w:tcPr>
            <w:tcW w:w="5873" w:type="dxa"/>
            <w:hideMark/>
          </w:tcPr>
          <w:p w14:paraId="3534EF4B"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Represents the following amounts: </w:t>
            </w:r>
          </w:p>
          <w:p w14:paraId="4ACCD0E9" w14:textId="77777777" w:rsidR="00E21451" w:rsidRPr="00C22FD0" w:rsidRDefault="00E21451" w:rsidP="00B42F70">
            <w:pPr>
              <w:pStyle w:val="ListParagraph"/>
              <w:numPr>
                <w:ilvl w:val="0"/>
                <w:numId w:val="22"/>
              </w:numPr>
              <w:rPr>
                <w:rFonts w:ascii="Times New Roman" w:hAnsi="Times New Roman" w:cs="Times New Roman"/>
                <w:sz w:val="20"/>
                <w:szCs w:val="20"/>
              </w:rPr>
            </w:pPr>
            <w:r w:rsidRPr="00C22FD0">
              <w:rPr>
                <w:rFonts w:ascii="Times New Roman" w:hAnsi="Times New Roman" w:cs="Times New Roman"/>
                <w:sz w:val="20"/>
                <w:szCs w:val="20"/>
              </w:rPr>
              <w:t>Buyer in a repo: amount received at the contract inception</w:t>
            </w:r>
          </w:p>
          <w:p w14:paraId="2E774B1E" w14:textId="77777777" w:rsidR="00E21451" w:rsidRPr="00C22FD0" w:rsidRDefault="00E21451" w:rsidP="00B42F70">
            <w:pPr>
              <w:pStyle w:val="ListParagraph"/>
              <w:numPr>
                <w:ilvl w:val="0"/>
                <w:numId w:val="22"/>
              </w:numPr>
              <w:rPr>
                <w:rFonts w:ascii="Times New Roman" w:hAnsi="Times New Roman" w:cs="Times New Roman"/>
                <w:sz w:val="20"/>
                <w:szCs w:val="20"/>
              </w:rPr>
            </w:pPr>
            <w:r w:rsidRPr="00C22FD0">
              <w:rPr>
                <w:rFonts w:ascii="Times New Roman" w:hAnsi="Times New Roman" w:cs="Times New Roman"/>
                <w:sz w:val="20"/>
                <w:szCs w:val="20"/>
              </w:rPr>
              <w:t>Seller in a repo: amount ceded at the contract inception</w:t>
            </w:r>
          </w:p>
          <w:p w14:paraId="31899AE3" w14:textId="77777777" w:rsidR="00E21451" w:rsidRPr="00C22FD0" w:rsidRDefault="00E21451" w:rsidP="00B42F70">
            <w:pPr>
              <w:pStyle w:val="ListParagraph"/>
              <w:numPr>
                <w:ilvl w:val="0"/>
                <w:numId w:val="22"/>
              </w:numPr>
              <w:rPr>
                <w:rFonts w:ascii="Times New Roman" w:hAnsi="Times New Roman" w:cs="Times New Roman"/>
                <w:sz w:val="20"/>
                <w:szCs w:val="20"/>
              </w:rPr>
            </w:pPr>
            <w:r w:rsidRPr="00C22FD0">
              <w:rPr>
                <w:rFonts w:ascii="Times New Roman" w:hAnsi="Times New Roman" w:cs="Times New Roman"/>
                <w:sz w:val="20"/>
                <w:szCs w:val="20"/>
              </w:rPr>
              <w:t>Lender in a securities lending:  amount received as guarantee at the contract inception</w:t>
            </w:r>
          </w:p>
          <w:p w14:paraId="0707B9E7" w14:textId="77777777" w:rsidR="00E21451" w:rsidRPr="00C22FD0" w:rsidRDefault="00E21451" w:rsidP="00B42F70">
            <w:pPr>
              <w:pStyle w:val="ListParagraph"/>
              <w:numPr>
                <w:ilvl w:val="0"/>
                <w:numId w:val="22"/>
              </w:numPr>
              <w:rPr>
                <w:rFonts w:ascii="Times New Roman" w:hAnsi="Times New Roman" w:cs="Times New Roman"/>
                <w:sz w:val="20"/>
                <w:szCs w:val="20"/>
              </w:rPr>
            </w:pPr>
            <w:r w:rsidRPr="00C22FD0">
              <w:rPr>
                <w:rFonts w:ascii="Times New Roman" w:hAnsi="Times New Roman" w:cs="Times New Roman"/>
                <w:sz w:val="20"/>
                <w:szCs w:val="20"/>
              </w:rPr>
              <w:t>Borrower in a securities lending: amount or market value of the securities received at the contract inception</w:t>
            </w:r>
          </w:p>
        </w:tc>
      </w:tr>
      <w:tr w:rsidR="00E21451" w:rsidRPr="00C22FD0" w14:paraId="508D5DCC" w14:textId="77777777" w:rsidTr="0040755A">
        <w:trPr>
          <w:trHeight w:val="204"/>
        </w:trPr>
        <w:tc>
          <w:tcPr>
            <w:tcW w:w="1242" w:type="dxa"/>
            <w:hideMark/>
          </w:tcPr>
          <w:p w14:paraId="43B502CF"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C0140</w:t>
            </w:r>
          </w:p>
        </w:tc>
        <w:tc>
          <w:tcPr>
            <w:tcW w:w="2127" w:type="dxa"/>
            <w:hideMark/>
          </w:tcPr>
          <w:p w14:paraId="12399080"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Far leg amount</w:t>
            </w:r>
          </w:p>
        </w:tc>
        <w:tc>
          <w:tcPr>
            <w:tcW w:w="5873" w:type="dxa"/>
            <w:hideMark/>
          </w:tcPr>
          <w:p w14:paraId="4569350C"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This item is only applicable for repos and represents the following amounts: </w:t>
            </w:r>
          </w:p>
          <w:p w14:paraId="7024F030" w14:textId="77777777" w:rsidR="00E21451" w:rsidRPr="00C22FD0" w:rsidRDefault="00E21451" w:rsidP="00B42F70">
            <w:pPr>
              <w:pStyle w:val="ListParagraph"/>
              <w:numPr>
                <w:ilvl w:val="0"/>
                <w:numId w:val="22"/>
              </w:numPr>
              <w:spacing w:line="276" w:lineRule="auto"/>
              <w:rPr>
                <w:rFonts w:ascii="Times New Roman" w:hAnsi="Times New Roman" w:cs="Times New Roman"/>
                <w:sz w:val="20"/>
                <w:szCs w:val="20"/>
              </w:rPr>
            </w:pPr>
            <w:r w:rsidRPr="00C22FD0">
              <w:rPr>
                <w:rFonts w:ascii="Times New Roman" w:hAnsi="Times New Roman" w:cs="Times New Roman"/>
                <w:sz w:val="20"/>
                <w:szCs w:val="20"/>
              </w:rPr>
              <w:t>Buyer in a repo: amount ceded at the contract maturity</w:t>
            </w:r>
          </w:p>
          <w:p w14:paraId="541F51AE" w14:textId="77777777" w:rsidR="00E21451" w:rsidRPr="00C22FD0" w:rsidRDefault="00E21451" w:rsidP="00B42F70">
            <w:pPr>
              <w:pStyle w:val="ListParagraph"/>
              <w:numPr>
                <w:ilvl w:val="0"/>
                <w:numId w:val="22"/>
              </w:numPr>
              <w:rPr>
                <w:rFonts w:ascii="Times New Roman" w:hAnsi="Times New Roman" w:cs="Times New Roman"/>
                <w:sz w:val="20"/>
                <w:szCs w:val="20"/>
              </w:rPr>
            </w:pPr>
            <w:r w:rsidRPr="00C22FD0">
              <w:rPr>
                <w:rFonts w:ascii="Times New Roman" w:hAnsi="Times New Roman" w:cs="Times New Roman"/>
                <w:sz w:val="20"/>
                <w:szCs w:val="20"/>
              </w:rPr>
              <w:t>Seller in a repo: amount received at the contract maturity</w:t>
            </w:r>
          </w:p>
        </w:tc>
      </w:tr>
      <w:tr w:rsidR="00E21451" w:rsidRPr="00C22FD0" w14:paraId="0E801EC4" w14:textId="77777777" w:rsidTr="0040755A">
        <w:trPr>
          <w:trHeight w:val="727"/>
        </w:trPr>
        <w:tc>
          <w:tcPr>
            <w:tcW w:w="1242" w:type="dxa"/>
            <w:hideMark/>
          </w:tcPr>
          <w:p w14:paraId="5A542FED"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C0150</w:t>
            </w:r>
          </w:p>
        </w:tc>
        <w:tc>
          <w:tcPr>
            <w:tcW w:w="2127" w:type="dxa"/>
            <w:hideMark/>
          </w:tcPr>
          <w:p w14:paraId="6ABF889D"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Start date</w:t>
            </w:r>
          </w:p>
        </w:tc>
        <w:tc>
          <w:tcPr>
            <w:tcW w:w="5873" w:type="dxa"/>
            <w:hideMark/>
          </w:tcPr>
          <w:p w14:paraId="50E8CFFE" w14:textId="2FB2B9C9"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contract start date. The contract start date refers to the date when obligations under the </w:t>
            </w:r>
            <w:r w:rsidRPr="00C22FD0">
              <w:rPr>
                <w:rFonts w:ascii="Times New Roman" w:hAnsi="Times New Roman" w:cs="Times New Roman"/>
                <w:sz w:val="20"/>
                <w:szCs w:val="20"/>
              </w:rPr>
              <w:lastRenderedPageBreak/>
              <w:t>contract come into effect.</w:t>
            </w:r>
          </w:p>
        </w:tc>
      </w:tr>
      <w:tr w:rsidR="00E21451" w:rsidRPr="00C22FD0" w14:paraId="7E95407D" w14:textId="77777777" w:rsidTr="0040755A">
        <w:trPr>
          <w:trHeight w:val="1883"/>
        </w:trPr>
        <w:tc>
          <w:tcPr>
            <w:tcW w:w="1242" w:type="dxa"/>
            <w:hideMark/>
          </w:tcPr>
          <w:p w14:paraId="6428F05C"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lastRenderedPageBreak/>
              <w:t>C0160</w:t>
            </w:r>
          </w:p>
        </w:tc>
        <w:tc>
          <w:tcPr>
            <w:tcW w:w="2127" w:type="dxa"/>
            <w:hideMark/>
          </w:tcPr>
          <w:p w14:paraId="1199EB3E"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Maturity date</w:t>
            </w:r>
          </w:p>
        </w:tc>
        <w:tc>
          <w:tcPr>
            <w:tcW w:w="5873" w:type="dxa"/>
            <w:hideMark/>
          </w:tcPr>
          <w:p w14:paraId="58E259A0" w14:textId="1C14CE94"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code of the contract closing date. Even if the contract is on an open call basis, there is usually a date when the contract expires. In these cases this date must be reported, if no call occurs before.</w:t>
            </w:r>
            <w:r w:rsidRPr="00C22FD0">
              <w:rPr>
                <w:rFonts w:ascii="Times New Roman" w:hAnsi="Times New Roman" w:cs="Times New Roman"/>
                <w:sz w:val="20"/>
                <w:szCs w:val="20"/>
              </w:rPr>
              <w:br/>
              <w:t>An agreement is considered closed when it has matured, a call occurs or the agreement is cancelled.</w:t>
            </w:r>
            <w:r w:rsidRPr="00C22FD0">
              <w:rPr>
                <w:rFonts w:ascii="Times New Roman" w:hAnsi="Times New Roman" w:cs="Times New Roman"/>
                <w:sz w:val="20"/>
                <w:szCs w:val="20"/>
              </w:rPr>
              <w:br/>
              <w:t>For contracts with no defined maturity date report “9999</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31”.</w:t>
            </w:r>
          </w:p>
        </w:tc>
      </w:tr>
      <w:tr w:rsidR="00E21451" w:rsidRPr="00C22FD0" w14:paraId="4D7368DE" w14:textId="77777777" w:rsidTr="0040755A">
        <w:trPr>
          <w:trHeight w:val="381"/>
        </w:trPr>
        <w:tc>
          <w:tcPr>
            <w:tcW w:w="1242" w:type="dxa"/>
            <w:hideMark/>
          </w:tcPr>
          <w:p w14:paraId="3ED7F4CB"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C0170</w:t>
            </w:r>
          </w:p>
        </w:tc>
        <w:tc>
          <w:tcPr>
            <w:tcW w:w="2127" w:type="dxa"/>
            <w:hideMark/>
          </w:tcPr>
          <w:p w14:paraId="7DD6F379"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Solvency II Value</w:t>
            </w:r>
          </w:p>
        </w:tc>
        <w:tc>
          <w:tcPr>
            <w:tcW w:w="5873" w:type="dxa"/>
            <w:hideMark/>
          </w:tcPr>
          <w:p w14:paraId="3A47601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only applicable for contracts that are still open at the reporting date.</w:t>
            </w:r>
          </w:p>
          <w:p w14:paraId="5F3E4B37" w14:textId="6545B37F"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Value of the repo or securities lending contract, following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75 of Directive 2009/138/EC rules for valuation of contracts.</w:t>
            </w:r>
          </w:p>
          <w:p w14:paraId="73D8564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value can be positive, negative or zero.</w:t>
            </w:r>
          </w:p>
        </w:tc>
      </w:tr>
    </w:tbl>
    <w:p w14:paraId="5F8ADC98" w14:textId="77777777" w:rsidR="00E21451" w:rsidRPr="00C22FD0" w:rsidRDefault="00E21451">
      <w:pPr>
        <w:rPr>
          <w:rFonts w:ascii="Times New Roman" w:hAnsi="Times New Roman" w:cs="Times New Roman"/>
          <w:sz w:val="20"/>
          <w:szCs w:val="20"/>
        </w:rPr>
      </w:pPr>
    </w:p>
    <w:p w14:paraId="6D3DAC27" w14:textId="38CDFC51" w:rsidR="00E21451" w:rsidRPr="00C22FD0" w:rsidRDefault="00E21451">
      <w:pPr>
        <w:rPr>
          <w:rFonts w:ascii="Times New Roman" w:hAnsi="Times New Roman" w:cs="Times New Roman"/>
          <w:b/>
          <w:bCs/>
          <w:sz w:val="20"/>
          <w:szCs w:val="20"/>
        </w:rPr>
      </w:pPr>
      <w:r w:rsidRPr="00C22FD0">
        <w:rPr>
          <w:rFonts w:ascii="Times New Roman" w:hAnsi="Times New Roman" w:cs="Times New Roman"/>
          <w:b/>
          <w:bCs/>
          <w:sz w:val="20"/>
          <w:szCs w:val="20"/>
        </w:rPr>
        <w:t xml:space="preserve">S.11.01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Assets held as collateral</w:t>
      </w:r>
    </w:p>
    <w:p w14:paraId="72023473" w14:textId="77777777"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59A3095A" w14:textId="6A85565C" w:rsidR="00E21451" w:rsidRPr="00C22FD0" w:rsidRDefault="00FC4845">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5EAA98FC" w14:textId="69B4CFEA" w:rsidR="00E21451" w:rsidRPr="00C22FD0" w:rsidRDefault="00E21451">
      <w:pPr>
        <w:jc w:val="both"/>
        <w:rPr>
          <w:rFonts w:ascii="Times New Roman" w:hAnsi="Times New Roman" w:cs="Times New Roman"/>
          <w:bCs/>
          <w:sz w:val="20"/>
          <w:szCs w:val="20"/>
        </w:rPr>
      </w:pPr>
      <w:r w:rsidRPr="00C22FD0">
        <w:rPr>
          <w:rFonts w:ascii="Times New Roman" w:hAnsi="Times New Roman" w:cs="Times New Roman"/>
          <w:sz w:val="20"/>
          <w:szCs w:val="20"/>
        </w:rPr>
        <w:t>This template contains an item</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item list of </w:t>
      </w:r>
      <w:r w:rsidRPr="00C22FD0">
        <w:rPr>
          <w:rFonts w:ascii="Times New Roman" w:hAnsi="Times New Roman" w:cs="Times New Roman"/>
          <w:bCs/>
          <w:sz w:val="20"/>
          <w:szCs w:val="20"/>
        </w:rPr>
        <w:t>off</w:t>
      </w:r>
      <w:r w:rsidR="004508C9" w:rsidRPr="00C22FD0">
        <w:rPr>
          <w:rFonts w:ascii="Times New Roman" w:hAnsi="Times New Roman" w:cs="Times New Roman"/>
          <w:bCs/>
          <w:sz w:val="20"/>
          <w:szCs w:val="20"/>
        </w:rPr>
        <w:t>–</w:t>
      </w:r>
      <w:r w:rsidRPr="00C22FD0">
        <w:rPr>
          <w:rFonts w:ascii="Times New Roman" w:hAnsi="Times New Roman" w:cs="Times New Roman"/>
          <w:bCs/>
          <w:sz w:val="20"/>
          <w:szCs w:val="20"/>
        </w:rPr>
        <w:t xml:space="preserve">balance sheet assets held as collateral for covering balance sheet. </w:t>
      </w:r>
    </w:p>
    <w:p w14:paraId="51BBECD6" w14:textId="77777777" w:rsidR="00E21451" w:rsidRPr="00C22FD0" w:rsidRDefault="00E21451">
      <w:pPr>
        <w:jc w:val="both"/>
        <w:rPr>
          <w:rFonts w:ascii="Times New Roman" w:hAnsi="Times New Roman" w:cs="Times New Roman"/>
          <w:bCs/>
          <w:sz w:val="20"/>
          <w:szCs w:val="20"/>
        </w:rPr>
      </w:pPr>
      <w:r w:rsidRPr="00C22FD0">
        <w:rPr>
          <w:rFonts w:ascii="Times New Roman" w:hAnsi="Times New Roman" w:cs="Times New Roman"/>
          <w:bCs/>
          <w:sz w:val="20"/>
          <w:szCs w:val="20"/>
        </w:rPr>
        <w:t xml:space="preserve">It consists of detailed information from the perspective of the assets held as collateral and not from the perspective of the collateral arrangement. </w:t>
      </w:r>
    </w:p>
    <w:p w14:paraId="3179C029" w14:textId="5899421C" w:rsidR="00E21451" w:rsidRPr="00C22FD0" w:rsidRDefault="00E21451">
      <w:pPr>
        <w:jc w:val="both"/>
        <w:rPr>
          <w:rFonts w:ascii="Times New Roman" w:hAnsi="Times New Roman" w:cs="Times New Roman"/>
          <w:bCs/>
          <w:sz w:val="20"/>
          <w:szCs w:val="20"/>
        </w:rPr>
      </w:pPr>
      <w:r w:rsidRPr="00C22FD0">
        <w:rPr>
          <w:rFonts w:ascii="Times New Roman" w:hAnsi="Times New Roman" w:cs="Times New Roman"/>
          <w:bCs/>
          <w:sz w:val="20"/>
          <w:szCs w:val="20"/>
        </w:rPr>
        <w:t xml:space="preserve">If there is a pool of collaterals or </w:t>
      </w:r>
      <w:proofErr w:type="gramStart"/>
      <w:r w:rsidRPr="00C22FD0">
        <w:rPr>
          <w:rFonts w:ascii="Times New Roman" w:hAnsi="Times New Roman" w:cs="Times New Roman"/>
          <w:bCs/>
          <w:sz w:val="20"/>
          <w:szCs w:val="20"/>
        </w:rPr>
        <w:t>a collateral</w:t>
      </w:r>
      <w:proofErr w:type="gramEnd"/>
      <w:r w:rsidRPr="00C22FD0">
        <w:rPr>
          <w:rFonts w:ascii="Times New Roman" w:hAnsi="Times New Roman" w:cs="Times New Roman"/>
          <w:bCs/>
          <w:sz w:val="20"/>
          <w:szCs w:val="20"/>
        </w:rPr>
        <w:t xml:space="preserve"> arrangement comprising multiple assets, as many </w:t>
      </w:r>
      <w:r w:rsidR="00473BE5" w:rsidRPr="00C22FD0">
        <w:rPr>
          <w:rFonts w:ascii="Times New Roman" w:hAnsi="Times New Roman" w:cs="Times New Roman"/>
          <w:bCs/>
          <w:sz w:val="20"/>
          <w:szCs w:val="20"/>
        </w:rPr>
        <w:t>rows</w:t>
      </w:r>
      <w:r w:rsidRPr="00C22FD0">
        <w:rPr>
          <w:rFonts w:ascii="Times New Roman" w:hAnsi="Times New Roman" w:cs="Times New Roman"/>
          <w:bCs/>
          <w:sz w:val="20"/>
          <w:szCs w:val="20"/>
        </w:rPr>
        <w:t xml:space="preserve"> as the assets in the pool or arrangement shall be reported.</w:t>
      </w:r>
    </w:p>
    <w:p w14:paraId="26CDA662" w14:textId="77777777"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sz w:val="20"/>
          <w:szCs w:val="20"/>
        </w:rPr>
        <w:t>This template comprises two tables: Information on positions held and Information on assets.</w:t>
      </w:r>
    </w:p>
    <w:p w14:paraId="3A74CE00" w14:textId="0A8A20EA"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sz w:val="20"/>
          <w:szCs w:val="20"/>
        </w:rPr>
        <w:t xml:space="preserve">On the table Information on positions held, each asset held as collateral shall be reported separately in as many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 xml:space="preserve"> as needed in order to properly fill in all variables requested in that table. If for the same asset two values can be attributed to one variable, then this asset needs to be reported in more than one line.</w:t>
      </w:r>
    </w:p>
    <w:p w14:paraId="2E0FAC05" w14:textId="701D6455"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sz w:val="20"/>
          <w:szCs w:val="20"/>
        </w:rPr>
        <w:t xml:space="preserve">On the table Information on assets, each asset held as collateral shall be reported separately, with one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for each asset, filling in all variables requested in that table.</w:t>
      </w:r>
    </w:p>
    <w:p w14:paraId="2A470360" w14:textId="329EFAFA"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bCs/>
          <w:sz w:val="20"/>
          <w:szCs w:val="20"/>
        </w:rPr>
        <w:t>All items except items “</w:t>
      </w:r>
      <w:r w:rsidRPr="00C22FD0">
        <w:rPr>
          <w:rFonts w:ascii="Times New Roman" w:hAnsi="Times New Roman" w:cs="Times New Roman"/>
          <w:sz w:val="20"/>
          <w:szCs w:val="20"/>
        </w:rPr>
        <w:t xml:space="preserve">Type of asset for which the collateral is held” (C0140), “Name of the counterparty pledging the collateral” (C0060) and “Name of the group of the counterparty pledging the collateral” (C0070) </w:t>
      </w:r>
      <w:r w:rsidRPr="00C22FD0">
        <w:rPr>
          <w:rFonts w:ascii="Times New Roman" w:hAnsi="Times New Roman" w:cs="Times New Roman"/>
          <w:bCs/>
          <w:sz w:val="20"/>
          <w:szCs w:val="20"/>
        </w:rPr>
        <w:t>relate to information on the assets held as collateral. Item C0140</w:t>
      </w:r>
      <w:r w:rsidRPr="00C22FD0">
        <w:rPr>
          <w:rFonts w:ascii="Times New Roman" w:hAnsi="Times New Roman" w:cs="Times New Roman"/>
          <w:sz w:val="20"/>
          <w:szCs w:val="20"/>
        </w:rPr>
        <w:t xml:space="preserve"> relates to the asset on the balance sheet for which the collateral is held while items </w:t>
      </w:r>
      <w:r w:rsidRPr="00C22FD0">
        <w:rPr>
          <w:rFonts w:ascii="Times New Roman" w:hAnsi="Times New Roman" w:cs="Times New Roman"/>
          <w:bCs/>
          <w:sz w:val="20"/>
          <w:szCs w:val="20"/>
        </w:rPr>
        <w:t>C0060 and C0070</w:t>
      </w:r>
      <w:r w:rsidRPr="00C22FD0">
        <w:rPr>
          <w:rFonts w:ascii="Times New Roman" w:hAnsi="Times New Roman" w:cs="Times New Roman"/>
          <w:sz w:val="20"/>
          <w:szCs w:val="20"/>
        </w:rPr>
        <w:t xml:space="preserve"> relate to the counterparty pledging the collateral.</w:t>
      </w:r>
    </w:p>
    <w:p w14:paraId="01593F43" w14:textId="0CECD762" w:rsidR="00E21451" w:rsidRPr="00C22FD0" w:rsidRDefault="00E21451">
      <w:pPr>
        <w:jc w:val="both"/>
        <w:rPr>
          <w:rFonts w:ascii="Times New Roman" w:hAnsi="Times New Roman" w:cs="Times New Roman"/>
          <w:sz w:val="20"/>
          <w:szCs w:val="20"/>
        </w:rPr>
      </w:pPr>
      <w:r w:rsidRPr="00C22FD0">
        <w:rPr>
          <w:rFonts w:ascii="Times New Roman" w:hAnsi="Times New Roman" w:cs="Times New Roman"/>
          <w:bCs/>
          <w:sz w:val="20"/>
          <w:szCs w:val="20"/>
        </w:rPr>
        <w:t xml:space="preserve">The asset categories referred to in this template are the ones defined in Annex IV – Assets Categories of this Regulation and </w:t>
      </w:r>
      <w:r w:rsidRPr="00C22FD0">
        <w:rPr>
          <w:rFonts w:ascii="Times New Roman" w:hAnsi="Times New Roman" w:cs="Times New Roman"/>
          <w:sz w:val="20"/>
          <w:szCs w:val="20"/>
        </w:rPr>
        <w:t>references to CIC codes refer to Annex V</w:t>
      </w:r>
      <w:r w:rsidR="004E66EA" w:rsidRPr="00C22FD0">
        <w:rPr>
          <w:rFonts w:ascii="Times New Roman" w:hAnsi="Times New Roman" w:cs="Times New Roman"/>
          <w:sz w:val="20"/>
          <w:szCs w:val="20"/>
        </w:rPr>
        <w:t>I</w:t>
      </w:r>
      <w:r w:rsidRPr="00C22FD0">
        <w:rPr>
          <w:rFonts w:ascii="Times New Roman" w:hAnsi="Times New Roman" w:cs="Times New Roman"/>
          <w:sz w:val="20"/>
          <w:szCs w:val="20"/>
        </w:rPr>
        <w:t xml:space="preserve"> – CIC table of this Regulation.</w:t>
      </w:r>
    </w:p>
    <w:p w14:paraId="57DCA875" w14:textId="180F2A74"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rPr>
        <w:t>T</w:t>
      </w:r>
      <w:r w:rsidRPr="00C22FD0">
        <w:rPr>
          <w:rFonts w:ascii="Times New Roman" w:hAnsi="Times New Roman" w:cs="Times New Roman"/>
          <w:sz w:val="20"/>
          <w:szCs w:val="20"/>
          <w:lang w:val="en-US"/>
        </w:rPr>
        <w:t>he template is applicable for method 1 (Accounting consolidation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based method), method 2 (Deduction and aggregation method) and a combination of methods 1 and 2.</w:t>
      </w:r>
    </w:p>
    <w:p w14:paraId="47377668"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35C65A49" w14:textId="3B6BFA48"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 xml:space="preserve">Where method 1 is used exclusively, the reporting shall reflect the consolidated position of the </w:t>
      </w:r>
      <w:r w:rsidRPr="00C22FD0">
        <w:rPr>
          <w:rFonts w:ascii="Times New Roman" w:hAnsi="Times New Roman" w:cs="Times New Roman"/>
          <w:bCs/>
          <w:sz w:val="20"/>
          <w:szCs w:val="20"/>
        </w:rPr>
        <w:t xml:space="preserve">assets held as collateral </w:t>
      </w:r>
      <w:r w:rsidR="00B46E40" w:rsidRPr="00C22FD0">
        <w:rPr>
          <w:rFonts w:ascii="Times New Roman" w:hAnsi="Times New Roman" w:cs="Times New Roman"/>
          <w:sz w:val="20"/>
          <w:szCs w:val="20"/>
          <w:lang w:val="en-US"/>
        </w:rPr>
        <w:t>within the scope of group supervision</w:t>
      </w:r>
      <w:r w:rsidRPr="00C22FD0">
        <w:rPr>
          <w:rFonts w:ascii="Times New Roman" w:hAnsi="Times New Roman" w:cs="Times New Roman"/>
          <w:sz w:val="20"/>
          <w:szCs w:val="20"/>
          <w:lang w:val="en-US"/>
        </w:rPr>
        <w:t xml:space="preserve">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group transactions.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15826895"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4FF75411" w14:textId="71FC7E50" w:rsidR="00DF5874" w:rsidRPr="00C22FD0" w:rsidRDefault="00E21451" w:rsidP="00DF5874">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 xml:space="preserve">assets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bCs/>
          <w:sz w:val="20"/>
          <w:szCs w:val="20"/>
        </w:rPr>
        <w:t>as collateral</w:t>
      </w:r>
      <w:r w:rsidRPr="00C22FD0">
        <w:rPr>
          <w:rFonts w:ascii="Times New Roman" w:hAnsi="Times New Roman" w:cs="Times New Roman"/>
          <w:sz w:val="20"/>
          <w:szCs w:val="20"/>
          <w:lang w:val="en-US"/>
        </w:rPr>
        <w:t xml:space="preserve">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6B1EE9F9" w14:textId="7E86BA1F"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 xml:space="preserve">assets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bCs/>
          <w:sz w:val="20"/>
          <w:szCs w:val="20"/>
        </w:rPr>
        <w:t>as collateral</w:t>
      </w:r>
      <w:r w:rsidRPr="00C22FD0">
        <w:rPr>
          <w:rFonts w:ascii="Times New Roman" w:hAnsi="Times New Roman" w:cs="Times New Roman"/>
          <w:sz w:val="20"/>
          <w:szCs w:val="20"/>
          <w:lang w:val="en-US"/>
        </w:rPr>
        <w:t xml:space="preserve"> by</w:t>
      </w:r>
      <w:r w:rsidRPr="00C22FD0" w:rsidDel="00C515B7">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undertakings consolidated in accordance with Article 335</w:t>
      </w:r>
      <w:r w:rsidR="007F7B23" w:rsidRPr="00C22FD0">
        <w:rPr>
          <w:rFonts w:ascii="Times New Roman" w:hAnsi="Times New Roman" w:cs="Times New Roman"/>
          <w:sz w:val="20"/>
          <w:szCs w:val="20"/>
          <w:lang w:val="en-US"/>
        </w:rPr>
        <w:t>, paragraph 1,</w:t>
      </w:r>
      <w:r w:rsidRPr="00C22FD0">
        <w:rPr>
          <w:rFonts w:ascii="Times New Roman" w:hAnsi="Times New Roman" w:cs="Times New Roman"/>
          <w:sz w:val="20"/>
          <w:szCs w:val="20"/>
          <w:lang w:val="en-US"/>
        </w:rPr>
        <w:t xml:space="preserve"> </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in of Delegated Regulation (EU) 2015/35 shall be reported item by item; </w:t>
      </w:r>
    </w:p>
    <w:p w14:paraId="1C02D3DF"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assets held as collateral</w:t>
      </w:r>
      <w:r w:rsidRPr="00C22FD0">
        <w:rPr>
          <w:rFonts w:ascii="Times New Roman" w:hAnsi="Times New Roman" w:cs="Times New Roman"/>
          <w:sz w:val="20"/>
          <w:szCs w:val="20"/>
          <w:lang w:val="en-US"/>
        </w:rPr>
        <w:t xml:space="preserve"> by</w:t>
      </w:r>
      <w:r w:rsidRPr="00C22FD0" w:rsidDel="00C515B7">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other related undertakings shall not be included.</w:t>
      </w:r>
    </w:p>
    <w:p w14:paraId="3386C065"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538FA6E0" w14:textId="25173CAC"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method 2 is used exclusively,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w:t>
      </w:r>
      <w:r w:rsidRPr="00C22FD0">
        <w:rPr>
          <w:rFonts w:ascii="Times New Roman" w:hAnsi="Times New Roman" w:cs="Times New Roman"/>
          <w:bCs/>
          <w:sz w:val="20"/>
          <w:szCs w:val="20"/>
        </w:rPr>
        <w:t>assets held as collateral</w:t>
      </w:r>
      <w:r w:rsidRPr="00C22FD0">
        <w:rPr>
          <w:rFonts w:ascii="Times New Roman" w:hAnsi="Times New Roman" w:cs="Times New Roman"/>
          <w:sz w:val="20"/>
          <w:szCs w:val="20"/>
        </w:rPr>
        <w:t xml:space="preserve"> </w:t>
      </w:r>
      <w:r w:rsidRPr="00C22FD0">
        <w:rPr>
          <w:rFonts w:ascii="Times New Roman" w:hAnsi="Times New Roman" w:cs="Times New Roman"/>
          <w:sz w:val="20"/>
          <w:szCs w:val="20"/>
          <w:lang w:val="en-US"/>
        </w:rPr>
        <w:t>by the participating undertakings, the insurance holding companies and subsidiaries, regardless of the proportional share used.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4901C474"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4D530B4D" w14:textId="119F293B" w:rsidR="00DF5874" w:rsidRPr="00C22FD0" w:rsidRDefault="00E21451" w:rsidP="00DF5874">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 xml:space="preserve">assets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bCs/>
          <w:sz w:val="20"/>
          <w:szCs w:val="20"/>
        </w:rPr>
        <w:t>as collateral</w:t>
      </w:r>
      <w:r w:rsidRPr="00C22FD0">
        <w:rPr>
          <w:rFonts w:ascii="Times New Roman" w:hAnsi="Times New Roman" w:cs="Times New Roman"/>
          <w:sz w:val="20"/>
          <w:szCs w:val="20"/>
          <w:lang w:val="en-US"/>
        </w:rPr>
        <w:t xml:space="preserve"> by</w:t>
      </w:r>
      <w:r w:rsidRPr="00C22FD0" w:rsidDel="00C515B7">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4E379FA8" w14:textId="21FD7A8D"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 xml:space="preserve">assets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bCs/>
          <w:sz w:val="20"/>
          <w:szCs w:val="20"/>
        </w:rPr>
        <w:t>as collateral</w:t>
      </w:r>
      <w:r w:rsidRPr="00C22FD0">
        <w:rPr>
          <w:rFonts w:ascii="Times New Roman" w:hAnsi="Times New Roman" w:cs="Times New Roman"/>
          <w:sz w:val="20"/>
          <w:szCs w:val="20"/>
          <w:lang w:val="en-US"/>
        </w:rPr>
        <w:t xml:space="preserve"> by</w:t>
      </w:r>
      <w:r w:rsidRPr="00C22FD0" w:rsidDel="00C515B7">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insurance and reinsurance undertakings, insurance holding companies, ancillary services undertakings and special purpose vehicle which are subsidiaries (European Economic 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shall be reported item by item by undertaking;</w:t>
      </w:r>
    </w:p>
    <w:p w14:paraId="46F4D017"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assets held as collateral</w:t>
      </w:r>
      <w:r w:rsidRPr="00C22FD0">
        <w:rPr>
          <w:rFonts w:ascii="Times New Roman" w:hAnsi="Times New Roman" w:cs="Times New Roman"/>
          <w:sz w:val="20"/>
          <w:szCs w:val="20"/>
          <w:lang w:val="en-US"/>
        </w:rPr>
        <w:t xml:space="preserve"> by</w:t>
      </w:r>
      <w:r w:rsidRPr="00C22FD0" w:rsidDel="00C515B7">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other related undertakings</w:t>
      </w:r>
      <w:r w:rsidRPr="00C22FD0">
        <w:rPr>
          <w:rFonts w:ascii="Times New Roman" w:hAnsi="Times New Roman" w:cs="Times New Roman"/>
          <w:sz w:val="20"/>
          <w:szCs w:val="20"/>
          <w:u w:val="single"/>
          <w:lang w:val="en-US"/>
        </w:rPr>
        <w:t xml:space="preserve"> </w:t>
      </w:r>
      <w:r w:rsidRPr="00C22FD0">
        <w:rPr>
          <w:rFonts w:ascii="Times New Roman" w:hAnsi="Times New Roman" w:cs="Times New Roman"/>
          <w:sz w:val="20"/>
          <w:szCs w:val="20"/>
          <w:lang w:val="en-US"/>
        </w:rPr>
        <w:t>shall not be included.</w:t>
      </w:r>
    </w:p>
    <w:p w14:paraId="38DFD6F3"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7E4604E3" w14:textId="386D6FED"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Where a combination of methods 1 and 2 is used, one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w:t>
      </w:r>
      <w:r w:rsidR="00801A9D" w:rsidRPr="00C22FD0">
        <w:rPr>
          <w:rFonts w:ascii="Times New Roman" w:hAnsi="Times New Roman" w:cs="Times New Roman"/>
          <w:sz w:val="20"/>
          <w:szCs w:val="20"/>
          <w:lang w:val="en-US"/>
        </w:rPr>
        <w:t xml:space="preserve">shall </w:t>
      </w:r>
      <w:r w:rsidRPr="00C22FD0">
        <w:rPr>
          <w:rFonts w:ascii="Times New Roman" w:hAnsi="Times New Roman" w:cs="Times New Roman"/>
          <w:sz w:val="20"/>
          <w:szCs w:val="20"/>
          <w:lang w:val="en-US"/>
        </w:rPr>
        <w:t xml:space="preserve">reflect the consolidated position of the </w:t>
      </w:r>
      <w:r w:rsidRPr="00C22FD0">
        <w:rPr>
          <w:rFonts w:ascii="Times New Roman" w:hAnsi="Times New Roman" w:cs="Times New Roman"/>
          <w:bCs/>
          <w:sz w:val="20"/>
          <w:szCs w:val="20"/>
        </w:rPr>
        <w:t>assets held as collateral</w:t>
      </w:r>
      <w:r w:rsidRPr="00C22FD0">
        <w:rPr>
          <w:rFonts w:ascii="Times New Roman" w:hAnsi="Times New Roman" w:cs="Times New Roman"/>
          <w:sz w:val="20"/>
          <w:szCs w:val="20"/>
          <w:lang w:val="en-US"/>
        </w:rPr>
        <w:t xml:space="preserve"> </w:t>
      </w:r>
      <w:r w:rsidR="00B46E40" w:rsidRPr="00C22FD0">
        <w:rPr>
          <w:rFonts w:ascii="Times New Roman" w:hAnsi="Times New Roman" w:cs="Times New Roman"/>
          <w:sz w:val="20"/>
          <w:szCs w:val="20"/>
          <w:lang w:val="en-US"/>
        </w:rPr>
        <w:t>within the scope of group supervision</w:t>
      </w:r>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net of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group transactions, which must be reported and the other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include the detailed list of the </w:t>
      </w:r>
      <w:r w:rsidRPr="00C22FD0">
        <w:rPr>
          <w:rFonts w:ascii="Times New Roman" w:hAnsi="Times New Roman" w:cs="Times New Roman"/>
          <w:bCs/>
          <w:sz w:val="20"/>
          <w:szCs w:val="20"/>
        </w:rPr>
        <w:t>assets held as collateral</w:t>
      </w:r>
      <w:r w:rsidRPr="00C22FD0">
        <w:rPr>
          <w:rFonts w:ascii="Times New Roman" w:hAnsi="Times New Roman" w:cs="Times New Roman"/>
          <w:sz w:val="20"/>
          <w:szCs w:val="20"/>
          <w:lang w:val="en-US"/>
        </w:rPr>
        <w:t xml:space="preserve"> by the participating undertakings, the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and subsidiaries</w:t>
      </w:r>
      <w:r w:rsidRPr="00C22FD0">
        <w:rPr>
          <w:rFonts w:ascii="Times New Roman" w:hAnsi="Times New Roman" w:cs="Times New Roman"/>
          <w:sz w:val="20"/>
          <w:szCs w:val="20"/>
        </w:rPr>
        <w:t>,</w:t>
      </w:r>
      <w:r w:rsidRPr="00C22FD0">
        <w:rPr>
          <w:rFonts w:ascii="Times New Roman" w:hAnsi="Times New Roman" w:cs="Times New Roman"/>
          <w:sz w:val="20"/>
          <w:szCs w:val="20"/>
          <w:lang w:val="en-US"/>
        </w:rPr>
        <w:t xml:space="preserve"> regardless of the proportional share used. </w:t>
      </w:r>
    </w:p>
    <w:p w14:paraId="5F3665C9" w14:textId="77777777" w:rsidR="00E21451" w:rsidRPr="00C22FD0" w:rsidRDefault="00E21451" w:rsidP="0040755A">
      <w:pPr>
        <w:snapToGrid w:val="0"/>
        <w:spacing w:after="0"/>
        <w:jc w:val="both"/>
        <w:rPr>
          <w:rFonts w:ascii="Times New Roman" w:hAnsi="Times New Roman" w:cs="Times New Roman"/>
          <w:sz w:val="20"/>
          <w:szCs w:val="20"/>
          <w:lang w:val="en-US"/>
        </w:rPr>
      </w:pPr>
    </w:p>
    <w:p w14:paraId="44EBAA75" w14:textId="47D8CDB8"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first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1FF72D90"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not be reported;</w:t>
      </w:r>
    </w:p>
    <w:p w14:paraId="78D07A00" w14:textId="14533CF5" w:rsidR="00B02A85" w:rsidRPr="00C22FD0" w:rsidRDefault="00E21451" w:rsidP="00B02A85">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 xml:space="preserve">assets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bCs/>
          <w:sz w:val="20"/>
          <w:szCs w:val="20"/>
        </w:rPr>
        <w:t>as collateral</w:t>
      </w:r>
      <w:r w:rsidRPr="00C22FD0">
        <w:rPr>
          <w:rFonts w:ascii="Times New Roman" w:hAnsi="Times New Roman" w:cs="Times New Roman"/>
          <w:sz w:val="20"/>
          <w:szCs w:val="20"/>
          <w:lang w:val="en-US"/>
        </w:rPr>
        <w:t xml:space="preserve"> by</w:t>
      </w:r>
      <w:r w:rsidRPr="00C22FD0" w:rsidDel="00C515B7">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shall be reported item by item;</w:t>
      </w:r>
    </w:p>
    <w:p w14:paraId="3631EE85" w14:textId="7CEDEFF1"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 xml:space="preserve">assets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bCs/>
          <w:sz w:val="20"/>
          <w:szCs w:val="20"/>
        </w:rPr>
        <w:t>as collateral</w:t>
      </w:r>
      <w:r w:rsidRPr="00C22FD0">
        <w:rPr>
          <w:rFonts w:ascii="Times New Roman" w:hAnsi="Times New Roman" w:cs="Times New Roman"/>
          <w:sz w:val="20"/>
          <w:szCs w:val="20"/>
          <w:lang w:val="en-US"/>
        </w:rPr>
        <w:t xml:space="preserve"> by</w:t>
      </w:r>
      <w:r w:rsidRPr="00C22FD0" w:rsidDel="00C515B7">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undertakings consolidated in accordance with Article 335</w:t>
      </w:r>
      <w:r w:rsidR="007F7B23" w:rsidRPr="00C22FD0">
        <w:rPr>
          <w:rFonts w:ascii="Times New Roman" w:hAnsi="Times New Roman" w:cs="Times New Roman"/>
          <w:sz w:val="20"/>
          <w:szCs w:val="20"/>
          <w:lang w:val="en-US"/>
        </w:rPr>
        <w:t>, paragraph 1,</w:t>
      </w:r>
      <w:r w:rsidRPr="00C22FD0">
        <w:rPr>
          <w:rFonts w:ascii="Times New Roman" w:hAnsi="Times New Roman" w:cs="Times New Roman"/>
          <w:sz w:val="20"/>
          <w:szCs w:val="20"/>
          <w:lang w:val="en-US"/>
        </w:rPr>
        <w:t xml:space="preserve"> </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a</w:t>
      </w:r>
      <w:r w:rsidR="007F7B23" w:rsidRPr="00C22FD0">
        <w:rPr>
          <w:rFonts w:ascii="Times New Roman" w:hAnsi="Times New Roman" w:cs="Times New Roman"/>
          <w:sz w:val="20"/>
          <w:szCs w:val="20"/>
          <w:lang w:val="en-US"/>
        </w:rPr>
        <w:t>), (</w:t>
      </w:r>
      <w:r w:rsidRPr="00C22FD0">
        <w:rPr>
          <w:rFonts w:ascii="Times New Roman" w:hAnsi="Times New Roman" w:cs="Times New Roman"/>
          <w:sz w:val="20"/>
          <w:szCs w:val="20"/>
          <w:lang w:val="en-US"/>
        </w:rPr>
        <w:t>b</w:t>
      </w:r>
      <w:r w:rsidR="007F7B23" w:rsidRPr="00C22FD0">
        <w:rPr>
          <w:rFonts w:ascii="Times New Roman" w:hAnsi="Times New Roman" w:cs="Times New Roman"/>
          <w:sz w:val="20"/>
          <w:szCs w:val="20"/>
          <w:lang w:val="en-US"/>
        </w:rPr>
        <w:t>) and (</w:t>
      </w:r>
      <w:r w:rsidRPr="00C22FD0">
        <w:rPr>
          <w:rFonts w:ascii="Times New Roman" w:hAnsi="Times New Roman" w:cs="Times New Roman"/>
          <w:sz w:val="20"/>
          <w:szCs w:val="20"/>
          <w:lang w:val="en-US"/>
        </w:rPr>
        <w:t>c</w:t>
      </w:r>
      <w:r w:rsidR="007F7B23"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 of Delegated Regulation (EU) 2015/35 shall be reported item by item; </w:t>
      </w:r>
    </w:p>
    <w:p w14:paraId="34983A43"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u w:val="single"/>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assets held as collateral</w:t>
      </w:r>
      <w:r w:rsidRPr="00C22FD0">
        <w:rPr>
          <w:rFonts w:ascii="Times New Roman" w:hAnsi="Times New Roman" w:cs="Times New Roman"/>
          <w:sz w:val="20"/>
          <w:szCs w:val="20"/>
          <w:lang w:val="en-US"/>
        </w:rPr>
        <w:t xml:space="preserve"> by</w:t>
      </w:r>
      <w:r w:rsidRPr="00C22FD0" w:rsidDel="00C515B7">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other related undertakings shall not be included.</w:t>
      </w:r>
    </w:p>
    <w:p w14:paraId="4EFFDCED" w14:textId="77777777" w:rsidR="00E21451" w:rsidRPr="00C22FD0" w:rsidRDefault="00E21451" w:rsidP="0040755A">
      <w:pPr>
        <w:snapToGrid w:val="0"/>
        <w:spacing w:after="0"/>
        <w:ind w:left="720"/>
        <w:jc w:val="both"/>
        <w:rPr>
          <w:rFonts w:ascii="Times New Roman" w:hAnsi="Times New Roman" w:cs="Times New Roman"/>
          <w:sz w:val="20"/>
          <w:szCs w:val="20"/>
          <w:u w:val="single"/>
          <w:lang w:val="en-US"/>
        </w:rPr>
      </w:pPr>
    </w:p>
    <w:p w14:paraId="48CB5FF7" w14:textId="6358D7AB" w:rsidR="00E21451" w:rsidRPr="00C22FD0" w:rsidRDefault="00E21451" w:rsidP="0040755A">
      <w:pPr>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second part of the report</w:t>
      </w:r>
      <w:r w:rsidR="00801A9D" w:rsidRPr="00C22FD0">
        <w:rPr>
          <w:rFonts w:ascii="Times New Roman" w:hAnsi="Times New Roman" w:cs="Times New Roman"/>
          <w:sz w:val="20"/>
          <w:szCs w:val="20"/>
          <w:lang w:val="en-US"/>
        </w:rPr>
        <w:t>ing</w:t>
      </w:r>
      <w:r w:rsidRPr="00C22FD0">
        <w:rPr>
          <w:rFonts w:ascii="Times New Roman" w:hAnsi="Times New Roman" w:cs="Times New Roman"/>
          <w:sz w:val="20"/>
          <w:szCs w:val="20"/>
          <w:lang w:val="en-US"/>
        </w:rPr>
        <w:t xml:space="preserve"> shall be made as follows:</w:t>
      </w:r>
    </w:p>
    <w:p w14:paraId="3D2D67D7"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Item ‘Legal name of the undertaking – C0010’ and ‘</w:t>
      </w:r>
      <w:r w:rsidRPr="00C22FD0">
        <w:rPr>
          <w:rFonts w:ascii="Times New Roman" w:hAnsi="Times New Roman" w:cs="Times New Roman"/>
          <w:sz w:val="20"/>
          <w:szCs w:val="20"/>
        </w:rPr>
        <w:t>Identification code of the undertaking</w:t>
      </w:r>
      <w:r w:rsidRPr="00C22FD0">
        <w:rPr>
          <w:rFonts w:ascii="Times New Roman" w:hAnsi="Times New Roman" w:cs="Times New Roman"/>
          <w:sz w:val="20"/>
          <w:szCs w:val="20"/>
          <w:lang w:val="en-US"/>
        </w:rPr>
        <w:t xml:space="preserve"> – C0020’ shall be reported; </w:t>
      </w:r>
    </w:p>
    <w:p w14:paraId="11F5662B" w14:textId="4F1AE151"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 xml:space="preserve">assets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bCs/>
          <w:sz w:val="20"/>
          <w:szCs w:val="20"/>
        </w:rPr>
        <w:t>as collateral</w:t>
      </w:r>
      <w:r w:rsidRPr="00C22FD0">
        <w:rPr>
          <w:rFonts w:ascii="Times New Roman" w:hAnsi="Times New Roman" w:cs="Times New Roman"/>
          <w:sz w:val="20"/>
          <w:szCs w:val="20"/>
          <w:lang w:val="en-US"/>
        </w:rPr>
        <w:t xml:space="preserve"> by participating insurance and reinsurance undertakings or insurance holding companies or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financial holding companies under method 2 shall be reported item by item;</w:t>
      </w:r>
    </w:p>
    <w:p w14:paraId="0E5D48E8" w14:textId="5542C880"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 xml:space="preserve">assets held </w:t>
      </w:r>
      <w:r w:rsidRPr="00C22FD0">
        <w:rPr>
          <w:rFonts w:ascii="Times New Roman" w:hAnsi="Times New Roman" w:cs="Times New Roman"/>
          <w:sz w:val="20"/>
          <w:szCs w:val="20"/>
        </w:rPr>
        <w:t>directly (i.e. not on a look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through basis) </w:t>
      </w:r>
      <w:r w:rsidRPr="00C22FD0">
        <w:rPr>
          <w:rFonts w:ascii="Times New Roman" w:hAnsi="Times New Roman" w:cs="Times New Roman"/>
          <w:bCs/>
          <w:sz w:val="20"/>
          <w:szCs w:val="20"/>
        </w:rPr>
        <w:t>as collateral</w:t>
      </w:r>
      <w:r w:rsidRPr="00C22FD0">
        <w:rPr>
          <w:rFonts w:ascii="Times New Roman" w:hAnsi="Times New Roman" w:cs="Times New Roman"/>
          <w:sz w:val="20"/>
          <w:szCs w:val="20"/>
          <w:lang w:val="en-US"/>
        </w:rPr>
        <w:t xml:space="preserve"> by</w:t>
      </w:r>
      <w:r w:rsidRPr="00C22FD0" w:rsidDel="00C515B7">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 xml:space="preserve">insurance and reinsurance undertakings, insurance holding companies, ancillary services undertakings and special purpose vehicle </w:t>
      </w:r>
      <w:r w:rsidRPr="00C22FD0">
        <w:rPr>
          <w:rFonts w:ascii="Times New Roman" w:hAnsi="Times New Roman" w:cs="Times New Roman"/>
          <w:sz w:val="20"/>
          <w:szCs w:val="20"/>
          <w:lang w:val="en-US"/>
        </w:rPr>
        <w:lastRenderedPageBreak/>
        <w:t>which are subsidiaries under method 2 (European Economic Area,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European Economic Area) shall be reported item by item by undertaking;</w:t>
      </w:r>
    </w:p>
    <w:p w14:paraId="2BC2921F" w14:textId="77777777" w:rsidR="00E21451" w:rsidRPr="00C22FD0"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w:t>
      </w:r>
      <w:r w:rsidRPr="00C22FD0">
        <w:rPr>
          <w:rFonts w:ascii="Times New Roman" w:hAnsi="Times New Roman" w:cs="Times New Roman"/>
          <w:bCs/>
          <w:sz w:val="20"/>
          <w:szCs w:val="20"/>
        </w:rPr>
        <w:t>assets held as collateral</w:t>
      </w:r>
      <w:r w:rsidRPr="00C22FD0">
        <w:rPr>
          <w:rFonts w:ascii="Times New Roman" w:hAnsi="Times New Roman" w:cs="Times New Roman"/>
          <w:sz w:val="20"/>
          <w:szCs w:val="20"/>
          <w:lang w:val="en-US"/>
        </w:rPr>
        <w:t xml:space="preserve"> by</w:t>
      </w:r>
      <w:r w:rsidRPr="00C22FD0" w:rsidDel="00C515B7">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t>other related undertakings</w:t>
      </w:r>
      <w:r w:rsidRPr="00C22FD0">
        <w:rPr>
          <w:rFonts w:ascii="Times New Roman" w:hAnsi="Times New Roman" w:cs="Times New Roman"/>
          <w:sz w:val="20"/>
          <w:szCs w:val="20"/>
          <w:u w:val="single"/>
          <w:lang w:val="en-US"/>
        </w:rPr>
        <w:t xml:space="preserve"> </w:t>
      </w:r>
      <w:r w:rsidRPr="00C22FD0">
        <w:rPr>
          <w:rFonts w:ascii="Times New Roman" w:hAnsi="Times New Roman" w:cs="Times New Roman"/>
          <w:sz w:val="20"/>
          <w:szCs w:val="20"/>
          <w:lang w:val="en-US"/>
        </w:rPr>
        <w:t>under method 2 shall not be included.</w:t>
      </w:r>
    </w:p>
    <w:p w14:paraId="626C7EAF" w14:textId="77777777" w:rsidR="00E21451" w:rsidRPr="00C22FD0" w:rsidRDefault="00E21451" w:rsidP="0040755A">
      <w:pPr>
        <w:suppressAutoHyphens/>
        <w:snapToGrid w:val="0"/>
        <w:spacing w:after="0"/>
        <w:ind w:left="720"/>
        <w:jc w:val="both"/>
        <w:rPr>
          <w:rFonts w:ascii="Times New Roman" w:hAnsi="Times New Roman" w:cs="Times New Roman"/>
          <w:sz w:val="20"/>
          <w:szCs w:val="20"/>
          <w:lang w:val="en-US"/>
        </w:rPr>
      </w:pPr>
    </w:p>
    <w:tbl>
      <w:tblPr>
        <w:tblStyle w:val="TableGrid"/>
        <w:tblW w:w="9322" w:type="dxa"/>
        <w:tblLook w:val="04A0" w:firstRow="1" w:lastRow="0" w:firstColumn="1" w:lastColumn="0" w:noHBand="0" w:noVBand="1"/>
      </w:tblPr>
      <w:tblGrid>
        <w:gridCol w:w="1378"/>
        <w:gridCol w:w="1891"/>
        <w:gridCol w:w="6053"/>
      </w:tblGrid>
      <w:tr w:rsidR="00E21451" w:rsidRPr="00C22FD0" w14:paraId="2D04C2A3" w14:textId="77777777" w:rsidTr="0040755A">
        <w:trPr>
          <w:trHeight w:val="300"/>
        </w:trPr>
        <w:tc>
          <w:tcPr>
            <w:tcW w:w="1378" w:type="dxa"/>
            <w:tcBorders>
              <w:bottom w:val="single" w:sz="4" w:space="0" w:color="auto"/>
            </w:tcBorders>
            <w:noWrap/>
            <w:hideMark/>
          </w:tcPr>
          <w:p w14:paraId="7744EE17" w14:textId="77777777" w:rsidR="00E21451" w:rsidRPr="00C22FD0" w:rsidRDefault="00E21451" w:rsidP="0040755A">
            <w:pPr>
              <w:spacing w:after="200" w:line="276" w:lineRule="auto"/>
              <w:jc w:val="center"/>
              <w:rPr>
                <w:rFonts w:ascii="Times New Roman" w:hAnsi="Times New Roman" w:cs="Times New Roman"/>
                <w:sz w:val="20"/>
                <w:szCs w:val="20"/>
              </w:rPr>
            </w:pPr>
          </w:p>
        </w:tc>
        <w:tc>
          <w:tcPr>
            <w:tcW w:w="1891" w:type="dxa"/>
            <w:tcBorders>
              <w:bottom w:val="single" w:sz="4" w:space="0" w:color="auto"/>
            </w:tcBorders>
            <w:hideMark/>
          </w:tcPr>
          <w:p w14:paraId="2A6EE57D"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6053" w:type="dxa"/>
            <w:tcBorders>
              <w:bottom w:val="single" w:sz="4" w:space="0" w:color="auto"/>
            </w:tcBorders>
            <w:hideMark/>
          </w:tcPr>
          <w:p w14:paraId="7B66ACEC"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60A38E3A" w14:textId="77777777" w:rsidTr="0040755A">
        <w:trPr>
          <w:trHeight w:val="300"/>
        </w:trPr>
        <w:tc>
          <w:tcPr>
            <w:tcW w:w="3269" w:type="dxa"/>
            <w:gridSpan w:val="2"/>
            <w:tcBorders>
              <w:top w:val="single" w:sz="4" w:space="0" w:color="auto"/>
              <w:left w:val="nil"/>
              <w:bottom w:val="single" w:sz="4" w:space="0" w:color="auto"/>
              <w:right w:val="nil"/>
            </w:tcBorders>
            <w:noWrap/>
            <w:vAlign w:val="center"/>
          </w:tcPr>
          <w:p w14:paraId="2AABA615" w14:textId="77777777" w:rsidR="00E21451" w:rsidRPr="00C22FD0" w:rsidRDefault="00E21451" w:rsidP="0040755A">
            <w:pPr>
              <w:spacing w:before="120" w:after="120"/>
              <w:rPr>
                <w:rFonts w:ascii="Times New Roman" w:hAnsi="Times New Roman" w:cs="Times New Roman"/>
                <w:sz w:val="20"/>
                <w:szCs w:val="20"/>
              </w:rPr>
            </w:pPr>
            <w:r w:rsidRPr="00C22FD0">
              <w:rPr>
                <w:rFonts w:ascii="Times New Roman" w:hAnsi="Times New Roman" w:cs="Times New Roman"/>
                <w:b/>
                <w:sz w:val="20"/>
                <w:szCs w:val="20"/>
              </w:rPr>
              <w:t>Information on positions held</w:t>
            </w:r>
          </w:p>
        </w:tc>
        <w:tc>
          <w:tcPr>
            <w:tcW w:w="6053" w:type="dxa"/>
            <w:tcBorders>
              <w:top w:val="single" w:sz="4" w:space="0" w:color="auto"/>
              <w:left w:val="nil"/>
              <w:bottom w:val="single" w:sz="4" w:space="0" w:color="auto"/>
              <w:right w:val="nil"/>
            </w:tcBorders>
            <w:vAlign w:val="center"/>
          </w:tcPr>
          <w:p w14:paraId="160F3651" w14:textId="77777777" w:rsidR="00E21451" w:rsidRPr="00C22FD0" w:rsidRDefault="00E21451" w:rsidP="0040755A">
            <w:pPr>
              <w:spacing w:before="120" w:after="120"/>
              <w:rPr>
                <w:rFonts w:ascii="Times New Roman" w:hAnsi="Times New Roman" w:cs="Times New Roman"/>
                <w:sz w:val="20"/>
                <w:szCs w:val="20"/>
              </w:rPr>
            </w:pPr>
          </w:p>
        </w:tc>
      </w:tr>
      <w:tr w:rsidR="00E21451" w:rsidRPr="00C22FD0" w14:paraId="7FD59320" w14:textId="77777777" w:rsidTr="0040755A">
        <w:trPr>
          <w:trHeight w:val="300"/>
        </w:trPr>
        <w:tc>
          <w:tcPr>
            <w:tcW w:w="1378" w:type="dxa"/>
            <w:tcBorders>
              <w:top w:val="single" w:sz="4" w:space="0" w:color="auto"/>
            </w:tcBorders>
            <w:noWrap/>
          </w:tcPr>
          <w:p w14:paraId="7D9427E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w:t>
            </w:r>
          </w:p>
        </w:tc>
        <w:tc>
          <w:tcPr>
            <w:tcW w:w="1891" w:type="dxa"/>
            <w:tcBorders>
              <w:top w:val="single" w:sz="4" w:space="0" w:color="auto"/>
            </w:tcBorders>
          </w:tcPr>
          <w:p w14:paraId="37CAB04A" w14:textId="77777777"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sz w:val="20"/>
                <w:szCs w:val="20"/>
              </w:rPr>
              <w:t>Legal name of the undertaking</w:t>
            </w:r>
          </w:p>
        </w:tc>
        <w:tc>
          <w:tcPr>
            <w:tcW w:w="6053" w:type="dxa"/>
            <w:tcBorders>
              <w:top w:val="single" w:sz="4" w:space="0" w:color="auto"/>
            </w:tcBorders>
          </w:tcPr>
          <w:p w14:paraId="75D9E0B8" w14:textId="596BB3C8"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the legal name of the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that holds the asset as collateral.</w:t>
            </w:r>
          </w:p>
          <w:p w14:paraId="428EEAE1" w14:textId="3E897CFD" w:rsidR="00E21451" w:rsidRPr="00C22FD0" w:rsidRDefault="00E21451" w:rsidP="0040755A">
            <w:pPr>
              <w:spacing w:after="200" w:line="276" w:lineRule="auto"/>
              <w:rPr>
                <w:rFonts w:ascii="Times New Roman" w:hAnsi="Times New Roman" w:cs="Times New Roman"/>
                <w:b/>
                <w:bCs/>
                <w:sz w:val="20"/>
                <w:szCs w:val="20"/>
              </w:rPr>
            </w:pPr>
            <w:r w:rsidRPr="00C22FD0">
              <w:rPr>
                <w:rFonts w:ascii="Times New Roman" w:hAnsi="Times New Roman" w:cs="Times New Roman"/>
                <w:sz w:val="20"/>
                <w:szCs w:val="20"/>
              </w:rPr>
              <w:t>This item shall be filled in only when it relates to assets held as collateral by participating undertakings, insurance holding companies,</w:t>
            </w:r>
            <w:r w:rsidRPr="00C22FD0">
              <w:rPr>
                <w:rFonts w:ascii="Times New Roman" w:hAnsi="Times New Roman" w:cs="Times New Roman"/>
                <w:sz w:val="20"/>
                <w:szCs w:val="20"/>
                <w:lang w:val="en-US"/>
              </w:rPr>
              <w:t xml:space="preserve"> mixed</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financial holding companies </w:t>
            </w:r>
            <w:r w:rsidRPr="00C22FD0">
              <w:rPr>
                <w:rFonts w:ascii="Times New Roman" w:hAnsi="Times New Roman" w:cs="Times New Roman"/>
                <w:sz w:val="20"/>
                <w:szCs w:val="20"/>
              </w:rPr>
              <w:t>and subsidiaries under deduction and aggregation method.</w:t>
            </w:r>
          </w:p>
        </w:tc>
      </w:tr>
      <w:tr w:rsidR="00E21451" w:rsidRPr="00C22FD0" w14:paraId="3EA8B395" w14:textId="77777777" w:rsidTr="0040755A">
        <w:trPr>
          <w:trHeight w:val="1905"/>
        </w:trPr>
        <w:tc>
          <w:tcPr>
            <w:tcW w:w="1378" w:type="dxa"/>
          </w:tcPr>
          <w:p w14:paraId="3F7A2737"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C0020</w:t>
            </w:r>
          </w:p>
        </w:tc>
        <w:tc>
          <w:tcPr>
            <w:tcW w:w="1891" w:type="dxa"/>
          </w:tcPr>
          <w:p w14:paraId="4C3F34BC"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code of the undertaking</w:t>
            </w:r>
          </w:p>
        </w:tc>
        <w:tc>
          <w:tcPr>
            <w:tcW w:w="6053" w:type="dxa"/>
          </w:tcPr>
          <w:p w14:paraId="2FD6DC47" w14:textId="13DCF3F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by this order of priority if existent</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B46E40" w:rsidRPr="00C22FD0">
              <w:rPr>
                <w:rFonts w:ascii="Times New Roman" w:eastAsia="Times New Roman" w:hAnsi="Times New Roman" w:cs="Times New Roman"/>
                <w:sz w:val="20"/>
                <w:szCs w:val="20"/>
                <w:lang w:eastAsia="en-GB"/>
              </w:rPr>
              <w:t>within the scope of group supervision</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60CD4A4F" w14:textId="07504AA9" w:rsidR="00E21451" w:rsidRPr="00C22FD0" w:rsidRDefault="004508C9" w:rsidP="0040755A">
            <w:pPr>
              <w:spacing w:after="200" w:line="276" w:lineRule="auto"/>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B46E40" w:rsidRPr="00C22FD0">
              <w:rPr>
                <w:rFonts w:ascii="Times New Roman" w:eastAsia="Times New Roman" w:hAnsi="Times New Roman" w:cs="Times New Roman"/>
                <w:sz w:val="20"/>
                <w:szCs w:val="20"/>
                <w:lang w:eastAsia="en-GB"/>
              </w:rPr>
              <w:t>within the scope of group supervision</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5010E5BA" w14:textId="77777777" w:rsidTr="0040755A">
        <w:trPr>
          <w:trHeight w:val="1126"/>
        </w:trPr>
        <w:tc>
          <w:tcPr>
            <w:tcW w:w="1378" w:type="dxa"/>
          </w:tcPr>
          <w:p w14:paraId="68FE30C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C0030</w:t>
            </w:r>
          </w:p>
        </w:tc>
        <w:tc>
          <w:tcPr>
            <w:tcW w:w="1891" w:type="dxa"/>
          </w:tcPr>
          <w:p w14:paraId="7AA1E70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code of the ID of the undertaking</w:t>
            </w:r>
          </w:p>
        </w:tc>
        <w:tc>
          <w:tcPr>
            <w:tcW w:w="6053" w:type="dxa"/>
          </w:tcPr>
          <w:p w14:paraId="302811B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ID Code used for the “Identification code of the undertaking” item. One of the options in the following closed list shall be used:</w:t>
            </w:r>
          </w:p>
          <w:p w14:paraId="0C3C792B" w14:textId="28B875E8" w:rsidR="00E21451" w:rsidRPr="00C22FD0" w:rsidRDefault="00E21451" w:rsidP="0040755A">
            <w:pPr>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1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LEI </w:t>
            </w:r>
          </w:p>
          <w:p w14:paraId="07011861" w14:textId="479009C4" w:rsidR="00E21451" w:rsidRPr="00C22FD0" w:rsidRDefault="00E21451" w:rsidP="0040755A">
            <w:pPr>
              <w:spacing w:after="200" w:line="276" w:lineRule="auto"/>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2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Specific code</w:t>
            </w:r>
          </w:p>
        </w:tc>
      </w:tr>
      <w:tr w:rsidR="00E21451" w:rsidRPr="00C22FD0" w14:paraId="2C42A123" w14:textId="77777777" w:rsidTr="0040755A">
        <w:trPr>
          <w:trHeight w:val="1530"/>
        </w:trPr>
        <w:tc>
          <w:tcPr>
            <w:tcW w:w="1378" w:type="dxa"/>
            <w:hideMark/>
          </w:tcPr>
          <w:p w14:paraId="3349FC05" w14:textId="77777777" w:rsidR="00E21451" w:rsidRPr="00C22FD0" w:rsidRDefault="00E21451" w:rsidP="0040755A">
            <w:pPr>
              <w:pStyle w:val="NoSpacing"/>
              <w:rPr>
                <w:rFonts w:ascii="Times New Roman" w:hAnsi="Times New Roman"/>
              </w:rPr>
            </w:pPr>
            <w:r w:rsidRPr="00C22FD0">
              <w:rPr>
                <w:rFonts w:ascii="Times New Roman" w:hAnsi="Times New Roman" w:cs="Times New Roman"/>
                <w:sz w:val="20"/>
              </w:rPr>
              <w:t>C0040</w:t>
            </w:r>
          </w:p>
        </w:tc>
        <w:tc>
          <w:tcPr>
            <w:tcW w:w="1891" w:type="dxa"/>
            <w:hideMark/>
          </w:tcPr>
          <w:p w14:paraId="3856116D"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ID Code</w:t>
            </w:r>
          </w:p>
        </w:tc>
        <w:tc>
          <w:tcPr>
            <w:tcW w:w="6053" w:type="dxa"/>
            <w:hideMark/>
          </w:tcPr>
          <w:p w14:paraId="58E7529F" w14:textId="42E5C56B"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Asset ID code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and must be consistent over time</w:t>
            </w:r>
          </w:p>
          <w:p w14:paraId="3D59774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“code + EUR”</w:t>
            </w:r>
          </w:p>
        </w:tc>
      </w:tr>
      <w:tr w:rsidR="00E21451" w:rsidRPr="00C22FD0" w14:paraId="0204D150" w14:textId="77777777" w:rsidTr="0040755A">
        <w:trPr>
          <w:trHeight w:val="1055"/>
        </w:trPr>
        <w:tc>
          <w:tcPr>
            <w:tcW w:w="1378" w:type="dxa"/>
            <w:hideMark/>
          </w:tcPr>
          <w:p w14:paraId="132C7F3A"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lastRenderedPageBreak/>
              <w:t>C0050</w:t>
            </w:r>
          </w:p>
        </w:tc>
        <w:tc>
          <w:tcPr>
            <w:tcW w:w="1891" w:type="dxa"/>
            <w:hideMark/>
          </w:tcPr>
          <w:p w14:paraId="2D19A0CC"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ID Code Type</w:t>
            </w:r>
          </w:p>
        </w:tc>
        <w:tc>
          <w:tcPr>
            <w:tcW w:w="6053" w:type="dxa"/>
            <w:hideMark/>
          </w:tcPr>
          <w:p w14:paraId="4B3A8BF3"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“Asset ID Code” item. One of the options in the following closed list shall be used:</w:t>
            </w:r>
          </w:p>
          <w:p w14:paraId="2017BAF4" w14:textId="03D36BE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ISO/6166 for ISIN</w:t>
            </w:r>
          </w:p>
          <w:p w14:paraId="496BD5AB" w14:textId="60DFEC3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48F0CF59" w14:textId="0976C02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594F5515" w14:textId="03EC81E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537FF8F8" w14:textId="23408E3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6F7F22F9" w14:textId="7E9D24F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7B6DA556" w14:textId="6D9F9555" w:rsidR="00E21451" w:rsidRPr="00C22FD0" w:rsidRDefault="00E21451" w:rsidP="0040755A">
            <w:pPr>
              <w:spacing w:line="276" w:lineRule="auto"/>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386CD040" w14:textId="77777777" w:rsidR="00E21451" w:rsidRPr="00C22FD0" w:rsidRDefault="00E21451" w:rsidP="0040755A">
            <w:pPr>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417DF267" w14:textId="1E30BEE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17C93A61" w14:textId="4F18D32D"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t>
            </w:r>
          </w:p>
          <w:p w14:paraId="1DD1505D" w14:textId="5DFBB26C"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w:t>
            </w:r>
            <w:r w:rsidR="00962F63" w:rsidRPr="00C22FD0">
              <w:rPr>
                <w:rFonts w:ascii="Times New Roman" w:hAnsi="Times New Roman" w:cs="Times New Roman"/>
                <w:sz w:val="20"/>
                <w:szCs w:val="20"/>
              </w:rPr>
              <w:t>9</w:t>
            </w:r>
            <w:r w:rsidRPr="00C22FD0">
              <w:rPr>
                <w:rFonts w:ascii="Times New Roman" w:hAnsi="Times New Roman" w:cs="Times New Roman"/>
                <w:sz w:val="20"/>
                <w:szCs w:val="20"/>
              </w:rPr>
              <w:t xml:space="preserve"> and the option of the original Asset ID Code, as in the following example for which the code reported was ISIN code + currency: “9</w:t>
            </w:r>
            <w:r w:rsidR="00962F63" w:rsidRPr="00C22FD0">
              <w:rPr>
                <w:rFonts w:ascii="Times New Roman" w:hAnsi="Times New Roman" w:cs="Times New Roman"/>
                <w:sz w:val="20"/>
                <w:szCs w:val="20"/>
              </w:rPr>
              <w:t>9</w:t>
            </w:r>
            <w:r w:rsidRPr="00C22FD0">
              <w:rPr>
                <w:rFonts w:ascii="Times New Roman" w:hAnsi="Times New Roman" w:cs="Times New Roman"/>
                <w:sz w:val="20"/>
                <w:szCs w:val="20"/>
              </w:rPr>
              <w:t>/1”.</w:t>
            </w:r>
          </w:p>
        </w:tc>
      </w:tr>
      <w:tr w:rsidR="00E21451" w:rsidRPr="00C22FD0" w14:paraId="3084E7F3" w14:textId="77777777" w:rsidTr="0040755A">
        <w:trPr>
          <w:trHeight w:val="855"/>
        </w:trPr>
        <w:tc>
          <w:tcPr>
            <w:tcW w:w="1378" w:type="dxa"/>
            <w:hideMark/>
          </w:tcPr>
          <w:p w14:paraId="0DDE8F28"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C0060</w:t>
            </w:r>
          </w:p>
        </w:tc>
        <w:tc>
          <w:tcPr>
            <w:tcW w:w="1891" w:type="dxa"/>
            <w:hideMark/>
          </w:tcPr>
          <w:p w14:paraId="2E26A1A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Name of the counterparty pledging the collateral</w:t>
            </w:r>
          </w:p>
        </w:tc>
        <w:tc>
          <w:tcPr>
            <w:tcW w:w="6053" w:type="dxa"/>
            <w:hideMark/>
          </w:tcPr>
          <w:p w14:paraId="1B13CC39"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name of the counterpart that is pledging the collateral. When available, this item corresponds to the entity name in the LEI database. When this is not available corresponds to the legal name.</w:t>
            </w:r>
          </w:p>
          <w:p w14:paraId="618E70A9"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When the assets on the balance sheet for which the collateral is held are loans on policies, “Policyholder” shall be reported.</w:t>
            </w:r>
          </w:p>
        </w:tc>
      </w:tr>
      <w:tr w:rsidR="00E21451" w:rsidRPr="00C22FD0" w14:paraId="66BC352C" w14:textId="77777777" w:rsidTr="0040755A">
        <w:trPr>
          <w:trHeight w:val="855"/>
        </w:trPr>
        <w:tc>
          <w:tcPr>
            <w:tcW w:w="1378" w:type="dxa"/>
            <w:hideMark/>
          </w:tcPr>
          <w:p w14:paraId="75C325F9"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C0070</w:t>
            </w:r>
          </w:p>
        </w:tc>
        <w:tc>
          <w:tcPr>
            <w:tcW w:w="1891" w:type="dxa"/>
            <w:hideMark/>
          </w:tcPr>
          <w:p w14:paraId="5A94B359"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Name of the group of the counterparty pledging the collateral</w:t>
            </w:r>
          </w:p>
        </w:tc>
        <w:tc>
          <w:tcPr>
            <w:tcW w:w="6053" w:type="dxa"/>
            <w:hideMark/>
          </w:tcPr>
          <w:p w14:paraId="15B13AC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economic group of the counterpart pledging the collateral. When available, this item corresponds to the entity name in the LEI database. When this is not available corresponds to the legal name.</w:t>
            </w:r>
          </w:p>
          <w:p w14:paraId="4B285E7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when the assets on the balance sheet for which the collateral is held are loans on policies.</w:t>
            </w:r>
          </w:p>
        </w:tc>
      </w:tr>
      <w:tr w:rsidR="00E21451" w:rsidRPr="00C22FD0" w14:paraId="58FED21D" w14:textId="77777777" w:rsidTr="0040755A">
        <w:trPr>
          <w:trHeight w:val="464"/>
        </w:trPr>
        <w:tc>
          <w:tcPr>
            <w:tcW w:w="1378" w:type="dxa"/>
            <w:vMerge w:val="restart"/>
            <w:hideMark/>
          </w:tcPr>
          <w:p w14:paraId="5D50B931"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C0080</w:t>
            </w:r>
          </w:p>
        </w:tc>
        <w:tc>
          <w:tcPr>
            <w:tcW w:w="1891" w:type="dxa"/>
            <w:vMerge w:val="restart"/>
            <w:hideMark/>
          </w:tcPr>
          <w:p w14:paraId="7CDD6F5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Country of custody</w:t>
            </w:r>
          </w:p>
        </w:tc>
        <w:tc>
          <w:tcPr>
            <w:tcW w:w="6053" w:type="dxa"/>
            <w:vMerge w:val="restart"/>
            <w:hideMark/>
          </w:tcPr>
          <w:p w14:paraId="5604E43F" w14:textId="7E12BBC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ISO 3166</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2 code of the country where undertaking assets are held in custody. For identifying international custodians, such as </w:t>
            </w:r>
            <w:proofErr w:type="spellStart"/>
            <w:r w:rsidRPr="00C22FD0">
              <w:rPr>
                <w:rFonts w:ascii="Times New Roman" w:hAnsi="Times New Roman" w:cs="Times New Roman"/>
                <w:sz w:val="20"/>
                <w:szCs w:val="20"/>
              </w:rPr>
              <w:t>Euroclear</w:t>
            </w:r>
            <w:proofErr w:type="spellEnd"/>
            <w:r w:rsidRPr="00C22FD0">
              <w:rPr>
                <w:rFonts w:ascii="Times New Roman" w:hAnsi="Times New Roman" w:cs="Times New Roman"/>
                <w:sz w:val="20"/>
                <w:szCs w:val="20"/>
              </w:rPr>
              <w:t>, the country of custody will be the one where the custody service was contractually defined.</w:t>
            </w:r>
          </w:p>
          <w:p w14:paraId="14B532F6" w14:textId="77777777" w:rsidR="00E21451" w:rsidRPr="00C22FD0" w:rsidRDefault="00E21451" w:rsidP="0040755A">
            <w:pPr>
              <w:rPr>
                <w:rFonts w:ascii="Times New Roman" w:hAnsi="Times New Roman" w:cs="Times New Roman"/>
                <w:sz w:val="20"/>
                <w:szCs w:val="20"/>
              </w:rPr>
            </w:pPr>
          </w:p>
          <w:p w14:paraId="0670B454" w14:textId="72A2678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In case of the same asset being held in custody in more than one country, each asset shall be reported separately in as many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 xml:space="preserve"> as needed in order to properly identify all countries of custody.</w:t>
            </w:r>
          </w:p>
          <w:p w14:paraId="2CC2AD65" w14:textId="77777777" w:rsidR="00E21451" w:rsidRPr="00C22FD0" w:rsidRDefault="00E21451" w:rsidP="0040755A">
            <w:pPr>
              <w:rPr>
                <w:rFonts w:ascii="Times New Roman" w:hAnsi="Times New Roman" w:cs="Times New Roman"/>
                <w:sz w:val="20"/>
                <w:szCs w:val="20"/>
              </w:rPr>
            </w:pPr>
          </w:p>
          <w:p w14:paraId="4382BBF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item is not applicable for CIC category 8 – Mortgages and Loans (for mortgages and loans to natural persons, as those assets are not required to be individualised), CIC 71, CIC 75 and for CIC 95 – Plant and equipment (for own use) for the same reason.</w:t>
            </w:r>
          </w:p>
          <w:p w14:paraId="0972602F" w14:textId="77777777" w:rsidR="00E21451" w:rsidRPr="00C22FD0" w:rsidRDefault="00E21451" w:rsidP="0040755A">
            <w:pPr>
              <w:rPr>
                <w:rFonts w:ascii="Times New Roman" w:hAnsi="Times New Roman" w:cs="Times New Roman"/>
                <w:sz w:val="20"/>
                <w:szCs w:val="20"/>
              </w:rPr>
            </w:pPr>
          </w:p>
          <w:p w14:paraId="03E08FF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Regarding CIC Category 9, excluding CIC 95 – Plant and equipment (for own use), the issuer country is assessed by the address of the property.</w:t>
            </w:r>
          </w:p>
        </w:tc>
      </w:tr>
      <w:tr w:rsidR="00E21451" w:rsidRPr="00C22FD0" w14:paraId="53AF52C8" w14:textId="77777777" w:rsidTr="0040755A">
        <w:trPr>
          <w:trHeight w:val="1035"/>
        </w:trPr>
        <w:tc>
          <w:tcPr>
            <w:tcW w:w="1378" w:type="dxa"/>
            <w:vMerge/>
            <w:hideMark/>
          </w:tcPr>
          <w:p w14:paraId="42CF79E7" w14:textId="77777777" w:rsidR="00E21451" w:rsidRPr="00C22FD0" w:rsidRDefault="00E21451" w:rsidP="0040755A">
            <w:pPr>
              <w:spacing w:after="200" w:line="276" w:lineRule="auto"/>
              <w:rPr>
                <w:rFonts w:ascii="Times New Roman" w:hAnsi="Times New Roman" w:cs="Times New Roman"/>
                <w:sz w:val="20"/>
                <w:szCs w:val="20"/>
              </w:rPr>
            </w:pPr>
          </w:p>
        </w:tc>
        <w:tc>
          <w:tcPr>
            <w:tcW w:w="1891" w:type="dxa"/>
            <w:vMerge/>
            <w:hideMark/>
          </w:tcPr>
          <w:p w14:paraId="2C8464D1" w14:textId="77777777" w:rsidR="00E21451" w:rsidRPr="00C22FD0" w:rsidRDefault="00E21451" w:rsidP="0040755A">
            <w:pPr>
              <w:spacing w:after="200" w:line="276" w:lineRule="auto"/>
              <w:rPr>
                <w:rFonts w:ascii="Times New Roman" w:hAnsi="Times New Roman" w:cs="Times New Roman"/>
                <w:sz w:val="20"/>
                <w:szCs w:val="20"/>
              </w:rPr>
            </w:pPr>
          </w:p>
        </w:tc>
        <w:tc>
          <w:tcPr>
            <w:tcW w:w="6053" w:type="dxa"/>
            <w:vMerge/>
            <w:hideMark/>
          </w:tcPr>
          <w:p w14:paraId="6E1C6DDB" w14:textId="77777777" w:rsidR="00E21451" w:rsidRPr="00C22FD0" w:rsidRDefault="00E21451" w:rsidP="0040755A">
            <w:pPr>
              <w:spacing w:after="200" w:line="276" w:lineRule="auto"/>
              <w:rPr>
                <w:rFonts w:ascii="Times New Roman" w:hAnsi="Times New Roman" w:cs="Times New Roman"/>
                <w:sz w:val="20"/>
                <w:szCs w:val="20"/>
              </w:rPr>
            </w:pPr>
          </w:p>
        </w:tc>
      </w:tr>
      <w:tr w:rsidR="00E21451" w:rsidRPr="00C22FD0" w14:paraId="438034D7" w14:textId="77777777" w:rsidTr="0040755A">
        <w:trPr>
          <w:trHeight w:val="890"/>
        </w:trPr>
        <w:tc>
          <w:tcPr>
            <w:tcW w:w="1378" w:type="dxa"/>
            <w:hideMark/>
          </w:tcPr>
          <w:p w14:paraId="0807B5FA"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lastRenderedPageBreak/>
              <w:t>C0090</w:t>
            </w:r>
          </w:p>
        </w:tc>
        <w:tc>
          <w:tcPr>
            <w:tcW w:w="1891" w:type="dxa"/>
            <w:hideMark/>
          </w:tcPr>
          <w:p w14:paraId="2ADCD9D7"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Quantity</w:t>
            </w:r>
          </w:p>
        </w:tc>
        <w:tc>
          <w:tcPr>
            <w:tcW w:w="6053" w:type="dxa"/>
            <w:hideMark/>
          </w:tcPr>
          <w:p w14:paraId="759DD269"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Number of assets, for all assets if relevant.</w:t>
            </w:r>
          </w:p>
          <w:p w14:paraId="429E070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shall not be reported if item Par amount</w:t>
            </w:r>
            <w:r w:rsidRPr="00C22FD0" w:rsidDel="00B13507">
              <w:rPr>
                <w:rFonts w:ascii="Times New Roman" w:hAnsi="Times New Roman" w:cs="Times New Roman"/>
                <w:sz w:val="20"/>
                <w:szCs w:val="20"/>
              </w:rPr>
              <w:t xml:space="preserve"> </w:t>
            </w:r>
            <w:r w:rsidRPr="00C22FD0">
              <w:rPr>
                <w:rFonts w:ascii="Times New Roman" w:hAnsi="Times New Roman" w:cs="Times New Roman"/>
                <w:sz w:val="20"/>
                <w:szCs w:val="20"/>
              </w:rPr>
              <w:t>(C0100)</w:t>
            </w:r>
            <w:r w:rsidRPr="00C22FD0" w:rsidDel="00B13507">
              <w:rPr>
                <w:rFonts w:ascii="Times New Roman" w:hAnsi="Times New Roman" w:cs="Times New Roman"/>
                <w:sz w:val="20"/>
                <w:szCs w:val="20"/>
              </w:rPr>
              <w:t xml:space="preserve"> </w:t>
            </w:r>
            <w:r w:rsidRPr="00C22FD0">
              <w:rPr>
                <w:rFonts w:ascii="Times New Roman" w:hAnsi="Times New Roman" w:cs="Times New Roman"/>
                <w:sz w:val="20"/>
                <w:szCs w:val="20"/>
              </w:rPr>
              <w:t>is reported.</w:t>
            </w:r>
          </w:p>
        </w:tc>
      </w:tr>
      <w:tr w:rsidR="00E21451" w:rsidRPr="00C22FD0" w14:paraId="1E61B854" w14:textId="77777777" w:rsidTr="0040755A">
        <w:trPr>
          <w:trHeight w:val="1005"/>
        </w:trPr>
        <w:tc>
          <w:tcPr>
            <w:tcW w:w="1378" w:type="dxa"/>
          </w:tcPr>
          <w:p w14:paraId="2877F6C5"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C0100</w:t>
            </w:r>
          </w:p>
        </w:tc>
        <w:tc>
          <w:tcPr>
            <w:tcW w:w="1891" w:type="dxa"/>
          </w:tcPr>
          <w:p w14:paraId="1D42B52A"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Par amount</w:t>
            </w:r>
          </w:p>
        </w:tc>
        <w:tc>
          <w:tcPr>
            <w:tcW w:w="6053" w:type="dxa"/>
          </w:tcPr>
          <w:p w14:paraId="232CDEAE" w14:textId="4AAF8587" w:rsidR="00E21451" w:rsidRPr="00C22FD0" w:rsidRDefault="00472482"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w:t>
            </w:r>
            <w:r w:rsidR="00E21451" w:rsidRPr="00C22FD0">
              <w:rPr>
                <w:rFonts w:ascii="Times New Roman" w:hAnsi="Times New Roman" w:cs="Times New Roman"/>
                <w:sz w:val="20"/>
                <w:szCs w:val="20"/>
              </w:rPr>
              <w:t>mount outstanding measured at par amount, for all assets where this item is relevant, and at nominal amount for CIC = 72, 73, 74, 75</w:t>
            </w:r>
            <w:r w:rsidR="00962F63"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 79 </w:t>
            </w:r>
            <w:r w:rsidR="00962F63" w:rsidRPr="00C22FD0">
              <w:rPr>
                <w:rFonts w:ascii="Times New Roman" w:hAnsi="Times New Roman" w:cs="Times New Roman"/>
                <w:sz w:val="20"/>
                <w:szCs w:val="20"/>
              </w:rPr>
              <w:t>and8.</w:t>
            </w:r>
            <w:r w:rsidR="00962F63" w:rsidRPr="00C22FD0">
              <w:t xml:space="preserve"> </w:t>
            </w:r>
            <w:r w:rsidR="00962F63" w:rsidRPr="00C22FD0">
              <w:rPr>
                <w:rFonts w:ascii="Times New Roman" w:hAnsi="Times New Roman" w:cs="Times New Roman"/>
                <w:sz w:val="20"/>
                <w:szCs w:val="20"/>
              </w:rPr>
              <w:t>This item is not applicable for CIC category 71 and 9.</w:t>
            </w:r>
          </w:p>
          <w:p w14:paraId="0B678B9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shall not be reported if item Quantity</w:t>
            </w:r>
            <w:r w:rsidRPr="00C22FD0" w:rsidDel="00B13507">
              <w:rPr>
                <w:rFonts w:ascii="Times New Roman" w:hAnsi="Times New Roman" w:cs="Times New Roman"/>
                <w:sz w:val="20"/>
                <w:szCs w:val="20"/>
              </w:rPr>
              <w:t xml:space="preserve"> </w:t>
            </w:r>
            <w:r w:rsidRPr="00C22FD0">
              <w:rPr>
                <w:rFonts w:ascii="Times New Roman" w:hAnsi="Times New Roman" w:cs="Times New Roman"/>
                <w:sz w:val="20"/>
                <w:szCs w:val="20"/>
              </w:rPr>
              <w:t>(C0090)</w:t>
            </w:r>
            <w:r w:rsidRPr="00C22FD0" w:rsidDel="00B13507">
              <w:rPr>
                <w:rFonts w:ascii="Times New Roman" w:hAnsi="Times New Roman" w:cs="Times New Roman"/>
                <w:sz w:val="20"/>
                <w:szCs w:val="20"/>
              </w:rPr>
              <w:t xml:space="preserve"> </w:t>
            </w:r>
            <w:r w:rsidRPr="00C22FD0">
              <w:rPr>
                <w:rFonts w:ascii="Times New Roman" w:hAnsi="Times New Roman" w:cs="Times New Roman"/>
                <w:sz w:val="20"/>
                <w:szCs w:val="20"/>
              </w:rPr>
              <w:t>is reported.</w:t>
            </w:r>
          </w:p>
        </w:tc>
      </w:tr>
      <w:tr w:rsidR="00E21451" w:rsidRPr="00C22FD0" w14:paraId="2FC8C405" w14:textId="77777777" w:rsidTr="0040755A">
        <w:trPr>
          <w:trHeight w:val="488"/>
        </w:trPr>
        <w:tc>
          <w:tcPr>
            <w:tcW w:w="1378" w:type="dxa"/>
            <w:hideMark/>
          </w:tcPr>
          <w:p w14:paraId="25E93E04"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C0110</w:t>
            </w:r>
          </w:p>
        </w:tc>
        <w:tc>
          <w:tcPr>
            <w:tcW w:w="1891" w:type="dxa"/>
            <w:hideMark/>
          </w:tcPr>
          <w:p w14:paraId="7FFCEE9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Valuation method</w:t>
            </w:r>
          </w:p>
        </w:tc>
        <w:tc>
          <w:tcPr>
            <w:tcW w:w="6053" w:type="dxa"/>
            <w:hideMark/>
          </w:tcPr>
          <w:p w14:paraId="2559766A" w14:textId="08D5D28D"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Identify the valuation method used when valuing assets.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quoted market price in active markets for the same assets</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quoted market price in active markets for similar assets</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alternative valuation methods: </w:t>
            </w:r>
          </w:p>
          <w:p w14:paraId="74208178" w14:textId="0DFB2D2A"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adjusted equity methods (applicable for the valuation of participations)</w:t>
            </w:r>
          </w:p>
          <w:p w14:paraId="1E13C4F1" w14:textId="780051BC"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IFRS equity methods (applicable for the valuation of participations</w:t>
            </w:r>
          </w:p>
          <w:p w14:paraId="77771E0D" w14:textId="0AD4C20E" w:rsidR="00E21451" w:rsidRPr="00C22FD0" w:rsidRDefault="00E21451" w:rsidP="00A3383F">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Market valuation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9(4) of Delegated Regulation (EU) 2015/35</w:t>
            </w:r>
          </w:p>
        </w:tc>
      </w:tr>
      <w:tr w:rsidR="00E21451" w:rsidRPr="00C22FD0" w14:paraId="0C76DF75" w14:textId="77777777" w:rsidTr="0040755A">
        <w:trPr>
          <w:trHeight w:val="1050"/>
        </w:trPr>
        <w:tc>
          <w:tcPr>
            <w:tcW w:w="1378" w:type="dxa"/>
            <w:hideMark/>
          </w:tcPr>
          <w:p w14:paraId="4414D1DA"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C0120</w:t>
            </w:r>
          </w:p>
        </w:tc>
        <w:tc>
          <w:tcPr>
            <w:tcW w:w="1891" w:type="dxa"/>
            <w:hideMark/>
          </w:tcPr>
          <w:p w14:paraId="6DC3707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Total amount</w:t>
            </w:r>
          </w:p>
        </w:tc>
        <w:tc>
          <w:tcPr>
            <w:tcW w:w="6053" w:type="dxa"/>
            <w:hideMark/>
          </w:tcPr>
          <w:p w14:paraId="799B65C3" w14:textId="77777777" w:rsidR="00962F63" w:rsidRPr="00C22FD0" w:rsidRDefault="00962F63" w:rsidP="00962F63">
            <w:pPr>
              <w:rPr>
                <w:rFonts w:ascii="Times New Roman" w:hAnsi="Times New Roman" w:cs="Times New Roman"/>
                <w:sz w:val="20"/>
                <w:szCs w:val="20"/>
              </w:rPr>
            </w:pPr>
            <w:r w:rsidRPr="00C22FD0">
              <w:rPr>
                <w:rFonts w:ascii="Times New Roman" w:hAnsi="Times New Roman" w:cs="Times New Roman"/>
                <w:sz w:val="20"/>
                <w:szCs w:val="20"/>
              </w:rPr>
              <w:t>Value calculated as defined by article 75 of the Directive 2009/138/EC, which corresponds to:</w:t>
            </w:r>
          </w:p>
          <w:p w14:paraId="599BD00A" w14:textId="77777777" w:rsidR="00962F63" w:rsidRPr="00C22FD0" w:rsidRDefault="00962F63" w:rsidP="00962F63">
            <w:pPr>
              <w:rPr>
                <w:rFonts w:ascii="Times New Roman" w:hAnsi="Times New Roman" w:cs="Times New Roman"/>
                <w:sz w:val="20"/>
                <w:szCs w:val="20"/>
              </w:rPr>
            </w:pPr>
            <w:r w:rsidRPr="00C22FD0">
              <w:rPr>
                <w:rFonts w:ascii="Times New Roman" w:hAnsi="Times New Roman" w:cs="Times New Roman"/>
                <w:sz w:val="20"/>
                <w:szCs w:val="20"/>
              </w:rPr>
              <w:t>- the multiplication of “</w:t>
            </w:r>
            <w:proofErr w:type="spellStart"/>
            <w:r w:rsidRPr="00C22FD0">
              <w:rPr>
                <w:rFonts w:ascii="Times New Roman" w:hAnsi="Times New Roman" w:cs="Times New Roman"/>
                <w:sz w:val="20"/>
                <w:szCs w:val="20"/>
              </w:rPr>
              <w:t>Par amount</w:t>
            </w:r>
            <w:proofErr w:type="spellEnd"/>
            <w:r w:rsidRPr="00C22FD0">
              <w:rPr>
                <w:rFonts w:ascii="Times New Roman" w:hAnsi="Times New Roman" w:cs="Times New Roman"/>
                <w:sz w:val="20"/>
                <w:szCs w:val="20"/>
              </w:rPr>
              <w:t xml:space="preserve">” (principal amount outstanding measured at par amount or nominal amount) by “Unit percentage of </w:t>
            </w:r>
            <w:proofErr w:type="spellStart"/>
            <w:r w:rsidRPr="00C22FD0">
              <w:rPr>
                <w:rFonts w:ascii="Times New Roman" w:hAnsi="Times New Roman" w:cs="Times New Roman"/>
                <w:sz w:val="20"/>
                <w:szCs w:val="20"/>
              </w:rPr>
              <w:t>par amount</w:t>
            </w:r>
            <w:proofErr w:type="spellEnd"/>
            <w:r w:rsidRPr="00C22FD0">
              <w:rPr>
                <w:rFonts w:ascii="Times New Roman" w:hAnsi="Times New Roman" w:cs="Times New Roman"/>
                <w:sz w:val="20"/>
                <w:szCs w:val="20"/>
              </w:rPr>
              <w:t xml:space="preserve"> Solvency II price” plus “Accrued interest”, for assets where the first two items are relevant;</w:t>
            </w:r>
          </w:p>
          <w:p w14:paraId="4989068B" w14:textId="77777777" w:rsidR="00962F63" w:rsidRPr="00C22FD0" w:rsidRDefault="00962F63" w:rsidP="00962F63">
            <w:pPr>
              <w:rPr>
                <w:rFonts w:ascii="Times New Roman" w:hAnsi="Times New Roman" w:cs="Times New Roman"/>
                <w:sz w:val="20"/>
                <w:szCs w:val="20"/>
              </w:rPr>
            </w:pPr>
            <w:r w:rsidRPr="00C22FD0">
              <w:rPr>
                <w:rFonts w:ascii="Times New Roman" w:hAnsi="Times New Roman" w:cs="Times New Roman"/>
                <w:sz w:val="20"/>
                <w:szCs w:val="20"/>
              </w:rPr>
              <w:t>- the multiplication of “Quantity” by “Unit Solvency II price”, for assets where these two items are relevant;</w:t>
            </w:r>
          </w:p>
          <w:p w14:paraId="4F586065" w14:textId="6B7402B4" w:rsidR="00E21451" w:rsidRPr="00C22FD0" w:rsidRDefault="00962F63" w:rsidP="00B42F70">
            <w:pPr>
              <w:pStyle w:val="ListParagraph"/>
              <w:numPr>
                <w:ilvl w:val="0"/>
                <w:numId w:val="10"/>
              </w:numPr>
              <w:rPr>
                <w:rFonts w:ascii="Times New Roman" w:hAnsi="Times New Roman"/>
              </w:rPr>
            </w:pPr>
            <w:r w:rsidRPr="00C22FD0">
              <w:rPr>
                <w:rFonts w:ascii="Times New Roman" w:hAnsi="Times New Roman" w:cs="Times New Roman"/>
                <w:sz w:val="20"/>
                <w:szCs w:val="20"/>
              </w:rPr>
              <w:t>- Solvency II value of the asset for assets classifiable under asset categories 71 and 9.</w:t>
            </w:r>
          </w:p>
        </w:tc>
      </w:tr>
      <w:tr w:rsidR="00E21451" w:rsidRPr="00C22FD0" w14:paraId="3799E11F" w14:textId="77777777" w:rsidTr="0040755A">
        <w:trPr>
          <w:trHeight w:val="690"/>
        </w:trPr>
        <w:tc>
          <w:tcPr>
            <w:tcW w:w="1378" w:type="dxa"/>
            <w:hideMark/>
          </w:tcPr>
          <w:p w14:paraId="47673A09"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C0130</w:t>
            </w:r>
          </w:p>
        </w:tc>
        <w:tc>
          <w:tcPr>
            <w:tcW w:w="1891" w:type="dxa"/>
            <w:hideMark/>
          </w:tcPr>
          <w:p w14:paraId="5E2A3D6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Accrued interest</w:t>
            </w:r>
          </w:p>
        </w:tc>
        <w:tc>
          <w:tcPr>
            <w:tcW w:w="6053" w:type="dxa"/>
            <w:hideMark/>
          </w:tcPr>
          <w:p w14:paraId="1582022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Quantify the amount of accrued interest after the last coupon date for interest bearing securities. Note that this value is also part of item Total amount.</w:t>
            </w:r>
          </w:p>
        </w:tc>
      </w:tr>
      <w:tr w:rsidR="00E21451" w:rsidRPr="00C22FD0" w14:paraId="75AFDD48" w14:textId="77777777" w:rsidTr="0040755A">
        <w:trPr>
          <w:trHeight w:val="346"/>
        </w:trPr>
        <w:tc>
          <w:tcPr>
            <w:tcW w:w="1378" w:type="dxa"/>
            <w:hideMark/>
          </w:tcPr>
          <w:p w14:paraId="255E3044"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C0140</w:t>
            </w:r>
          </w:p>
        </w:tc>
        <w:tc>
          <w:tcPr>
            <w:tcW w:w="1891" w:type="dxa"/>
            <w:hideMark/>
          </w:tcPr>
          <w:p w14:paraId="296E578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asset for which the collateral is held</w:t>
            </w:r>
          </w:p>
        </w:tc>
        <w:tc>
          <w:tcPr>
            <w:tcW w:w="6053" w:type="dxa"/>
            <w:hideMark/>
          </w:tcPr>
          <w:p w14:paraId="0921949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type of asset for which the collateral is held.</w:t>
            </w:r>
            <w:r w:rsidRPr="00C22FD0">
              <w:rPr>
                <w:rFonts w:ascii="Times New Roman" w:hAnsi="Times New Roman" w:cs="Times New Roman"/>
                <w:sz w:val="20"/>
                <w:szCs w:val="20"/>
              </w:rPr>
              <w:br/>
              <w:t>One of the options in the following closed list shall be used:</w:t>
            </w:r>
          </w:p>
          <w:p w14:paraId="684D3812" w14:textId="73EE5589" w:rsidR="00E21451" w:rsidRPr="00C22FD0" w:rsidRDefault="00E21451" w:rsidP="0040755A">
            <w:pPr>
              <w:pStyle w:val="CommentText"/>
              <w:rPr>
                <w:rFonts w:ascii="Times New Roman" w:eastAsia="Times New Roman" w:hAnsi="Times New Roman" w:cs="Times New Roman"/>
                <w:color w:val="000000"/>
                <w:lang w:val="en-US" w:eastAsia="pt-PT"/>
              </w:rPr>
            </w:pPr>
            <w:r w:rsidRPr="00C22FD0">
              <w:rPr>
                <w:rFonts w:ascii="Times New Roman" w:eastAsia="Times New Roman" w:hAnsi="Times New Roman" w:cs="Times New Roman"/>
                <w:color w:val="000000"/>
                <w:lang w:val="en-US" w:eastAsia="pt-PT"/>
              </w:rPr>
              <w:t xml:space="preserve">1 </w:t>
            </w:r>
            <w:r w:rsidR="004508C9" w:rsidRPr="00C22FD0">
              <w:rPr>
                <w:rFonts w:ascii="Times New Roman" w:eastAsia="Times New Roman" w:hAnsi="Times New Roman" w:cs="Times New Roman"/>
                <w:color w:val="000000"/>
                <w:lang w:val="en-US" w:eastAsia="pt-PT"/>
              </w:rPr>
              <w:t>–</w:t>
            </w:r>
            <w:r w:rsidRPr="00C22FD0">
              <w:rPr>
                <w:rFonts w:ascii="Times New Roman" w:eastAsia="Times New Roman" w:hAnsi="Times New Roman" w:cs="Times New Roman"/>
                <w:color w:val="000000"/>
                <w:lang w:val="en-US" w:eastAsia="pt-PT"/>
              </w:rPr>
              <w:t xml:space="preserve"> Government bonds</w:t>
            </w:r>
          </w:p>
          <w:p w14:paraId="756CE99F" w14:textId="19544D40"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2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Corporate bonds</w:t>
            </w:r>
          </w:p>
          <w:p w14:paraId="6E4B65DB" w14:textId="52245A0E"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3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Equities</w:t>
            </w:r>
          </w:p>
          <w:p w14:paraId="5D8F6E61" w14:textId="579FA1B4"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4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Collective Investment Undertakings</w:t>
            </w:r>
          </w:p>
          <w:p w14:paraId="628A67C3" w14:textId="220B4F55"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5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Structured notes</w:t>
            </w:r>
          </w:p>
          <w:p w14:paraId="72BB8C96" w14:textId="26EF3AA9"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6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w:t>
            </w:r>
            <w:proofErr w:type="spellStart"/>
            <w:r w:rsidRPr="00C22FD0">
              <w:rPr>
                <w:rFonts w:ascii="Times New Roman" w:eastAsia="Times New Roman" w:hAnsi="Times New Roman" w:cs="Times New Roman"/>
                <w:color w:val="000000"/>
                <w:sz w:val="20"/>
                <w:szCs w:val="20"/>
                <w:lang w:val="en-US" w:eastAsia="pt-PT"/>
              </w:rPr>
              <w:t>Collateralised</w:t>
            </w:r>
            <w:proofErr w:type="spellEnd"/>
            <w:r w:rsidRPr="00C22FD0">
              <w:rPr>
                <w:rFonts w:ascii="Times New Roman" w:eastAsia="Times New Roman" w:hAnsi="Times New Roman" w:cs="Times New Roman"/>
                <w:color w:val="000000"/>
                <w:sz w:val="20"/>
                <w:szCs w:val="20"/>
                <w:lang w:val="en-US" w:eastAsia="pt-PT"/>
              </w:rPr>
              <w:t xml:space="preserve"> securities</w:t>
            </w:r>
          </w:p>
          <w:p w14:paraId="200D5426" w14:textId="42AA2383"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7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Cash and deposits</w:t>
            </w:r>
          </w:p>
          <w:p w14:paraId="3A6200CF" w14:textId="14212253"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8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Mortgages and loans</w:t>
            </w:r>
          </w:p>
          <w:p w14:paraId="5CC5D838" w14:textId="562E7370"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9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Properties</w:t>
            </w:r>
          </w:p>
          <w:p w14:paraId="2D04C013" w14:textId="4F0F6CBF"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0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Other investments (including receivables)</w:t>
            </w:r>
          </w:p>
          <w:p w14:paraId="2A4969AD" w14:textId="1DCBCC28" w:rsidR="00E21451" w:rsidRPr="00C22FD0" w:rsidRDefault="00E21451" w:rsidP="0040755A">
            <w:pPr>
              <w:rPr>
                <w:rFonts w:ascii="Times New Roman" w:eastAsia="Times New Roman" w:hAnsi="Times New Roman" w:cs="Times New Roman"/>
                <w:color w:val="000000"/>
                <w:sz w:val="20"/>
                <w:szCs w:val="20"/>
                <w:lang w:val="en-US" w:eastAsia="pt-PT"/>
              </w:rPr>
            </w:pPr>
            <w:r w:rsidRPr="00C22FD0">
              <w:rPr>
                <w:rFonts w:ascii="Times New Roman" w:eastAsia="Times New Roman" w:hAnsi="Times New Roman" w:cs="Times New Roman"/>
                <w:color w:val="000000"/>
                <w:sz w:val="20"/>
                <w:szCs w:val="20"/>
                <w:lang w:val="en-US" w:eastAsia="pt-PT"/>
              </w:rPr>
              <w:t xml:space="preserve">X </w:t>
            </w:r>
            <w:r w:rsidR="004508C9" w:rsidRPr="00C22FD0">
              <w:rPr>
                <w:rFonts w:ascii="Times New Roman" w:eastAsia="Times New Roman" w:hAnsi="Times New Roman" w:cs="Times New Roman"/>
                <w:color w:val="000000"/>
                <w:sz w:val="20"/>
                <w:szCs w:val="20"/>
                <w:lang w:val="en-US" w:eastAsia="pt-PT"/>
              </w:rPr>
              <w:t>–</w:t>
            </w:r>
            <w:r w:rsidRPr="00C22FD0">
              <w:rPr>
                <w:rFonts w:ascii="Times New Roman" w:eastAsia="Times New Roman" w:hAnsi="Times New Roman" w:cs="Times New Roman"/>
                <w:color w:val="000000"/>
                <w:sz w:val="20"/>
                <w:szCs w:val="20"/>
                <w:lang w:val="en-US" w:eastAsia="pt-PT"/>
              </w:rPr>
              <w:t xml:space="preserve"> Derivatives</w:t>
            </w:r>
          </w:p>
          <w:p w14:paraId="5D67E458" w14:textId="77777777" w:rsidR="00E21451" w:rsidRPr="00C22FD0" w:rsidRDefault="00E21451" w:rsidP="0040755A">
            <w:pPr>
              <w:pStyle w:val="CommentText"/>
              <w:rPr>
                <w:rFonts w:ascii="Times New Roman" w:hAnsi="Times New Roman" w:cs="Times New Roman"/>
              </w:rPr>
            </w:pPr>
          </w:p>
        </w:tc>
      </w:tr>
    </w:tbl>
    <w:p w14:paraId="76C900C6"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Information on assets</w:t>
      </w:r>
    </w:p>
    <w:tbl>
      <w:tblPr>
        <w:tblStyle w:val="TableGrid"/>
        <w:tblW w:w="9322" w:type="dxa"/>
        <w:tblLook w:val="04A0" w:firstRow="1" w:lastRow="0" w:firstColumn="1" w:lastColumn="0" w:noHBand="0" w:noVBand="1"/>
      </w:tblPr>
      <w:tblGrid>
        <w:gridCol w:w="1378"/>
        <w:gridCol w:w="1891"/>
        <w:gridCol w:w="6053"/>
      </w:tblGrid>
      <w:tr w:rsidR="00E21451" w:rsidRPr="00C22FD0" w14:paraId="40893764" w14:textId="77777777" w:rsidTr="0040755A">
        <w:trPr>
          <w:trHeight w:val="300"/>
        </w:trPr>
        <w:tc>
          <w:tcPr>
            <w:tcW w:w="1378" w:type="dxa"/>
            <w:noWrap/>
            <w:hideMark/>
          </w:tcPr>
          <w:p w14:paraId="182FA23F" w14:textId="77777777" w:rsidR="00E21451" w:rsidRPr="00C22FD0" w:rsidRDefault="00E21451" w:rsidP="0040755A">
            <w:pPr>
              <w:spacing w:after="200" w:line="276" w:lineRule="auto"/>
              <w:jc w:val="center"/>
              <w:rPr>
                <w:rFonts w:ascii="Times New Roman" w:hAnsi="Times New Roman" w:cs="Times New Roman"/>
                <w:sz w:val="20"/>
                <w:szCs w:val="20"/>
              </w:rPr>
            </w:pPr>
          </w:p>
        </w:tc>
        <w:tc>
          <w:tcPr>
            <w:tcW w:w="1891" w:type="dxa"/>
            <w:hideMark/>
          </w:tcPr>
          <w:p w14:paraId="766FF72B"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6053" w:type="dxa"/>
            <w:hideMark/>
          </w:tcPr>
          <w:p w14:paraId="406A13DF" w14:textId="77777777" w:rsidR="00E21451" w:rsidRPr="00C22FD0" w:rsidRDefault="00E21451" w:rsidP="0040755A">
            <w:pPr>
              <w:spacing w:after="200" w:line="276" w:lineRule="auto"/>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7C844F4E" w14:textId="77777777" w:rsidTr="0040755A">
        <w:trPr>
          <w:trHeight w:val="1530"/>
        </w:trPr>
        <w:tc>
          <w:tcPr>
            <w:tcW w:w="1378" w:type="dxa"/>
            <w:hideMark/>
          </w:tcPr>
          <w:p w14:paraId="6B1EC7F3" w14:textId="77777777" w:rsidR="00E21451" w:rsidRPr="00C22FD0" w:rsidRDefault="00E21451" w:rsidP="0040755A">
            <w:pPr>
              <w:pStyle w:val="NoSpacing"/>
              <w:rPr>
                <w:rFonts w:ascii="Times New Roman" w:hAnsi="Times New Roman"/>
              </w:rPr>
            </w:pPr>
            <w:r w:rsidRPr="00C22FD0">
              <w:rPr>
                <w:rFonts w:ascii="Times New Roman" w:hAnsi="Times New Roman" w:cs="Times New Roman"/>
                <w:sz w:val="20"/>
              </w:rPr>
              <w:lastRenderedPageBreak/>
              <w:t>C0040</w:t>
            </w:r>
          </w:p>
        </w:tc>
        <w:tc>
          <w:tcPr>
            <w:tcW w:w="1891" w:type="dxa"/>
            <w:hideMark/>
          </w:tcPr>
          <w:p w14:paraId="16E9A03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ID Code</w:t>
            </w:r>
          </w:p>
        </w:tc>
        <w:tc>
          <w:tcPr>
            <w:tcW w:w="6053" w:type="dxa"/>
            <w:hideMark/>
          </w:tcPr>
          <w:p w14:paraId="1BB3A629" w14:textId="18C2F3C8"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Asset ID code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and must be consistent over time</w:t>
            </w:r>
          </w:p>
          <w:p w14:paraId="55FA405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C22FD0">
              <w:rPr>
                <w:rFonts w:ascii="Times New Roman" w:hAnsi="Times New Roman" w:cs="Times New Roman"/>
                <w:sz w:val="20"/>
                <w:szCs w:val="20"/>
              </w:rPr>
              <w:t>code+EUR</w:t>
            </w:r>
            <w:proofErr w:type="spellEnd"/>
            <w:r w:rsidRPr="00C22FD0">
              <w:rPr>
                <w:rFonts w:ascii="Times New Roman" w:hAnsi="Times New Roman" w:cs="Times New Roman"/>
                <w:sz w:val="20"/>
                <w:szCs w:val="20"/>
              </w:rPr>
              <w:t>”</w:t>
            </w:r>
          </w:p>
        </w:tc>
      </w:tr>
      <w:tr w:rsidR="00E21451" w:rsidRPr="00C22FD0" w14:paraId="687CE677" w14:textId="77777777" w:rsidTr="0040755A">
        <w:trPr>
          <w:trHeight w:val="4109"/>
        </w:trPr>
        <w:tc>
          <w:tcPr>
            <w:tcW w:w="1378" w:type="dxa"/>
            <w:hideMark/>
          </w:tcPr>
          <w:p w14:paraId="7AE35885"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C0050</w:t>
            </w:r>
          </w:p>
        </w:tc>
        <w:tc>
          <w:tcPr>
            <w:tcW w:w="1891" w:type="dxa"/>
            <w:hideMark/>
          </w:tcPr>
          <w:p w14:paraId="7EC7E9D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Asset ID Code Type</w:t>
            </w:r>
          </w:p>
        </w:tc>
        <w:tc>
          <w:tcPr>
            <w:tcW w:w="6053" w:type="dxa"/>
            <w:hideMark/>
          </w:tcPr>
          <w:p w14:paraId="5661C85F" w14:textId="77777777"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“Asset ID Code” item. One of the options in the following closed list shall be used:</w:t>
            </w:r>
          </w:p>
          <w:p w14:paraId="0050CF70" w14:textId="0A0F07F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ISO/6166 for ISIN</w:t>
            </w:r>
          </w:p>
          <w:p w14:paraId="3732B6E2" w14:textId="7DB14D1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F9EC29D" w14:textId="15E68A2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789CBFF9" w14:textId="32483BE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307DA37A" w14:textId="182F155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5EF54813" w14:textId="615361B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02DAE90F" w14:textId="56D83D30" w:rsidR="00E21451" w:rsidRPr="00C22FD0" w:rsidRDefault="00E21451" w:rsidP="0040755A">
            <w:pPr>
              <w:spacing w:line="276" w:lineRule="auto"/>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232B83FF" w14:textId="77777777" w:rsidR="00E21451" w:rsidRPr="00C22FD0" w:rsidRDefault="00E21451" w:rsidP="0040755A">
            <w:pPr>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5773932C" w14:textId="40B02B8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07E1DF0C" w14:textId="41820899"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t>
            </w:r>
          </w:p>
          <w:p w14:paraId="7F367D9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 + currency: “9/1”.</w:t>
            </w:r>
          </w:p>
        </w:tc>
      </w:tr>
      <w:tr w:rsidR="00E21451" w:rsidRPr="00C22FD0" w14:paraId="41035DE4" w14:textId="77777777" w:rsidTr="0040755A">
        <w:trPr>
          <w:trHeight w:val="2475"/>
        </w:trPr>
        <w:tc>
          <w:tcPr>
            <w:tcW w:w="1378" w:type="dxa"/>
            <w:hideMark/>
          </w:tcPr>
          <w:p w14:paraId="1AA2508E"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C0150</w:t>
            </w:r>
          </w:p>
        </w:tc>
        <w:tc>
          <w:tcPr>
            <w:tcW w:w="1891" w:type="dxa"/>
            <w:hideMark/>
          </w:tcPr>
          <w:p w14:paraId="5FF90B96"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Item Title</w:t>
            </w:r>
          </w:p>
        </w:tc>
        <w:tc>
          <w:tcPr>
            <w:tcW w:w="6053" w:type="dxa"/>
            <w:hideMark/>
          </w:tcPr>
          <w:p w14:paraId="703E559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Identify the reported item by filling the name of the asset (or the address in case of property), with the detail settled by the undertaking. </w:t>
            </w:r>
          </w:p>
          <w:p w14:paraId="2265F1A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3BF52455" w14:textId="2B1A1144" w:rsidR="00E21451" w:rsidRPr="00C22FD0" w:rsidRDefault="00E21451" w:rsidP="00B42F70">
            <w:pPr>
              <w:pStyle w:val="ListParagraph"/>
              <w:numPr>
                <w:ilvl w:val="0"/>
                <w:numId w:val="12"/>
              </w:numPr>
              <w:spacing w:line="276" w:lineRule="auto"/>
              <w:ind w:left="417" w:hanging="357"/>
              <w:rPr>
                <w:rFonts w:ascii="Times New Roman" w:hAnsi="Times New Roman" w:cs="Times New Roman"/>
                <w:sz w:val="20"/>
                <w:szCs w:val="20"/>
              </w:rPr>
            </w:pPr>
            <w:r w:rsidRPr="00C22FD0">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line. </w:t>
            </w:r>
          </w:p>
          <w:p w14:paraId="467FAA58" w14:textId="77777777" w:rsidR="00E21451" w:rsidRPr="00C22FD0" w:rsidRDefault="00E21451" w:rsidP="00B42F70">
            <w:pPr>
              <w:pStyle w:val="ListParagraph"/>
              <w:numPr>
                <w:ilvl w:val="0"/>
                <w:numId w:val="12"/>
              </w:numPr>
              <w:spacing w:line="276" w:lineRule="auto"/>
              <w:ind w:left="417" w:hanging="357"/>
              <w:rPr>
                <w:rFonts w:ascii="Times New Roman" w:hAnsi="Times New Roman" w:cs="Times New Roman"/>
                <w:sz w:val="20"/>
                <w:szCs w:val="20"/>
              </w:rPr>
            </w:pPr>
            <w:r w:rsidRPr="00C22FD0">
              <w:rPr>
                <w:rFonts w:ascii="Times New Roman" w:hAnsi="Times New Roman" w:cs="Times New Roman"/>
                <w:sz w:val="20"/>
                <w:szCs w:val="20"/>
              </w:rPr>
              <w:t>This item is not applicable for CIC 95 – Plant and equipment (for own use) as those assets are not required to be individualised, CIC 71 and CIC 75.</w:t>
            </w:r>
          </w:p>
          <w:p w14:paraId="2AB6C72A" w14:textId="77777777" w:rsidR="00E21451" w:rsidRPr="00C22FD0" w:rsidRDefault="00E21451" w:rsidP="00B42F70">
            <w:pPr>
              <w:pStyle w:val="ListParagraph"/>
              <w:numPr>
                <w:ilvl w:val="0"/>
                <w:numId w:val="12"/>
              </w:numPr>
              <w:ind w:left="417" w:hanging="357"/>
              <w:rPr>
                <w:rFonts w:ascii="Times New Roman" w:hAnsi="Times New Roman" w:cs="Times New Roman"/>
                <w:sz w:val="20"/>
                <w:szCs w:val="20"/>
              </w:rPr>
            </w:pPr>
            <w:r w:rsidRPr="00C22FD0">
              <w:rPr>
                <w:rFonts w:ascii="Times New Roman" w:hAnsi="Times New Roman" w:cs="Times New Roman"/>
                <w:sz w:val="20"/>
                <w:szCs w:val="20"/>
              </w:rPr>
              <w:t>When the collateral comprises insurance policies (regarding loans collateralised by insurance policies) those policies don't need to be individualised and this item is not applicable.</w:t>
            </w:r>
          </w:p>
        </w:tc>
      </w:tr>
      <w:tr w:rsidR="00E21451" w:rsidRPr="00C22FD0" w14:paraId="305B61DE" w14:textId="77777777" w:rsidTr="0040755A">
        <w:trPr>
          <w:trHeight w:val="1055"/>
        </w:trPr>
        <w:tc>
          <w:tcPr>
            <w:tcW w:w="1378" w:type="dxa"/>
            <w:hideMark/>
          </w:tcPr>
          <w:p w14:paraId="3935C02E"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lastRenderedPageBreak/>
              <w:t>C0160</w:t>
            </w:r>
          </w:p>
        </w:tc>
        <w:tc>
          <w:tcPr>
            <w:tcW w:w="1891" w:type="dxa"/>
            <w:hideMark/>
          </w:tcPr>
          <w:p w14:paraId="5E1A8212"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Issuer Name</w:t>
            </w:r>
          </w:p>
        </w:tc>
        <w:tc>
          <w:tcPr>
            <w:tcW w:w="6053" w:type="dxa"/>
            <w:hideMark/>
          </w:tcPr>
          <w:p w14:paraId="39FCD2D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Name of the issuer, defined as entity that issues assets to investors</w:t>
            </w:r>
            <w:proofErr w:type="gramStart"/>
            <w:r w:rsidRPr="00C22FD0">
              <w:rPr>
                <w:rFonts w:ascii="Times New Roman" w:hAnsi="Times New Roman" w:cs="Times New Roman"/>
                <w:sz w:val="20"/>
                <w:szCs w:val="20"/>
              </w:rPr>
              <w:t>,,</w:t>
            </w:r>
            <w:proofErr w:type="gramEnd"/>
            <w:r w:rsidRPr="00C22FD0">
              <w:rPr>
                <w:rFonts w:ascii="Times New Roman" w:hAnsi="Times New Roman" w:cs="Times New Roman"/>
                <w:sz w:val="20"/>
                <w:szCs w:val="20"/>
              </w:rPr>
              <w:t xml:space="preserve"> representing part of its capital, part of its debt, derivatives, etc. </w:t>
            </w:r>
          </w:p>
          <w:p w14:paraId="33307371"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When available, this item corresponds to the entity name in the LEI database. When not available, corresponds to the legal name.</w:t>
            </w:r>
          </w:p>
          <w:p w14:paraId="64C995E2"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2487E528"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4 – Collective Investments Undertakings, the issuer name is the name of the fund manager;</w:t>
            </w:r>
          </w:p>
          <w:p w14:paraId="0C6EF225"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7 – Cash and deposits (excluding CIC 71 and CIC 75), the issuer name is the name of the depositary entity</w:t>
            </w:r>
          </w:p>
          <w:p w14:paraId="174C3B47"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 as those assets are not required to be individualised;</w:t>
            </w:r>
          </w:p>
          <w:p w14:paraId="628AD15B"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8 – Mortgages and Loans, other than mortgage and loans to natural persons the information shall relate to the borrower;</w:t>
            </w:r>
          </w:p>
          <w:p w14:paraId="028E839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item is not applicable for CIC 71, CIC 75 and CIC category 9 – Property.</w:t>
            </w:r>
          </w:p>
        </w:tc>
      </w:tr>
      <w:tr w:rsidR="00E21451" w:rsidRPr="00C22FD0" w14:paraId="6F06FCDF" w14:textId="77777777" w:rsidTr="0040755A">
        <w:trPr>
          <w:trHeight w:val="1605"/>
        </w:trPr>
        <w:tc>
          <w:tcPr>
            <w:tcW w:w="1378" w:type="dxa"/>
            <w:hideMark/>
          </w:tcPr>
          <w:p w14:paraId="3CC660F6"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C0170</w:t>
            </w:r>
          </w:p>
        </w:tc>
        <w:tc>
          <w:tcPr>
            <w:tcW w:w="1891" w:type="dxa"/>
            <w:hideMark/>
          </w:tcPr>
          <w:p w14:paraId="218289A5"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Issuer Code</w:t>
            </w:r>
          </w:p>
        </w:tc>
        <w:tc>
          <w:tcPr>
            <w:tcW w:w="6053" w:type="dxa"/>
            <w:hideMark/>
          </w:tcPr>
          <w:p w14:paraId="27E7555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code of the issuer code using the Legal Entity Identifier (LEI) if available.</w:t>
            </w:r>
            <w:r w:rsidRPr="00C22FD0">
              <w:rPr>
                <w:rFonts w:ascii="Times New Roman" w:hAnsi="Times New Roman" w:cs="Times New Roman"/>
                <w:sz w:val="20"/>
                <w:szCs w:val="20"/>
              </w:rPr>
              <w:br/>
            </w:r>
            <w:r w:rsidRPr="00C22FD0">
              <w:rPr>
                <w:rFonts w:ascii="Times New Roman" w:hAnsi="Times New Roman" w:cs="Times New Roman"/>
                <w:sz w:val="20"/>
                <w:szCs w:val="20"/>
              </w:rPr>
              <w:br/>
              <w:t>The following shall be considered:</w:t>
            </w:r>
          </w:p>
          <w:p w14:paraId="70C18846"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4 – Collective Investments Undertakings, the issuer code is the code of the fund manager;</w:t>
            </w:r>
          </w:p>
          <w:p w14:paraId="4B95E2EF"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7 – Cash and deposits (excluding CIC 71 and CIC 75), the issuer code is the code of the depositary entity</w:t>
            </w:r>
          </w:p>
          <w:p w14:paraId="502FCE41"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8 – Mortgages and Loans, other than mortgage and loans to natural persons the information shall relate to the borrower;</w:t>
            </w:r>
          </w:p>
          <w:p w14:paraId="55086EE0"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This item is not applicable for CIC 71, CIC 75  and CIC category 9 – Property; </w:t>
            </w:r>
          </w:p>
          <w:p w14:paraId="3F926A5B"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to CIC category 8 – Mortgages and Loans, when relating to mortgage and loans to natural persons.</w:t>
            </w:r>
          </w:p>
        </w:tc>
      </w:tr>
      <w:tr w:rsidR="00E21451" w:rsidRPr="00C22FD0" w14:paraId="76D7B01B" w14:textId="77777777" w:rsidTr="0040755A">
        <w:trPr>
          <w:trHeight w:val="975"/>
        </w:trPr>
        <w:tc>
          <w:tcPr>
            <w:tcW w:w="1378" w:type="dxa"/>
            <w:hideMark/>
          </w:tcPr>
          <w:p w14:paraId="7A1FF2B7"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C0180</w:t>
            </w:r>
          </w:p>
        </w:tc>
        <w:tc>
          <w:tcPr>
            <w:tcW w:w="1891" w:type="dxa"/>
            <w:hideMark/>
          </w:tcPr>
          <w:p w14:paraId="36AF527D"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issuer code</w:t>
            </w:r>
          </w:p>
        </w:tc>
        <w:tc>
          <w:tcPr>
            <w:tcW w:w="6053" w:type="dxa"/>
            <w:hideMark/>
          </w:tcPr>
          <w:p w14:paraId="7EFC508F" w14:textId="1F65EAAF"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of the code used for the “Issuer Code” item.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LEI </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None</w:t>
            </w:r>
          </w:p>
          <w:p w14:paraId="30AB854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to CIC category 8 – Mortgages and Loans, when relating to mortgage and loans to natural persons.</w:t>
            </w:r>
          </w:p>
          <w:p w14:paraId="3F24838E"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for CIC 71, CIC 75 and CIC category 9 – Property.</w:t>
            </w:r>
          </w:p>
        </w:tc>
      </w:tr>
      <w:tr w:rsidR="00E21451" w:rsidRPr="00C22FD0" w14:paraId="674B04EF" w14:textId="77777777" w:rsidTr="0040755A">
        <w:trPr>
          <w:trHeight w:val="1338"/>
        </w:trPr>
        <w:tc>
          <w:tcPr>
            <w:tcW w:w="1378" w:type="dxa"/>
            <w:hideMark/>
          </w:tcPr>
          <w:p w14:paraId="4B8BEDA0"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lastRenderedPageBreak/>
              <w:t>C0190</w:t>
            </w:r>
          </w:p>
        </w:tc>
        <w:tc>
          <w:tcPr>
            <w:tcW w:w="1891" w:type="dxa"/>
            <w:hideMark/>
          </w:tcPr>
          <w:p w14:paraId="5227E9AB"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Issuer Sector</w:t>
            </w:r>
          </w:p>
        </w:tc>
        <w:tc>
          <w:tcPr>
            <w:tcW w:w="6053" w:type="dxa"/>
            <w:hideMark/>
          </w:tcPr>
          <w:p w14:paraId="603C1717" w14:textId="430A8FB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Identify the economic sector of issuer based on the latest version of NACE code (as published in an EC Regulation). The letter reference of the NACE code identifying the Section shall be used as a minimum for identifying sectors (e.g. ‘A’ or ‘A111’ would be acceptable) except for the NACE relating to Financial and Insurance activities, for which the letter identifying the Section followed by the 4 digits code for the class shall be used (e.g. ‘K6411’).</w:t>
            </w:r>
          </w:p>
          <w:p w14:paraId="7C4EC29D" w14:textId="77777777" w:rsidR="00E21451" w:rsidRPr="00C22FD0" w:rsidRDefault="00E21451" w:rsidP="0040755A">
            <w:pPr>
              <w:spacing w:after="120"/>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748D0B80"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4 – Collective Investments Undertakings, the issuer sector is the sector of the fund manager;</w:t>
            </w:r>
          </w:p>
          <w:p w14:paraId="61FF211D"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7 – Cash and deposits (excluding CIC 71 and CIC 75), the issuer sector is the sector of the depositary entity</w:t>
            </w:r>
          </w:p>
          <w:p w14:paraId="13A639DE"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8 – Mortgages and Loans, other than mortgage and loans to natural persons the information shall relate to the borrower;</w:t>
            </w:r>
          </w:p>
          <w:p w14:paraId="6B06B570"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This item is not applicable for CIC 71, CIC 75 and CIC category 9 – Property; </w:t>
            </w:r>
          </w:p>
          <w:p w14:paraId="7B6B87F0" w14:textId="77777777" w:rsidR="00E21451" w:rsidRPr="00C22FD0" w:rsidRDefault="00E21451" w:rsidP="00B42F70">
            <w:pPr>
              <w:pStyle w:val="ListParagraph"/>
              <w:numPr>
                <w:ilvl w:val="0"/>
                <w:numId w:val="11"/>
              </w:numPr>
              <w:rPr>
                <w:rFonts w:ascii="Times New Roman" w:hAnsi="Times New Roman"/>
              </w:rPr>
            </w:pPr>
            <w:r w:rsidRPr="00C22FD0">
              <w:rPr>
                <w:rFonts w:ascii="Times New Roman" w:hAnsi="Times New Roman" w:cs="Times New Roman"/>
                <w:sz w:val="20"/>
                <w:szCs w:val="20"/>
              </w:rPr>
              <w:t>This item is not applicable to CIC category 8 – Mortgages and Loans, when relating to mortgage and loans to natural persons.</w:t>
            </w:r>
          </w:p>
        </w:tc>
      </w:tr>
      <w:tr w:rsidR="00E21451" w:rsidRPr="00C22FD0" w14:paraId="2DB9D08A" w14:textId="77777777" w:rsidTr="0040755A">
        <w:trPr>
          <w:trHeight w:val="1560"/>
        </w:trPr>
        <w:tc>
          <w:tcPr>
            <w:tcW w:w="1378" w:type="dxa"/>
            <w:hideMark/>
          </w:tcPr>
          <w:p w14:paraId="440943AE"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C0200</w:t>
            </w:r>
          </w:p>
        </w:tc>
        <w:tc>
          <w:tcPr>
            <w:tcW w:w="1891" w:type="dxa"/>
            <w:hideMark/>
          </w:tcPr>
          <w:p w14:paraId="3276318B"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Issuer Group Name</w:t>
            </w:r>
          </w:p>
        </w:tc>
        <w:tc>
          <w:tcPr>
            <w:tcW w:w="6053" w:type="dxa"/>
            <w:hideMark/>
          </w:tcPr>
          <w:p w14:paraId="7B57785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Name of issuer’s ultimate parent entity.</w:t>
            </w:r>
          </w:p>
          <w:p w14:paraId="65B06916"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When available, this item corresponds to the entity name in the LEI database. When not available, corresponds to the legal name.</w:t>
            </w:r>
            <w:r w:rsidRPr="00C22FD0">
              <w:rPr>
                <w:rFonts w:ascii="Times New Roman" w:hAnsi="Times New Roman" w:cs="Times New Roman"/>
                <w:sz w:val="20"/>
                <w:szCs w:val="20"/>
              </w:rPr>
              <w:br/>
              <w:t>The following shall be considered:</w:t>
            </w:r>
          </w:p>
          <w:p w14:paraId="3BBC55C5"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4 – Collective Investments Undertakings, the group relation relates to the fund manager;</w:t>
            </w:r>
          </w:p>
          <w:p w14:paraId="43334C2B"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7 – Cash and deposits (excluding CIC 71 and CIC 75), the group relation relates to the depositary entity</w:t>
            </w:r>
          </w:p>
          <w:p w14:paraId="21FDF327"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8 – Mortgages and Loans, other than mortgage and loans to natural persons the group relation relates to the borrower;</w:t>
            </w:r>
          </w:p>
          <w:p w14:paraId="2665D75E"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for CIC category 8 – Mortgages and Loans (for mortgages and loans to natural persons)</w:t>
            </w:r>
          </w:p>
          <w:p w14:paraId="2C03ED7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for CIC 71, CIC 75 and CIC category 9 – Property.</w:t>
            </w:r>
          </w:p>
        </w:tc>
      </w:tr>
      <w:tr w:rsidR="00E21451" w:rsidRPr="00C22FD0" w14:paraId="6D19B9FC" w14:textId="77777777" w:rsidTr="0040755A">
        <w:trPr>
          <w:trHeight w:val="346"/>
        </w:trPr>
        <w:tc>
          <w:tcPr>
            <w:tcW w:w="1378" w:type="dxa"/>
            <w:hideMark/>
          </w:tcPr>
          <w:p w14:paraId="4C81FD99"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C0210</w:t>
            </w:r>
          </w:p>
        </w:tc>
        <w:tc>
          <w:tcPr>
            <w:tcW w:w="1891" w:type="dxa"/>
            <w:hideMark/>
          </w:tcPr>
          <w:p w14:paraId="31EAAAA7"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Issuer Group Code</w:t>
            </w:r>
          </w:p>
        </w:tc>
        <w:tc>
          <w:tcPr>
            <w:tcW w:w="6053" w:type="dxa"/>
            <w:hideMark/>
          </w:tcPr>
          <w:p w14:paraId="12A19ADE"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Issuer group identification code using the Legal Entity Identifier (LEI) if available. </w:t>
            </w:r>
            <w:r w:rsidRPr="00C22FD0">
              <w:rPr>
                <w:rFonts w:ascii="Times New Roman" w:hAnsi="Times New Roman" w:cs="Times New Roman"/>
                <w:sz w:val="20"/>
                <w:szCs w:val="20"/>
              </w:rPr>
              <w:br/>
            </w:r>
            <w:r w:rsidRPr="00C22FD0">
              <w:rPr>
                <w:rFonts w:ascii="Times New Roman" w:hAnsi="Times New Roman" w:cs="Times New Roman"/>
                <w:sz w:val="20"/>
                <w:szCs w:val="20"/>
              </w:rPr>
              <w:br/>
              <w:t>If none is available this item shall not be reported.</w:t>
            </w:r>
          </w:p>
          <w:p w14:paraId="5CBEF417"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24A6EE19"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4 – Collective Investments Undertakings, the group relation relates to the fund manager;</w:t>
            </w:r>
          </w:p>
          <w:p w14:paraId="33090375"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7 – Cash and deposits (excluding CIC 71 and CIC 75), the group relation relates to the depositary entity</w:t>
            </w:r>
          </w:p>
          <w:p w14:paraId="7BD67931"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Regarding CIC 8 – Mortgages and Loans, other than mortgage </w:t>
            </w:r>
            <w:r w:rsidRPr="00C22FD0">
              <w:rPr>
                <w:rFonts w:ascii="Times New Roman" w:hAnsi="Times New Roman" w:cs="Times New Roman"/>
                <w:sz w:val="20"/>
                <w:szCs w:val="20"/>
              </w:rPr>
              <w:lastRenderedPageBreak/>
              <w:t>and loans to natural persons the group relation relates to the borrower;</w:t>
            </w:r>
          </w:p>
          <w:p w14:paraId="6DF436E6"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for CIC category 8 – Mortgages and Loans (for mortgages and loans to natural persons)</w:t>
            </w:r>
          </w:p>
          <w:p w14:paraId="4CEAF73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for CIC 71, CIC 75 and CIC category 9 – Property.</w:t>
            </w:r>
          </w:p>
        </w:tc>
      </w:tr>
      <w:tr w:rsidR="00E21451" w:rsidRPr="00C22FD0" w14:paraId="0208FBDA" w14:textId="77777777" w:rsidTr="0040755A">
        <w:trPr>
          <w:trHeight w:val="629"/>
        </w:trPr>
        <w:tc>
          <w:tcPr>
            <w:tcW w:w="1378" w:type="dxa"/>
            <w:hideMark/>
          </w:tcPr>
          <w:p w14:paraId="0F00F8AD"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lastRenderedPageBreak/>
              <w:t>C0220</w:t>
            </w:r>
          </w:p>
        </w:tc>
        <w:tc>
          <w:tcPr>
            <w:tcW w:w="1891" w:type="dxa"/>
            <w:hideMark/>
          </w:tcPr>
          <w:p w14:paraId="3350CF8D"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issuer group code</w:t>
            </w:r>
          </w:p>
        </w:tc>
        <w:tc>
          <w:tcPr>
            <w:tcW w:w="6053" w:type="dxa"/>
            <w:hideMark/>
          </w:tcPr>
          <w:p w14:paraId="3E3731BC" w14:textId="07387351"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of the code used for the “Issuer Group Code” item. One of the options in the following closed list shall be used:</w:t>
            </w:r>
            <w:r w:rsidRPr="00C22FD0">
              <w:rPr>
                <w:rFonts w:ascii="Times New Roman" w:hAnsi="Times New Roman" w:cs="Times New Roman"/>
                <w:sz w:val="20"/>
                <w:szCs w:val="20"/>
              </w:rPr>
              <w:b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LEI </w:t>
            </w:r>
            <w:r w:rsidRPr="00C22FD0">
              <w:rPr>
                <w:rFonts w:ascii="Times New Roman" w:hAnsi="Times New Roman" w:cs="Times New Roman"/>
                <w:sz w:val="20"/>
                <w:szCs w:val="20"/>
              </w:rPr>
              <w:br/>
              <w:t>9 – None</w:t>
            </w:r>
          </w:p>
          <w:p w14:paraId="667BC725"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to CIC category 8 – Mortgages and Loans, when relating to mortgage and loans to natural persons.</w:t>
            </w:r>
          </w:p>
          <w:p w14:paraId="3593CC1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is not applicable for CIC 71, CIC 75 and CIC category 9 – Property.</w:t>
            </w:r>
          </w:p>
        </w:tc>
      </w:tr>
      <w:tr w:rsidR="00E21451" w:rsidRPr="00C22FD0" w14:paraId="0753B51E" w14:textId="77777777" w:rsidTr="0040755A">
        <w:trPr>
          <w:trHeight w:val="1833"/>
        </w:trPr>
        <w:tc>
          <w:tcPr>
            <w:tcW w:w="1378" w:type="dxa"/>
            <w:hideMark/>
          </w:tcPr>
          <w:p w14:paraId="2DB292D8"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C0230</w:t>
            </w:r>
          </w:p>
        </w:tc>
        <w:tc>
          <w:tcPr>
            <w:tcW w:w="1891" w:type="dxa"/>
            <w:hideMark/>
          </w:tcPr>
          <w:p w14:paraId="36B8283C"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Issuer Country</w:t>
            </w:r>
          </w:p>
        </w:tc>
        <w:tc>
          <w:tcPr>
            <w:tcW w:w="6053" w:type="dxa"/>
            <w:hideMark/>
          </w:tcPr>
          <w:p w14:paraId="51EC6661" w14:textId="4A5D3FA1"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ISO 3166</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2 code of the country of localisation of the issuer. </w:t>
            </w:r>
          </w:p>
          <w:p w14:paraId="7520763F"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localisation of the issuer is assessed by the address of the entity issuing the asset.</w:t>
            </w:r>
          </w:p>
          <w:p w14:paraId="79653503"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3AAFA41C"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4 – Collective Investments Undertakings, the issuer country is the country is relative to the fund manager;</w:t>
            </w:r>
          </w:p>
          <w:p w14:paraId="7F378EEC"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category 7 – Cash and deposits (excluding CIC 71 and CIC 75), the issuer country is the country of the depositary entity</w:t>
            </w:r>
          </w:p>
          <w:p w14:paraId="11730240"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Regarding CIC 8 – Mortgages and Loans, other than mortgage and loans to natural persons the information shall relate to the borrower;</w:t>
            </w:r>
          </w:p>
          <w:p w14:paraId="042A1729" w14:textId="77777777" w:rsidR="00E21451" w:rsidRPr="00C22FD0" w:rsidRDefault="00E21451" w:rsidP="00B42F70">
            <w:pPr>
              <w:pStyle w:val="ListParagraph"/>
              <w:numPr>
                <w:ilvl w:val="0"/>
                <w:numId w:val="11"/>
              </w:num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This item is not applicable for CIC 71, CIC 75 and CIC category 9 – Property; </w:t>
            </w:r>
          </w:p>
          <w:p w14:paraId="5DC7456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item is not applicable to CIC category 8 – Mortgages and Loans, when relating to mortgage and loans to natural persons.</w:t>
            </w:r>
          </w:p>
          <w:p w14:paraId="40BF5604" w14:textId="75E86B8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One of the options shall be used: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3166</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2 code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XA: Supranational issuers</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EU: European Union Institutions</w:t>
            </w:r>
          </w:p>
        </w:tc>
      </w:tr>
      <w:tr w:rsidR="00E21451" w:rsidRPr="00C22FD0" w14:paraId="64263081" w14:textId="77777777" w:rsidTr="0040755A">
        <w:trPr>
          <w:trHeight w:val="435"/>
        </w:trPr>
        <w:tc>
          <w:tcPr>
            <w:tcW w:w="1378" w:type="dxa"/>
            <w:hideMark/>
          </w:tcPr>
          <w:p w14:paraId="3157F553"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C0240</w:t>
            </w:r>
          </w:p>
        </w:tc>
        <w:tc>
          <w:tcPr>
            <w:tcW w:w="1891" w:type="dxa"/>
            <w:hideMark/>
          </w:tcPr>
          <w:p w14:paraId="166B3830"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Currency</w:t>
            </w:r>
          </w:p>
        </w:tc>
        <w:tc>
          <w:tcPr>
            <w:tcW w:w="6053" w:type="dxa"/>
            <w:hideMark/>
          </w:tcPr>
          <w:p w14:paraId="2A574468"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Identify the ISO 4217 alphabetic code of the currency of the issue. </w:t>
            </w:r>
          </w:p>
          <w:p w14:paraId="70E821B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The following shall be considered:</w:t>
            </w:r>
          </w:p>
          <w:p w14:paraId="14637FAB" w14:textId="77777777" w:rsidR="00E21451" w:rsidRPr="00C22FD0" w:rsidRDefault="00E21451" w:rsidP="00B42F70">
            <w:pPr>
              <w:pStyle w:val="ListParagraph"/>
              <w:numPr>
                <w:ilvl w:val="0"/>
                <w:numId w:val="11"/>
              </w:numPr>
              <w:contextualSpacing w:val="0"/>
              <w:rPr>
                <w:rFonts w:ascii="Times New Roman" w:hAnsi="Times New Roman" w:cs="Times New Roman"/>
                <w:sz w:val="20"/>
                <w:szCs w:val="20"/>
              </w:rPr>
            </w:pPr>
            <w:r w:rsidRPr="00C22FD0">
              <w:rPr>
                <w:rFonts w:ascii="Times New Roman" w:hAnsi="Times New Roman" w:cs="Times New Roman"/>
                <w:sz w:val="20"/>
                <w:szCs w:val="20"/>
              </w:rPr>
              <w:t>This item is not applicable for CIC category 8 – Mortgages and Loans (for mortgages and loans to natural persons, as those assets are not required to be individualised), CIC 75 and for CIC 95 – Plant and equipment (for own use) for the same reason.</w:t>
            </w:r>
          </w:p>
          <w:p w14:paraId="48259086" w14:textId="77777777" w:rsidR="00E21451" w:rsidRPr="00C22FD0" w:rsidRDefault="00E21451" w:rsidP="00B42F70">
            <w:pPr>
              <w:pStyle w:val="ListParagraph"/>
              <w:numPr>
                <w:ilvl w:val="0"/>
                <w:numId w:val="11"/>
              </w:numPr>
              <w:rPr>
                <w:rFonts w:ascii="Times New Roman" w:hAnsi="Times New Roman" w:cs="Times New Roman"/>
                <w:sz w:val="20"/>
                <w:szCs w:val="20"/>
              </w:rPr>
            </w:pPr>
            <w:r w:rsidRPr="00C22FD0">
              <w:rPr>
                <w:rFonts w:ascii="Times New Roman" w:hAnsi="Times New Roman" w:cs="Times New Roman"/>
                <w:sz w:val="20"/>
                <w:szCs w:val="20"/>
              </w:rPr>
              <w:t>Regarding CIC Category 9, excluding CIC 95 – Plant and equipment (for own use), the currency corresponds to the currency in which the investment was made.</w:t>
            </w:r>
          </w:p>
        </w:tc>
      </w:tr>
      <w:tr w:rsidR="00E21451" w:rsidRPr="00C22FD0" w14:paraId="7A578A46" w14:textId="77777777" w:rsidTr="0040755A">
        <w:trPr>
          <w:trHeight w:val="1125"/>
        </w:trPr>
        <w:tc>
          <w:tcPr>
            <w:tcW w:w="1378" w:type="dxa"/>
            <w:hideMark/>
          </w:tcPr>
          <w:p w14:paraId="281FBE2D"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lastRenderedPageBreak/>
              <w:t>C0250</w:t>
            </w:r>
          </w:p>
        </w:tc>
        <w:tc>
          <w:tcPr>
            <w:tcW w:w="1891" w:type="dxa"/>
            <w:hideMark/>
          </w:tcPr>
          <w:p w14:paraId="64CF7ABE"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CIC</w:t>
            </w:r>
          </w:p>
        </w:tc>
        <w:tc>
          <w:tcPr>
            <w:tcW w:w="6053" w:type="dxa"/>
            <w:hideMark/>
          </w:tcPr>
          <w:p w14:paraId="06A4C649" w14:textId="3DCE110D"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Complementary Identification Code used to classify assets, as set out in Annex V</w:t>
            </w:r>
            <w:r w:rsidR="004E66EA" w:rsidRPr="00C22FD0">
              <w:rPr>
                <w:rFonts w:ascii="Times New Roman" w:hAnsi="Times New Roman" w:cs="Times New Roman"/>
                <w:sz w:val="20"/>
                <w:szCs w:val="20"/>
              </w:rPr>
              <w:t>I</w:t>
            </w:r>
            <w:r w:rsidRPr="00C22FD0">
              <w:rPr>
                <w:rFonts w:ascii="Times New Roman" w:hAnsi="Times New Roman" w:cs="Times New Roman"/>
                <w:sz w:val="20"/>
                <w:szCs w:val="20"/>
              </w:rP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CIC table of this Regulation. When classifying an asset using the CIC table, undertakings shall take into consideration the most representative risk to which the asset is exposed to.</w:t>
            </w:r>
          </w:p>
        </w:tc>
      </w:tr>
      <w:tr w:rsidR="00E21451" w:rsidRPr="00C22FD0" w14:paraId="4C1EC6EB" w14:textId="77777777" w:rsidTr="0040755A">
        <w:trPr>
          <w:trHeight w:val="745"/>
        </w:trPr>
        <w:tc>
          <w:tcPr>
            <w:tcW w:w="1378" w:type="dxa"/>
            <w:hideMark/>
          </w:tcPr>
          <w:p w14:paraId="0B60A2A2" w14:textId="77777777" w:rsidR="00E21451" w:rsidRPr="00C22FD0" w:rsidRDefault="00E21451" w:rsidP="0040755A">
            <w:pPr>
              <w:pStyle w:val="NoSpacing"/>
              <w:rPr>
                <w:rFonts w:ascii="Times New Roman" w:hAnsi="Times New Roman" w:cs="Times New Roman"/>
                <w:sz w:val="20"/>
              </w:rPr>
            </w:pPr>
            <w:r w:rsidRPr="00C22FD0">
              <w:rPr>
                <w:rFonts w:ascii="Times New Roman" w:hAnsi="Times New Roman" w:cs="Times New Roman"/>
                <w:sz w:val="20"/>
              </w:rPr>
              <w:t>C0260</w:t>
            </w:r>
          </w:p>
        </w:tc>
        <w:tc>
          <w:tcPr>
            <w:tcW w:w="1891" w:type="dxa"/>
            <w:hideMark/>
          </w:tcPr>
          <w:p w14:paraId="154BD66E"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Unit price</w:t>
            </w:r>
          </w:p>
        </w:tc>
        <w:tc>
          <w:tcPr>
            <w:tcW w:w="6053" w:type="dxa"/>
            <w:hideMark/>
          </w:tcPr>
          <w:p w14:paraId="196DE892" w14:textId="25710135" w:rsidR="00E21451" w:rsidRPr="00C22FD0" w:rsidRDefault="002B1396"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Unit price of</w:t>
            </w:r>
            <w:r w:rsidR="00E21451" w:rsidRPr="00C22FD0">
              <w:rPr>
                <w:rFonts w:ascii="Times New Roman" w:hAnsi="Times New Roman" w:cs="Times New Roman"/>
                <w:sz w:val="20"/>
                <w:szCs w:val="20"/>
              </w:rPr>
              <w:t xml:space="preserve"> the asset, if relevant.</w:t>
            </w:r>
          </w:p>
          <w:p w14:paraId="287FDBC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This item shall not be reported if item Unit percentage of </w:t>
            </w:r>
            <w:proofErr w:type="spellStart"/>
            <w:r w:rsidRPr="00C22FD0">
              <w:rPr>
                <w:rFonts w:ascii="Times New Roman" w:hAnsi="Times New Roman" w:cs="Times New Roman"/>
                <w:sz w:val="20"/>
                <w:szCs w:val="20"/>
              </w:rPr>
              <w:t>par amount</w:t>
            </w:r>
            <w:proofErr w:type="spellEnd"/>
            <w:r w:rsidRPr="00C22FD0">
              <w:rPr>
                <w:rFonts w:ascii="Times New Roman" w:hAnsi="Times New Roman" w:cs="Times New Roman"/>
                <w:sz w:val="20"/>
                <w:szCs w:val="20"/>
              </w:rPr>
              <w:t xml:space="preserve"> Solvency II price</w:t>
            </w:r>
            <w:r w:rsidRPr="00C22FD0" w:rsidDel="00B13507">
              <w:rPr>
                <w:rFonts w:ascii="Times New Roman" w:hAnsi="Times New Roman" w:cs="Times New Roman"/>
                <w:sz w:val="20"/>
                <w:szCs w:val="20"/>
              </w:rPr>
              <w:t xml:space="preserve"> </w:t>
            </w:r>
            <w:r w:rsidRPr="00C22FD0">
              <w:rPr>
                <w:rFonts w:ascii="Times New Roman" w:hAnsi="Times New Roman" w:cs="Times New Roman"/>
                <w:sz w:val="20"/>
                <w:szCs w:val="20"/>
              </w:rPr>
              <w:t>(C0270) is reported.</w:t>
            </w:r>
          </w:p>
        </w:tc>
      </w:tr>
      <w:tr w:rsidR="00E21451" w:rsidRPr="00C22FD0" w14:paraId="753F4F97" w14:textId="77777777" w:rsidTr="0040755A">
        <w:trPr>
          <w:trHeight w:val="1211"/>
        </w:trPr>
        <w:tc>
          <w:tcPr>
            <w:tcW w:w="1378" w:type="dxa"/>
          </w:tcPr>
          <w:p w14:paraId="53C2019B"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C0270</w:t>
            </w:r>
          </w:p>
        </w:tc>
        <w:tc>
          <w:tcPr>
            <w:tcW w:w="1891" w:type="dxa"/>
          </w:tcPr>
          <w:p w14:paraId="54C48826"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Unit percentage of </w:t>
            </w:r>
            <w:proofErr w:type="spellStart"/>
            <w:r w:rsidRPr="00C22FD0">
              <w:rPr>
                <w:rFonts w:ascii="Times New Roman" w:hAnsi="Times New Roman" w:cs="Times New Roman"/>
                <w:sz w:val="20"/>
                <w:szCs w:val="20"/>
              </w:rPr>
              <w:t>par amount</w:t>
            </w:r>
            <w:proofErr w:type="spellEnd"/>
            <w:r w:rsidRPr="00C22FD0">
              <w:rPr>
                <w:rFonts w:ascii="Times New Roman" w:hAnsi="Times New Roman" w:cs="Times New Roman"/>
                <w:sz w:val="20"/>
                <w:szCs w:val="20"/>
              </w:rPr>
              <w:t xml:space="preserve"> Solvency II price</w:t>
            </w:r>
          </w:p>
        </w:tc>
        <w:tc>
          <w:tcPr>
            <w:tcW w:w="6053" w:type="dxa"/>
          </w:tcPr>
          <w:p w14:paraId="12A808C7"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Amount in percentage of par value, clean price without accrued interest, for the asset, if relevant.</w:t>
            </w:r>
          </w:p>
          <w:p w14:paraId="4C15190E" w14:textId="77777777" w:rsidR="00962F63" w:rsidRPr="00C22FD0" w:rsidRDefault="00962F63" w:rsidP="00962F63">
            <w:pPr>
              <w:rPr>
                <w:rFonts w:ascii="Times New Roman" w:hAnsi="Times New Roman" w:cs="Times New Roman"/>
                <w:sz w:val="20"/>
                <w:szCs w:val="20"/>
              </w:rPr>
            </w:pPr>
            <w:r w:rsidRPr="00C22FD0">
              <w:rPr>
                <w:rFonts w:ascii="Times New Roman" w:hAnsi="Times New Roman" w:cs="Times New Roman"/>
                <w:sz w:val="20"/>
                <w:szCs w:val="20"/>
              </w:rPr>
              <w:t xml:space="preserve">This item shall be reported </w:t>
            </w:r>
            <w:proofErr w:type="gramStart"/>
            <w:r w:rsidRPr="00C22FD0">
              <w:rPr>
                <w:rFonts w:ascii="Times New Roman" w:hAnsi="Times New Roman" w:cs="Times New Roman"/>
                <w:sz w:val="20"/>
                <w:szCs w:val="20"/>
              </w:rPr>
              <w:t>if a "</w:t>
            </w:r>
            <w:proofErr w:type="spellStart"/>
            <w:proofErr w:type="gramEnd"/>
            <w:r w:rsidRPr="00C22FD0">
              <w:rPr>
                <w:rFonts w:ascii="Times New Roman" w:hAnsi="Times New Roman" w:cs="Times New Roman"/>
                <w:sz w:val="20"/>
                <w:szCs w:val="20"/>
              </w:rPr>
              <w:t>par amount</w:t>
            </w:r>
            <w:proofErr w:type="spellEnd"/>
            <w:r w:rsidRPr="00C22FD0">
              <w:rPr>
                <w:rFonts w:ascii="Times New Roman" w:hAnsi="Times New Roman" w:cs="Times New Roman"/>
                <w:sz w:val="20"/>
                <w:szCs w:val="20"/>
              </w:rPr>
              <w:t>" information (C0100) has been provided in the first part of the template ("Information on positions held") except for CIC category 71 and 9.</w:t>
            </w:r>
          </w:p>
          <w:p w14:paraId="53656E24" w14:textId="5C989E9D" w:rsidR="00E21451" w:rsidRPr="00C22FD0" w:rsidRDefault="00962F63" w:rsidP="00962F63">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This item shall not be reported if item Unit Solvency II price (C0260) is reported.</w:t>
            </w:r>
          </w:p>
        </w:tc>
      </w:tr>
      <w:tr w:rsidR="00E21451" w:rsidRPr="00C22FD0" w14:paraId="3B53E43F" w14:textId="77777777" w:rsidTr="0040755A">
        <w:trPr>
          <w:trHeight w:val="346"/>
        </w:trPr>
        <w:tc>
          <w:tcPr>
            <w:tcW w:w="1378" w:type="dxa"/>
            <w:hideMark/>
          </w:tcPr>
          <w:p w14:paraId="18DD3F01" w14:textId="77777777" w:rsidR="00E21451" w:rsidRPr="00C22FD0" w:rsidRDefault="00E21451" w:rsidP="0040755A">
            <w:pPr>
              <w:pStyle w:val="NoSpacing"/>
              <w:rPr>
                <w:rFonts w:ascii="Times New Roman" w:hAnsi="Times New Roman" w:cs="Times New Roman"/>
                <w:sz w:val="20"/>
                <w:szCs w:val="20"/>
              </w:rPr>
            </w:pPr>
            <w:r w:rsidRPr="00C22FD0">
              <w:rPr>
                <w:rFonts w:ascii="Times New Roman" w:hAnsi="Times New Roman" w:cs="Times New Roman"/>
                <w:sz w:val="20"/>
              </w:rPr>
              <w:t>C0280</w:t>
            </w:r>
          </w:p>
        </w:tc>
        <w:tc>
          <w:tcPr>
            <w:tcW w:w="1891" w:type="dxa"/>
            <w:hideMark/>
          </w:tcPr>
          <w:p w14:paraId="7AC6D975" w14:textId="77777777" w:rsidR="00E21451" w:rsidRPr="00C22FD0" w:rsidRDefault="00E21451">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Maturity date</w:t>
            </w:r>
          </w:p>
        </w:tc>
        <w:tc>
          <w:tcPr>
            <w:tcW w:w="6053" w:type="dxa"/>
            <w:hideMark/>
          </w:tcPr>
          <w:p w14:paraId="39916460"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Only applicable for CIC categories 1, 2, 5, 6 and 8, and CIC 74 and CIC 79.</w:t>
            </w:r>
          </w:p>
          <w:p w14:paraId="19C48EEB" w14:textId="1645FFC9"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maturity date. </w:t>
            </w:r>
          </w:p>
          <w:p w14:paraId="24AB914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Corresponds always to the maturity date, even for callable securities. The following shall be considered:</w:t>
            </w:r>
          </w:p>
          <w:p w14:paraId="64F05A2E" w14:textId="4411ACC5" w:rsidR="00E21451" w:rsidRPr="00C22FD0" w:rsidRDefault="00E21451" w:rsidP="00B42F70">
            <w:pPr>
              <w:pStyle w:val="ListParagraph"/>
              <w:numPr>
                <w:ilvl w:val="0"/>
                <w:numId w:val="10"/>
              </w:numPr>
              <w:rPr>
                <w:rFonts w:ascii="Times New Roman" w:hAnsi="Times New Roman" w:cs="Times New Roman"/>
                <w:sz w:val="20"/>
                <w:szCs w:val="20"/>
              </w:rPr>
            </w:pPr>
            <w:r w:rsidRPr="00C22FD0">
              <w:rPr>
                <w:rFonts w:ascii="Times New Roman" w:hAnsi="Times New Roman" w:cs="Times New Roman"/>
                <w:sz w:val="20"/>
                <w:szCs w:val="20"/>
              </w:rPr>
              <w:t>For perpetual securities use “9999</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31”</w:t>
            </w:r>
          </w:p>
          <w:p w14:paraId="73C0824E" w14:textId="77777777" w:rsidR="00E21451" w:rsidRPr="00C22FD0" w:rsidRDefault="00E21451" w:rsidP="00B42F70">
            <w:pPr>
              <w:pStyle w:val="ListParagraph"/>
              <w:numPr>
                <w:ilvl w:val="0"/>
                <w:numId w:val="10"/>
              </w:numPr>
              <w:spacing w:after="120"/>
              <w:ind w:left="357" w:hanging="357"/>
              <w:rPr>
                <w:rFonts w:ascii="Times New Roman" w:hAnsi="Times New Roman" w:cs="Times New Roman"/>
                <w:sz w:val="20"/>
                <w:szCs w:val="20"/>
              </w:rPr>
            </w:pPr>
            <w:r w:rsidRPr="00C22FD0">
              <w:rPr>
                <w:rFonts w:ascii="Times New Roman" w:hAnsi="Times New Roman" w:cs="Times New Roman"/>
                <w:sz w:val="20"/>
                <w:szCs w:val="20"/>
              </w:rPr>
              <w:t>For CIC category 8, regarding loans and mortgages to individuals, the weighted (based on the loan amount) remaining maturity is to be reported.</w:t>
            </w:r>
          </w:p>
        </w:tc>
      </w:tr>
    </w:tbl>
    <w:p w14:paraId="1C680CBF" w14:textId="77777777" w:rsidR="00E21451" w:rsidRPr="00C22FD0" w:rsidRDefault="00E21451">
      <w:pPr>
        <w:rPr>
          <w:rFonts w:ascii="Times New Roman" w:hAnsi="Times New Roman" w:cs="Times New Roman"/>
          <w:sz w:val="20"/>
          <w:szCs w:val="20"/>
        </w:rPr>
      </w:pPr>
    </w:p>
    <w:p w14:paraId="5EBDB647" w14:textId="77B36C2B" w:rsidR="00E21451" w:rsidRPr="00C22FD0" w:rsidRDefault="00E21451" w:rsidP="0040755A">
      <w:pPr>
        <w:rPr>
          <w:rFonts w:ascii="Times New Roman" w:hAnsi="Times New Roman" w:cs="Times New Roman"/>
          <w:b/>
          <w:sz w:val="20"/>
          <w:lang w:val="en-US"/>
        </w:rPr>
      </w:pPr>
      <w:r w:rsidRPr="00C22FD0">
        <w:rPr>
          <w:rFonts w:ascii="Times New Roman" w:hAnsi="Times New Roman" w:cs="Times New Roman"/>
          <w:b/>
          <w:sz w:val="20"/>
          <w:lang w:val="en-US"/>
        </w:rPr>
        <w:t xml:space="preserve">S.15.01 </w:t>
      </w:r>
      <w:r w:rsidR="004508C9" w:rsidRPr="00C22FD0">
        <w:rPr>
          <w:rFonts w:ascii="Times New Roman" w:hAnsi="Times New Roman" w:cs="Times New Roman"/>
          <w:b/>
          <w:sz w:val="20"/>
          <w:lang w:val="en-US"/>
        </w:rPr>
        <w:t>–</w:t>
      </w:r>
      <w:r w:rsidRPr="00C22FD0">
        <w:rPr>
          <w:rFonts w:ascii="Times New Roman" w:hAnsi="Times New Roman" w:cs="Times New Roman"/>
          <w:b/>
          <w:sz w:val="20"/>
          <w:lang w:val="en-US"/>
        </w:rPr>
        <w:t xml:space="preserve"> </w:t>
      </w:r>
      <w:r w:rsidR="006C094C" w:rsidRPr="00C22FD0">
        <w:rPr>
          <w:rFonts w:ascii="Times New Roman" w:hAnsi="Times New Roman" w:cs="Times New Roman"/>
          <w:b/>
          <w:sz w:val="20"/>
          <w:lang w:val="en-US"/>
        </w:rPr>
        <w:t>Description of the guarantees of variable annuities</w:t>
      </w:r>
    </w:p>
    <w:p w14:paraId="2F06B928" w14:textId="77777777" w:rsidR="00E21451" w:rsidRPr="00C22FD0" w:rsidRDefault="00E21451" w:rsidP="0040755A">
      <w:pPr>
        <w:rPr>
          <w:rFonts w:ascii="Times New Roman" w:hAnsi="Times New Roman" w:cs="Times New Roman"/>
          <w:b/>
          <w:bCs/>
          <w:sz w:val="20"/>
          <w:lang w:val="en-US"/>
        </w:rPr>
      </w:pPr>
      <w:r w:rsidRPr="00C22FD0">
        <w:rPr>
          <w:rFonts w:ascii="Times New Roman" w:hAnsi="Times New Roman" w:cs="Times New Roman"/>
          <w:b/>
          <w:bCs/>
          <w:sz w:val="20"/>
          <w:lang w:val="en-US"/>
        </w:rPr>
        <w:t>General comments:</w:t>
      </w:r>
    </w:p>
    <w:p w14:paraId="2FF9F492" w14:textId="4A391F51" w:rsidR="00E21451" w:rsidRPr="00C22FD0" w:rsidRDefault="00FC4845" w:rsidP="0040755A">
      <w:pPr>
        <w:jc w:val="both"/>
        <w:rPr>
          <w:rFonts w:ascii="Times New Roman" w:hAnsi="Times New Roman" w:cs="Times New Roman"/>
          <w:sz w:val="20"/>
          <w:lang w:val="en-US"/>
        </w:rPr>
      </w:pPr>
      <w:r w:rsidRPr="00C22FD0">
        <w:rPr>
          <w:rFonts w:ascii="Times New Roman" w:hAnsi="Times New Roman" w:cs="Times New Roman"/>
          <w:sz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lang w:val="en-US"/>
        </w:rPr>
        <w:t xml:space="preserve"> relates to annual submission of information for groups.</w:t>
      </w:r>
    </w:p>
    <w:p w14:paraId="232851FE" w14:textId="77777777" w:rsidR="00E21451" w:rsidRPr="00C22FD0" w:rsidRDefault="00E21451" w:rsidP="0040755A">
      <w:pPr>
        <w:jc w:val="both"/>
        <w:rPr>
          <w:rFonts w:ascii="Times New Roman" w:hAnsi="Times New Roman" w:cs="Times New Roman"/>
          <w:sz w:val="20"/>
          <w:lang w:val="en-US"/>
        </w:rPr>
      </w:pPr>
      <w:r w:rsidRPr="00C22FD0">
        <w:rPr>
          <w:rFonts w:ascii="Times New Roman" w:hAnsi="Times New Roman" w:cs="Times New Roman"/>
          <w:sz w:val="20"/>
          <w:lang w:val="en-US"/>
        </w:rPr>
        <w:t>This template shall only be reported by groups in relation to the direct business and only for those entities outside the EEA that have variable annuities portfolios.</w:t>
      </w:r>
    </w:p>
    <w:p w14:paraId="5CDE45A7" w14:textId="0C733807" w:rsidR="00E21451" w:rsidRPr="00C22FD0" w:rsidRDefault="00E21451" w:rsidP="0040755A">
      <w:pPr>
        <w:jc w:val="both"/>
        <w:rPr>
          <w:rFonts w:ascii="Times New Roman" w:hAnsi="Times New Roman" w:cs="Times New Roman"/>
          <w:sz w:val="20"/>
          <w:lang w:val="en-US"/>
          <w:rPrChange w:id="792" w:author="Author">
            <w:rPr>
              <w:rFonts w:ascii="Times New Roman" w:hAnsi="Times New Roman" w:cs="Times New Roman"/>
              <w:sz w:val="20"/>
              <w:highlight w:val="yellow"/>
              <w:lang w:val="en-US"/>
            </w:rPr>
          </w:rPrChange>
        </w:rPr>
      </w:pPr>
      <w:r w:rsidRPr="00C22FD0">
        <w:rPr>
          <w:rFonts w:ascii="Times New Roman" w:hAnsi="Times New Roman" w:cs="Times New Roman"/>
          <w:sz w:val="20"/>
          <w:lang w:val="en-US"/>
        </w:rPr>
        <w:t>Variable annuities are unit</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linked life insurance contracts with investment guarantees which, in exchange for single or regular premiums, allow the policyholder to benefit from the upside of the unit but be partially or totally protected when the unit loses value.</w:t>
      </w:r>
    </w:p>
    <w:p w14:paraId="56230357" w14:textId="5BE4269F" w:rsidR="00E21451" w:rsidRPr="00C22FD0" w:rsidRDefault="00E21451" w:rsidP="0040755A">
      <w:pPr>
        <w:jc w:val="both"/>
        <w:rPr>
          <w:rFonts w:ascii="Times New Roman" w:hAnsi="Times New Roman" w:cs="Times New Roman"/>
          <w:sz w:val="20"/>
          <w:lang w:val="en-US"/>
        </w:rPr>
      </w:pPr>
      <w:r w:rsidRPr="00C22FD0">
        <w:rPr>
          <w:rFonts w:ascii="Times New Roman" w:hAnsi="Times New Roman" w:cs="Times New Roman"/>
          <w:sz w:val="20"/>
          <w:lang w:val="en-US"/>
        </w:rPr>
        <w:t>If Variable Annuities policies are split between two insurance undertakings, for instance a life company and a non</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life company for the </w:t>
      </w:r>
      <w:r w:rsidR="0082729A" w:rsidRPr="00C22FD0">
        <w:rPr>
          <w:rFonts w:ascii="Times New Roman" w:hAnsi="Times New Roman" w:cs="Times New Roman"/>
          <w:sz w:val="20"/>
          <w:lang w:val="en-US"/>
        </w:rPr>
        <w:t>variable annuities</w:t>
      </w:r>
      <w:r w:rsidRPr="00C22FD0">
        <w:rPr>
          <w:rFonts w:ascii="Times New Roman" w:hAnsi="Times New Roman" w:cs="Times New Roman"/>
          <w:sz w:val="20"/>
          <w:lang w:val="en-US"/>
        </w:rPr>
        <w:t xml:space="preserve"> guarantee, the company with the guarantee shall report this template. Only one </w:t>
      </w:r>
      <w:r w:rsidR="00473BE5" w:rsidRPr="00C22FD0">
        <w:rPr>
          <w:rFonts w:ascii="Times New Roman" w:hAnsi="Times New Roman" w:cs="Times New Roman"/>
          <w:sz w:val="20"/>
          <w:lang w:val="en-US"/>
        </w:rPr>
        <w:t xml:space="preserve">row </w:t>
      </w:r>
      <w:r w:rsidRPr="00C22FD0">
        <w:rPr>
          <w:rFonts w:ascii="Times New Roman" w:hAnsi="Times New Roman" w:cs="Times New Roman"/>
          <w:sz w:val="20"/>
          <w:lang w:val="en-US"/>
        </w:rPr>
        <w:t xml:space="preserve">per product shall be reported. </w:t>
      </w:r>
    </w:p>
    <w:p w14:paraId="1843FB1F" w14:textId="77777777" w:rsidR="00E21451" w:rsidRPr="00C22FD0" w:rsidRDefault="00E21451" w:rsidP="0040755A">
      <w:pPr>
        <w:jc w:val="both"/>
        <w:rPr>
          <w:rFonts w:ascii="Times New Roman" w:hAnsi="Times New Roman" w:cs="Times New Roman"/>
          <w:b/>
          <w:sz w:val="20"/>
          <w:lang w:val="en-US"/>
        </w:rPr>
      </w:pPr>
    </w:p>
    <w:tbl>
      <w:tblPr>
        <w:tblStyle w:val="TableGrid"/>
        <w:tblW w:w="0" w:type="auto"/>
        <w:tblLook w:val="04A0" w:firstRow="1" w:lastRow="0" w:firstColumn="1" w:lastColumn="0" w:noHBand="0" w:noVBand="1"/>
      </w:tblPr>
      <w:tblGrid>
        <w:gridCol w:w="1279"/>
        <w:gridCol w:w="2114"/>
        <w:gridCol w:w="5849"/>
      </w:tblGrid>
      <w:tr w:rsidR="00E21451" w:rsidRPr="00C22FD0" w14:paraId="3C7F4D15" w14:textId="77777777" w:rsidTr="0040755A">
        <w:trPr>
          <w:trHeight w:val="267"/>
        </w:trPr>
        <w:tc>
          <w:tcPr>
            <w:tcW w:w="1283" w:type="dxa"/>
          </w:tcPr>
          <w:p w14:paraId="030597ED" w14:textId="77777777" w:rsidR="00E21451" w:rsidRPr="00C22FD0" w:rsidRDefault="00E21451" w:rsidP="0040755A">
            <w:pPr>
              <w:jc w:val="center"/>
              <w:rPr>
                <w:rFonts w:ascii="Times New Roman" w:hAnsi="Times New Roman" w:cs="Times New Roman"/>
                <w:b/>
                <w:sz w:val="20"/>
              </w:rPr>
            </w:pPr>
          </w:p>
        </w:tc>
        <w:tc>
          <w:tcPr>
            <w:tcW w:w="2121" w:type="dxa"/>
          </w:tcPr>
          <w:p w14:paraId="08A21367" w14:textId="77777777" w:rsidR="00E21451" w:rsidRPr="00C22FD0" w:rsidRDefault="00E21451" w:rsidP="0040755A">
            <w:pPr>
              <w:jc w:val="center"/>
              <w:rPr>
                <w:rFonts w:ascii="Times New Roman" w:hAnsi="Times New Roman" w:cs="Times New Roman"/>
                <w:b/>
                <w:sz w:val="20"/>
                <w:lang w:val="en-US"/>
              </w:rPr>
            </w:pPr>
            <w:r w:rsidRPr="00C22FD0">
              <w:rPr>
                <w:rFonts w:ascii="Times New Roman" w:hAnsi="Times New Roman" w:cs="Times New Roman"/>
                <w:b/>
                <w:sz w:val="20"/>
              </w:rPr>
              <w:t>ITEM</w:t>
            </w:r>
          </w:p>
        </w:tc>
        <w:tc>
          <w:tcPr>
            <w:tcW w:w="5884" w:type="dxa"/>
          </w:tcPr>
          <w:p w14:paraId="4CCF01A7" w14:textId="77777777" w:rsidR="00E21451" w:rsidRPr="00C22FD0" w:rsidRDefault="00E21451" w:rsidP="0040755A">
            <w:pPr>
              <w:jc w:val="center"/>
              <w:rPr>
                <w:rFonts w:ascii="Times New Roman" w:hAnsi="Times New Roman" w:cs="Times New Roman"/>
                <w:b/>
                <w:sz w:val="20"/>
                <w:lang w:val="en-US"/>
              </w:rPr>
            </w:pPr>
            <w:r w:rsidRPr="00C22FD0">
              <w:rPr>
                <w:rFonts w:ascii="Times New Roman" w:hAnsi="Times New Roman" w:cs="Times New Roman"/>
                <w:b/>
                <w:sz w:val="20"/>
              </w:rPr>
              <w:t>INSTRUCTIONS</w:t>
            </w:r>
          </w:p>
        </w:tc>
      </w:tr>
      <w:tr w:rsidR="00E21451" w:rsidRPr="00C22FD0" w14:paraId="67D5F774" w14:textId="77777777" w:rsidTr="0040755A">
        <w:trPr>
          <w:trHeight w:val="570"/>
        </w:trPr>
        <w:tc>
          <w:tcPr>
            <w:tcW w:w="1283" w:type="dxa"/>
            <w:hideMark/>
          </w:tcPr>
          <w:p w14:paraId="7ABCFEFC"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C0010</w:t>
            </w:r>
          </w:p>
        </w:tc>
        <w:tc>
          <w:tcPr>
            <w:tcW w:w="2121" w:type="dxa"/>
            <w:hideMark/>
          </w:tcPr>
          <w:p w14:paraId="3F8EFA04"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Legal name of the undertaking</w:t>
            </w:r>
          </w:p>
        </w:tc>
        <w:tc>
          <w:tcPr>
            <w:tcW w:w="5884" w:type="dxa"/>
            <w:hideMark/>
          </w:tcPr>
          <w:p w14:paraId="6B1A37A7" w14:textId="5AAA979F"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Identify the legal name of non</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EEA undertaking selling the product. </w:t>
            </w:r>
          </w:p>
        </w:tc>
      </w:tr>
      <w:tr w:rsidR="00E21451" w:rsidRPr="00C22FD0" w14:paraId="7AD79E76" w14:textId="77777777" w:rsidTr="0040755A">
        <w:trPr>
          <w:trHeight w:val="795"/>
        </w:trPr>
        <w:tc>
          <w:tcPr>
            <w:tcW w:w="1283" w:type="dxa"/>
          </w:tcPr>
          <w:p w14:paraId="16830BAA"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lastRenderedPageBreak/>
              <w:t>C0020</w:t>
            </w:r>
          </w:p>
        </w:tc>
        <w:tc>
          <w:tcPr>
            <w:tcW w:w="2121" w:type="dxa"/>
          </w:tcPr>
          <w:p w14:paraId="3C632929"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Identification code of the undertaking</w:t>
            </w:r>
          </w:p>
        </w:tc>
        <w:tc>
          <w:tcPr>
            <w:tcW w:w="5884" w:type="dxa"/>
          </w:tcPr>
          <w:p w14:paraId="432EF0C5" w14:textId="3949A7AE"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eastAsia="en-GB"/>
              </w:rPr>
              <w:t>Identification code</w:t>
            </w:r>
            <w:r w:rsidRPr="00C22FD0">
              <w:rPr>
                <w:rFonts w:ascii="Times New Roman" w:hAnsi="Times New Roman" w:cs="Times New Roman"/>
                <w:sz w:val="20"/>
              </w:rPr>
              <w:t xml:space="preserve"> by this order of priority</w:t>
            </w:r>
            <w:r w:rsidRPr="00C22FD0">
              <w:rPr>
                <w:rFonts w:ascii="Times New Roman" w:hAnsi="Times New Roman" w:cs="Times New Roman"/>
                <w:sz w:val="20"/>
                <w:lang w:eastAsia="en-GB"/>
              </w:rPr>
              <w:t xml:space="preserve">: </w:t>
            </w:r>
            <w:r w:rsidRPr="00C22FD0">
              <w:rPr>
                <w:rFonts w:ascii="Times New Roman" w:hAnsi="Times New Roman" w:cs="Times New Roman"/>
                <w:sz w:val="20"/>
                <w:lang w:eastAsia="en-GB"/>
              </w:rPr>
              <w:br/>
            </w:r>
            <w:r w:rsidR="004508C9" w:rsidRPr="00C22FD0">
              <w:rPr>
                <w:rFonts w:ascii="Times New Roman" w:hAnsi="Times New Roman" w:cs="Times New Roman"/>
                <w:sz w:val="20"/>
                <w:lang w:eastAsia="en-GB"/>
              </w:rPr>
              <w:t>–</w:t>
            </w:r>
            <w:r w:rsidRPr="00C22FD0">
              <w:rPr>
                <w:rFonts w:ascii="Times New Roman" w:hAnsi="Times New Roman" w:cs="Times New Roman"/>
                <w:sz w:val="20"/>
                <w:lang w:eastAsia="en-GB"/>
              </w:rPr>
              <w:t xml:space="preserve"> Legal Entity Identifier (LEI); </w:t>
            </w:r>
            <w:r w:rsidRPr="00C22FD0">
              <w:rPr>
                <w:rFonts w:ascii="Times New Roman" w:hAnsi="Times New Roman" w:cs="Times New Roman"/>
                <w:sz w:val="20"/>
                <w:lang w:eastAsia="en-GB"/>
              </w:rPr>
              <w:br/>
            </w:r>
            <w:r w:rsidR="004508C9" w:rsidRPr="00C22FD0">
              <w:rPr>
                <w:rFonts w:ascii="Times New Roman" w:hAnsi="Times New Roman" w:cs="Times New Roman"/>
                <w:sz w:val="20"/>
                <w:lang w:eastAsia="en-GB"/>
              </w:rPr>
              <w:t>–</w:t>
            </w:r>
            <w:r w:rsidRPr="00C22FD0">
              <w:rPr>
                <w:rFonts w:ascii="Times New Roman" w:hAnsi="Times New Roman" w:cs="Times New Roman"/>
                <w:sz w:val="20"/>
                <w:lang w:eastAsia="en-GB"/>
              </w:rPr>
              <w:t xml:space="preserve"> Specific code</w:t>
            </w:r>
            <w:r w:rsidRPr="00C22FD0">
              <w:rPr>
                <w:rFonts w:ascii="Times New Roman" w:hAnsi="Times New Roman" w:cs="Times New Roman"/>
                <w:sz w:val="20"/>
                <w:lang w:eastAsia="en-GB"/>
              </w:rPr>
              <w:br/>
            </w:r>
            <w:r w:rsidRPr="00C22FD0">
              <w:rPr>
                <w:rFonts w:ascii="Times New Roman" w:hAnsi="Times New Roman" w:cs="Times New Roman"/>
                <w:sz w:val="20"/>
                <w:lang w:eastAsia="en-GB"/>
              </w:rPr>
              <w:br/>
              <w:t xml:space="preserve">Specific code: </w:t>
            </w:r>
            <w:r w:rsidRPr="00C22FD0">
              <w:rPr>
                <w:rFonts w:ascii="Times New Roman" w:hAnsi="Times New Roman" w:cs="Times New Roman"/>
                <w:sz w:val="20"/>
                <w:lang w:eastAsia="en-GB"/>
              </w:rPr>
              <w:br/>
              <w:t>Identification code will be provided by the group. When allocating an identification code to each non</w:t>
            </w:r>
            <w:r w:rsidR="004508C9" w:rsidRPr="00C22FD0">
              <w:rPr>
                <w:rFonts w:ascii="Times New Roman" w:hAnsi="Times New Roman" w:cs="Times New Roman"/>
                <w:sz w:val="20"/>
                <w:lang w:eastAsia="en-GB"/>
              </w:rPr>
              <w:t>–</w:t>
            </w:r>
            <w:r w:rsidRPr="00C22FD0">
              <w:rPr>
                <w:rFonts w:ascii="Times New Roman" w:hAnsi="Times New Roman" w:cs="Times New Roman"/>
                <w:sz w:val="20"/>
                <w:lang w:eastAsia="en-GB"/>
              </w:rPr>
              <w:t>EEA or non</w:t>
            </w:r>
            <w:r w:rsidR="004508C9" w:rsidRPr="00C22FD0">
              <w:rPr>
                <w:rFonts w:ascii="Times New Roman" w:hAnsi="Times New Roman" w:cs="Times New Roman"/>
                <w:sz w:val="20"/>
                <w:lang w:eastAsia="en-GB"/>
              </w:rPr>
              <w:t>–</w:t>
            </w:r>
            <w:r w:rsidRPr="00C22FD0">
              <w:rPr>
                <w:rFonts w:ascii="Times New Roman" w:hAnsi="Times New Roman" w:cs="Times New Roman"/>
                <w:sz w:val="20"/>
                <w:lang w:eastAsia="en-GB"/>
              </w:rPr>
              <w:t xml:space="preserve">regulated undertaking, the group </w:t>
            </w:r>
            <w:r w:rsidR="000F4145" w:rsidRPr="00C22FD0">
              <w:rPr>
                <w:rFonts w:ascii="Times New Roman" w:hAnsi="Times New Roman" w:cs="Times New Roman"/>
                <w:sz w:val="20"/>
                <w:lang w:eastAsia="en-GB"/>
              </w:rPr>
              <w:t>should comply</w:t>
            </w:r>
            <w:r w:rsidRPr="00C22FD0">
              <w:rPr>
                <w:rFonts w:ascii="Times New Roman" w:hAnsi="Times New Roman" w:cs="Times New Roman"/>
                <w:sz w:val="20"/>
                <w:lang w:eastAsia="en-GB"/>
              </w:rPr>
              <w:t xml:space="preserve"> with the following format in a consistent manner: </w:t>
            </w:r>
            <w:r w:rsidRPr="00C22FD0">
              <w:rPr>
                <w:rFonts w:ascii="Times New Roman" w:hAnsi="Times New Roman" w:cs="Times New Roman"/>
                <w:sz w:val="20"/>
                <w:lang w:eastAsia="en-GB"/>
              </w:rPr>
              <w:br/>
              <w:t xml:space="preserve"> identification code of the parent undertaking + </w:t>
            </w:r>
            <w:r w:rsidRPr="00C22FD0">
              <w:rPr>
                <w:rFonts w:ascii="Times New Roman" w:hAnsi="Times New Roman" w:cs="Times New Roman"/>
                <w:sz w:val="20"/>
                <w:lang w:eastAsia="en-GB"/>
              </w:rPr>
              <w:br/>
              <w:t xml:space="preserve"> ISO 3166</w:t>
            </w:r>
            <w:r w:rsidR="004508C9" w:rsidRPr="00C22FD0">
              <w:rPr>
                <w:rFonts w:ascii="Times New Roman" w:hAnsi="Times New Roman" w:cs="Times New Roman"/>
                <w:sz w:val="20"/>
                <w:lang w:eastAsia="en-GB"/>
              </w:rPr>
              <w:t>–</w:t>
            </w:r>
            <w:r w:rsidRPr="00C22FD0">
              <w:rPr>
                <w:rFonts w:ascii="Times New Roman" w:hAnsi="Times New Roman" w:cs="Times New Roman"/>
                <w:sz w:val="20"/>
                <w:lang w:eastAsia="en-GB"/>
              </w:rPr>
              <w:t>1 alpha</w:t>
            </w:r>
            <w:r w:rsidR="004508C9" w:rsidRPr="00C22FD0">
              <w:rPr>
                <w:rFonts w:ascii="Times New Roman" w:hAnsi="Times New Roman" w:cs="Times New Roman"/>
                <w:sz w:val="20"/>
                <w:lang w:eastAsia="en-GB"/>
              </w:rPr>
              <w:t>–</w:t>
            </w:r>
            <w:r w:rsidRPr="00C22FD0">
              <w:rPr>
                <w:rFonts w:ascii="Times New Roman" w:hAnsi="Times New Roman" w:cs="Times New Roman"/>
                <w:sz w:val="20"/>
                <w:lang w:eastAsia="en-GB"/>
              </w:rPr>
              <w:t xml:space="preserve">2 code of the country of the undertaking + </w:t>
            </w:r>
            <w:r w:rsidRPr="00C22FD0">
              <w:rPr>
                <w:rFonts w:ascii="Times New Roman" w:hAnsi="Times New Roman" w:cs="Times New Roman"/>
                <w:sz w:val="20"/>
                <w:lang w:eastAsia="en-GB"/>
              </w:rPr>
              <w:br/>
              <w:t xml:space="preserve"> 5 digits</w:t>
            </w:r>
          </w:p>
        </w:tc>
      </w:tr>
      <w:tr w:rsidR="00E21451" w:rsidRPr="00C22FD0" w14:paraId="5A583FD1" w14:textId="77777777" w:rsidTr="0040755A">
        <w:trPr>
          <w:trHeight w:val="795"/>
        </w:trPr>
        <w:tc>
          <w:tcPr>
            <w:tcW w:w="1283" w:type="dxa"/>
          </w:tcPr>
          <w:p w14:paraId="3CE72076"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C0030</w:t>
            </w:r>
          </w:p>
        </w:tc>
        <w:tc>
          <w:tcPr>
            <w:tcW w:w="2121" w:type="dxa"/>
          </w:tcPr>
          <w:p w14:paraId="09D511A2"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Type of code of the ID of the undertaking</w:t>
            </w:r>
          </w:p>
        </w:tc>
        <w:tc>
          <w:tcPr>
            <w:tcW w:w="5884" w:type="dxa"/>
          </w:tcPr>
          <w:p w14:paraId="4E122142" w14:textId="77777777" w:rsidR="00E21451" w:rsidRPr="00C22FD0" w:rsidRDefault="00E21451" w:rsidP="0040755A">
            <w:pPr>
              <w:spacing w:after="200" w:line="276" w:lineRule="auto"/>
              <w:rPr>
                <w:rFonts w:ascii="Times New Roman" w:hAnsi="Times New Roman" w:cs="Times New Roman"/>
                <w:sz w:val="20"/>
              </w:rPr>
            </w:pPr>
            <w:r w:rsidRPr="00C22FD0">
              <w:rPr>
                <w:rFonts w:ascii="Times New Roman" w:hAnsi="Times New Roman" w:cs="Times New Roman"/>
                <w:sz w:val="20"/>
              </w:rPr>
              <w:t>Type of ID Code used for the “Identification code of the undertaking” item. One of the options in the following closed list shall be used:</w:t>
            </w:r>
          </w:p>
          <w:p w14:paraId="2892BDAA" w14:textId="01CE28AB" w:rsidR="00E21451" w:rsidRPr="00C22FD0" w:rsidRDefault="00E21451" w:rsidP="0040755A">
            <w:pPr>
              <w:rPr>
                <w:rFonts w:ascii="Times New Roman" w:hAnsi="Times New Roman" w:cs="Times New Roman"/>
                <w:sz w:val="20"/>
                <w:lang w:val="pt-PT"/>
              </w:rPr>
            </w:pPr>
            <w:r w:rsidRPr="00C22FD0">
              <w:rPr>
                <w:rFonts w:ascii="Times New Roman" w:hAnsi="Times New Roman" w:cs="Times New Roman"/>
                <w:sz w:val="20"/>
                <w:lang w:val="pt-PT"/>
              </w:rPr>
              <w:t xml:space="preserve">1 </w:t>
            </w:r>
            <w:r w:rsidR="004508C9" w:rsidRPr="00C22FD0">
              <w:rPr>
                <w:rFonts w:ascii="Times New Roman" w:hAnsi="Times New Roman" w:cs="Times New Roman"/>
                <w:sz w:val="20"/>
                <w:lang w:val="pt-PT"/>
              </w:rPr>
              <w:t>–</w:t>
            </w:r>
            <w:r w:rsidRPr="00C22FD0">
              <w:rPr>
                <w:rFonts w:ascii="Times New Roman" w:hAnsi="Times New Roman" w:cs="Times New Roman"/>
                <w:sz w:val="20"/>
                <w:lang w:val="pt-PT"/>
              </w:rPr>
              <w:t xml:space="preserve"> LEI </w:t>
            </w:r>
          </w:p>
          <w:p w14:paraId="2082F0AF" w14:textId="5CFAD8AC"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pt-PT"/>
              </w:rPr>
              <w:t xml:space="preserve">2 </w:t>
            </w:r>
            <w:r w:rsidR="004508C9" w:rsidRPr="00C22FD0">
              <w:rPr>
                <w:rFonts w:ascii="Times New Roman" w:hAnsi="Times New Roman" w:cs="Times New Roman"/>
                <w:sz w:val="20"/>
                <w:lang w:val="pt-PT"/>
              </w:rPr>
              <w:t>–</w:t>
            </w:r>
            <w:r w:rsidRPr="00C22FD0">
              <w:rPr>
                <w:rFonts w:ascii="Times New Roman" w:hAnsi="Times New Roman" w:cs="Times New Roman"/>
                <w:sz w:val="20"/>
                <w:lang w:val="pt-PT"/>
              </w:rPr>
              <w:t xml:space="preserve"> Specific code</w:t>
            </w:r>
          </w:p>
        </w:tc>
      </w:tr>
      <w:tr w:rsidR="00E21451" w:rsidRPr="00C22FD0" w14:paraId="7B73AAB3" w14:textId="77777777" w:rsidTr="0040755A">
        <w:trPr>
          <w:trHeight w:val="975"/>
        </w:trPr>
        <w:tc>
          <w:tcPr>
            <w:tcW w:w="1283" w:type="dxa"/>
            <w:hideMark/>
          </w:tcPr>
          <w:p w14:paraId="06951164"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C0040</w:t>
            </w:r>
          </w:p>
        </w:tc>
        <w:tc>
          <w:tcPr>
            <w:tcW w:w="2121" w:type="dxa"/>
            <w:hideMark/>
          </w:tcPr>
          <w:p w14:paraId="1FC8E25A"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Product ID code</w:t>
            </w:r>
          </w:p>
        </w:tc>
        <w:tc>
          <w:tcPr>
            <w:tcW w:w="5884" w:type="dxa"/>
            <w:hideMark/>
          </w:tcPr>
          <w:p w14:paraId="78A052EF"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p w14:paraId="399A9C87"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The ID code shall be consistent over time). </w:t>
            </w:r>
          </w:p>
        </w:tc>
      </w:tr>
      <w:tr w:rsidR="00E21451" w:rsidRPr="00C22FD0" w14:paraId="0FB6AFFC" w14:textId="77777777" w:rsidTr="0040755A">
        <w:trPr>
          <w:trHeight w:val="361"/>
        </w:trPr>
        <w:tc>
          <w:tcPr>
            <w:tcW w:w="1283" w:type="dxa"/>
            <w:hideMark/>
          </w:tcPr>
          <w:p w14:paraId="1F68960E"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C0050</w:t>
            </w:r>
          </w:p>
        </w:tc>
        <w:tc>
          <w:tcPr>
            <w:tcW w:w="2121" w:type="dxa"/>
            <w:hideMark/>
          </w:tcPr>
          <w:p w14:paraId="0A5168B0"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Product denomination</w:t>
            </w:r>
          </w:p>
        </w:tc>
        <w:tc>
          <w:tcPr>
            <w:tcW w:w="5884" w:type="dxa"/>
            <w:hideMark/>
          </w:tcPr>
          <w:p w14:paraId="7029D3FE" w14:textId="1E57334D"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Commercial name of product (undertaking</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specific)</w:t>
            </w:r>
          </w:p>
        </w:tc>
      </w:tr>
      <w:tr w:rsidR="00E21451" w:rsidRPr="00C22FD0" w14:paraId="010A5E9B" w14:textId="77777777" w:rsidTr="0040755A">
        <w:trPr>
          <w:trHeight w:val="555"/>
        </w:trPr>
        <w:tc>
          <w:tcPr>
            <w:tcW w:w="1283" w:type="dxa"/>
          </w:tcPr>
          <w:p w14:paraId="6E8A21FF"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C0060</w:t>
            </w:r>
          </w:p>
        </w:tc>
        <w:tc>
          <w:tcPr>
            <w:tcW w:w="2121" w:type="dxa"/>
          </w:tcPr>
          <w:p w14:paraId="44473078"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Description of the product</w:t>
            </w:r>
          </w:p>
        </w:tc>
        <w:tc>
          <w:tcPr>
            <w:tcW w:w="5884" w:type="dxa"/>
          </w:tcPr>
          <w:p w14:paraId="7A1B3698"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General qualitative description of the product. If a product code is attributed by the competent authority for supervisory purposes, the description of product type for that code shall be used. </w:t>
            </w:r>
          </w:p>
        </w:tc>
      </w:tr>
      <w:tr w:rsidR="00E21451" w:rsidRPr="00C22FD0" w14:paraId="52AC3D7A" w14:textId="77777777" w:rsidTr="0040755A">
        <w:trPr>
          <w:trHeight w:val="326"/>
        </w:trPr>
        <w:tc>
          <w:tcPr>
            <w:tcW w:w="1283" w:type="dxa"/>
            <w:hideMark/>
          </w:tcPr>
          <w:p w14:paraId="05DC1DAE"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C0070</w:t>
            </w:r>
          </w:p>
        </w:tc>
        <w:tc>
          <w:tcPr>
            <w:tcW w:w="2121" w:type="dxa"/>
            <w:hideMark/>
          </w:tcPr>
          <w:p w14:paraId="686B469F"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Initial date of guarantee</w:t>
            </w:r>
          </w:p>
        </w:tc>
        <w:tc>
          <w:tcPr>
            <w:tcW w:w="5884" w:type="dxa"/>
            <w:hideMark/>
          </w:tcPr>
          <w:p w14:paraId="76811FC2" w14:textId="50904DFA" w:rsidR="00E21451" w:rsidRPr="00C22FD0" w:rsidRDefault="00E21451" w:rsidP="0040755A">
            <w:pPr>
              <w:rPr>
                <w:rFonts w:ascii="Times New Roman" w:hAnsi="Times New Roman" w:cs="Times New Roman"/>
                <w:sz w:val="20"/>
                <w:lang w:val="en-US"/>
                <w:rPrChange w:id="793" w:author="Author">
                  <w:rPr>
                    <w:rFonts w:ascii="Times New Roman" w:hAnsi="Times New Roman" w:cs="Times New Roman"/>
                    <w:sz w:val="20"/>
                    <w:highlight w:val="yellow"/>
                    <w:lang w:val="en-US"/>
                  </w:rPr>
                </w:rPrChange>
              </w:rPr>
            </w:pPr>
            <w:r w:rsidRPr="00C22FD0">
              <w:rPr>
                <w:rFonts w:ascii="Times New Roman" w:hAnsi="Times New Roman" w:cs="Times New Roman"/>
                <w:sz w:val="20"/>
                <w:lang w:val="en-US"/>
              </w:rPr>
              <w:t>The ISO 8601 (</w:t>
            </w:r>
            <w:proofErr w:type="spellStart"/>
            <w:r w:rsidRPr="00C22FD0">
              <w:rPr>
                <w:rFonts w:ascii="Times New Roman" w:hAnsi="Times New Roman" w:cs="Times New Roman"/>
                <w:sz w:val="20"/>
                <w:lang w:val="en-US"/>
              </w:rPr>
              <w:t>yyyy</w:t>
            </w:r>
            <w:proofErr w:type="spellEnd"/>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mm</w:t>
            </w:r>
            <w:r w:rsidR="004508C9" w:rsidRPr="00C22FD0">
              <w:rPr>
                <w:rFonts w:ascii="Times New Roman" w:hAnsi="Times New Roman" w:cs="Times New Roman"/>
                <w:sz w:val="20"/>
                <w:lang w:val="en-US"/>
              </w:rPr>
              <w:t>–</w:t>
            </w:r>
            <w:proofErr w:type="spellStart"/>
            <w:r w:rsidRPr="00C22FD0">
              <w:rPr>
                <w:rFonts w:ascii="Times New Roman" w:hAnsi="Times New Roman" w:cs="Times New Roman"/>
                <w:sz w:val="20"/>
                <w:lang w:val="en-US"/>
              </w:rPr>
              <w:t>dd</w:t>
            </w:r>
            <w:proofErr w:type="spellEnd"/>
            <w:r w:rsidRPr="00C22FD0">
              <w:rPr>
                <w:rFonts w:ascii="Times New Roman" w:hAnsi="Times New Roman" w:cs="Times New Roman"/>
                <w:sz w:val="20"/>
                <w:lang w:val="en-US"/>
              </w:rPr>
              <w:t>) code of the initial date of the cover.</w:t>
            </w:r>
            <w:r w:rsidRPr="00C22FD0" w:rsidDel="005A4DD6">
              <w:rPr>
                <w:rFonts w:ascii="Times New Roman" w:hAnsi="Times New Roman" w:cs="Times New Roman"/>
                <w:sz w:val="20"/>
                <w:lang w:val="en-US"/>
                <w:rPrChange w:id="794" w:author="Author">
                  <w:rPr>
                    <w:rFonts w:ascii="Times New Roman" w:hAnsi="Times New Roman" w:cs="Times New Roman"/>
                    <w:sz w:val="20"/>
                    <w:highlight w:val="yellow"/>
                    <w:lang w:val="en-US"/>
                  </w:rPr>
                </w:rPrChange>
              </w:rPr>
              <w:t xml:space="preserve"> </w:t>
            </w:r>
          </w:p>
        </w:tc>
      </w:tr>
      <w:tr w:rsidR="00E21451" w:rsidRPr="00C22FD0" w14:paraId="754F8790" w14:textId="77777777" w:rsidTr="0040755A">
        <w:trPr>
          <w:trHeight w:val="391"/>
        </w:trPr>
        <w:tc>
          <w:tcPr>
            <w:tcW w:w="1283" w:type="dxa"/>
            <w:hideMark/>
          </w:tcPr>
          <w:p w14:paraId="34BF4FA8"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C0080</w:t>
            </w:r>
          </w:p>
        </w:tc>
        <w:tc>
          <w:tcPr>
            <w:tcW w:w="2121" w:type="dxa"/>
            <w:hideMark/>
          </w:tcPr>
          <w:p w14:paraId="2A5FADCF"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Final date of guarantee</w:t>
            </w:r>
          </w:p>
        </w:tc>
        <w:tc>
          <w:tcPr>
            <w:tcW w:w="5884" w:type="dxa"/>
            <w:hideMark/>
          </w:tcPr>
          <w:p w14:paraId="339BA682" w14:textId="32CB9A8C" w:rsidR="00E21451" w:rsidRPr="00C22FD0" w:rsidRDefault="00E21451" w:rsidP="0040755A">
            <w:pPr>
              <w:rPr>
                <w:rFonts w:ascii="Times New Roman" w:hAnsi="Times New Roman" w:cs="Times New Roman"/>
                <w:sz w:val="20"/>
                <w:lang w:val="en-US"/>
                <w:rPrChange w:id="795" w:author="Author">
                  <w:rPr>
                    <w:rFonts w:ascii="Times New Roman" w:hAnsi="Times New Roman" w:cs="Times New Roman"/>
                    <w:sz w:val="20"/>
                    <w:highlight w:val="yellow"/>
                    <w:lang w:val="en-US"/>
                  </w:rPr>
                </w:rPrChange>
              </w:rPr>
            </w:pPr>
            <w:r w:rsidRPr="00C22FD0">
              <w:rPr>
                <w:rFonts w:ascii="Times New Roman" w:hAnsi="Times New Roman" w:cs="Times New Roman"/>
                <w:sz w:val="20"/>
                <w:lang w:val="en-US"/>
              </w:rPr>
              <w:t>The ISO 8601 (</w:t>
            </w:r>
            <w:proofErr w:type="spellStart"/>
            <w:r w:rsidRPr="00C22FD0">
              <w:rPr>
                <w:rFonts w:ascii="Times New Roman" w:hAnsi="Times New Roman" w:cs="Times New Roman"/>
                <w:sz w:val="20"/>
                <w:lang w:val="en-US"/>
              </w:rPr>
              <w:t>yyyy</w:t>
            </w:r>
            <w:proofErr w:type="spellEnd"/>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mm</w:t>
            </w:r>
            <w:r w:rsidR="004508C9" w:rsidRPr="00C22FD0">
              <w:rPr>
                <w:rFonts w:ascii="Times New Roman" w:hAnsi="Times New Roman" w:cs="Times New Roman"/>
                <w:sz w:val="20"/>
                <w:lang w:val="en-US"/>
              </w:rPr>
              <w:t>–</w:t>
            </w:r>
            <w:proofErr w:type="spellStart"/>
            <w:r w:rsidRPr="00C22FD0">
              <w:rPr>
                <w:rFonts w:ascii="Times New Roman" w:hAnsi="Times New Roman" w:cs="Times New Roman"/>
                <w:sz w:val="20"/>
                <w:lang w:val="en-US"/>
              </w:rPr>
              <w:t>dd</w:t>
            </w:r>
            <w:proofErr w:type="spellEnd"/>
            <w:r w:rsidRPr="00C22FD0">
              <w:rPr>
                <w:rFonts w:ascii="Times New Roman" w:hAnsi="Times New Roman" w:cs="Times New Roman"/>
                <w:sz w:val="20"/>
                <w:lang w:val="en-US"/>
              </w:rPr>
              <w:t xml:space="preserve">) code of the final date of the cover. </w:t>
            </w:r>
          </w:p>
        </w:tc>
      </w:tr>
      <w:tr w:rsidR="00E21451" w:rsidRPr="00C22FD0" w14:paraId="7B3828ED" w14:textId="77777777" w:rsidTr="0040755A">
        <w:trPr>
          <w:trHeight w:val="1530"/>
        </w:trPr>
        <w:tc>
          <w:tcPr>
            <w:tcW w:w="1283" w:type="dxa"/>
            <w:hideMark/>
          </w:tcPr>
          <w:p w14:paraId="0710A450"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C0090</w:t>
            </w:r>
          </w:p>
        </w:tc>
        <w:tc>
          <w:tcPr>
            <w:tcW w:w="2121" w:type="dxa"/>
            <w:hideMark/>
          </w:tcPr>
          <w:p w14:paraId="247C546D"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Type of guarantee</w:t>
            </w:r>
          </w:p>
        </w:tc>
        <w:tc>
          <w:tcPr>
            <w:tcW w:w="5884" w:type="dxa"/>
            <w:hideMark/>
          </w:tcPr>
          <w:p w14:paraId="50BF9863" w14:textId="15074C3C"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The following closed list shall be used:</w:t>
            </w:r>
            <w:r w:rsidRPr="00C22FD0">
              <w:rPr>
                <w:rFonts w:ascii="Times New Roman" w:hAnsi="Times New Roman" w:cs="Times New Roman"/>
                <w:sz w:val="20"/>
                <w:lang w:val="en-US"/>
              </w:rPr>
              <w:br/>
              <w:t xml:space="preserve"> 1 </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 Guaranteed minimum death benefit</w:t>
            </w:r>
            <w:r w:rsidRPr="00C22FD0">
              <w:rPr>
                <w:rFonts w:ascii="Times New Roman" w:hAnsi="Times New Roman" w:cs="Times New Roman"/>
                <w:sz w:val="20"/>
                <w:lang w:val="en-US"/>
              </w:rPr>
              <w:br/>
              <w:t xml:space="preserve"> 2 </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 Guaranteed minimum accumulation benefit </w:t>
            </w:r>
          </w:p>
          <w:p w14:paraId="6145F00B" w14:textId="540464F3"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 3 </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 Guaranteed minimum income benefit </w:t>
            </w:r>
          </w:p>
          <w:p w14:paraId="5316CD48" w14:textId="47A19F3C"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 4 </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 Guaranteed minimum withdrawal benefits </w:t>
            </w:r>
          </w:p>
          <w:p w14:paraId="2CCE2397" w14:textId="1E669C49"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 9 </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 Other</w:t>
            </w:r>
          </w:p>
        </w:tc>
      </w:tr>
      <w:tr w:rsidR="00E21451" w:rsidRPr="00C22FD0" w14:paraId="7B377ABC" w14:textId="77777777" w:rsidTr="0040755A">
        <w:trPr>
          <w:trHeight w:val="330"/>
        </w:trPr>
        <w:tc>
          <w:tcPr>
            <w:tcW w:w="1283" w:type="dxa"/>
            <w:hideMark/>
          </w:tcPr>
          <w:p w14:paraId="3486FA78"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C0100</w:t>
            </w:r>
          </w:p>
        </w:tc>
        <w:tc>
          <w:tcPr>
            <w:tcW w:w="2121" w:type="dxa"/>
            <w:hideMark/>
          </w:tcPr>
          <w:p w14:paraId="39439680"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Guaranteed level</w:t>
            </w:r>
          </w:p>
        </w:tc>
        <w:tc>
          <w:tcPr>
            <w:tcW w:w="5884" w:type="dxa"/>
            <w:hideMark/>
          </w:tcPr>
          <w:p w14:paraId="70F17C39"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Indicate the level of the guaranteed benefit in percentage (as a decimal). </w:t>
            </w:r>
          </w:p>
        </w:tc>
      </w:tr>
      <w:tr w:rsidR="00E21451" w:rsidRPr="00C22FD0" w14:paraId="31BEA977" w14:textId="77777777" w:rsidTr="0040755A">
        <w:trPr>
          <w:trHeight w:val="1830"/>
        </w:trPr>
        <w:tc>
          <w:tcPr>
            <w:tcW w:w="1283" w:type="dxa"/>
            <w:hideMark/>
          </w:tcPr>
          <w:p w14:paraId="1A6C6B05"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C0110</w:t>
            </w:r>
          </w:p>
        </w:tc>
        <w:tc>
          <w:tcPr>
            <w:tcW w:w="2121" w:type="dxa"/>
            <w:hideMark/>
          </w:tcPr>
          <w:p w14:paraId="4C5267DF" w14:textId="77777777" w:rsidR="00E21451" w:rsidRPr="00C22FD0" w:rsidRDefault="00E21451">
            <w:pPr>
              <w:rPr>
                <w:rFonts w:ascii="Times New Roman" w:hAnsi="Times New Roman" w:cs="Times New Roman"/>
                <w:sz w:val="20"/>
                <w:lang w:val="en-US"/>
              </w:rPr>
            </w:pPr>
            <w:r w:rsidRPr="00C22FD0">
              <w:rPr>
                <w:rFonts w:ascii="Times New Roman" w:hAnsi="Times New Roman" w:cs="Times New Roman"/>
                <w:sz w:val="20"/>
                <w:lang w:val="en-US"/>
              </w:rPr>
              <w:t>Description of the guarantee</w:t>
            </w:r>
          </w:p>
        </w:tc>
        <w:tc>
          <w:tcPr>
            <w:tcW w:w="5884" w:type="dxa"/>
            <w:hideMark/>
          </w:tcPr>
          <w:p w14:paraId="1067B3AD" w14:textId="77777777" w:rsidR="00E21451" w:rsidRPr="00C22FD0" w:rsidRDefault="00E21451">
            <w:pPr>
              <w:rPr>
                <w:rFonts w:ascii="Times New Roman" w:hAnsi="Times New Roman" w:cs="Times New Roman"/>
                <w:sz w:val="20"/>
                <w:lang w:val="en-US"/>
              </w:rPr>
            </w:pPr>
            <w:r w:rsidRPr="00C22FD0">
              <w:rPr>
                <w:rFonts w:ascii="Times New Roman" w:hAnsi="Times New Roman" w:cs="Times New Roman"/>
                <w:sz w:val="20"/>
                <w:lang w:val="en-US"/>
              </w:rPr>
              <w:t xml:space="preserve">General description of the guarantees. </w:t>
            </w:r>
          </w:p>
          <w:p w14:paraId="7564A945" w14:textId="127C91ED"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This shall include at least the capital accumulation mechanisms (e.g. roll</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up, ratchet, step</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up, reset), its frequency (infra</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annual, annual, x</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yearly), the base for computation of guaranteed levels (e.g. premium paid, premium paid net of expenses and/or withdrawals and/or paid</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ups, premium increased by the capital accumulation mechanism), the guaranteed conversion factor, other general information about how the guarantee works. </w:t>
            </w:r>
          </w:p>
        </w:tc>
      </w:tr>
    </w:tbl>
    <w:p w14:paraId="7A77F532" w14:textId="77777777" w:rsidR="00E21451" w:rsidRPr="00C22FD0" w:rsidRDefault="00E21451">
      <w:pPr>
        <w:rPr>
          <w:rFonts w:ascii="Times New Roman" w:hAnsi="Times New Roman" w:cs="Times New Roman"/>
          <w:sz w:val="20"/>
          <w:lang w:val="en-US"/>
        </w:rPr>
      </w:pPr>
    </w:p>
    <w:p w14:paraId="67067D7E" w14:textId="0D2831FD" w:rsidR="00E21451" w:rsidRPr="00C22FD0" w:rsidRDefault="00E21451" w:rsidP="0040755A">
      <w:pPr>
        <w:rPr>
          <w:rFonts w:ascii="Times New Roman" w:hAnsi="Times New Roman" w:cs="Times New Roman"/>
          <w:b/>
          <w:sz w:val="20"/>
          <w:lang w:val="en-US"/>
        </w:rPr>
      </w:pPr>
      <w:r w:rsidRPr="00C22FD0">
        <w:rPr>
          <w:rFonts w:ascii="Times New Roman" w:hAnsi="Times New Roman" w:cs="Times New Roman"/>
          <w:b/>
          <w:sz w:val="20"/>
          <w:lang w:val="en-US"/>
        </w:rPr>
        <w:t xml:space="preserve">S.15.02 </w:t>
      </w:r>
      <w:r w:rsidR="004508C9" w:rsidRPr="00C22FD0">
        <w:rPr>
          <w:rFonts w:ascii="Times New Roman" w:hAnsi="Times New Roman" w:cs="Times New Roman"/>
          <w:b/>
          <w:sz w:val="20"/>
          <w:lang w:val="en-US"/>
        </w:rPr>
        <w:t>–</w:t>
      </w:r>
      <w:r w:rsidRPr="00C22FD0">
        <w:rPr>
          <w:rFonts w:ascii="Times New Roman" w:hAnsi="Times New Roman" w:cs="Times New Roman"/>
          <w:b/>
          <w:sz w:val="20"/>
          <w:lang w:val="en-US"/>
        </w:rPr>
        <w:t xml:space="preserve"> </w:t>
      </w:r>
      <w:r w:rsidR="006C094C" w:rsidRPr="00C22FD0">
        <w:rPr>
          <w:rFonts w:ascii="Times New Roman" w:hAnsi="Times New Roman" w:cs="Times New Roman"/>
          <w:b/>
          <w:sz w:val="20"/>
          <w:lang w:val="en-US"/>
        </w:rPr>
        <w:t>Hedging of guarantees of variable annuities</w:t>
      </w:r>
    </w:p>
    <w:p w14:paraId="7F092E0D" w14:textId="77777777" w:rsidR="00E21451" w:rsidRPr="00C22FD0" w:rsidRDefault="00E21451" w:rsidP="0040755A">
      <w:pPr>
        <w:rPr>
          <w:rFonts w:ascii="Times New Roman" w:hAnsi="Times New Roman" w:cs="Times New Roman"/>
          <w:b/>
          <w:bCs/>
          <w:sz w:val="20"/>
          <w:lang w:val="en-US"/>
        </w:rPr>
      </w:pPr>
      <w:r w:rsidRPr="00C22FD0">
        <w:rPr>
          <w:rFonts w:ascii="Times New Roman" w:hAnsi="Times New Roman" w:cs="Times New Roman"/>
          <w:b/>
          <w:bCs/>
          <w:sz w:val="20"/>
          <w:lang w:val="en-US"/>
        </w:rPr>
        <w:t>General comments:</w:t>
      </w:r>
    </w:p>
    <w:p w14:paraId="1E389C6A" w14:textId="36ED8563" w:rsidR="00E21451" w:rsidRPr="00C22FD0" w:rsidRDefault="00FC4845" w:rsidP="0040755A">
      <w:pPr>
        <w:jc w:val="both"/>
        <w:rPr>
          <w:rFonts w:ascii="Times New Roman" w:hAnsi="Times New Roman" w:cs="Times New Roman"/>
          <w:sz w:val="20"/>
          <w:lang w:val="en-US"/>
        </w:rPr>
      </w:pPr>
      <w:r w:rsidRPr="00C22FD0">
        <w:rPr>
          <w:rFonts w:ascii="Times New Roman" w:hAnsi="Times New Roman" w:cs="Times New Roman"/>
          <w:sz w:val="20"/>
          <w:lang w:val="en-US"/>
        </w:rPr>
        <w:t xml:space="preserve">This </w:t>
      </w:r>
      <w:r w:rsidR="00856F43" w:rsidRPr="00C22FD0">
        <w:rPr>
          <w:rFonts w:ascii="Times New Roman" w:hAnsi="Times New Roman"/>
          <w:sz w:val="20"/>
        </w:rPr>
        <w:t>section</w:t>
      </w:r>
      <w:r w:rsidR="00E21451" w:rsidRPr="00C22FD0">
        <w:rPr>
          <w:rFonts w:ascii="Times New Roman" w:hAnsi="Times New Roman" w:cs="Times New Roman"/>
          <w:sz w:val="20"/>
          <w:lang w:val="en-US"/>
        </w:rPr>
        <w:t xml:space="preserve"> relates to annual submission of information for groups.</w:t>
      </w:r>
    </w:p>
    <w:p w14:paraId="7CD5535D" w14:textId="5122EF6B"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This template shall only be reported by groups in relation to the direct business </w:t>
      </w:r>
      <w:r w:rsidR="009379E1" w:rsidRPr="00C22FD0">
        <w:rPr>
          <w:rFonts w:ascii="Times New Roman" w:hAnsi="Times New Roman" w:cs="Times New Roman"/>
          <w:sz w:val="20"/>
          <w:lang w:val="en-US"/>
        </w:rPr>
        <w:t xml:space="preserve">and only </w:t>
      </w:r>
      <w:r w:rsidRPr="00C22FD0">
        <w:rPr>
          <w:rFonts w:ascii="Times New Roman" w:hAnsi="Times New Roman" w:cs="Times New Roman"/>
          <w:sz w:val="20"/>
          <w:lang w:val="en-US"/>
        </w:rPr>
        <w:t>for those entities outside the EEA that have variable annuities portfolios.</w:t>
      </w:r>
    </w:p>
    <w:p w14:paraId="1EEC1438" w14:textId="4447CE83" w:rsidR="00E21451" w:rsidRPr="00C22FD0" w:rsidRDefault="00E21451" w:rsidP="0040755A">
      <w:pPr>
        <w:jc w:val="both"/>
        <w:rPr>
          <w:rFonts w:ascii="Times New Roman" w:hAnsi="Times New Roman" w:cs="Times New Roman"/>
          <w:sz w:val="20"/>
          <w:lang w:val="en-US"/>
          <w:rPrChange w:id="796" w:author="Author">
            <w:rPr>
              <w:rFonts w:ascii="Times New Roman" w:hAnsi="Times New Roman" w:cs="Times New Roman"/>
              <w:sz w:val="20"/>
              <w:highlight w:val="yellow"/>
              <w:lang w:val="en-US"/>
            </w:rPr>
          </w:rPrChange>
        </w:rPr>
      </w:pPr>
      <w:r w:rsidRPr="00C22FD0">
        <w:rPr>
          <w:rFonts w:ascii="Times New Roman" w:hAnsi="Times New Roman" w:cs="Times New Roman"/>
          <w:sz w:val="20"/>
          <w:lang w:val="en-US"/>
        </w:rPr>
        <w:lastRenderedPageBreak/>
        <w:t>Variable annuities are unit</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linked life insurance contracts with investment guarantees which, in exchange for single or regular premiums, allow the policyholder to benefit from the upside of the unit but be partially or totally protected when the unit loses value.</w:t>
      </w:r>
    </w:p>
    <w:p w14:paraId="61D05E5E" w14:textId="191E8096" w:rsidR="00E21451" w:rsidRPr="00C22FD0" w:rsidRDefault="00E21451" w:rsidP="0040755A">
      <w:pPr>
        <w:jc w:val="both"/>
        <w:rPr>
          <w:rFonts w:ascii="Times New Roman" w:hAnsi="Times New Roman" w:cs="Times New Roman"/>
          <w:sz w:val="20"/>
          <w:lang w:val="en-US"/>
        </w:rPr>
      </w:pPr>
      <w:r w:rsidRPr="00C22FD0">
        <w:rPr>
          <w:rFonts w:ascii="Times New Roman" w:hAnsi="Times New Roman" w:cs="Times New Roman"/>
          <w:sz w:val="20"/>
          <w:lang w:val="en-US"/>
        </w:rPr>
        <w:t>If Variable Annuities policies are split between two insurance undertakings, for instance a life company and a non</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life company for the Variable Annuities guarantee, the company with the guarantee shall report this template. Only one </w:t>
      </w:r>
      <w:r w:rsidR="00473BE5" w:rsidRPr="00C22FD0">
        <w:rPr>
          <w:rFonts w:ascii="Times New Roman" w:hAnsi="Times New Roman" w:cs="Times New Roman"/>
          <w:sz w:val="20"/>
          <w:lang w:val="en-US"/>
        </w:rPr>
        <w:t xml:space="preserve">row </w:t>
      </w:r>
      <w:r w:rsidRPr="00C22FD0">
        <w:rPr>
          <w:rFonts w:ascii="Times New Roman" w:hAnsi="Times New Roman" w:cs="Times New Roman"/>
          <w:sz w:val="20"/>
          <w:lang w:val="en-US"/>
        </w:rPr>
        <w:t xml:space="preserve">per product shall be reported. </w:t>
      </w:r>
    </w:p>
    <w:p w14:paraId="11C11491" w14:textId="77777777" w:rsidR="00E21451" w:rsidRPr="00C22FD0" w:rsidRDefault="00E21451" w:rsidP="0040755A">
      <w:pPr>
        <w:rPr>
          <w:rFonts w:ascii="Times New Roman" w:hAnsi="Times New Roman" w:cs="Times New Roman"/>
          <w:b/>
          <w:sz w:val="20"/>
          <w:lang w:val="en-US"/>
        </w:rPr>
      </w:pPr>
      <w:r w:rsidRPr="00C22FD0">
        <w:rPr>
          <w:rFonts w:ascii="Times New Roman" w:hAnsi="Times New Roman" w:cs="Times New Roman"/>
          <w:b/>
          <w:sz w:val="20"/>
          <w:lang w:val="en-US"/>
        </w:rPr>
        <w:tab/>
      </w:r>
      <w:r w:rsidRPr="00C22FD0">
        <w:rPr>
          <w:rFonts w:ascii="Times New Roman" w:hAnsi="Times New Roman" w:cs="Times New Roman"/>
          <w:b/>
          <w:sz w:val="20"/>
          <w:lang w:val="en-US"/>
        </w:rPr>
        <w:tab/>
      </w:r>
    </w:p>
    <w:tbl>
      <w:tblPr>
        <w:tblStyle w:val="TableGrid"/>
        <w:tblW w:w="0" w:type="auto"/>
        <w:tblLook w:val="04A0" w:firstRow="1" w:lastRow="0" w:firstColumn="1" w:lastColumn="0" w:noHBand="0" w:noVBand="1"/>
      </w:tblPr>
      <w:tblGrid>
        <w:gridCol w:w="1278"/>
        <w:gridCol w:w="1915"/>
        <w:gridCol w:w="6049"/>
      </w:tblGrid>
      <w:tr w:rsidR="00E21451" w:rsidRPr="00C22FD0" w14:paraId="47001150" w14:textId="77777777" w:rsidTr="0040755A">
        <w:trPr>
          <w:trHeight w:val="315"/>
        </w:trPr>
        <w:tc>
          <w:tcPr>
            <w:tcW w:w="1283" w:type="dxa"/>
          </w:tcPr>
          <w:p w14:paraId="373EBF0A" w14:textId="77777777" w:rsidR="00E21451" w:rsidRPr="00C22FD0" w:rsidRDefault="00E21451" w:rsidP="0040755A">
            <w:pPr>
              <w:jc w:val="center"/>
              <w:rPr>
                <w:rFonts w:ascii="Times New Roman" w:hAnsi="Times New Roman" w:cs="Times New Roman"/>
                <w:sz w:val="20"/>
              </w:rPr>
            </w:pPr>
          </w:p>
        </w:tc>
        <w:tc>
          <w:tcPr>
            <w:tcW w:w="1920" w:type="dxa"/>
          </w:tcPr>
          <w:p w14:paraId="7D33BD98" w14:textId="77777777" w:rsidR="00E21451" w:rsidRPr="00C22FD0" w:rsidRDefault="00E21451" w:rsidP="0040755A">
            <w:pPr>
              <w:jc w:val="center"/>
              <w:rPr>
                <w:rFonts w:ascii="Times New Roman" w:hAnsi="Times New Roman" w:cs="Times New Roman"/>
                <w:sz w:val="20"/>
                <w:lang w:val="en-US"/>
              </w:rPr>
            </w:pPr>
            <w:r w:rsidRPr="00C22FD0">
              <w:rPr>
                <w:rFonts w:ascii="Times New Roman" w:hAnsi="Times New Roman" w:cs="Times New Roman"/>
                <w:b/>
                <w:sz w:val="20"/>
              </w:rPr>
              <w:t>ITEM</w:t>
            </w:r>
          </w:p>
        </w:tc>
        <w:tc>
          <w:tcPr>
            <w:tcW w:w="6085" w:type="dxa"/>
          </w:tcPr>
          <w:p w14:paraId="44FD5DB0" w14:textId="77777777" w:rsidR="00E21451" w:rsidRPr="00C22FD0" w:rsidRDefault="00E21451" w:rsidP="0040755A">
            <w:pPr>
              <w:jc w:val="center"/>
              <w:rPr>
                <w:rFonts w:ascii="Times New Roman" w:hAnsi="Times New Roman" w:cs="Times New Roman"/>
                <w:sz w:val="20"/>
                <w:lang w:val="en-US"/>
              </w:rPr>
            </w:pPr>
            <w:r w:rsidRPr="00C22FD0">
              <w:rPr>
                <w:rFonts w:ascii="Times New Roman" w:hAnsi="Times New Roman" w:cs="Times New Roman"/>
                <w:b/>
                <w:sz w:val="20"/>
              </w:rPr>
              <w:t>INSTRUCTIONS</w:t>
            </w:r>
          </w:p>
        </w:tc>
      </w:tr>
      <w:tr w:rsidR="00E21451" w:rsidRPr="00C22FD0" w14:paraId="02B7D9C0" w14:textId="77777777" w:rsidTr="0040755A">
        <w:trPr>
          <w:trHeight w:val="315"/>
        </w:trPr>
        <w:tc>
          <w:tcPr>
            <w:tcW w:w="1283" w:type="dxa"/>
            <w:hideMark/>
          </w:tcPr>
          <w:p w14:paraId="68A504E0"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C0010</w:t>
            </w:r>
          </w:p>
        </w:tc>
        <w:tc>
          <w:tcPr>
            <w:tcW w:w="1920" w:type="dxa"/>
            <w:hideMark/>
          </w:tcPr>
          <w:p w14:paraId="1DB8E4E9"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Legal name of the undertaking</w:t>
            </w:r>
          </w:p>
        </w:tc>
        <w:tc>
          <w:tcPr>
            <w:tcW w:w="6085" w:type="dxa"/>
            <w:hideMark/>
          </w:tcPr>
          <w:p w14:paraId="593288D3" w14:textId="4237AB45"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Identify the legal name of non</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EEA undertaking selling the product.  </w:t>
            </w:r>
          </w:p>
        </w:tc>
      </w:tr>
      <w:tr w:rsidR="00E21451" w:rsidRPr="00C22FD0" w14:paraId="216C08A8" w14:textId="77777777" w:rsidTr="0040755A">
        <w:trPr>
          <w:trHeight w:val="930"/>
        </w:trPr>
        <w:tc>
          <w:tcPr>
            <w:tcW w:w="1283" w:type="dxa"/>
          </w:tcPr>
          <w:p w14:paraId="62295F15"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C0020</w:t>
            </w:r>
          </w:p>
        </w:tc>
        <w:tc>
          <w:tcPr>
            <w:tcW w:w="1920" w:type="dxa"/>
          </w:tcPr>
          <w:p w14:paraId="68319BA5"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Identification code of the undertaking</w:t>
            </w:r>
          </w:p>
        </w:tc>
        <w:tc>
          <w:tcPr>
            <w:tcW w:w="6085" w:type="dxa"/>
          </w:tcPr>
          <w:p w14:paraId="522CF2D0" w14:textId="5A1270E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eastAsia="en-GB"/>
              </w:rPr>
              <w:t>Identification code</w:t>
            </w:r>
            <w:r w:rsidRPr="00C22FD0">
              <w:rPr>
                <w:rFonts w:ascii="Times New Roman" w:hAnsi="Times New Roman" w:cs="Times New Roman"/>
                <w:sz w:val="20"/>
              </w:rPr>
              <w:t xml:space="preserve"> by this order of priority</w:t>
            </w:r>
            <w:r w:rsidRPr="00C22FD0">
              <w:rPr>
                <w:rFonts w:ascii="Times New Roman" w:hAnsi="Times New Roman" w:cs="Times New Roman"/>
                <w:sz w:val="20"/>
                <w:lang w:eastAsia="en-GB"/>
              </w:rPr>
              <w:t xml:space="preserve">: </w:t>
            </w:r>
            <w:r w:rsidRPr="00C22FD0">
              <w:rPr>
                <w:rFonts w:ascii="Times New Roman" w:hAnsi="Times New Roman" w:cs="Times New Roman"/>
                <w:sz w:val="20"/>
                <w:lang w:eastAsia="en-GB"/>
              </w:rPr>
              <w:br/>
            </w:r>
            <w:r w:rsidR="004508C9" w:rsidRPr="00C22FD0">
              <w:rPr>
                <w:rFonts w:ascii="Times New Roman" w:hAnsi="Times New Roman" w:cs="Times New Roman"/>
                <w:sz w:val="20"/>
                <w:lang w:eastAsia="en-GB"/>
              </w:rPr>
              <w:t>–</w:t>
            </w:r>
            <w:r w:rsidRPr="00C22FD0">
              <w:rPr>
                <w:rFonts w:ascii="Times New Roman" w:hAnsi="Times New Roman" w:cs="Times New Roman"/>
                <w:sz w:val="20"/>
                <w:lang w:eastAsia="en-GB"/>
              </w:rPr>
              <w:t xml:space="preserve"> Legal Entity Identifier (LEI); </w:t>
            </w:r>
            <w:r w:rsidRPr="00C22FD0">
              <w:rPr>
                <w:rFonts w:ascii="Times New Roman" w:hAnsi="Times New Roman" w:cs="Times New Roman"/>
                <w:sz w:val="20"/>
                <w:lang w:eastAsia="en-GB"/>
              </w:rPr>
              <w:br/>
            </w:r>
            <w:r w:rsidR="004508C9" w:rsidRPr="00C22FD0">
              <w:rPr>
                <w:rFonts w:ascii="Times New Roman" w:hAnsi="Times New Roman" w:cs="Times New Roman"/>
                <w:sz w:val="20"/>
                <w:lang w:eastAsia="en-GB"/>
              </w:rPr>
              <w:t>–</w:t>
            </w:r>
            <w:r w:rsidRPr="00C22FD0">
              <w:rPr>
                <w:rFonts w:ascii="Times New Roman" w:hAnsi="Times New Roman" w:cs="Times New Roman"/>
                <w:sz w:val="20"/>
                <w:lang w:eastAsia="en-GB"/>
              </w:rPr>
              <w:t xml:space="preserve"> Specific code</w:t>
            </w:r>
            <w:r w:rsidRPr="00C22FD0">
              <w:rPr>
                <w:rFonts w:ascii="Times New Roman" w:hAnsi="Times New Roman" w:cs="Times New Roman"/>
                <w:sz w:val="20"/>
                <w:lang w:eastAsia="en-GB"/>
              </w:rPr>
              <w:br/>
            </w:r>
            <w:r w:rsidRPr="00C22FD0">
              <w:rPr>
                <w:rFonts w:ascii="Times New Roman" w:hAnsi="Times New Roman" w:cs="Times New Roman"/>
                <w:sz w:val="20"/>
                <w:lang w:eastAsia="en-GB"/>
              </w:rPr>
              <w:br/>
              <w:t xml:space="preserve">Specific code: </w:t>
            </w:r>
            <w:r w:rsidRPr="00C22FD0">
              <w:rPr>
                <w:rFonts w:ascii="Times New Roman" w:hAnsi="Times New Roman" w:cs="Times New Roman"/>
                <w:sz w:val="20"/>
                <w:lang w:eastAsia="en-GB"/>
              </w:rPr>
              <w:br/>
              <w:t>Identification code will be provided by the group. When allocating an identification code to each non</w:t>
            </w:r>
            <w:r w:rsidR="004508C9" w:rsidRPr="00C22FD0">
              <w:rPr>
                <w:rFonts w:ascii="Times New Roman" w:hAnsi="Times New Roman" w:cs="Times New Roman"/>
                <w:sz w:val="20"/>
                <w:lang w:eastAsia="en-GB"/>
              </w:rPr>
              <w:t>–</w:t>
            </w:r>
            <w:r w:rsidRPr="00C22FD0">
              <w:rPr>
                <w:rFonts w:ascii="Times New Roman" w:hAnsi="Times New Roman" w:cs="Times New Roman"/>
                <w:sz w:val="20"/>
                <w:lang w:eastAsia="en-GB"/>
              </w:rPr>
              <w:t>EEA or non</w:t>
            </w:r>
            <w:r w:rsidR="004508C9" w:rsidRPr="00C22FD0">
              <w:rPr>
                <w:rFonts w:ascii="Times New Roman" w:hAnsi="Times New Roman" w:cs="Times New Roman"/>
                <w:sz w:val="20"/>
                <w:lang w:eastAsia="en-GB"/>
              </w:rPr>
              <w:t>–</w:t>
            </w:r>
            <w:r w:rsidRPr="00C22FD0">
              <w:rPr>
                <w:rFonts w:ascii="Times New Roman" w:hAnsi="Times New Roman" w:cs="Times New Roman"/>
                <w:sz w:val="20"/>
                <w:lang w:eastAsia="en-GB"/>
              </w:rPr>
              <w:t xml:space="preserve">regulated undertaking, the group </w:t>
            </w:r>
            <w:r w:rsidR="000F4145" w:rsidRPr="00C22FD0">
              <w:rPr>
                <w:rFonts w:ascii="Times New Roman" w:hAnsi="Times New Roman" w:cs="Times New Roman"/>
                <w:sz w:val="20"/>
                <w:lang w:eastAsia="en-GB"/>
              </w:rPr>
              <w:t>should comply</w:t>
            </w:r>
            <w:r w:rsidRPr="00C22FD0">
              <w:rPr>
                <w:rFonts w:ascii="Times New Roman" w:hAnsi="Times New Roman" w:cs="Times New Roman"/>
                <w:sz w:val="20"/>
                <w:lang w:eastAsia="en-GB"/>
              </w:rPr>
              <w:t xml:space="preserve"> with the following format in a consistent manner: </w:t>
            </w:r>
            <w:r w:rsidRPr="00C22FD0">
              <w:rPr>
                <w:rFonts w:ascii="Times New Roman" w:hAnsi="Times New Roman" w:cs="Times New Roman"/>
                <w:sz w:val="20"/>
                <w:lang w:eastAsia="en-GB"/>
              </w:rPr>
              <w:br/>
              <w:t xml:space="preserve"> identification code of the parent undertaking + </w:t>
            </w:r>
            <w:r w:rsidRPr="00C22FD0">
              <w:rPr>
                <w:rFonts w:ascii="Times New Roman" w:hAnsi="Times New Roman" w:cs="Times New Roman"/>
                <w:sz w:val="20"/>
                <w:lang w:eastAsia="en-GB"/>
              </w:rPr>
              <w:br/>
              <w:t xml:space="preserve"> ISO 3166</w:t>
            </w:r>
            <w:r w:rsidR="004508C9" w:rsidRPr="00C22FD0">
              <w:rPr>
                <w:rFonts w:ascii="Times New Roman" w:hAnsi="Times New Roman" w:cs="Times New Roman"/>
                <w:sz w:val="20"/>
                <w:lang w:eastAsia="en-GB"/>
              </w:rPr>
              <w:t>–</w:t>
            </w:r>
            <w:r w:rsidRPr="00C22FD0">
              <w:rPr>
                <w:rFonts w:ascii="Times New Roman" w:hAnsi="Times New Roman" w:cs="Times New Roman"/>
                <w:sz w:val="20"/>
                <w:lang w:eastAsia="en-GB"/>
              </w:rPr>
              <w:t>1 alpha</w:t>
            </w:r>
            <w:r w:rsidR="004508C9" w:rsidRPr="00C22FD0">
              <w:rPr>
                <w:rFonts w:ascii="Times New Roman" w:hAnsi="Times New Roman" w:cs="Times New Roman"/>
                <w:sz w:val="20"/>
                <w:lang w:eastAsia="en-GB"/>
              </w:rPr>
              <w:t>–</w:t>
            </w:r>
            <w:r w:rsidRPr="00C22FD0">
              <w:rPr>
                <w:rFonts w:ascii="Times New Roman" w:hAnsi="Times New Roman" w:cs="Times New Roman"/>
                <w:sz w:val="20"/>
                <w:lang w:eastAsia="en-GB"/>
              </w:rPr>
              <w:t xml:space="preserve">2 code of the country of the undertaking + </w:t>
            </w:r>
            <w:r w:rsidRPr="00C22FD0">
              <w:rPr>
                <w:rFonts w:ascii="Times New Roman" w:hAnsi="Times New Roman" w:cs="Times New Roman"/>
                <w:sz w:val="20"/>
                <w:lang w:eastAsia="en-GB"/>
              </w:rPr>
              <w:br/>
              <w:t xml:space="preserve"> 5 digits</w:t>
            </w:r>
          </w:p>
        </w:tc>
      </w:tr>
      <w:tr w:rsidR="00E21451" w:rsidRPr="00C22FD0" w14:paraId="1CB50D5C" w14:textId="77777777" w:rsidTr="0040755A">
        <w:trPr>
          <w:trHeight w:val="930"/>
        </w:trPr>
        <w:tc>
          <w:tcPr>
            <w:tcW w:w="1283" w:type="dxa"/>
          </w:tcPr>
          <w:p w14:paraId="4894C882"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C0030</w:t>
            </w:r>
          </w:p>
        </w:tc>
        <w:tc>
          <w:tcPr>
            <w:tcW w:w="1920" w:type="dxa"/>
          </w:tcPr>
          <w:p w14:paraId="0EDCF4E7"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Type of code of the ID of the undertaking</w:t>
            </w:r>
          </w:p>
        </w:tc>
        <w:tc>
          <w:tcPr>
            <w:tcW w:w="6085" w:type="dxa"/>
          </w:tcPr>
          <w:p w14:paraId="4DABF4F2" w14:textId="77777777" w:rsidR="00E21451" w:rsidRPr="00C22FD0" w:rsidRDefault="00E21451" w:rsidP="0040755A">
            <w:pPr>
              <w:spacing w:after="200" w:line="276" w:lineRule="auto"/>
              <w:rPr>
                <w:rFonts w:ascii="Times New Roman" w:hAnsi="Times New Roman" w:cs="Times New Roman"/>
                <w:sz w:val="20"/>
              </w:rPr>
            </w:pPr>
            <w:r w:rsidRPr="00C22FD0">
              <w:rPr>
                <w:rFonts w:ascii="Times New Roman" w:hAnsi="Times New Roman" w:cs="Times New Roman"/>
                <w:sz w:val="20"/>
              </w:rPr>
              <w:t>Type of ID Code used for the “Identification code of the undertaking” item. One of the options in the following closed list shall be used:</w:t>
            </w:r>
          </w:p>
          <w:p w14:paraId="58E0B623" w14:textId="6C665F93" w:rsidR="00E21451" w:rsidRPr="00C22FD0" w:rsidRDefault="00E21451" w:rsidP="0040755A">
            <w:pPr>
              <w:rPr>
                <w:rFonts w:ascii="Times New Roman" w:hAnsi="Times New Roman" w:cs="Times New Roman"/>
                <w:sz w:val="20"/>
                <w:lang w:val="pt-PT"/>
              </w:rPr>
            </w:pPr>
            <w:r w:rsidRPr="00C22FD0">
              <w:rPr>
                <w:rFonts w:ascii="Times New Roman" w:hAnsi="Times New Roman" w:cs="Times New Roman"/>
                <w:sz w:val="20"/>
                <w:lang w:val="pt-PT"/>
              </w:rPr>
              <w:t xml:space="preserve">1 </w:t>
            </w:r>
            <w:r w:rsidR="004508C9" w:rsidRPr="00C22FD0">
              <w:rPr>
                <w:rFonts w:ascii="Times New Roman" w:hAnsi="Times New Roman" w:cs="Times New Roman"/>
                <w:sz w:val="20"/>
                <w:lang w:val="pt-PT"/>
              </w:rPr>
              <w:t>–</w:t>
            </w:r>
            <w:r w:rsidRPr="00C22FD0">
              <w:rPr>
                <w:rFonts w:ascii="Times New Roman" w:hAnsi="Times New Roman" w:cs="Times New Roman"/>
                <w:sz w:val="20"/>
                <w:lang w:val="pt-PT"/>
              </w:rPr>
              <w:t xml:space="preserve"> LEI </w:t>
            </w:r>
          </w:p>
          <w:p w14:paraId="3FB84ED5" w14:textId="2E6D85D0"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pt-PT"/>
              </w:rPr>
              <w:t xml:space="preserve">2 </w:t>
            </w:r>
            <w:r w:rsidR="004508C9" w:rsidRPr="00C22FD0">
              <w:rPr>
                <w:rFonts w:ascii="Times New Roman" w:hAnsi="Times New Roman" w:cs="Times New Roman"/>
                <w:sz w:val="20"/>
                <w:lang w:val="pt-PT"/>
              </w:rPr>
              <w:t>–</w:t>
            </w:r>
            <w:r w:rsidRPr="00C22FD0">
              <w:rPr>
                <w:rFonts w:ascii="Times New Roman" w:hAnsi="Times New Roman" w:cs="Times New Roman"/>
                <w:sz w:val="20"/>
                <w:lang w:val="pt-PT"/>
              </w:rPr>
              <w:t xml:space="preserve"> Specific code</w:t>
            </w:r>
          </w:p>
        </w:tc>
      </w:tr>
      <w:tr w:rsidR="00E21451" w:rsidRPr="00C22FD0" w14:paraId="572CEE28" w14:textId="77777777" w:rsidTr="0040755A">
        <w:trPr>
          <w:trHeight w:val="930"/>
        </w:trPr>
        <w:tc>
          <w:tcPr>
            <w:tcW w:w="1283" w:type="dxa"/>
            <w:hideMark/>
          </w:tcPr>
          <w:p w14:paraId="68CE3CF0"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C0040</w:t>
            </w:r>
          </w:p>
        </w:tc>
        <w:tc>
          <w:tcPr>
            <w:tcW w:w="1920" w:type="dxa"/>
            <w:hideMark/>
          </w:tcPr>
          <w:p w14:paraId="4B04BE12"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Product ID code</w:t>
            </w:r>
          </w:p>
        </w:tc>
        <w:tc>
          <w:tcPr>
            <w:tcW w:w="6085" w:type="dxa"/>
            <w:hideMark/>
          </w:tcPr>
          <w:p w14:paraId="0FFC8E2F"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p w14:paraId="66E76C26"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The ID code shall be consistent over time.</w:t>
            </w:r>
          </w:p>
        </w:tc>
      </w:tr>
      <w:tr w:rsidR="00E21451" w:rsidRPr="00C22FD0" w14:paraId="5E49FB03" w14:textId="77777777" w:rsidTr="0040755A">
        <w:trPr>
          <w:trHeight w:val="585"/>
        </w:trPr>
        <w:tc>
          <w:tcPr>
            <w:tcW w:w="1283" w:type="dxa"/>
            <w:hideMark/>
          </w:tcPr>
          <w:p w14:paraId="71B95423"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C0050</w:t>
            </w:r>
          </w:p>
        </w:tc>
        <w:tc>
          <w:tcPr>
            <w:tcW w:w="1920" w:type="dxa"/>
            <w:hideMark/>
          </w:tcPr>
          <w:p w14:paraId="6DDDBA39"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Product denomination</w:t>
            </w:r>
          </w:p>
        </w:tc>
        <w:tc>
          <w:tcPr>
            <w:tcW w:w="6085" w:type="dxa"/>
            <w:hideMark/>
          </w:tcPr>
          <w:p w14:paraId="6E3E121E" w14:textId="3AB33655"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Commercial name of product (undertaking</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specific)</w:t>
            </w:r>
          </w:p>
        </w:tc>
      </w:tr>
      <w:tr w:rsidR="00E21451" w:rsidRPr="00C22FD0" w14:paraId="2BC92F09" w14:textId="77777777" w:rsidTr="0040755A">
        <w:trPr>
          <w:trHeight w:val="2321"/>
        </w:trPr>
        <w:tc>
          <w:tcPr>
            <w:tcW w:w="1283" w:type="dxa"/>
            <w:hideMark/>
          </w:tcPr>
          <w:p w14:paraId="572F9481"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C0060</w:t>
            </w:r>
          </w:p>
        </w:tc>
        <w:tc>
          <w:tcPr>
            <w:tcW w:w="1920" w:type="dxa"/>
            <w:hideMark/>
          </w:tcPr>
          <w:p w14:paraId="576100B6"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Type of hedging</w:t>
            </w:r>
          </w:p>
        </w:tc>
        <w:tc>
          <w:tcPr>
            <w:tcW w:w="6085" w:type="dxa"/>
            <w:hideMark/>
          </w:tcPr>
          <w:p w14:paraId="3F653CE1" w14:textId="08383672"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The following closed list shall be used:</w:t>
            </w:r>
            <w:r w:rsidRPr="00C22FD0">
              <w:rPr>
                <w:rFonts w:ascii="Times New Roman" w:hAnsi="Times New Roman" w:cs="Times New Roman"/>
                <w:sz w:val="20"/>
                <w:lang w:val="en-US"/>
              </w:rPr>
              <w:br/>
              <w:t xml:space="preserve">  1 – No hedging</w:t>
            </w:r>
            <w:r w:rsidRPr="00C22FD0">
              <w:rPr>
                <w:rFonts w:ascii="Times New Roman" w:hAnsi="Times New Roman" w:cs="Times New Roman"/>
                <w:sz w:val="20"/>
                <w:lang w:val="en-US"/>
              </w:rPr>
              <w:br/>
              <w:t xml:space="preserve">  2 – Dynamic hedging</w:t>
            </w:r>
            <w:r w:rsidRPr="00C22FD0">
              <w:rPr>
                <w:rFonts w:ascii="Times New Roman" w:hAnsi="Times New Roman" w:cs="Times New Roman"/>
                <w:sz w:val="20"/>
                <w:lang w:val="en-US"/>
              </w:rPr>
              <w:br/>
              <w:t xml:space="preserve">  3 – Static hedging</w:t>
            </w:r>
            <w:r w:rsidRPr="00C22FD0">
              <w:rPr>
                <w:rFonts w:ascii="Times New Roman" w:hAnsi="Times New Roman" w:cs="Times New Roman"/>
                <w:sz w:val="20"/>
                <w:lang w:val="en-US"/>
              </w:rPr>
              <w:br/>
              <w:t xml:space="preserve">  4 </w:t>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 Ad hoc hedging</w:t>
            </w:r>
            <w:r w:rsidRPr="00C22FD0">
              <w:rPr>
                <w:rFonts w:ascii="Times New Roman" w:hAnsi="Times New Roman" w:cs="Times New Roman"/>
                <w:sz w:val="20"/>
                <w:lang w:val="en-US"/>
              </w:rPr>
              <w:br/>
            </w:r>
          </w:p>
          <w:p w14:paraId="29DD59C2"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Dynamic hedging is frequently rebalanced; static hedging is made of “standard” derivatives but not frequently rebalanced; ad hoc hedging is made of financial products structured for the specific purpose of hedging those liabilities.</w:t>
            </w:r>
          </w:p>
        </w:tc>
      </w:tr>
      <w:tr w:rsidR="00E21451" w:rsidRPr="00C22FD0" w14:paraId="273B2F4A" w14:textId="77777777" w:rsidTr="0040755A">
        <w:trPr>
          <w:trHeight w:val="2220"/>
        </w:trPr>
        <w:tc>
          <w:tcPr>
            <w:tcW w:w="1283" w:type="dxa"/>
            <w:hideMark/>
          </w:tcPr>
          <w:p w14:paraId="601E31A7"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C0070</w:t>
            </w:r>
          </w:p>
        </w:tc>
        <w:tc>
          <w:tcPr>
            <w:tcW w:w="1920" w:type="dxa"/>
            <w:hideMark/>
          </w:tcPr>
          <w:p w14:paraId="0163B527"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Delta hedged</w:t>
            </w:r>
          </w:p>
        </w:tc>
        <w:tc>
          <w:tcPr>
            <w:tcW w:w="6085" w:type="dxa"/>
            <w:hideMark/>
          </w:tcPr>
          <w:p w14:paraId="692958B4"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The following closed list shall be used:</w:t>
            </w:r>
            <w:r w:rsidRPr="00C22FD0">
              <w:rPr>
                <w:rFonts w:ascii="Times New Roman" w:hAnsi="Times New Roman" w:cs="Times New Roman"/>
                <w:sz w:val="20"/>
                <w:lang w:val="en-US"/>
              </w:rPr>
              <w:br/>
              <w:t xml:space="preserve">  1 – Delta hedged</w:t>
            </w:r>
            <w:r w:rsidRPr="00C22FD0">
              <w:rPr>
                <w:rFonts w:ascii="Times New Roman" w:hAnsi="Times New Roman" w:cs="Times New Roman"/>
                <w:sz w:val="20"/>
                <w:lang w:val="en-US"/>
              </w:rPr>
              <w:br/>
              <w:t xml:space="preserve">  2 – Delta not hedged</w:t>
            </w:r>
            <w:r w:rsidRPr="00C22FD0">
              <w:rPr>
                <w:rFonts w:ascii="Times New Roman" w:hAnsi="Times New Roman" w:cs="Times New Roman"/>
                <w:sz w:val="20"/>
                <w:lang w:val="en-US"/>
              </w:rPr>
              <w:br/>
              <w:t xml:space="preserve">  3 – Delta partially hedged</w:t>
            </w:r>
            <w:r w:rsidRPr="00C22FD0">
              <w:rPr>
                <w:rFonts w:ascii="Times New Roman" w:hAnsi="Times New Roman" w:cs="Times New Roman"/>
                <w:sz w:val="20"/>
                <w:lang w:val="en-US"/>
              </w:rPr>
              <w:br/>
              <w:t xml:space="preserve">  4 – Guarantee not sensitive to delta.</w:t>
            </w:r>
            <w:r w:rsidRPr="00C22FD0">
              <w:rPr>
                <w:rFonts w:ascii="Times New Roman" w:hAnsi="Times New Roman" w:cs="Times New Roman"/>
                <w:sz w:val="20"/>
                <w:lang w:val="en-US"/>
              </w:rPr>
              <w:br/>
            </w:r>
          </w:p>
          <w:p w14:paraId="723CF2CA"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E21451" w:rsidRPr="00C22FD0" w14:paraId="7914F69D" w14:textId="77777777" w:rsidTr="0040755A">
        <w:trPr>
          <w:trHeight w:val="2130"/>
        </w:trPr>
        <w:tc>
          <w:tcPr>
            <w:tcW w:w="1283" w:type="dxa"/>
            <w:hideMark/>
          </w:tcPr>
          <w:p w14:paraId="2491DFC2"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lastRenderedPageBreak/>
              <w:t>C0080</w:t>
            </w:r>
          </w:p>
        </w:tc>
        <w:tc>
          <w:tcPr>
            <w:tcW w:w="1920" w:type="dxa"/>
            <w:hideMark/>
          </w:tcPr>
          <w:p w14:paraId="0B41DFF5"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Rho hedged</w:t>
            </w:r>
          </w:p>
        </w:tc>
        <w:tc>
          <w:tcPr>
            <w:tcW w:w="6085" w:type="dxa"/>
            <w:hideMark/>
          </w:tcPr>
          <w:p w14:paraId="7939829B"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The following closed list shall be used:</w:t>
            </w:r>
            <w:r w:rsidRPr="00C22FD0">
              <w:rPr>
                <w:rFonts w:ascii="Times New Roman" w:hAnsi="Times New Roman" w:cs="Times New Roman"/>
                <w:sz w:val="20"/>
                <w:lang w:val="en-US"/>
              </w:rPr>
              <w:br/>
              <w:t xml:space="preserve">  1 – Rho hedged</w:t>
            </w:r>
            <w:r w:rsidRPr="00C22FD0">
              <w:rPr>
                <w:rFonts w:ascii="Times New Roman" w:hAnsi="Times New Roman" w:cs="Times New Roman"/>
                <w:sz w:val="20"/>
                <w:lang w:val="en-US"/>
              </w:rPr>
              <w:br/>
              <w:t xml:space="preserve">  2 – Rho not hedged</w:t>
            </w:r>
            <w:r w:rsidRPr="00C22FD0">
              <w:rPr>
                <w:rFonts w:ascii="Times New Roman" w:hAnsi="Times New Roman" w:cs="Times New Roman"/>
                <w:sz w:val="20"/>
                <w:lang w:val="en-US"/>
              </w:rPr>
              <w:br/>
              <w:t xml:space="preserve">  3 – Rho partially hedged</w:t>
            </w:r>
            <w:r w:rsidRPr="00C22FD0">
              <w:rPr>
                <w:rFonts w:ascii="Times New Roman" w:hAnsi="Times New Roman" w:cs="Times New Roman"/>
                <w:sz w:val="20"/>
                <w:lang w:val="en-US"/>
              </w:rPr>
              <w:br/>
              <w:t xml:space="preserve">  4 – Guarantee not sensitive to rho.</w:t>
            </w:r>
            <w:r w:rsidRPr="00C22FD0">
              <w:rPr>
                <w:rFonts w:ascii="Times New Roman" w:hAnsi="Times New Roman" w:cs="Times New Roman"/>
                <w:sz w:val="20"/>
                <w:lang w:val="en-US"/>
              </w:rPr>
              <w:br/>
            </w:r>
          </w:p>
          <w:p w14:paraId="2E5474E3"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E21451" w:rsidRPr="00C22FD0" w14:paraId="243399D0" w14:textId="77777777" w:rsidTr="0040755A">
        <w:trPr>
          <w:trHeight w:val="2130"/>
        </w:trPr>
        <w:tc>
          <w:tcPr>
            <w:tcW w:w="1283" w:type="dxa"/>
            <w:hideMark/>
          </w:tcPr>
          <w:p w14:paraId="3445D02F"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C0090</w:t>
            </w:r>
          </w:p>
        </w:tc>
        <w:tc>
          <w:tcPr>
            <w:tcW w:w="1920" w:type="dxa"/>
            <w:hideMark/>
          </w:tcPr>
          <w:p w14:paraId="75506B2B"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Gamma hedged</w:t>
            </w:r>
          </w:p>
        </w:tc>
        <w:tc>
          <w:tcPr>
            <w:tcW w:w="6085" w:type="dxa"/>
            <w:hideMark/>
          </w:tcPr>
          <w:p w14:paraId="292C577E"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The following closed list shall be used:</w:t>
            </w:r>
            <w:r w:rsidRPr="00C22FD0">
              <w:rPr>
                <w:rFonts w:ascii="Times New Roman" w:hAnsi="Times New Roman" w:cs="Times New Roman"/>
                <w:sz w:val="20"/>
                <w:lang w:val="en-US"/>
              </w:rPr>
              <w:br/>
              <w:t xml:space="preserve">  1 – Gamma hedged</w:t>
            </w:r>
            <w:r w:rsidRPr="00C22FD0">
              <w:rPr>
                <w:rFonts w:ascii="Times New Roman" w:hAnsi="Times New Roman" w:cs="Times New Roman"/>
                <w:sz w:val="20"/>
                <w:lang w:val="en-US"/>
              </w:rPr>
              <w:br/>
              <w:t xml:space="preserve">  2 – Gamma not hedged</w:t>
            </w:r>
            <w:r w:rsidRPr="00C22FD0">
              <w:rPr>
                <w:rFonts w:ascii="Times New Roman" w:hAnsi="Times New Roman" w:cs="Times New Roman"/>
                <w:sz w:val="20"/>
                <w:lang w:val="en-US"/>
              </w:rPr>
              <w:br/>
              <w:t xml:space="preserve">  3 – Gamma partially hedged</w:t>
            </w:r>
            <w:r w:rsidRPr="00C22FD0">
              <w:rPr>
                <w:rFonts w:ascii="Times New Roman" w:hAnsi="Times New Roman" w:cs="Times New Roman"/>
                <w:sz w:val="20"/>
                <w:lang w:val="en-US"/>
              </w:rPr>
              <w:br/>
              <w:t xml:space="preserve">  4 – Guarantee not sensitive to gamma</w:t>
            </w:r>
            <w:r w:rsidRPr="00C22FD0">
              <w:rPr>
                <w:rFonts w:ascii="Times New Roman" w:hAnsi="Times New Roman" w:cs="Times New Roman"/>
                <w:sz w:val="20"/>
                <w:lang w:val="en-US"/>
              </w:rPr>
              <w:br/>
            </w:r>
          </w:p>
          <w:p w14:paraId="252554D1"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E21451" w:rsidRPr="00C22FD0" w14:paraId="347709DF" w14:textId="77777777" w:rsidTr="0040755A">
        <w:trPr>
          <w:trHeight w:val="2130"/>
        </w:trPr>
        <w:tc>
          <w:tcPr>
            <w:tcW w:w="1283" w:type="dxa"/>
            <w:hideMark/>
          </w:tcPr>
          <w:p w14:paraId="6AA089C4"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C0100</w:t>
            </w:r>
          </w:p>
        </w:tc>
        <w:tc>
          <w:tcPr>
            <w:tcW w:w="1920" w:type="dxa"/>
            <w:hideMark/>
          </w:tcPr>
          <w:p w14:paraId="2BD20FCD"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Vega hedged</w:t>
            </w:r>
          </w:p>
        </w:tc>
        <w:tc>
          <w:tcPr>
            <w:tcW w:w="6085" w:type="dxa"/>
            <w:hideMark/>
          </w:tcPr>
          <w:p w14:paraId="34B4FF05"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The following closed list shall be used:</w:t>
            </w:r>
            <w:r w:rsidRPr="00C22FD0">
              <w:rPr>
                <w:rFonts w:ascii="Times New Roman" w:hAnsi="Times New Roman" w:cs="Times New Roman"/>
                <w:sz w:val="20"/>
                <w:lang w:val="en-US"/>
              </w:rPr>
              <w:br/>
              <w:t xml:space="preserve">  1 – Vega hedged</w:t>
            </w:r>
            <w:r w:rsidRPr="00C22FD0">
              <w:rPr>
                <w:rFonts w:ascii="Times New Roman" w:hAnsi="Times New Roman" w:cs="Times New Roman"/>
                <w:sz w:val="20"/>
                <w:lang w:val="en-US"/>
              </w:rPr>
              <w:br/>
              <w:t xml:space="preserve">  2 – Vega not hedged</w:t>
            </w:r>
            <w:r w:rsidRPr="00C22FD0">
              <w:rPr>
                <w:rFonts w:ascii="Times New Roman" w:hAnsi="Times New Roman" w:cs="Times New Roman"/>
                <w:sz w:val="20"/>
                <w:lang w:val="en-US"/>
              </w:rPr>
              <w:br/>
              <w:t xml:space="preserve">  3 – Vega partially hedged</w:t>
            </w:r>
            <w:r w:rsidRPr="00C22FD0">
              <w:rPr>
                <w:rFonts w:ascii="Times New Roman" w:hAnsi="Times New Roman" w:cs="Times New Roman"/>
                <w:sz w:val="20"/>
                <w:lang w:val="en-US"/>
              </w:rPr>
              <w:br/>
              <w:t xml:space="preserve">  4 – Guarantee not sensitive to </w:t>
            </w:r>
            <w:proofErr w:type="spellStart"/>
            <w:r w:rsidRPr="00C22FD0">
              <w:rPr>
                <w:rFonts w:ascii="Times New Roman" w:hAnsi="Times New Roman" w:cs="Times New Roman"/>
                <w:sz w:val="20"/>
                <w:lang w:val="en-US"/>
              </w:rPr>
              <w:t>vega</w:t>
            </w:r>
            <w:proofErr w:type="spellEnd"/>
            <w:r w:rsidRPr="00C22FD0">
              <w:rPr>
                <w:rFonts w:ascii="Times New Roman" w:hAnsi="Times New Roman" w:cs="Times New Roman"/>
                <w:sz w:val="20"/>
                <w:lang w:val="en-US"/>
              </w:rPr>
              <w:br/>
            </w:r>
          </w:p>
          <w:p w14:paraId="1EA82A9A"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E21451" w:rsidRPr="00C22FD0" w14:paraId="60488F6D" w14:textId="77777777" w:rsidTr="0040755A">
        <w:trPr>
          <w:trHeight w:val="2130"/>
        </w:trPr>
        <w:tc>
          <w:tcPr>
            <w:tcW w:w="1283" w:type="dxa"/>
            <w:hideMark/>
          </w:tcPr>
          <w:p w14:paraId="55C28521"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C0110</w:t>
            </w:r>
          </w:p>
        </w:tc>
        <w:tc>
          <w:tcPr>
            <w:tcW w:w="1920" w:type="dxa"/>
            <w:hideMark/>
          </w:tcPr>
          <w:p w14:paraId="227A2A04"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FX hedged</w:t>
            </w:r>
          </w:p>
        </w:tc>
        <w:tc>
          <w:tcPr>
            <w:tcW w:w="6085" w:type="dxa"/>
            <w:hideMark/>
          </w:tcPr>
          <w:p w14:paraId="43AAABED"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The following closed list shall be used:</w:t>
            </w:r>
            <w:r w:rsidRPr="00C22FD0">
              <w:rPr>
                <w:rFonts w:ascii="Times New Roman" w:hAnsi="Times New Roman" w:cs="Times New Roman"/>
                <w:sz w:val="20"/>
                <w:lang w:val="en-US"/>
              </w:rPr>
              <w:br/>
              <w:t xml:space="preserve">  1 – FX hedged</w:t>
            </w:r>
            <w:r w:rsidRPr="00C22FD0">
              <w:rPr>
                <w:rFonts w:ascii="Times New Roman" w:hAnsi="Times New Roman" w:cs="Times New Roman"/>
                <w:sz w:val="20"/>
                <w:lang w:val="en-US"/>
              </w:rPr>
              <w:br/>
              <w:t xml:space="preserve">  2 – FX not hedged</w:t>
            </w:r>
            <w:r w:rsidRPr="00C22FD0">
              <w:rPr>
                <w:rFonts w:ascii="Times New Roman" w:hAnsi="Times New Roman" w:cs="Times New Roman"/>
                <w:sz w:val="20"/>
                <w:lang w:val="en-US"/>
              </w:rPr>
              <w:br/>
              <w:t xml:space="preserve">  3 – FX partially hedged</w:t>
            </w:r>
            <w:r w:rsidRPr="00C22FD0">
              <w:rPr>
                <w:rFonts w:ascii="Times New Roman" w:hAnsi="Times New Roman" w:cs="Times New Roman"/>
                <w:sz w:val="20"/>
                <w:lang w:val="en-US"/>
              </w:rPr>
              <w:br/>
              <w:t xml:space="preserve">  4 – Guarantee not sensitive to FX</w:t>
            </w:r>
            <w:r w:rsidRPr="00C22FD0">
              <w:rPr>
                <w:rFonts w:ascii="Times New Roman" w:hAnsi="Times New Roman" w:cs="Times New Roman"/>
                <w:sz w:val="20"/>
                <w:lang w:val="en-US"/>
              </w:rPr>
              <w:br/>
            </w:r>
          </w:p>
          <w:p w14:paraId="05928016"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E21451" w:rsidRPr="00C22FD0" w14:paraId="55A0D943" w14:textId="77777777" w:rsidTr="0040755A">
        <w:trPr>
          <w:trHeight w:val="315"/>
        </w:trPr>
        <w:tc>
          <w:tcPr>
            <w:tcW w:w="1283" w:type="dxa"/>
            <w:hideMark/>
          </w:tcPr>
          <w:p w14:paraId="5AB334B8"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C0120</w:t>
            </w:r>
          </w:p>
        </w:tc>
        <w:tc>
          <w:tcPr>
            <w:tcW w:w="1920" w:type="dxa"/>
            <w:hideMark/>
          </w:tcPr>
          <w:p w14:paraId="27FA54CE"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Other hedged risks</w:t>
            </w:r>
          </w:p>
        </w:tc>
        <w:tc>
          <w:tcPr>
            <w:tcW w:w="6085" w:type="dxa"/>
            <w:hideMark/>
          </w:tcPr>
          <w:p w14:paraId="49943422" w14:textId="7777777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If other risks are hedged specify their names </w:t>
            </w:r>
          </w:p>
        </w:tc>
      </w:tr>
      <w:tr w:rsidR="00E21451" w:rsidRPr="00C22FD0" w14:paraId="5F3CF388" w14:textId="77777777" w:rsidTr="0040755A">
        <w:trPr>
          <w:trHeight w:val="1883"/>
        </w:trPr>
        <w:tc>
          <w:tcPr>
            <w:tcW w:w="1283" w:type="dxa"/>
            <w:hideMark/>
          </w:tcPr>
          <w:p w14:paraId="16BBC22C"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C0130</w:t>
            </w:r>
          </w:p>
        </w:tc>
        <w:tc>
          <w:tcPr>
            <w:tcW w:w="1920" w:type="dxa"/>
            <w:hideMark/>
          </w:tcPr>
          <w:p w14:paraId="3C14DBDD"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Economic result without hedging</w:t>
            </w:r>
          </w:p>
        </w:tc>
        <w:tc>
          <w:tcPr>
            <w:tcW w:w="6085" w:type="dxa"/>
            <w:hideMark/>
          </w:tcPr>
          <w:p w14:paraId="07438AE0" w14:textId="6F8D658A"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 xml:space="preserve">The “economic result” </w:t>
            </w:r>
            <w:r w:rsidR="009379E1" w:rsidRPr="00C22FD0">
              <w:rPr>
                <w:rFonts w:ascii="Times New Roman" w:hAnsi="Times New Roman" w:cs="Times New Roman"/>
                <w:sz w:val="20"/>
                <w:lang w:val="en-US"/>
              </w:rPr>
              <w:t xml:space="preserve">that </w:t>
            </w:r>
            <w:r w:rsidRPr="00C22FD0">
              <w:rPr>
                <w:rFonts w:ascii="Times New Roman" w:hAnsi="Times New Roman" w:cs="Times New Roman"/>
                <w:sz w:val="20"/>
                <w:lang w:val="en-US"/>
              </w:rPr>
              <w:t>the guarantee of the policies ha</w:t>
            </w:r>
            <w:r w:rsidR="009379E1" w:rsidRPr="00C22FD0">
              <w:rPr>
                <w:rFonts w:ascii="Times New Roman" w:hAnsi="Times New Roman" w:cs="Times New Roman"/>
                <w:sz w:val="20"/>
                <w:lang w:val="en-US"/>
              </w:rPr>
              <w:t>s</w:t>
            </w:r>
            <w:r w:rsidRPr="00C22FD0">
              <w:rPr>
                <w:rFonts w:ascii="Times New Roman" w:hAnsi="Times New Roman" w:cs="Times New Roman"/>
                <w:sz w:val="20"/>
                <w:lang w:val="en-US"/>
              </w:rPr>
              <w:t xml:space="preserve"> generated during the reporting year if there is no hedging strategy in place, or would have generated without it if there is one in place. </w:t>
            </w:r>
          </w:p>
          <w:p w14:paraId="453361D5" w14:textId="3EE0BA67" w:rsidR="00E21451" w:rsidRPr="00C22FD0" w:rsidRDefault="00E21451" w:rsidP="0040755A">
            <w:pPr>
              <w:rPr>
                <w:rFonts w:ascii="Times New Roman" w:hAnsi="Times New Roman" w:cs="Times New Roman"/>
                <w:sz w:val="20"/>
                <w:lang w:val="en-US"/>
              </w:rPr>
            </w:pPr>
            <w:r w:rsidRPr="00C22FD0">
              <w:rPr>
                <w:rFonts w:ascii="Times New Roman" w:hAnsi="Times New Roman" w:cs="Times New Roman"/>
                <w:sz w:val="20"/>
                <w:lang w:val="en-US"/>
              </w:rPr>
              <w:t>It shall be equal to</w:t>
            </w:r>
            <w:proofErr w:type="gramStart"/>
            <w:r w:rsidRPr="00C22FD0">
              <w:rPr>
                <w:rFonts w:ascii="Times New Roman" w:hAnsi="Times New Roman" w:cs="Times New Roman"/>
                <w:sz w:val="20"/>
                <w:lang w:val="en-US"/>
              </w:rPr>
              <w:t>:</w:t>
            </w:r>
            <w:proofErr w:type="gramEnd"/>
            <w:r w:rsidRPr="00C22FD0">
              <w:rPr>
                <w:rFonts w:ascii="Times New Roman" w:hAnsi="Times New Roman" w:cs="Times New Roman"/>
                <w:sz w:val="20"/>
                <w:lang w:val="en-US"/>
              </w:rPr>
              <w:br/>
              <w:t>+ written premium/fees for the guarantee, minus</w:t>
            </w:r>
            <w:r w:rsidRPr="00C22FD0">
              <w:rPr>
                <w:rFonts w:ascii="Times New Roman" w:hAnsi="Times New Roman" w:cs="Times New Roman"/>
                <w:sz w:val="20"/>
                <w:lang w:val="en-US"/>
              </w:rPr>
              <w:br/>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 expenses incurred to the guarantee, minus</w:t>
            </w:r>
            <w:r w:rsidRPr="00C22FD0">
              <w:rPr>
                <w:rFonts w:ascii="Times New Roman" w:hAnsi="Times New Roman" w:cs="Times New Roman"/>
                <w:sz w:val="20"/>
                <w:lang w:val="en-US"/>
              </w:rPr>
              <w:br/>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 claims due to the guarantee, minus</w:t>
            </w:r>
            <w:r w:rsidRPr="00C22FD0">
              <w:rPr>
                <w:rFonts w:ascii="Times New Roman" w:hAnsi="Times New Roman" w:cs="Times New Roman"/>
                <w:sz w:val="20"/>
                <w:lang w:val="en-US"/>
              </w:rPr>
              <w:br/>
            </w:r>
            <w:r w:rsidR="004508C9" w:rsidRPr="00C22FD0">
              <w:rPr>
                <w:rFonts w:ascii="Times New Roman" w:hAnsi="Times New Roman" w:cs="Times New Roman"/>
                <w:sz w:val="20"/>
                <w:lang w:val="en-US"/>
              </w:rPr>
              <w:t>–</w:t>
            </w:r>
            <w:r w:rsidRPr="00C22FD0">
              <w:rPr>
                <w:rFonts w:ascii="Times New Roman" w:hAnsi="Times New Roman" w:cs="Times New Roman"/>
                <w:sz w:val="20"/>
                <w:lang w:val="en-US"/>
              </w:rPr>
              <w:t xml:space="preserve"> variation of guarantee technical provisions.</w:t>
            </w:r>
          </w:p>
        </w:tc>
      </w:tr>
      <w:tr w:rsidR="00E21451" w:rsidRPr="00C22FD0" w14:paraId="7CE2C217" w14:textId="77777777" w:rsidTr="0040755A">
        <w:trPr>
          <w:trHeight w:val="1488"/>
        </w:trPr>
        <w:tc>
          <w:tcPr>
            <w:tcW w:w="1283" w:type="dxa"/>
            <w:hideMark/>
          </w:tcPr>
          <w:p w14:paraId="4057895D" w14:textId="77777777" w:rsidR="00E21451" w:rsidRPr="00C22FD0" w:rsidRDefault="00E21451" w:rsidP="0040755A">
            <w:pPr>
              <w:rPr>
                <w:rFonts w:ascii="Times New Roman" w:hAnsi="Times New Roman" w:cs="Times New Roman"/>
                <w:sz w:val="20"/>
              </w:rPr>
            </w:pPr>
            <w:r w:rsidRPr="00C22FD0">
              <w:rPr>
                <w:rFonts w:ascii="Times New Roman" w:hAnsi="Times New Roman" w:cs="Times New Roman"/>
                <w:sz w:val="20"/>
              </w:rPr>
              <w:t>C0140</w:t>
            </w:r>
          </w:p>
        </w:tc>
        <w:tc>
          <w:tcPr>
            <w:tcW w:w="1920" w:type="dxa"/>
            <w:hideMark/>
          </w:tcPr>
          <w:p w14:paraId="793D9045" w14:textId="77777777" w:rsidR="00E21451" w:rsidRPr="00C22FD0" w:rsidRDefault="00E21451">
            <w:pPr>
              <w:rPr>
                <w:rFonts w:ascii="Times New Roman" w:hAnsi="Times New Roman" w:cs="Times New Roman"/>
                <w:sz w:val="20"/>
              </w:rPr>
            </w:pPr>
            <w:r w:rsidRPr="00C22FD0">
              <w:rPr>
                <w:rFonts w:ascii="Times New Roman" w:hAnsi="Times New Roman" w:cs="Times New Roman"/>
                <w:sz w:val="20"/>
              </w:rPr>
              <w:t>Economic result with hedging</w:t>
            </w:r>
          </w:p>
        </w:tc>
        <w:tc>
          <w:tcPr>
            <w:tcW w:w="6085" w:type="dxa"/>
            <w:hideMark/>
          </w:tcPr>
          <w:p w14:paraId="49D49EF4" w14:textId="4E5BE632" w:rsidR="00E21451" w:rsidRPr="00C22FD0" w:rsidRDefault="00E21451" w:rsidP="009379E1">
            <w:pPr>
              <w:rPr>
                <w:rFonts w:ascii="Times New Roman" w:hAnsi="Times New Roman" w:cs="Times New Roman"/>
                <w:sz w:val="20"/>
                <w:lang w:val="en-US"/>
              </w:rPr>
            </w:pPr>
            <w:r w:rsidRPr="00C22FD0">
              <w:rPr>
                <w:rFonts w:ascii="Times New Roman" w:hAnsi="Times New Roman" w:cs="Times New Roman"/>
                <w:sz w:val="20"/>
                <w:lang w:val="en-US"/>
              </w:rPr>
              <w:t xml:space="preserve">The “economic result” </w:t>
            </w:r>
            <w:r w:rsidR="009379E1" w:rsidRPr="00C22FD0">
              <w:rPr>
                <w:rFonts w:ascii="Times New Roman" w:hAnsi="Times New Roman" w:cs="Times New Roman"/>
                <w:sz w:val="20"/>
                <w:lang w:val="en-US"/>
              </w:rPr>
              <w:t xml:space="preserve">that </w:t>
            </w:r>
            <w:r w:rsidRPr="00C22FD0">
              <w:rPr>
                <w:rFonts w:ascii="Times New Roman" w:hAnsi="Times New Roman" w:cs="Times New Roman"/>
                <w:sz w:val="20"/>
                <w:lang w:val="en-US"/>
              </w:rPr>
              <w:t>the guarantee of the policies ha</w:t>
            </w:r>
            <w:r w:rsidR="009379E1" w:rsidRPr="00C22FD0">
              <w:rPr>
                <w:rFonts w:ascii="Times New Roman" w:hAnsi="Times New Roman" w:cs="Times New Roman"/>
                <w:sz w:val="20"/>
                <w:lang w:val="en-US"/>
              </w:rPr>
              <w:t>s</w:t>
            </w:r>
            <w:r w:rsidRPr="00C22FD0">
              <w:rPr>
                <w:rFonts w:ascii="Times New Roman" w:hAnsi="Times New Roman" w:cs="Times New Roman"/>
                <w:sz w:val="20"/>
                <w:lang w:val="en-US"/>
              </w:rPr>
              <w:t xml:space="preserve"> generated during the reporting year considering the result of the hedging strategy. Where hedging is performed for a portfolio of products, for instance in cases where hedge instruments may not be allocated to specific products, the undertaking shall allocate the effect of hedging to the different products using the weight of each product in the “Economic result without hedging” (C0110).  </w:t>
            </w:r>
          </w:p>
        </w:tc>
      </w:tr>
    </w:tbl>
    <w:p w14:paraId="223CE930" w14:textId="77777777" w:rsidR="00E21451" w:rsidRPr="00C22FD0" w:rsidRDefault="00E21451" w:rsidP="0040755A">
      <w:pPr>
        <w:rPr>
          <w:rFonts w:ascii="Times New Roman" w:hAnsi="Times New Roman" w:cs="Times New Roman"/>
          <w:b/>
          <w:sz w:val="20"/>
          <w:lang w:val="en-US"/>
        </w:rPr>
      </w:pPr>
    </w:p>
    <w:p w14:paraId="15CAA172" w14:textId="77777777" w:rsidR="00E21451" w:rsidRPr="00C22FD0" w:rsidRDefault="00E21451" w:rsidP="0040755A">
      <w:pPr>
        <w:rPr>
          <w:rFonts w:ascii="Times New Roman" w:hAnsi="Times New Roman" w:cs="Times New Roman"/>
          <w:b/>
          <w:sz w:val="20"/>
          <w:szCs w:val="20"/>
        </w:rPr>
      </w:pPr>
      <w:r w:rsidRPr="00C22FD0">
        <w:rPr>
          <w:rFonts w:ascii="Times New Roman" w:hAnsi="Times New Roman" w:cs="Times New Roman"/>
          <w:b/>
          <w:bCs/>
          <w:sz w:val="20"/>
          <w:szCs w:val="20"/>
          <w:lang w:val="en-US"/>
        </w:rPr>
        <w:t xml:space="preserve">S.22.01 – </w:t>
      </w:r>
      <w:r w:rsidRPr="00C22FD0">
        <w:rPr>
          <w:rFonts w:ascii="Times New Roman" w:hAnsi="Times New Roman" w:cs="Times New Roman"/>
          <w:b/>
          <w:sz w:val="20"/>
          <w:szCs w:val="20"/>
        </w:rPr>
        <w:t xml:space="preserve">Impact of long term guarantees measures and </w:t>
      </w:r>
      <w:proofErr w:type="spellStart"/>
      <w:r w:rsidRPr="00C22FD0">
        <w:rPr>
          <w:rFonts w:ascii="Times New Roman" w:hAnsi="Times New Roman" w:cs="Times New Roman"/>
          <w:b/>
          <w:sz w:val="20"/>
          <w:szCs w:val="20"/>
        </w:rPr>
        <w:t>transitionals</w:t>
      </w:r>
      <w:proofErr w:type="spellEnd"/>
    </w:p>
    <w:p w14:paraId="19A03F13" w14:textId="77777777" w:rsidR="00E21451" w:rsidRPr="00C22FD0" w:rsidRDefault="00E21451" w:rsidP="0040755A">
      <w:pPr>
        <w:rPr>
          <w:rFonts w:ascii="Times New Roman" w:hAnsi="Times New Roman" w:cs="Times New Roman"/>
          <w:b/>
          <w:bCs/>
          <w:sz w:val="20"/>
          <w:szCs w:val="20"/>
          <w:lang w:val="en-US"/>
        </w:rPr>
      </w:pPr>
      <w:r w:rsidRPr="00C22FD0">
        <w:rPr>
          <w:rFonts w:ascii="Times New Roman" w:hAnsi="Times New Roman" w:cs="Times New Roman"/>
          <w:b/>
          <w:bCs/>
          <w:sz w:val="20"/>
          <w:szCs w:val="20"/>
          <w:lang w:val="en-US"/>
        </w:rPr>
        <w:t>General comments:</w:t>
      </w:r>
    </w:p>
    <w:p w14:paraId="33A07945" w14:textId="2810A83E"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sz w:val="20"/>
          <w:lang w:val="en-US"/>
        </w:rPr>
        <w:lastRenderedPageBreak/>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2E591CD7" w14:textId="10823E63" w:rsidR="00E21451" w:rsidRPr="00C22FD0" w:rsidRDefault="00FF2BE7"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This template is relevant</w:t>
      </w:r>
      <w:r w:rsidR="00E21451" w:rsidRPr="00C22FD0">
        <w:rPr>
          <w:rFonts w:ascii="Times New Roman" w:hAnsi="Times New Roman" w:cs="Times New Roman"/>
          <w:sz w:val="20"/>
          <w:szCs w:val="20"/>
          <w:lang w:val="en-US"/>
        </w:rPr>
        <w:t xml:space="preserve"> when at least one long term guarantee</w:t>
      </w:r>
      <w:r w:rsidR="00EB5B43" w:rsidRPr="00C22FD0">
        <w:rPr>
          <w:rFonts w:ascii="Times New Roman" w:hAnsi="Times New Roman" w:cs="Times New Roman"/>
          <w:sz w:val="20"/>
          <w:szCs w:val="20"/>
          <w:lang w:val="en-US"/>
        </w:rPr>
        <w:t xml:space="preserve"> </w:t>
      </w:r>
      <w:r w:rsidR="00E21451" w:rsidRPr="00C22FD0">
        <w:rPr>
          <w:rFonts w:ascii="Times New Roman" w:hAnsi="Times New Roman" w:cs="Times New Roman"/>
          <w:sz w:val="20"/>
          <w:szCs w:val="20"/>
          <w:lang w:val="en-US"/>
        </w:rPr>
        <w:t>measure or transitional is used by any undertaking within the scope of group</w:t>
      </w:r>
      <w:r w:rsidR="00546B36" w:rsidRPr="00C22FD0">
        <w:rPr>
          <w:rFonts w:ascii="Times New Roman" w:hAnsi="Times New Roman" w:cs="Times New Roman"/>
          <w:sz w:val="20"/>
          <w:szCs w:val="20"/>
          <w:lang w:val="en-US"/>
        </w:rPr>
        <w:t xml:space="preserve"> supervision</w:t>
      </w:r>
      <w:r w:rsidR="00E21451" w:rsidRPr="00C22FD0">
        <w:rPr>
          <w:rFonts w:ascii="Times New Roman" w:hAnsi="Times New Roman" w:cs="Times New Roman"/>
          <w:sz w:val="20"/>
          <w:szCs w:val="20"/>
          <w:lang w:val="en-US"/>
        </w:rPr>
        <w:t>.</w:t>
      </w:r>
    </w:p>
    <w:p w14:paraId="2BB4369A" w14:textId="0CDCF88A"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This template shall reflect the impact on the financial positions when no transitional is used and each LTG measures or transitional is set to zero. For that purpose, a step</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by</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step approach should be followed taking out each transitional and LTG measure one by one and without recalculating the impact of the remaining measures after each step.</w:t>
      </w:r>
      <w:ins w:id="797" w:author="Author">
        <w:r w:rsidR="0098610D" w:rsidRPr="00C22FD0">
          <w:rPr>
            <w:rFonts w:ascii="Times New Roman" w:hAnsi="Times New Roman" w:cs="Times New Roman"/>
            <w:sz w:val="20"/>
            <w:szCs w:val="20"/>
            <w:lang w:val="en-US"/>
          </w:rPr>
          <w:t xml:space="preserve"> As it is possible within a group for both types of transitional measure to be applied the template follows a cumulative step by step approach.</w:t>
        </w:r>
      </w:ins>
    </w:p>
    <w:p w14:paraId="3B9F8B43" w14:textId="6FA02817"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impacts need to be reported positive if they increase the amount of the item being reported and negative if t</w:t>
      </w:r>
      <w:r w:rsidR="00412BE8" w:rsidRPr="00C22FD0">
        <w:rPr>
          <w:rFonts w:ascii="Times New Roman" w:hAnsi="Times New Roman" w:cs="Times New Roman"/>
          <w:sz w:val="20"/>
          <w:szCs w:val="20"/>
          <w:lang w:val="en-US"/>
        </w:rPr>
        <w:t>hey</w:t>
      </w:r>
      <w:r w:rsidRPr="00C22FD0">
        <w:rPr>
          <w:rFonts w:ascii="Times New Roman" w:hAnsi="Times New Roman" w:cs="Times New Roman"/>
          <w:sz w:val="20"/>
          <w:szCs w:val="20"/>
          <w:lang w:val="en-US"/>
        </w:rPr>
        <w:t xml:space="preserve"> decrease the amount of the item (e.g. if amount of SCR increases or if amount of Own Funds increase</w:t>
      </w:r>
      <w:r w:rsidR="00412BE8" w:rsidRPr="00C22FD0">
        <w:rPr>
          <w:rFonts w:ascii="Times New Roman" w:hAnsi="Times New Roman" w:cs="Times New Roman"/>
          <w:sz w:val="20"/>
          <w:szCs w:val="20"/>
          <w:lang w:val="en-US"/>
        </w:rPr>
        <w:t>s</w:t>
      </w:r>
      <w:r w:rsidRPr="00C22FD0">
        <w:rPr>
          <w:rFonts w:ascii="Times New Roman" w:hAnsi="Times New Roman" w:cs="Times New Roman"/>
          <w:sz w:val="20"/>
          <w:szCs w:val="20"/>
          <w:lang w:val="en-US"/>
        </w:rPr>
        <w:t xml:space="preserve"> then positive values </w:t>
      </w:r>
      <w:r w:rsidR="00C45CB8" w:rsidRPr="00C22FD0">
        <w:rPr>
          <w:rFonts w:ascii="Times New Roman" w:hAnsi="Times New Roman" w:cs="Times New Roman"/>
          <w:sz w:val="20"/>
          <w:szCs w:val="20"/>
          <w:lang w:val="en-US"/>
        </w:rPr>
        <w:t>shall</w:t>
      </w:r>
      <w:r w:rsidRPr="00C22FD0">
        <w:rPr>
          <w:rFonts w:ascii="Times New Roman" w:hAnsi="Times New Roman" w:cs="Times New Roman"/>
          <w:sz w:val="20"/>
          <w:szCs w:val="20"/>
          <w:lang w:val="en-US"/>
        </w:rPr>
        <w:t xml:space="preserve"> be reported).</w:t>
      </w:r>
    </w:p>
    <w:p w14:paraId="72AE5098" w14:textId="77777777"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The amounts reported in this template shall be net of Intra Group Transactions.</w:t>
      </w:r>
    </w:p>
    <w:tbl>
      <w:tblPr>
        <w:tblStyle w:val="TableGrid"/>
        <w:tblW w:w="8494" w:type="dxa"/>
        <w:tblLayout w:type="fixed"/>
        <w:tblLook w:val="04A0" w:firstRow="1" w:lastRow="0" w:firstColumn="1" w:lastColumn="0" w:noHBand="0" w:noVBand="1"/>
      </w:tblPr>
      <w:tblGrid>
        <w:gridCol w:w="1384"/>
        <w:gridCol w:w="2268"/>
        <w:gridCol w:w="29"/>
        <w:gridCol w:w="4813"/>
      </w:tblGrid>
      <w:tr w:rsidR="00E21451" w:rsidRPr="00C22FD0" w14:paraId="4B8A25BE" w14:textId="77777777" w:rsidTr="0040755A">
        <w:trPr>
          <w:trHeight w:val="300"/>
        </w:trPr>
        <w:tc>
          <w:tcPr>
            <w:tcW w:w="1384" w:type="dxa"/>
            <w:hideMark/>
          </w:tcPr>
          <w:p w14:paraId="2456CD75" w14:textId="77777777" w:rsidR="00E21451" w:rsidRPr="00C22FD0" w:rsidRDefault="00E21451" w:rsidP="0040755A">
            <w:pPr>
              <w:jc w:val="center"/>
              <w:rPr>
                <w:rFonts w:ascii="Times New Roman" w:hAnsi="Times New Roman" w:cs="Times New Roman"/>
                <w:b/>
                <w:bCs/>
                <w:sz w:val="20"/>
                <w:szCs w:val="20"/>
                <w:lang w:val="en-US"/>
              </w:rPr>
            </w:pPr>
            <w:r w:rsidRPr="00C22FD0">
              <w:rPr>
                <w:rFonts w:ascii="Times New Roman" w:hAnsi="Times New Roman" w:cs="Times New Roman"/>
                <w:b/>
                <w:bCs/>
                <w:sz w:val="20"/>
                <w:szCs w:val="20"/>
                <w:lang w:val="en-US"/>
              </w:rPr>
              <w:t> </w:t>
            </w:r>
          </w:p>
        </w:tc>
        <w:tc>
          <w:tcPr>
            <w:tcW w:w="2297" w:type="dxa"/>
            <w:gridSpan w:val="2"/>
            <w:hideMark/>
          </w:tcPr>
          <w:p w14:paraId="3114CD1C" w14:textId="77777777" w:rsidR="00E21451" w:rsidRPr="00C22FD0" w:rsidRDefault="00E21451" w:rsidP="0040755A">
            <w:pPr>
              <w:jc w:val="center"/>
              <w:rPr>
                <w:rFonts w:ascii="Times New Roman" w:hAnsi="Times New Roman" w:cs="Times New Roman"/>
                <w:b/>
                <w:bCs/>
                <w:sz w:val="20"/>
                <w:szCs w:val="20"/>
                <w:lang w:val="en-US"/>
              </w:rPr>
            </w:pPr>
            <w:r w:rsidRPr="00C22FD0">
              <w:rPr>
                <w:rFonts w:ascii="Times New Roman" w:hAnsi="Times New Roman" w:cs="Times New Roman"/>
                <w:b/>
                <w:bCs/>
                <w:sz w:val="20"/>
                <w:szCs w:val="20"/>
                <w:lang w:val="en-US"/>
              </w:rPr>
              <w:t>ITEM</w:t>
            </w:r>
          </w:p>
        </w:tc>
        <w:tc>
          <w:tcPr>
            <w:tcW w:w="4813" w:type="dxa"/>
            <w:hideMark/>
          </w:tcPr>
          <w:p w14:paraId="060D6937" w14:textId="77777777" w:rsidR="00E21451" w:rsidRPr="00C22FD0" w:rsidRDefault="00E21451" w:rsidP="0040755A">
            <w:pPr>
              <w:rPr>
                <w:rFonts w:ascii="Times New Roman" w:hAnsi="Times New Roman" w:cs="Times New Roman"/>
                <w:b/>
                <w:bCs/>
                <w:sz w:val="20"/>
                <w:szCs w:val="20"/>
                <w:lang w:val="en-US"/>
              </w:rPr>
            </w:pPr>
            <w:r w:rsidRPr="00C22FD0">
              <w:rPr>
                <w:rFonts w:ascii="Times New Roman" w:hAnsi="Times New Roman" w:cs="Times New Roman"/>
                <w:b/>
                <w:bCs/>
                <w:sz w:val="20"/>
                <w:szCs w:val="20"/>
                <w:lang w:val="en-US"/>
              </w:rPr>
              <w:t xml:space="preserve">                       INSTRUCTIONS</w:t>
            </w:r>
          </w:p>
        </w:tc>
      </w:tr>
      <w:tr w:rsidR="00E21451" w:rsidRPr="00C22FD0" w14:paraId="2465567F" w14:textId="77777777" w:rsidTr="0040755A">
        <w:tc>
          <w:tcPr>
            <w:tcW w:w="1384" w:type="dxa"/>
          </w:tcPr>
          <w:p w14:paraId="0DD6BDC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C0010/R0010</w:t>
            </w:r>
          </w:p>
        </w:tc>
        <w:tc>
          <w:tcPr>
            <w:tcW w:w="2268" w:type="dxa"/>
          </w:tcPr>
          <w:p w14:paraId="023BF17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Amount with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Technical Provisions</w:t>
            </w:r>
          </w:p>
        </w:tc>
        <w:tc>
          <w:tcPr>
            <w:tcW w:w="4842" w:type="dxa"/>
            <w:gridSpan w:val="2"/>
          </w:tcPr>
          <w:p w14:paraId="50A9FD40" w14:textId="70353CA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amount of </w:t>
            </w:r>
            <w:ins w:id="798" w:author="Author">
              <w:r w:rsidR="00D33F3E" w:rsidRPr="00C22FD0">
                <w:rPr>
                  <w:rFonts w:ascii="Times New Roman" w:hAnsi="Times New Roman" w:cs="Times New Roman"/>
                  <w:sz w:val="20"/>
                  <w:szCs w:val="20"/>
                </w:rPr>
                <w:t xml:space="preserve">gross </w:t>
              </w:r>
            </w:ins>
            <w:r w:rsidRPr="00C22FD0">
              <w:rPr>
                <w:rFonts w:ascii="Times New Roman" w:hAnsi="Times New Roman" w:cs="Times New Roman"/>
                <w:sz w:val="20"/>
                <w:szCs w:val="20"/>
              </w:rPr>
              <w:t>technical provisions including long term guarantee measures and transitional measures</w:t>
            </w:r>
          </w:p>
        </w:tc>
      </w:tr>
      <w:tr w:rsidR="00E21451" w:rsidRPr="00C22FD0" w14:paraId="4B0DE903" w14:textId="77777777" w:rsidTr="0040755A">
        <w:tc>
          <w:tcPr>
            <w:tcW w:w="1384" w:type="dxa"/>
          </w:tcPr>
          <w:p w14:paraId="5EB4133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C0020/R0010</w:t>
            </w:r>
          </w:p>
        </w:tc>
        <w:tc>
          <w:tcPr>
            <w:tcW w:w="2268" w:type="dxa"/>
          </w:tcPr>
          <w:p w14:paraId="3D52E17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Without transitional on technical provisions – Technical Provisions</w:t>
            </w:r>
          </w:p>
        </w:tc>
        <w:tc>
          <w:tcPr>
            <w:tcW w:w="4842" w:type="dxa"/>
            <w:gridSpan w:val="2"/>
          </w:tcPr>
          <w:p w14:paraId="451E316F" w14:textId="3D177F6D" w:rsidR="00E21451" w:rsidRPr="00C22FD0" w:rsidRDefault="00E21451" w:rsidP="003843A6">
            <w:pPr>
              <w:rPr>
                <w:ins w:id="799"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w:t>
            </w:r>
            <w:ins w:id="800" w:author="Author">
              <w:r w:rsidR="00B042D4" w:rsidRPr="00C22FD0">
                <w:rPr>
                  <w:rFonts w:ascii="Times New Roman" w:hAnsi="Times New Roman" w:cs="Times New Roman"/>
                  <w:sz w:val="20"/>
                  <w:szCs w:val="20"/>
                </w:rPr>
                <w:t xml:space="preserve">gross </w:t>
              </w:r>
            </w:ins>
            <w:r w:rsidRPr="00C22FD0">
              <w:rPr>
                <w:rFonts w:ascii="Times New Roman" w:hAnsi="Times New Roman" w:cs="Times New Roman"/>
                <w:sz w:val="20"/>
                <w:szCs w:val="20"/>
              </w:rPr>
              <w:t xml:space="preserve">technical provisions without the adjustment due to the transitional </w:t>
            </w:r>
            <w:r w:rsidR="003843A6"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but keeping </w:t>
            </w:r>
            <w:ins w:id="801" w:author="Author">
              <w:r w:rsidR="00FB41A7" w:rsidRPr="00C22FD0">
                <w:rPr>
                  <w:rFonts w:ascii="Times New Roman" w:hAnsi="Times New Roman" w:cs="Times New Roman"/>
                  <w:sz w:val="20"/>
                  <w:szCs w:val="20"/>
                </w:rPr>
                <w:t xml:space="preserve">the transitional on interest rates as well as the </w:t>
              </w:r>
            </w:ins>
            <w:r w:rsidRPr="00C22FD0">
              <w:rPr>
                <w:rFonts w:ascii="Times New Roman" w:hAnsi="Times New Roman" w:cs="Times New Roman"/>
                <w:sz w:val="20"/>
                <w:szCs w:val="20"/>
              </w:rPr>
              <w:t>adjustments due to the volatility adjustment and the matching adjustment.</w:t>
            </w:r>
          </w:p>
          <w:p w14:paraId="325B4F76" w14:textId="77777777" w:rsidR="00933081" w:rsidRPr="00C22FD0" w:rsidRDefault="00933081" w:rsidP="00933081">
            <w:pPr>
              <w:rPr>
                <w:ins w:id="802" w:author="Author"/>
                <w:rFonts w:ascii="Times New Roman" w:hAnsi="Times New Roman" w:cs="Times New Roman"/>
                <w:sz w:val="20"/>
                <w:szCs w:val="20"/>
              </w:rPr>
            </w:pPr>
          </w:p>
          <w:p w14:paraId="2FA0E8C0" w14:textId="74042E11" w:rsidR="00933081" w:rsidRPr="00C22FD0" w:rsidRDefault="00933081" w:rsidP="00933081">
            <w:pPr>
              <w:rPr>
                <w:rFonts w:ascii="Times New Roman" w:hAnsi="Times New Roman" w:cs="Times New Roman"/>
                <w:sz w:val="20"/>
                <w:szCs w:val="20"/>
              </w:rPr>
            </w:pPr>
            <w:ins w:id="803" w:author="Author">
              <w:r w:rsidRPr="00C22FD0">
                <w:rPr>
                  <w:rFonts w:ascii="Times New Roman" w:hAnsi="Times New Roman" w:cs="Times New Roman"/>
                  <w:sz w:val="20"/>
                  <w:szCs w:val="20"/>
                </w:rPr>
                <w:t>If transitional deduction to technical provisions is not applicable report the same amount as in C0010.</w:t>
              </w:r>
            </w:ins>
          </w:p>
        </w:tc>
      </w:tr>
      <w:tr w:rsidR="00E21451" w:rsidRPr="00C22FD0" w14:paraId="029D02D2" w14:textId="77777777" w:rsidTr="0040755A">
        <w:tc>
          <w:tcPr>
            <w:tcW w:w="1384" w:type="dxa"/>
          </w:tcPr>
          <w:p w14:paraId="6FB0FB1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C0030/R0010</w:t>
            </w:r>
          </w:p>
        </w:tc>
        <w:tc>
          <w:tcPr>
            <w:tcW w:w="2268" w:type="dxa"/>
          </w:tcPr>
          <w:p w14:paraId="739CB95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Impact of transitional on technical provisions – Technical provisions</w:t>
            </w:r>
          </w:p>
        </w:tc>
        <w:tc>
          <w:tcPr>
            <w:tcW w:w="4842" w:type="dxa"/>
            <w:gridSpan w:val="2"/>
          </w:tcPr>
          <w:p w14:paraId="5E7FAD67" w14:textId="0531F7C0"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w:t>
            </w:r>
            <w:ins w:id="804" w:author="Author">
              <w:r w:rsidR="00B042D4" w:rsidRPr="00C22FD0">
                <w:rPr>
                  <w:rFonts w:ascii="Times New Roman" w:hAnsi="Times New Roman" w:cs="Times New Roman"/>
                  <w:sz w:val="20"/>
                  <w:szCs w:val="20"/>
                </w:rPr>
                <w:t xml:space="preserve">gross </w:t>
              </w:r>
            </w:ins>
            <w:r w:rsidRPr="00C22FD0">
              <w:rPr>
                <w:rFonts w:ascii="Times New Roman" w:hAnsi="Times New Roman" w:cs="Times New Roman"/>
                <w:sz w:val="20"/>
                <w:szCs w:val="20"/>
              </w:rPr>
              <w:t xml:space="preserve">technical provisions due to the application of the transitional </w:t>
            </w:r>
            <w:r w:rsidR="003843A6"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w:t>
            </w:r>
          </w:p>
          <w:p w14:paraId="632C1E0F" w14:textId="77777777" w:rsidR="00E21451" w:rsidRPr="00C22FD0" w:rsidRDefault="00E21451">
            <w:pPr>
              <w:rPr>
                <w:rFonts w:ascii="Times New Roman" w:hAnsi="Times New Roman" w:cs="Times New Roman"/>
                <w:sz w:val="20"/>
                <w:szCs w:val="20"/>
              </w:rPr>
            </w:pPr>
          </w:p>
          <w:p w14:paraId="2E8A16E4" w14:textId="00953A7C" w:rsidR="00E21451" w:rsidRPr="00C22FD0" w:rsidRDefault="00E21451" w:rsidP="003843A6">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technical provisions without transitional </w:t>
            </w:r>
            <w:r w:rsidR="003843A6"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and the technical provisions with LTG and transitional measures.</w:t>
            </w:r>
          </w:p>
        </w:tc>
      </w:tr>
      <w:tr w:rsidR="00E21451" w:rsidRPr="00C22FD0" w14:paraId="322A706A" w14:textId="77777777" w:rsidTr="0040755A">
        <w:tc>
          <w:tcPr>
            <w:tcW w:w="1384" w:type="dxa"/>
          </w:tcPr>
          <w:p w14:paraId="5C81EB8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C0040/R0010</w:t>
            </w:r>
          </w:p>
        </w:tc>
        <w:tc>
          <w:tcPr>
            <w:tcW w:w="2268" w:type="dxa"/>
          </w:tcPr>
          <w:p w14:paraId="7F35B7E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Without transitional on interest rate – Technical Provisions</w:t>
            </w:r>
          </w:p>
        </w:tc>
        <w:tc>
          <w:tcPr>
            <w:tcW w:w="4842" w:type="dxa"/>
            <w:gridSpan w:val="2"/>
          </w:tcPr>
          <w:p w14:paraId="72729699" w14:textId="563E10E5" w:rsidR="00E21451" w:rsidRPr="00C22FD0" w:rsidRDefault="00E21451">
            <w:pPr>
              <w:rPr>
                <w:ins w:id="805"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w:t>
            </w:r>
            <w:ins w:id="806" w:author="Author">
              <w:r w:rsidR="00B042D4" w:rsidRPr="00C22FD0">
                <w:rPr>
                  <w:rFonts w:ascii="Times New Roman" w:hAnsi="Times New Roman" w:cs="Times New Roman"/>
                  <w:sz w:val="20"/>
                  <w:szCs w:val="20"/>
                </w:rPr>
                <w:t xml:space="preserve">gross </w:t>
              </w:r>
            </w:ins>
            <w:r w:rsidRPr="00C22FD0">
              <w:rPr>
                <w:rFonts w:ascii="Times New Roman" w:hAnsi="Times New Roman" w:cs="Times New Roman"/>
                <w:sz w:val="20"/>
                <w:szCs w:val="20"/>
              </w:rPr>
              <w:t xml:space="preserve">technical provisions without the adjustment due to the transitional </w:t>
            </w:r>
            <w:r w:rsidR="00442A5F" w:rsidRPr="00C22FD0">
              <w:rPr>
                <w:rFonts w:ascii="Times New Roman" w:hAnsi="Times New Roman" w:cs="Times New Roman"/>
                <w:sz w:val="20"/>
                <w:szCs w:val="20"/>
              </w:rPr>
              <w:t>adjustment to the relevant risk-free interest rate term structure</w:t>
            </w:r>
            <w:ins w:id="807" w:author="Author">
              <w:r w:rsidR="00FB41A7" w:rsidRPr="00C22FD0">
                <w:rPr>
                  <w:rFonts w:ascii="Times New Roman" w:hAnsi="Times New Roman" w:cs="Times New Roman"/>
                  <w:sz w:val="20"/>
                  <w:szCs w:val="20"/>
                </w:rPr>
                <w:t xml:space="preserve"> and without the transitional on technical provisions</w:t>
              </w:r>
            </w:ins>
            <w:r w:rsidRPr="00C22FD0">
              <w:rPr>
                <w:rFonts w:ascii="Times New Roman" w:hAnsi="Times New Roman" w:cs="Times New Roman"/>
                <w:sz w:val="20"/>
                <w:szCs w:val="20"/>
              </w:rPr>
              <w:t>, but keeping adjustments due to the volatility adjustment and the matching adjustment.</w:t>
            </w:r>
          </w:p>
          <w:p w14:paraId="310850D0" w14:textId="77777777" w:rsidR="00933081" w:rsidRPr="00C22FD0" w:rsidRDefault="00933081" w:rsidP="00933081">
            <w:pPr>
              <w:rPr>
                <w:ins w:id="808" w:author="Author"/>
                <w:rFonts w:ascii="Times New Roman" w:hAnsi="Times New Roman" w:cs="Times New Roman"/>
                <w:sz w:val="20"/>
                <w:szCs w:val="20"/>
              </w:rPr>
            </w:pPr>
          </w:p>
          <w:p w14:paraId="4ADD9859" w14:textId="2710FE53" w:rsidR="00933081" w:rsidRPr="00C22FD0" w:rsidRDefault="00933081" w:rsidP="00933081">
            <w:pPr>
              <w:rPr>
                <w:rFonts w:ascii="Times New Roman" w:hAnsi="Times New Roman" w:cs="Times New Roman"/>
                <w:sz w:val="20"/>
                <w:szCs w:val="20"/>
              </w:rPr>
            </w:pPr>
            <w:ins w:id="809" w:author="Author">
              <w:r w:rsidRPr="00C22FD0">
                <w:rPr>
                  <w:rFonts w:ascii="Times New Roman" w:hAnsi="Times New Roman" w:cs="Times New Roman"/>
                  <w:sz w:val="20"/>
                  <w:szCs w:val="20"/>
                </w:rPr>
                <w:t>If transitional adjustment to the relevant risk-free interest rate term structure is not applicable report the same amount as in C0020.</w:t>
              </w:r>
            </w:ins>
          </w:p>
        </w:tc>
      </w:tr>
      <w:tr w:rsidR="00E21451" w:rsidRPr="00C22FD0" w14:paraId="18618589" w14:textId="77777777" w:rsidTr="0040755A">
        <w:tc>
          <w:tcPr>
            <w:tcW w:w="1384" w:type="dxa"/>
          </w:tcPr>
          <w:p w14:paraId="2127636F"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C0050/R0010</w:t>
            </w:r>
          </w:p>
        </w:tc>
        <w:tc>
          <w:tcPr>
            <w:tcW w:w="2268" w:type="dxa"/>
          </w:tcPr>
          <w:p w14:paraId="7F1E536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Impact of transitional on interest rate – Technical provisions</w:t>
            </w:r>
          </w:p>
        </w:tc>
        <w:tc>
          <w:tcPr>
            <w:tcW w:w="4842" w:type="dxa"/>
            <w:gridSpan w:val="2"/>
          </w:tcPr>
          <w:p w14:paraId="49721AC3" w14:textId="645BA81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w:t>
            </w:r>
            <w:ins w:id="810" w:author="Author">
              <w:r w:rsidR="00B042D4" w:rsidRPr="00C22FD0">
                <w:rPr>
                  <w:rFonts w:ascii="Times New Roman" w:hAnsi="Times New Roman" w:cs="Times New Roman"/>
                  <w:sz w:val="20"/>
                  <w:szCs w:val="20"/>
                </w:rPr>
                <w:t xml:space="preserve">gross </w:t>
              </w:r>
            </w:ins>
            <w:r w:rsidRPr="00C22FD0">
              <w:rPr>
                <w:rFonts w:ascii="Times New Roman" w:hAnsi="Times New Roman" w:cs="Times New Roman"/>
                <w:sz w:val="20"/>
                <w:szCs w:val="20"/>
              </w:rPr>
              <w:t xml:space="preserve">technical provisions due to the application of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w:t>
            </w:r>
          </w:p>
          <w:p w14:paraId="39799936" w14:textId="77777777" w:rsidR="00E21451" w:rsidRPr="00C22FD0" w:rsidRDefault="00E21451">
            <w:pPr>
              <w:rPr>
                <w:rFonts w:ascii="Times New Roman" w:hAnsi="Times New Roman" w:cs="Times New Roman"/>
                <w:sz w:val="20"/>
                <w:szCs w:val="20"/>
              </w:rPr>
            </w:pPr>
          </w:p>
          <w:p w14:paraId="08F77574" w14:textId="7AC51DBE" w:rsidR="00E21451" w:rsidRPr="00C22FD0" w:rsidRDefault="00E21451" w:rsidP="00933081">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technical provisions without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the technical provisions</w:t>
            </w:r>
            <w:del w:id="811" w:author="Author">
              <w:r w:rsidRPr="00C22FD0" w:rsidDel="00B042D4">
                <w:rPr>
                  <w:rFonts w:ascii="Times New Roman" w:hAnsi="Times New Roman" w:cs="Times New Roman"/>
                  <w:sz w:val="20"/>
                  <w:szCs w:val="20"/>
                </w:rPr>
                <w:delText xml:space="preserve"> with LTG and transitional measures</w:delText>
              </w:r>
            </w:del>
            <w:ins w:id="812" w:author="Author">
              <w:r w:rsidR="00B042D4" w:rsidRPr="00C22FD0">
                <w:rPr>
                  <w:rFonts w:ascii="Times New Roman" w:hAnsi="Times New Roman" w:cs="Times New Roman"/>
                  <w:sz w:val="20"/>
                  <w:szCs w:val="20"/>
                </w:rPr>
                <w:t xml:space="preserve"> </w:t>
              </w:r>
              <w:r w:rsidR="00933081" w:rsidRPr="00C22FD0">
                <w:rPr>
                  <w:rFonts w:ascii="Times New Roman" w:hAnsi="Times New Roman" w:cs="Times New Roman"/>
                  <w:sz w:val="20"/>
                  <w:szCs w:val="20"/>
                </w:rPr>
                <w:t>reported under C0020.</w:t>
              </w:r>
            </w:ins>
            <w:del w:id="813" w:author="Author">
              <w:r w:rsidRPr="00C22FD0" w:rsidDel="00933081">
                <w:rPr>
                  <w:rFonts w:ascii="Times New Roman" w:hAnsi="Times New Roman" w:cs="Times New Roman"/>
                  <w:sz w:val="20"/>
                  <w:szCs w:val="20"/>
                </w:rPr>
                <w:delText>.</w:delText>
              </w:r>
            </w:del>
          </w:p>
        </w:tc>
      </w:tr>
      <w:tr w:rsidR="00E21451" w:rsidRPr="00C22FD0" w14:paraId="571CE76E" w14:textId="77777777" w:rsidTr="0040755A">
        <w:tc>
          <w:tcPr>
            <w:tcW w:w="1384" w:type="dxa"/>
          </w:tcPr>
          <w:p w14:paraId="704C9A8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C0060/R0010</w:t>
            </w:r>
          </w:p>
        </w:tc>
        <w:tc>
          <w:tcPr>
            <w:tcW w:w="2268" w:type="dxa"/>
          </w:tcPr>
          <w:p w14:paraId="45D225D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Without volatility adjustment and without other transitional measures – Technical Provisions</w:t>
            </w:r>
          </w:p>
        </w:tc>
        <w:tc>
          <w:tcPr>
            <w:tcW w:w="4842" w:type="dxa"/>
            <w:gridSpan w:val="2"/>
          </w:tcPr>
          <w:p w14:paraId="1B2A9FE1" w14:textId="77777777" w:rsidR="00E21451" w:rsidRPr="00C22FD0" w:rsidRDefault="00E21451" w:rsidP="003843A6">
            <w:pPr>
              <w:rPr>
                <w:ins w:id="814"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w:t>
            </w:r>
            <w:ins w:id="815" w:author="Author">
              <w:r w:rsidR="00B042D4" w:rsidRPr="00C22FD0">
                <w:rPr>
                  <w:rFonts w:ascii="Times New Roman" w:hAnsi="Times New Roman" w:cs="Times New Roman"/>
                  <w:sz w:val="20"/>
                  <w:szCs w:val="20"/>
                </w:rPr>
                <w:t xml:space="preserve">gross </w:t>
              </w:r>
            </w:ins>
            <w:r w:rsidRPr="00C22FD0">
              <w:rPr>
                <w:rFonts w:ascii="Times New Roman" w:hAnsi="Times New Roman" w:cs="Times New Roman"/>
                <w:sz w:val="20"/>
                <w:szCs w:val="20"/>
              </w:rPr>
              <w:t xml:space="preserve">technical provisions without the adjustments due to the transitional </w:t>
            </w:r>
            <w:r w:rsidR="003843A6"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the volatility adjustment, but keeping adjustments due to the matching adjustment, if any.</w:t>
            </w:r>
          </w:p>
          <w:p w14:paraId="4D443076" w14:textId="77777777" w:rsidR="00933081" w:rsidRPr="00C22FD0" w:rsidRDefault="00933081" w:rsidP="00933081">
            <w:pPr>
              <w:rPr>
                <w:ins w:id="816" w:author="Author"/>
                <w:rFonts w:ascii="Times New Roman" w:hAnsi="Times New Roman" w:cs="Times New Roman"/>
                <w:sz w:val="20"/>
                <w:szCs w:val="20"/>
              </w:rPr>
            </w:pPr>
          </w:p>
          <w:p w14:paraId="2A032E88" w14:textId="4C0401C6" w:rsidR="00933081" w:rsidRPr="00C22FD0" w:rsidRDefault="00933081" w:rsidP="00933081">
            <w:pPr>
              <w:rPr>
                <w:rFonts w:ascii="Times New Roman" w:hAnsi="Times New Roman" w:cs="Times New Roman"/>
                <w:sz w:val="20"/>
                <w:szCs w:val="20"/>
              </w:rPr>
            </w:pPr>
            <w:ins w:id="817" w:author="Author">
              <w:r w:rsidRPr="00C22FD0">
                <w:rPr>
                  <w:rFonts w:ascii="Times New Roman" w:hAnsi="Times New Roman" w:cs="Times New Roman"/>
                  <w:sz w:val="20"/>
                  <w:szCs w:val="20"/>
                </w:rPr>
                <w:t>If volatility adjustment is not applicable report the same amount as in C0040.</w:t>
              </w:r>
            </w:ins>
          </w:p>
        </w:tc>
      </w:tr>
      <w:tr w:rsidR="00E21451" w:rsidRPr="00C22FD0" w14:paraId="3FC6732A" w14:textId="77777777" w:rsidTr="0040755A">
        <w:tc>
          <w:tcPr>
            <w:tcW w:w="1384" w:type="dxa"/>
          </w:tcPr>
          <w:p w14:paraId="0AE7408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C0070/R0010</w:t>
            </w:r>
          </w:p>
        </w:tc>
        <w:tc>
          <w:tcPr>
            <w:tcW w:w="2268" w:type="dxa"/>
          </w:tcPr>
          <w:p w14:paraId="64A24AA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Impact of volatility adjustment set to zero – Technical provisions</w:t>
            </w:r>
          </w:p>
        </w:tc>
        <w:tc>
          <w:tcPr>
            <w:tcW w:w="4842" w:type="dxa"/>
            <w:gridSpan w:val="2"/>
          </w:tcPr>
          <w:p w14:paraId="41171F45" w14:textId="3E25925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w:t>
            </w:r>
            <w:ins w:id="818" w:author="Author">
              <w:r w:rsidR="00B042D4" w:rsidRPr="00C22FD0">
                <w:rPr>
                  <w:rFonts w:ascii="Times New Roman" w:hAnsi="Times New Roman" w:cs="Times New Roman"/>
                  <w:sz w:val="20"/>
                  <w:szCs w:val="20"/>
                </w:rPr>
                <w:t xml:space="preserve">gross </w:t>
              </w:r>
            </w:ins>
            <w:r w:rsidRPr="00C22FD0">
              <w:rPr>
                <w:rFonts w:ascii="Times New Roman" w:hAnsi="Times New Roman" w:cs="Times New Roman"/>
                <w:sz w:val="20"/>
                <w:szCs w:val="20"/>
              </w:rPr>
              <w:t>technical provisions due to the application of the volatility adjustment. It shall reflect the impact of setting the volatility adjustment to zero.</w:t>
            </w:r>
          </w:p>
          <w:p w14:paraId="2F1766CB" w14:textId="77777777" w:rsidR="00E21451" w:rsidRPr="00C22FD0" w:rsidRDefault="00E21451">
            <w:pPr>
              <w:rPr>
                <w:rFonts w:ascii="Times New Roman" w:hAnsi="Times New Roman" w:cs="Times New Roman"/>
                <w:sz w:val="20"/>
                <w:szCs w:val="20"/>
              </w:rPr>
            </w:pPr>
          </w:p>
          <w:p w14:paraId="2FCF5396" w14:textId="7F17661E" w:rsidR="00E21451" w:rsidRPr="00C22FD0" w:rsidRDefault="00E21451" w:rsidP="00B042D4">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technical provisions without volatility adjustment and without other transitional measures and the </w:t>
            </w:r>
            <w:del w:id="819" w:author="Author">
              <w:r w:rsidRPr="00C22FD0" w:rsidDel="00B042D4">
                <w:rPr>
                  <w:rFonts w:ascii="Times New Roman" w:hAnsi="Times New Roman" w:cs="Times New Roman"/>
                  <w:sz w:val="20"/>
                  <w:szCs w:val="20"/>
                </w:rPr>
                <w:delText xml:space="preserve">maximum between the </w:delText>
              </w:r>
            </w:del>
            <w:r w:rsidRPr="00C22FD0">
              <w:rPr>
                <w:rFonts w:ascii="Times New Roman" w:hAnsi="Times New Roman" w:cs="Times New Roman"/>
                <w:sz w:val="20"/>
                <w:szCs w:val="20"/>
              </w:rPr>
              <w:t xml:space="preserve">technical provisions reported under </w:t>
            </w:r>
            <w:del w:id="820" w:author="Author">
              <w:r w:rsidRPr="00C22FD0" w:rsidDel="00B042D4">
                <w:rPr>
                  <w:rFonts w:ascii="Times New Roman" w:hAnsi="Times New Roman" w:cs="Times New Roman"/>
                  <w:sz w:val="20"/>
                  <w:szCs w:val="20"/>
                </w:rPr>
                <w:delText xml:space="preserve">C0010, C0020 and </w:delText>
              </w:r>
            </w:del>
            <w:r w:rsidRPr="00C22FD0">
              <w:rPr>
                <w:rFonts w:ascii="Times New Roman" w:hAnsi="Times New Roman" w:cs="Times New Roman"/>
                <w:sz w:val="20"/>
                <w:szCs w:val="20"/>
              </w:rPr>
              <w:t xml:space="preserve">C0040. </w:t>
            </w:r>
          </w:p>
        </w:tc>
      </w:tr>
      <w:tr w:rsidR="00E21451" w:rsidRPr="00C22FD0" w14:paraId="3FEA11E5" w14:textId="77777777" w:rsidTr="0040755A">
        <w:tc>
          <w:tcPr>
            <w:tcW w:w="1384" w:type="dxa"/>
          </w:tcPr>
          <w:p w14:paraId="3B3CEBA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C0080/R0010</w:t>
            </w:r>
          </w:p>
        </w:tc>
        <w:tc>
          <w:tcPr>
            <w:tcW w:w="2268" w:type="dxa"/>
          </w:tcPr>
          <w:p w14:paraId="2B290D8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Without matching adjustment and without all the others – Technical Provisions</w:t>
            </w:r>
          </w:p>
        </w:tc>
        <w:tc>
          <w:tcPr>
            <w:tcW w:w="4842" w:type="dxa"/>
            <w:gridSpan w:val="2"/>
          </w:tcPr>
          <w:p w14:paraId="60F8E628" w14:textId="4477422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amount of </w:t>
            </w:r>
            <w:ins w:id="821" w:author="Author">
              <w:r w:rsidR="00B042D4" w:rsidRPr="00C22FD0">
                <w:rPr>
                  <w:rFonts w:ascii="Times New Roman" w:hAnsi="Times New Roman" w:cs="Times New Roman"/>
                  <w:sz w:val="20"/>
                  <w:szCs w:val="20"/>
                </w:rPr>
                <w:t xml:space="preserve">gross </w:t>
              </w:r>
            </w:ins>
            <w:r w:rsidRPr="00C22FD0">
              <w:rPr>
                <w:rFonts w:ascii="Times New Roman" w:hAnsi="Times New Roman" w:cs="Times New Roman"/>
                <w:sz w:val="20"/>
                <w:szCs w:val="20"/>
              </w:rPr>
              <w:t xml:space="preserve">technical provisions without any LTG measure. </w:t>
            </w:r>
          </w:p>
          <w:p w14:paraId="6009C040" w14:textId="77777777" w:rsidR="00933081" w:rsidRPr="00C22FD0" w:rsidRDefault="00933081" w:rsidP="00933081">
            <w:pPr>
              <w:rPr>
                <w:ins w:id="822" w:author="Author"/>
                <w:rFonts w:ascii="Times New Roman" w:hAnsi="Times New Roman" w:cs="Times New Roman"/>
                <w:sz w:val="20"/>
                <w:szCs w:val="20"/>
              </w:rPr>
            </w:pPr>
          </w:p>
          <w:p w14:paraId="47A27EDF" w14:textId="7121349C" w:rsidR="00E21451" w:rsidRPr="00C22FD0" w:rsidRDefault="00933081" w:rsidP="00933081">
            <w:pPr>
              <w:rPr>
                <w:rFonts w:ascii="Times New Roman" w:hAnsi="Times New Roman" w:cs="Times New Roman"/>
                <w:sz w:val="20"/>
                <w:szCs w:val="20"/>
              </w:rPr>
            </w:pPr>
            <w:ins w:id="823" w:author="Author">
              <w:r w:rsidRPr="00C22FD0">
                <w:rPr>
                  <w:rFonts w:ascii="Times New Roman" w:hAnsi="Times New Roman" w:cs="Times New Roman"/>
                  <w:sz w:val="20"/>
                  <w:szCs w:val="20"/>
                </w:rPr>
                <w:t>If matching adjustment is not applicable report the same amount as in C0060.</w:t>
              </w:r>
            </w:ins>
          </w:p>
        </w:tc>
      </w:tr>
      <w:tr w:rsidR="00E21451" w:rsidRPr="00C22FD0" w14:paraId="1F5FC60E" w14:textId="77777777" w:rsidTr="0040755A">
        <w:tc>
          <w:tcPr>
            <w:tcW w:w="1384" w:type="dxa"/>
          </w:tcPr>
          <w:p w14:paraId="11BD52B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C0090/R0010</w:t>
            </w:r>
          </w:p>
        </w:tc>
        <w:tc>
          <w:tcPr>
            <w:tcW w:w="2268" w:type="dxa"/>
          </w:tcPr>
          <w:p w14:paraId="271AE5C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Impact of matching adjustment set to zero – Technical Provisions</w:t>
            </w:r>
          </w:p>
        </w:tc>
        <w:tc>
          <w:tcPr>
            <w:tcW w:w="4842" w:type="dxa"/>
            <w:gridSpan w:val="2"/>
          </w:tcPr>
          <w:p w14:paraId="4DED34EB" w14:textId="2E30C1D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w:t>
            </w:r>
            <w:ins w:id="824" w:author="Author">
              <w:r w:rsidR="00B042D4" w:rsidRPr="00C22FD0">
                <w:rPr>
                  <w:rFonts w:ascii="Times New Roman" w:hAnsi="Times New Roman" w:cs="Times New Roman"/>
                  <w:sz w:val="20"/>
                  <w:szCs w:val="20"/>
                </w:rPr>
                <w:t xml:space="preserve">gross </w:t>
              </w:r>
            </w:ins>
            <w:r w:rsidRPr="00C22FD0">
              <w:rPr>
                <w:rFonts w:ascii="Times New Roman" w:hAnsi="Times New Roman" w:cs="Times New Roman"/>
                <w:sz w:val="20"/>
                <w:szCs w:val="20"/>
              </w:rPr>
              <w:t>technical provisions due to the application of the matching adjustment. It shall include the impact of setting the volatility adjustment and the matching adjustment to zero.</w:t>
            </w:r>
          </w:p>
          <w:p w14:paraId="2013F55D" w14:textId="77777777" w:rsidR="00E21451" w:rsidRPr="00C22FD0" w:rsidRDefault="00E21451">
            <w:pPr>
              <w:rPr>
                <w:rFonts w:ascii="Times New Roman" w:hAnsi="Times New Roman" w:cs="Times New Roman"/>
                <w:sz w:val="20"/>
                <w:szCs w:val="20"/>
              </w:rPr>
            </w:pPr>
          </w:p>
          <w:p w14:paraId="38B8AA08" w14:textId="28941B31" w:rsidR="00E21451" w:rsidRPr="00C22FD0" w:rsidRDefault="00E21451" w:rsidP="00B042D4">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technical provisions without matching adjustment and without all the other transitional measures and the </w:t>
            </w:r>
            <w:del w:id="825" w:author="Author">
              <w:r w:rsidRPr="00C22FD0" w:rsidDel="00B042D4">
                <w:rPr>
                  <w:rFonts w:ascii="Times New Roman" w:hAnsi="Times New Roman" w:cs="Times New Roman"/>
                  <w:sz w:val="20"/>
                  <w:szCs w:val="20"/>
                </w:rPr>
                <w:delText xml:space="preserve">maximum between the </w:delText>
              </w:r>
            </w:del>
            <w:r w:rsidRPr="00C22FD0">
              <w:rPr>
                <w:rFonts w:ascii="Times New Roman" w:hAnsi="Times New Roman" w:cs="Times New Roman"/>
                <w:sz w:val="20"/>
                <w:szCs w:val="20"/>
              </w:rPr>
              <w:t xml:space="preserve">technical provisions reported under </w:t>
            </w:r>
            <w:del w:id="826" w:author="Author">
              <w:r w:rsidRPr="00C22FD0" w:rsidDel="00B042D4">
                <w:rPr>
                  <w:rFonts w:ascii="Times New Roman" w:hAnsi="Times New Roman" w:cs="Times New Roman"/>
                  <w:sz w:val="20"/>
                  <w:szCs w:val="20"/>
                </w:rPr>
                <w:delText xml:space="preserve">C0010, C0020, C0040 and </w:delText>
              </w:r>
            </w:del>
            <w:r w:rsidRPr="00C22FD0">
              <w:rPr>
                <w:rFonts w:ascii="Times New Roman" w:hAnsi="Times New Roman" w:cs="Times New Roman"/>
                <w:sz w:val="20"/>
                <w:szCs w:val="20"/>
              </w:rPr>
              <w:t xml:space="preserve">C0060. </w:t>
            </w:r>
          </w:p>
        </w:tc>
      </w:tr>
      <w:tr w:rsidR="00E21451" w:rsidRPr="00C22FD0" w14:paraId="7B5E4EAE" w14:textId="77777777" w:rsidTr="0040755A">
        <w:tc>
          <w:tcPr>
            <w:tcW w:w="1384" w:type="dxa"/>
            <w:tcBorders>
              <w:bottom w:val="single" w:sz="4" w:space="0" w:color="auto"/>
            </w:tcBorders>
          </w:tcPr>
          <w:p w14:paraId="383DD61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C0100/R0010</w:t>
            </w:r>
          </w:p>
        </w:tc>
        <w:tc>
          <w:tcPr>
            <w:tcW w:w="2268" w:type="dxa"/>
            <w:tcBorders>
              <w:bottom w:val="single" w:sz="4" w:space="0" w:color="auto"/>
            </w:tcBorders>
          </w:tcPr>
          <w:p w14:paraId="3749E88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Impact of all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Technical Provisions</w:t>
            </w:r>
          </w:p>
        </w:tc>
        <w:tc>
          <w:tcPr>
            <w:tcW w:w="4842" w:type="dxa"/>
            <w:gridSpan w:val="2"/>
            <w:tcBorders>
              <w:bottom w:val="single" w:sz="4" w:space="0" w:color="auto"/>
            </w:tcBorders>
          </w:tcPr>
          <w:p w14:paraId="296A25D0" w14:textId="65D4EF8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w:t>
            </w:r>
            <w:ins w:id="827" w:author="Author">
              <w:r w:rsidR="00B042D4" w:rsidRPr="00C22FD0">
                <w:rPr>
                  <w:rFonts w:ascii="Times New Roman" w:hAnsi="Times New Roman" w:cs="Times New Roman"/>
                  <w:sz w:val="20"/>
                  <w:szCs w:val="20"/>
                </w:rPr>
                <w:t xml:space="preserve">gross </w:t>
              </w:r>
            </w:ins>
            <w:r w:rsidRPr="00C22FD0">
              <w:rPr>
                <w:rFonts w:ascii="Times New Roman" w:hAnsi="Times New Roman" w:cs="Times New Roman"/>
                <w:sz w:val="20"/>
                <w:szCs w:val="20"/>
              </w:rPr>
              <w:t xml:space="preserve">technical provisions due to the application of the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w:t>
            </w:r>
          </w:p>
          <w:p w14:paraId="68395AD3" w14:textId="77777777" w:rsidR="00E21451" w:rsidRPr="00C22FD0" w:rsidRDefault="00E21451">
            <w:pPr>
              <w:rPr>
                <w:rFonts w:ascii="Times New Roman" w:hAnsi="Times New Roman" w:cs="Times New Roman"/>
                <w:sz w:val="20"/>
                <w:szCs w:val="20"/>
              </w:rPr>
            </w:pPr>
          </w:p>
        </w:tc>
      </w:tr>
      <w:tr w:rsidR="00E21451" w:rsidRPr="00C22FD0" w14:paraId="09CD52A1" w14:textId="77777777" w:rsidTr="0040755A">
        <w:tc>
          <w:tcPr>
            <w:tcW w:w="1384" w:type="dxa"/>
            <w:tcBorders>
              <w:bottom w:val="single" w:sz="4" w:space="0" w:color="auto"/>
            </w:tcBorders>
          </w:tcPr>
          <w:p w14:paraId="6BFD56F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C0010/R0020</w:t>
            </w:r>
          </w:p>
        </w:tc>
        <w:tc>
          <w:tcPr>
            <w:tcW w:w="2297" w:type="dxa"/>
            <w:gridSpan w:val="2"/>
            <w:tcBorders>
              <w:bottom w:val="single" w:sz="4" w:space="0" w:color="auto"/>
            </w:tcBorders>
          </w:tcPr>
          <w:p w14:paraId="70FEB91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Amount with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Basic own funds</w:t>
            </w:r>
          </w:p>
        </w:tc>
        <w:tc>
          <w:tcPr>
            <w:tcW w:w="4813" w:type="dxa"/>
            <w:tcBorders>
              <w:bottom w:val="single" w:sz="4" w:space="0" w:color="auto"/>
            </w:tcBorders>
          </w:tcPr>
          <w:p w14:paraId="770EB1F1"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amount of basic own funds calculated considering technical provisions including the adjustments due to the long term guarantee measures and transitional measures.</w:t>
            </w:r>
          </w:p>
        </w:tc>
      </w:tr>
      <w:tr w:rsidR="00E21451" w:rsidRPr="00C22FD0" w14:paraId="449988A7" w14:textId="77777777" w:rsidTr="0040755A">
        <w:tc>
          <w:tcPr>
            <w:tcW w:w="1384" w:type="dxa"/>
            <w:tcBorders>
              <w:bottom w:val="single" w:sz="4" w:space="0" w:color="auto"/>
            </w:tcBorders>
          </w:tcPr>
          <w:p w14:paraId="24E7A98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C0020/R0020</w:t>
            </w:r>
          </w:p>
        </w:tc>
        <w:tc>
          <w:tcPr>
            <w:tcW w:w="2297" w:type="dxa"/>
            <w:gridSpan w:val="2"/>
            <w:tcBorders>
              <w:bottom w:val="single" w:sz="4" w:space="0" w:color="auto"/>
            </w:tcBorders>
          </w:tcPr>
          <w:p w14:paraId="665E8A7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Without transitional on technical provisions – Basic own funds</w:t>
            </w:r>
          </w:p>
        </w:tc>
        <w:tc>
          <w:tcPr>
            <w:tcW w:w="4813" w:type="dxa"/>
            <w:tcBorders>
              <w:bottom w:val="single" w:sz="4" w:space="0" w:color="auto"/>
            </w:tcBorders>
          </w:tcPr>
          <w:p w14:paraId="2456A21F" w14:textId="5D7D4660" w:rsidR="00E21451" w:rsidRPr="00C22FD0" w:rsidRDefault="00E21451" w:rsidP="003843A6">
            <w:pPr>
              <w:rPr>
                <w:ins w:id="828"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basic own funds calculated considering technical provisions without the adjustment due to the transitional </w:t>
            </w:r>
            <w:r w:rsidR="003843A6"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but keeping </w:t>
            </w:r>
            <w:ins w:id="829" w:author="Author">
              <w:r w:rsidR="00FB41A7" w:rsidRPr="00C22FD0">
                <w:rPr>
                  <w:rFonts w:ascii="Times New Roman" w:hAnsi="Times New Roman" w:cs="Times New Roman"/>
                  <w:sz w:val="20"/>
                  <w:szCs w:val="20"/>
                </w:rPr>
                <w:t xml:space="preserve">the transitional on interest rates as well as </w:t>
              </w:r>
            </w:ins>
            <w:r w:rsidRPr="00C22FD0">
              <w:rPr>
                <w:rFonts w:ascii="Times New Roman" w:hAnsi="Times New Roman" w:cs="Times New Roman"/>
                <w:sz w:val="20"/>
                <w:szCs w:val="20"/>
              </w:rPr>
              <w:t>the adjustments due to the volatility adjustment and the matching adjustment.</w:t>
            </w:r>
          </w:p>
          <w:p w14:paraId="2A964FA9" w14:textId="77777777" w:rsidR="00933081" w:rsidRPr="00C22FD0" w:rsidRDefault="00933081" w:rsidP="00933081">
            <w:pPr>
              <w:rPr>
                <w:ins w:id="830" w:author="Author"/>
                <w:rFonts w:ascii="Times New Roman" w:hAnsi="Times New Roman" w:cs="Times New Roman"/>
                <w:sz w:val="20"/>
                <w:szCs w:val="20"/>
              </w:rPr>
            </w:pPr>
          </w:p>
          <w:p w14:paraId="53F3A1F8" w14:textId="637ADC69" w:rsidR="00933081" w:rsidRPr="00C22FD0" w:rsidRDefault="00933081" w:rsidP="00933081">
            <w:pPr>
              <w:rPr>
                <w:rFonts w:ascii="Times New Roman" w:hAnsi="Times New Roman" w:cs="Times New Roman"/>
                <w:sz w:val="20"/>
                <w:szCs w:val="20"/>
              </w:rPr>
            </w:pPr>
            <w:ins w:id="831" w:author="Author">
              <w:r w:rsidRPr="00C22FD0">
                <w:rPr>
                  <w:rFonts w:ascii="Times New Roman" w:hAnsi="Times New Roman" w:cs="Times New Roman"/>
                  <w:sz w:val="20"/>
                  <w:szCs w:val="20"/>
                </w:rPr>
                <w:t>If transitional deduction to technical provisions is not applicable report the same amount as in C0010.</w:t>
              </w:r>
            </w:ins>
          </w:p>
        </w:tc>
      </w:tr>
      <w:tr w:rsidR="00E21451" w:rsidRPr="00C22FD0" w14:paraId="0D171F7F" w14:textId="77777777" w:rsidTr="0040755A">
        <w:tc>
          <w:tcPr>
            <w:tcW w:w="1384" w:type="dxa"/>
            <w:tcBorders>
              <w:bottom w:val="single" w:sz="4" w:space="0" w:color="auto"/>
            </w:tcBorders>
          </w:tcPr>
          <w:p w14:paraId="511C352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C0030/R0020</w:t>
            </w:r>
          </w:p>
        </w:tc>
        <w:tc>
          <w:tcPr>
            <w:tcW w:w="2297" w:type="dxa"/>
            <w:gridSpan w:val="2"/>
            <w:tcBorders>
              <w:bottom w:val="single" w:sz="4" w:space="0" w:color="auto"/>
            </w:tcBorders>
          </w:tcPr>
          <w:p w14:paraId="4230D64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Impact of transitional on technical provisions – Basic own funds</w:t>
            </w:r>
          </w:p>
        </w:tc>
        <w:tc>
          <w:tcPr>
            <w:tcW w:w="4813" w:type="dxa"/>
            <w:tcBorders>
              <w:bottom w:val="single" w:sz="4" w:space="0" w:color="auto"/>
            </w:tcBorders>
          </w:tcPr>
          <w:p w14:paraId="6698BD27" w14:textId="6D63DEB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Basic own funds due to the application of the transitional </w:t>
            </w:r>
            <w:r w:rsidR="003843A6"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w:t>
            </w:r>
          </w:p>
          <w:p w14:paraId="0C9D61D4" w14:textId="77777777" w:rsidR="00E21451" w:rsidRPr="00C22FD0" w:rsidRDefault="00E21451">
            <w:pPr>
              <w:rPr>
                <w:rFonts w:ascii="Times New Roman" w:hAnsi="Times New Roman" w:cs="Times New Roman"/>
                <w:sz w:val="20"/>
                <w:szCs w:val="20"/>
              </w:rPr>
            </w:pPr>
          </w:p>
          <w:p w14:paraId="0CBEC1A2" w14:textId="57326B75" w:rsidR="00E21451" w:rsidRPr="00C22FD0" w:rsidRDefault="00E21451" w:rsidP="000E291D">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basic own funds calculated considering </w:t>
            </w:r>
            <w:ins w:id="832" w:author="Author">
              <w:r w:rsidR="000E291D" w:rsidRPr="00C22FD0">
                <w:rPr>
                  <w:rFonts w:ascii="Times New Roman" w:hAnsi="Times New Roman" w:cs="Times New Roman"/>
                  <w:sz w:val="20"/>
                  <w:szCs w:val="20"/>
                </w:rPr>
                <w:t xml:space="preserve">the </w:t>
              </w:r>
            </w:ins>
            <w:r w:rsidRPr="00C22FD0">
              <w:rPr>
                <w:rFonts w:ascii="Times New Roman" w:hAnsi="Times New Roman" w:cs="Times New Roman"/>
                <w:sz w:val="20"/>
                <w:szCs w:val="20"/>
              </w:rPr>
              <w:t xml:space="preserve">technical provisions without transitional </w:t>
            </w:r>
            <w:r w:rsidR="003843A6"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and </w:t>
            </w:r>
            <w:ins w:id="833" w:author="Author">
              <w:r w:rsidR="000E291D" w:rsidRPr="00C22FD0">
                <w:rPr>
                  <w:rFonts w:ascii="Times New Roman" w:hAnsi="Times New Roman" w:cs="Times New Roman"/>
                  <w:sz w:val="20"/>
                  <w:szCs w:val="20"/>
                </w:rPr>
                <w:t xml:space="preserve">the basic own funds </w:t>
              </w:r>
            </w:ins>
            <w:del w:id="834" w:author="Author">
              <w:r w:rsidRPr="00C22FD0" w:rsidDel="000E291D">
                <w:rPr>
                  <w:rFonts w:ascii="Times New Roman" w:hAnsi="Times New Roman" w:cs="Times New Roman"/>
                  <w:sz w:val="20"/>
                  <w:szCs w:val="20"/>
                </w:rPr>
                <w:delText xml:space="preserve">considering </w:delText>
              </w:r>
            </w:del>
            <w:ins w:id="835" w:author="Author">
              <w:r w:rsidR="000E291D" w:rsidRPr="00C22FD0">
                <w:rPr>
                  <w:rFonts w:ascii="Times New Roman" w:hAnsi="Times New Roman" w:cs="Times New Roman"/>
                  <w:sz w:val="20"/>
                  <w:szCs w:val="20"/>
                </w:rPr>
                <w:t xml:space="preserve">calculated with the </w:t>
              </w:r>
            </w:ins>
            <w:r w:rsidRPr="00C22FD0">
              <w:rPr>
                <w:rFonts w:ascii="Times New Roman" w:hAnsi="Times New Roman" w:cs="Times New Roman"/>
                <w:sz w:val="20"/>
                <w:szCs w:val="20"/>
              </w:rPr>
              <w:lastRenderedPageBreak/>
              <w:t>technical provisions with LTG and transitional measures.</w:t>
            </w:r>
          </w:p>
        </w:tc>
      </w:tr>
      <w:tr w:rsidR="00E21451" w:rsidRPr="00C22FD0" w14:paraId="618CD97F" w14:textId="77777777" w:rsidTr="0040755A">
        <w:tc>
          <w:tcPr>
            <w:tcW w:w="1384" w:type="dxa"/>
            <w:tcBorders>
              <w:bottom w:val="single" w:sz="4" w:space="0" w:color="auto"/>
            </w:tcBorders>
          </w:tcPr>
          <w:p w14:paraId="4B20151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C0040/R0020</w:t>
            </w:r>
          </w:p>
        </w:tc>
        <w:tc>
          <w:tcPr>
            <w:tcW w:w="2297" w:type="dxa"/>
            <w:gridSpan w:val="2"/>
            <w:tcBorders>
              <w:bottom w:val="single" w:sz="4" w:space="0" w:color="auto"/>
            </w:tcBorders>
          </w:tcPr>
          <w:p w14:paraId="28D5F7E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interest rate  – Basic own funds</w:t>
            </w:r>
          </w:p>
        </w:tc>
        <w:tc>
          <w:tcPr>
            <w:tcW w:w="4813" w:type="dxa"/>
            <w:tcBorders>
              <w:bottom w:val="single" w:sz="4" w:space="0" w:color="auto"/>
            </w:tcBorders>
          </w:tcPr>
          <w:p w14:paraId="6B324852" w14:textId="5C4F00BE" w:rsidR="00933081" w:rsidRPr="00C22FD0" w:rsidRDefault="00E21451" w:rsidP="00933081">
            <w:pPr>
              <w:rPr>
                <w:ins w:id="836"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basic own funds calculated considering technical provisions without the adjustment due to the transitional </w:t>
            </w:r>
            <w:r w:rsidR="00442A5F" w:rsidRPr="00C22FD0">
              <w:rPr>
                <w:rFonts w:ascii="Times New Roman" w:hAnsi="Times New Roman" w:cs="Times New Roman"/>
                <w:sz w:val="20"/>
                <w:szCs w:val="20"/>
              </w:rPr>
              <w:t>adjustment to the relevant risk-free interest rate term structure</w:t>
            </w:r>
            <w:ins w:id="837" w:author="Author">
              <w:r w:rsidR="00FB41A7" w:rsidRPr="00C22FD0">
                <w:rPr>
                  <w:rFonts w:ascii="Times New Roman" w:hAnsi="Times New Roman" w:cs="Times New Roman"/>
                  <w:sz w:val="20"/>
                  <w:szCs w:val="20"/>
                </w:rPr>
                <w:t xml:space="preserve"> and without the transitional on technical provisions</w:t>
              </w:r>
            </w:ins>
            <w:r w:rsidRPr="00C22FD0">
              <w:rPr>
                <w:rFonts w:ascii="Times New Roman" w:hAnsi="Times New Roman" w:cs="Times New Roman"/>
                <w:sz w:val="20"/>
                <w:szCs w:val="20"/>
              </w:rPr>
              <w:t>, but keeping the adjustments due to the volatility adjustment and the matching adjustment.</w:t>
            </w:r>
          </w:p>
          <w:p w14:paraId="3D0BCCBB" w14:textId="77777777" w:rsidR="00933081" w:rsidRPr="00C22FD0" w:rsidRDefault="00933081" w:rsidP="00933081">
            <w:pPr>
              <w:rPr>
                <w:ins w:id="838" w:author="Author"/>
                <w:rFonts w:ascii="Times New Roman" w:hAnsi="Times New Roman" w:cs="Times New Roman"/>
                <w:sz w:val="20"/>
                <w:szCs w:val="20"/>
              </w:rPr>
            </w:pPr>
          </w:p>
          <w:p w14:paraId="33947658" w14:textId="030D663B" w:rsidR="00E21451" w:rsidRPr="00C22FD0" w:rsidRDefault="00933081" w:rsidP="00933081">
            <w:pPr>
              <w:rPr>
                <w:rFonts w:ascii="Times New Roman" w:hAnsi="Times New Roman" w:cs="Times New Roman"/>
                <w:sz w:val="20"/>
                <w:szCs w:val="20"/>
              </w:rPr>
            </w:pPr>
            <w:ins w:id="839" w:author="Author">
              <w:r w:rsidRPr="00C22FD0">
                <w:rPr>
                  <w:rFonts w:ascii="Times New Roman" w:hAnsi="Times New Roman" w:cs="Times New Roman"/>
                  <w:sz w:val="20"/>
                  <w:szCs w:val="20"/>
                </w:rPr>
                <w:t>If transitional adjustment to the relevant risk-free interest rate term structure is not applicable report the same amount as in C0020.</w:t>
              </w:r>
            </w:ins>
          </w:p>
        </w:tc>
      </w:tr>
      <w:tr w:rsidR="00E21451" w:rsidRPr="00C22FD0" w14:paraId="3CFD7DF6" w14:textId="77777777" w:rsidTr="0040755A">
        <w:tc>
          <w:tcPr>
            <w:tcW w:w="1384" w:type="dxa"/>
            <w:tcBorders>
              <w:bottom w:val="single" w:sz="4" w:space="0" w:color="auto"/>
            </w:tcBorders>
          </w:tcPr>
          <w:p w14:paraId="7380BA92"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C0050/R0020</w:t>
            </w:r>
          </w:p>
        </w:tc>
        <w:tc>
          <w:tcPr>
            <w:tcW w:w="2297" w:type="dxa"/>
            <w:gridSpan w:val="2"/>
            <w:tcBorders>
              <w:bottom w:val="single" w:sz="4" w:space="0" w:color="auto"/>
            </w:tcBorders>
          </w:tcPr>
          <w:p w14:paraId="2C82604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interest rate – Basic own funds</w:t>
            </w:r>
          </w:p>
        </w:tc>
        <w:tc>
          <w:tcPr>
            <w:tcW w:w="4813" w:type="dxa"/>
            <w:tcBorders>
              <w:bottom w:val="single" w:sz="4" w:space="0" w:color="auto"/>
            </w:tcBorders>
          </w:tcPr>
          <w:p w14:paraId="20B4A3EB" w14:textId="28D24D7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basic own funds due to the application of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w:t>
            </w:r>
          </w:p>
          <w:p w14:paraId="4D012837" w14:textId="77777777" w:rsidR="00E21451" w:rsidRPr="00C22FD0" w:rsidRDefault="00E21451">
            <w:pPr>
              <w:rPr>
                <w:rFonts w:ascii="Times New Roman" w:hAnsi="Times New Roman" w:cs="Times New Roman"/>
                <w:sz w:val="20"/>
                <w:szCs w:val="20"/>
              </w:rPr>
            </w:pPr>
          </w:p>
          <w:p w14:paraId="4070A883" w14:textId="77ED9BE3" w:rsidR="00E21451" w:rsidRPr="00C22FD0" w:rsidRDefault="00E21451" w:rsidP="000B4D0E">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basic own funds calculated considering </w:t>
            </w:r>
            <w:ins w:id="840" w:author="Author">
              <w:r w:rsidR="000E291D" w:rsidRPr="00C22FD0">
                <w:rPr>
                  <w:rFonts w:ascii="Times New Roman" w:hAnsi="Times New Roman" w:cs="Times New Roman"/>
                  <w:sz w:val="20"/>
                  <w:szCs w:val="20"/>
                  <w:rPrChange w:id="841"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transitional </w:t>
            </w:r>
            <w:r w:rsidR="00442A5F" w:rsidRPr="00C22FD0">
              <w:rPr>
                <w:rFonts w:ascii="Times New Roman" w:hAnsi="Times New Roman" w:cs="Times New Roman"/>
                <w:sz w:val="20"/>
                <w:szCs w:val="20"/>
                <w:rPrChange w:id="842" w:author="Author">
                  <w:rPr>
                    <w:rFonts w:ascii="Times New Roman" w:hAnsi="Times New Roman" w:cs="Times New Roman"/>
                  </w:rPr>
                </w:rPrChange>
              </w:rPr>
              <w:t xml:space="preserve">adjustment to the relevant risk-free interest rate term structure </w:t>
            </w:r>
            <w:r w:rsidRPr="00C22FD0">
              <w:rPr>
                <w:rFonts w:ascii="Times New Roman" w:hAnsi="Times New Roman" w:cs="Times New Roman"/>
                <w:sz w:val="20"/>
                <w:szCs w:val="20"/>
              </w:rPr>
              <w:t xml:space="preserve">and </w:t>
            </w:r>
            <w:del w:id="843" w:author="Author">
              <w:r w:rsidRPr="00C22FD0" w:rsidDel="000B4D0E">
                <w:rPr>
                  <w:rFonts w:ascii="Times New Roman" w:hAnsi="Times New Roman" w:cs="Times New Roman"/>
                  <w:sz w:val="20"/>
                  <w:szCs w:val="20"/>
                </w:rPr>
                <w:delText xml:space="preserve">considering </w:delText>
              </w:r>
            </w:del>
            <w:ins w:id="844" w:author="Author">
              <w:r w:rsidR="000B4D0E" w:rsidRPr="00C22FD0">
                <w:rPr>
                  <w:rFonts w:ascii="Times New Roman" w:hAnsi="Times New Roman" w:cs="Times New Roman"/>
                  <w:sz w:val="20"/>
                  <w:szCs w:val="20"/>
                </w:rPr>
                <w:t xml:space="preserve">the </w:t>
              </w:r>
              <w:r w:rsidR="000E291D" w:rsidRPr="00C22FD0">
                <w:rPr>
                  <w:rFonts w:ascii="Times New Roman" w:hAnsi="Times New Roman" w:cs="Times New Roman"/>
                  <w:sz w:val="20"/>
                  <w:szCs w:val="20"/>
                </w:rPr>
                <w:t xml:space="preserve">basic own funds calculated with the </w:t>
              </w:r>
            </w:ins>
            <w:r w:rsidRPr="00C22FD0">
              <w:rPr>
                <w:rFonts w:ascii="Times New Roman" w:hAnsi="Times New Roman" w:cs="Times New Roman"/>
                <w:sz w:val="20"/>
                <w:szCs w:val="20"/>
              </w:rPr>
              <w:t xml:space="preserve">technical provisions </w:t>
            </w:r>
            <w:del w:id="845" w:author="Author">
              <w:r w:rsidRPr="00C22FD0" w:rsidDel="000B4D0E">
                <w:rPr>
                  <w:rFonts w:ascii="Times New Roman" w:hAnsi="Times New Roman" w:cs="Times New Roman"/>
                  <w:sz w:val="20"/>
                  <w:szCs w:val="20"/>
                </w:rPr>
                <w:delText>with LTG and transitional measures</w:delText>
              </w:r>
            </w:del>
            <w:ins w:id="846" w:author="Author">
              <w:r w:rsidR="008257EB" w:rsidRPr="00C22FD0">
                <w:rPr>
                  <w:rFonts w:ascii="Times New Roman" w:hAnsi="Times New Roman" w:cs="Times New Roman"/>
                  <w:sz w:val="20"/>
                  <w:szCs w:val="20"/>
                </w:rPr>
                <w:t xml:space="preserve"> reported under C0020</w:t>
              </w:r>
            </w:ins>
            <w:r w:rsidRPr="00C22FD0">
              <w:rPr>
                <w:rFonts w:ascii="Times New Roman" w:hAnsi="Times New Roman" w:cs="Times New Roman"/>
                <w:sz w:val="20"/>
                <w:szCs w:val="20"/>
              </w:rPr>
              <w:t>.</w:t>
            </w:r>
          </w:p>
        </w:tc>
      </w:tr>
      <w:tr w:rsidR="00E21451" w:rsidRPr="00C22FD0" w14:paraId="7C107390" w14:textId="77777777" w:rsidTr="0040755A">
        <w:tc>
          <w:tcPr>
            <w:tcW w:w="1384" w:type="dxa"/>
            <w:tcBorders>
              <w:bottom w:val="single" w:sz="4" w:space="0" w:color="auto"/>
            </w:tcBorders>
          </w:tcPr>
          <w:p w14:paraId="63D60E1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C0060/R0020</w:t>
            </w:r>
          </w:p>
        </w:tc>
        <w:tc>
          <w:tcPr>
            <w:tcW w:w="2297" w:type="dxa"/>
            <w:gridSpan w:val="2"/>
            <w:tcBorders>
              <w:bottom w:val="single" w:sz="4" w:space="0" w:color="auto"/>
            </w:tcBorders>
          </w:tcPr>
          <w:p w14:paraId="25E6C23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volatility adjustment and without other transitional measures – Basic own funds</w:t>
            </w:r>
          </w:p>
        </w:tc>
        <w:tc>
          <w:tcPr>
            <w:tcW w:w="4813" w:type="dxa"/>
            <w:tcBorders>
              <w:bottom w:val="single" w:sz="4" w:space="0" w:color="auto"/>
            </w:tcBorders>
          </w:tcPr>
          <w:p w14:paraId="10CC1D70" w14:textId="77777777" w:rsidR="00E21451" w:rsidRPr="00C22FD0" w:rsidRDefault="00E21451" w:rsidP="00A26C6E">
            <w:pPr>
              <w:rPr>
                <w:ins w:id="847"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basic own funds calculated considering technical provisions without the adjustments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the volatility adjustment, but keeping the adjustments due to the matching adjustment.</w:t>
            </w:r>
          </w:p>
          <w:p w14:paraId="01921341" w14:textId="77777777" w:rsidR="008257EB" w:rsidRPr="00C22FD0" w:rsidRDefault="008257EB" w:rsidP="008257EB">
            <w:pPr>
              <w:rPr>
                <w:ins w:id="848" w:author="Author"/>
                <w:rFonts w:ascii="Times New Roman" w:hAnsi="Times New Roman" w:cs="Times New Roman"/>
                <w:sz w:val="20"/>
                <w:szCs w:val="20"/>
              </w:rPr>
            </w:pPr>
          </w:p>
          <w:p w14:paraId="20B5DDF3" w14:textId="5BF9559D" w:rsidR="008257EB" w:rsidRPr="00C22FD0" w:rsidRDefault="008257EB" w:rsidP="008257EB">
            <w:pPr>
              <w:rPr>
                <w:rFonts w:ascii="Times New Roman" w:hAnsi="Times New Roman" w:cs="Times New Roman"/>
                <w:sz w:val="20"/>
                <w:szCs w:val="20"/>
              </w:rPr>
            </w:pPr>
            <w:ins w:id="849" w:author="Author">
              <w:r w:rsidRPr="00C22FD0">
                <w:rPr>
                  <w:rFonts w:ascii="Times New Roman" w:hAnsi="Times New Roman" w:cs="Times New Roman"/>
                  <w:sz w:val="20"/>
                  <w:szCs w:val="20"/>
                </w:rPr>
                <w:t>If volatility adjustment is not applicable report the same amount as in C0040.</w:t>
              </w:r>
            </w:ins>
          </w:p>
        </w:tc>
      </w:tr>
      <w:tr w:rsidR="00E21451" w:rsidRPr="00C22FD0" w14:paraId="08AC12E1" w14:textId="77777777" w:rsidTr="0040755A">
        <w:tc>
          <w:tcPr>
            <w:tcW w:w="1384" w:type="dxa"/>
            <w:tcBorders>
              <w:bottom w:val="single" w:sz="4" w:space="0" w:color="auto"/>
            </w:tcBorders>
          </w:tcPr>
          <w:p w14:paraId="1E2E55A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C0070/R0020</w:t>
            </w:r>
          </w:p>
        </w:tc>
        <w:tc>
          <w:tcPr>
            <w:tcW w:w="2297" w:type="dxa"/>
            <w:gridSpan w:val="2"/>
            <w:tcBorders>
              <w:bottom w:val="single" w:sz="4" w:space="0" w:color="auto"/>
            </w:tcBorders>
          </w:tcPr>
          <w:p w14:paraId="729972C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volatility adjustment set to zero – Basic own funds</w:t>
            </w:r>
          </w:p>
        </w:tc>
        <w:tc>
          <w:tcPr>
            <w:tcW w:w="4813" w:type="dxa"/>
            <w:tcBorders>
              <w:bottom w:val="single" w:sz="4" w:space="0" w:color="auto"/>
            </w:tcBorders>
          </w:tcPr>
          <w:p w14:paraId="03D577E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Amount of the adjustment to the Basic own funds due to the application of the volatility adjustment. It shall reflect the impact of setting the volatility adjustment to zero.</w:t>
            </w:r>
          </w:p>
          <w:p w14:paraId="2F661F41" w14:textId="77777777" w:rsidR="00E21451" w:rsidRPr="00C22FD0" w:rsidRDefault="00E21451">
            <w:pPr>
              <w:rPr>
                <w:rFonts w:ascii="Times New Roman" w:hAnsi="Times New Roman" w:cs="Times New Roman"/>
                <w:sz w:val="20"/>
                <w:szCs w:val="20"/>
              </w:rPr>
            </w:pPr>
          </w:p>
          <w:p w14:paraId="7BC9D2E2" w14:textId="068A1A1E" w:rsidR="00E21451" w:rsidRPr="00C22FD0" w:rsidRDefault="00E21451" w:rsidP="0054007A">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basic own funds </w:t>
            </w:r>
            <w:ins w:id="850" w:author="Author">
              <w:r w:rsidR="000E291D" w:rsidRPr="00C22FD0">
                <w:rPr>
                  <w:rFonts w:ascii="Times New Roman" w:hAnsi="Times New Roman" w:cs="Times New Roman"/>
                  <w:sz w:val="20"/>
                  <w:szCs w:val="20"/>
                </w:rPr>
                <w:t xml:space="preserve">calculated </w:t>
              </w:r>
            </w:ins>
            <w:r w:rsidRPr="00C22FD0">
              <w:rPr>
                <w:rFonts w:ascii="Times New Roman" w:hAnsi="Times New Roman" w:cs="Times New Roman"/>
                <w:sz w:val="20"/>
                <w:szCs w:val="20"/>
              </w:rPr>
              <w:t xml:space="preserve">considering </w:t>
            </w:r>
            <w:ins w:id="851" w:author="Author">
              <w:r w:rsidR="000E291D" w:rsidRPr="00C22FD0">
                <w:rPr>
                  <w:rFonts w:ascii="Times New Roman" w:hAnsi="Times New Roman" w:cs="Times New Roman"/>
                  <w:sz w:val="20"/>
                  <w:szCs w:val="20"/>
                  <w:rPrChange w:id="852"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volatility adjustment and without other transitional measures and the </w:t>
            </w:r>
            <w:del w:id="853" w:author="Author">
              <w:r w:rsidRPr="00C22FD0" w:rsidDel="0054007A">
                <w:rPr>
                  <w:rFonts w:ascii="Times New Roman" w:hAnsi="Times New Roman" w:cs="Times New Roman"/>
                  <w:sz w:val="20"/>
                  <w:szCs w:val="20"/>
                </w:rPr>
                <w:delText xml:space="preserve">maximum between the </w:delText>
              </w:r>
            </w:del>
            <w:r w:rsidRPr="00C22FD0">
              <w:rPr>
                <w:rFonts w:ascii="Times New Roman" w:hAnsi="Times New Roman" w:cs="Times New Roman"/>
                <w:sz w:val="20"/>
                <w:szCs w:val="20"/>
              </w:rPr>
              <w:t xml:space="preserve">basic own funds </w:t>
            </w:r>
            <w:ins w:id="854" w:author="Author">
              <w:r w:rsidR="00F67DA0" w:rsidRPr="00C22FD0">
                <w:rPr>
                  <w:rFonts w:ascii="Times New Roman" w:hAnsi="Times New Roman" w:cs="Times New Roman"/>
                  <w:sz w:val="20"/>
                  <w:szCs w:val="20"/>
                  <w:rPrChange w:id="855" w:author="Author">
                    <w:rPr>
                      <w:rFonts w:ascii="Times New Roman" w:hAnsi="Times New Roman" w:cs="Times New Roman"/>
                      <w:sz w:val="20"/>
                      <w:szCs w:val="20"/>
                      <w:highlight w:val="yellow"/>
                    </w:rPr>
                  </w:rPrChange>
                </w:rPr>
                <w:t xml:space="preserve">calculated with the </w:t>
              </w:r>
            </w:ins>
            <w:del w:id="856" w:author="Author">
              <w:r w:rsidRPr="00C22FD0" w:rsidDel="00F67DA0">
                <w:rPr>
                  <w:rFonts w:ascii="Times New Roman" w:hAnsi="Times New Roman" w:cs="Times New Roman"/>
                  <w:sz w:val="20"/>
                  <w:szCs w:val="20"/>
                </w:rPr>
                <w:delText xml:space="preserve">considering </w:delText>
              </w:r>
            </w:del>
            <w:r w:rsidRPr="00C22FD0">
              <w:rPr>
                <w:rFonts w:ascii="Times New Roman" w:hAnsi="Times New Roman" w:cs="Times New Roman"/>
                <w:sz w:val="20"/>
                <w:szCs w:val="20"/>
              </w:rPr>
              <w:t xml:space="preserve">technical provisions reported under </w:t>
            </w:r>
            <w:del w:id="857" w:author="Author">
              <w:r w:rsidRPr="00C22FD0" w:rsidDel="0054007A">
                <w:rPr>
                  <w:rFonts w:ascii="Times New Roman" w:hAnsi="Times New Roman" w:cs="Times New Roman"/>
                  <w:sz w:val="20"/>
                  <w:szCs w:val="20"/>
                </w:rPr>
                <w:delText xml:space="preserve">C0010, C0020 and </w:delText>
              </w:r>
            </w:del>
            <w:r w:rsidRPr="00C22FD0">
              <w:rPr>
                <w:rFonts w:ascii="Times New Roman" w:hAnsi="Times New Roman" w:cs="Times New Roman"/>
                <w:sz w:val="20"/>
                <w:szCs w:val="20"/>
              </w:rPr>
              <w:t xml:space="preserve">C0040. </w:t>
            </w:r>
          </w:p>
        </w:tc>
      </w:tr>
      <w:tr w:rsidR="00E21451" w:rsidRPr="00C22FD0" w14:paraId="29BCA558" w14:textId="77777777" w:rsidTr="0040755A">
        <w:tc>
          <w:tcPr>
            <w:tcW w:w="1384" w:type="dxa"/>
            <w:tcBorders>
              <w:bottom w:val="single" w:sz="4" w:space="0" w:color="auto"/>
            </w:tcBorders>
          </w:tcPr>
          <w:p w14:paraId="4C5CEF1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C0080/R0020</w:t>
            </w:r>
          </w:p>
        </w:tc>
        <w:tc>
          <w:tcPr>
            <w:tcW w:w="2297" w:type="dxa"/>
            <w:gridSpan w:val="2"/>
            <w:tcBorders>
              <w:bottom w:val="single" w:sz="4" w:space="0" w:color="auto"/>
            </w:tcBorders>
          </w:tcPr>
          <w:p w14:paraId="244C5B4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matching adjustment and without all the others – Basic own funds</w:t>
            </w:r>
          </w:p>
        </w:tc>
        <w:tc>
          <w:tcPr>
            <w:tcW w:w="4813" w:type="dxa"/>
            <w:tcBorders>
              <w:bottom w:val="single" w:sz="4" w:space="0" w:color="auto"/>
            </w:tcBorders>
          </w:tcPr>
          <w:p w14:paraId="2055C506"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amount of basic own funds calculated considering technical provisions without any LTG measure.</w:t>
            </w:r>
          </w:p>
          <w:p w14:paraId="2A2C3298" w14:textId="77777777" w:rsidR="008257EB" w:rsidRPr="00C22FD0" w:rsidRDefault="008257EB" w:rsidP="008257EB">
            <w:pPr>
              <w:rPr>
                <w:ins w:id="858" w:author="Author"/>
                <w:rFonts w:ascii="Times New Roman" w:hAnsi="Times New Roman" w:cs="Times New Roman"/>
                <w:sz w:val="20"/>
                <w:szCs w:val="20"/>
              </w:rPr>
            </w:pPr>
          </w:p>
          <w:p w14:paraId="76A7D93A" w14:textId="77777777" w:rsidR="00E21451" w:rsidRPr="00C22FD0" w:rsidRDefault="008257EB">
            <w:pPr>
              <w:rPr>
                <w:ins w:id="859" w:author="Author"/>
                <w:rFonts w:ascii="Times New Roman" w:hAnsi="Times New Roman" w:cs="Times New Roman"/>
                <w:sz w:val="20"/>
                <w:szCs w:val="20"/>
              </w:rPr>
            </w:pPr>
            <w:ins w:id="860" w:author="Author">
              <w:r w:rsidRPr="00C22FD0">
                <w:rPr>
                  <w:rFonts w:ascii="Times New Roman" w:hAnsi="Times New Roman" w:cs="Times New Roman"/>
                  <w:sz w:val="20"/>
                  <w:szCs w:val="20"/>
                </w:rPr>
                <w:t>If matching adjustment is not applicable report the same amount as in C0060.</w:t>
              </w:r>
            </w:ins>
          </w:p>
          <w:p w14:paraId="15744D0D" w14:textId="47BB4737" w:rsidR="008257EB" w:rsidRPr="00C22FD0" w:rsidRDefault="008257EB">
            <w:pPr>
              <w:rPr>
                <w:rFonts w:ascii="Times New Roman" w:hAnsi="Times New Roman" w:cs="Times New Roman"/>
                <w:sz w:val="20"/>
                <w:szCs w:val="20"/>
              </w:rPr>
            </w:pPr>
          </w:p>
        </w:tc>
      </w:tr>
      <w:tr w:rsidR="00E21451" w:rsidRPr="00C22FD0" w14:paraId="46BC90E4" w14:textId="77777777" w:rsidTr="0040755A">
        <w:tc>
          <w:tcPr>
            <w:tcW w:w="1384" w:type="dxa"/>
            <w:tcBorders>
              <w:bottom w:val="single" w:sz="4" w:space="0" w:color="auto"/>
            </w:tcBorders>
          </w:tcPr>
          <w:p w14:paraId="451FEE9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C0090/R0020</w:t>
            </w:r>
          </w:p>
        </w:tc>
        <w:tc>
          <w:tcPr>
            <w:tcW w:w="2297" w:type="dxa"/>
            <w:gridSpan w:val="2"/>
            <w:tcBorders>
              <w:bottom w:val="single" w:sz="4" w:space="0" w:color="auto"/>
            </w:tcBorders>
          </w:tcPr>
          <w:p w14:paraId="75111DF3"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matching adjustment set to zero – Basic own funds</w:t>
            </w:r>
          </w:p>
        </w:tc>
        <w:tc>
          <w:tcPr>
            <w:tcW w:w="4813" w:type="dxa"/>
            <w:tcBorders>
              <w:bottom w:val="single" w:sz="4" w:space="0" w:color="auto"/>
            </w:tcBorders>
          </w:tcPr>
          <w:p w14:paraId="2CB6E03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basic own funds due to the application of the matching adjustment. It shall include the impact of setting the volatility adjustment and the matching adjustment to zero.</w:t>
            </w:r>
          </w:p>
          <w:p w14:paraId="7EC4C897" w14:textId="77777777" w:rsidR="00E21451" w:rsidRPr="00C22FD0" w:rsidRDefault="00E21451">
            <w:pPr>
              <w:rPr>
                <w:rFonts w:ascii="Times New Roman" w:hAnsi="Times New Roman" w:cs="Times New Roman"/>
                <w:sz w:val="20"/>
                <w:szCs w:val="20"/>
              </w:rPr>
            </w:pPr>
          </w:p>
          <w:p w14:paraId="5E50398C" w14:textId="7990791D" w:rsidR="00E21451" w:rsidRPr="00C22FD0" w:rsidRDefault="00E21451" w:rsidP="008257EB">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basic own funds </w:t>
            </w:r>
            <w:ins w:id="861" w:author="Author">
              <w:r w:rsidR="00F67DA0" w:rsidRPr="00C22FD0">
                <w:rPr>
                  <w:rFonts w:ascii="Times New Roman" w:hAnsi="Times New Roman" w:cs="Times New Roman"/>
                  <w:sz w:val="20"/>
                  <w:szCs w:val="20"/>
                  <w:rPrChange w:id="862" w:author="Author">
                    <w:rPr>
                      <w:rFonts w:ascii="Times New Roman" w:hAnsi="Times New Roman" w:cs="Times New Roman"/>
                      <w:sz w:val="20"/>
                      <w:szCs w:val="20"/>
                      <w:highlight w:val="yellow"/>
                    </w:rPr>
                  </w:rPrChange>
                </w:rPr>
                <w:t xml:space="preserve">calculated </w:t>
              </w:r>
            </w:ins>
            <w:r w:rsidRPr="00C22FD0">
              <w:rPr>
                <w:rFonts w:ascii="Times New Roman" w:hAnsi="Times New Roman" w:cs="Times New Roman"/>
                <w:sz w:val="20"/>
                <w:szCs w:val="20"/>
              </w:rPr>
              <w:t xml:space="preserve">considering </w:t>
            </w:r>
            <w:ins w:id="863" w:author="Author">
              <w:r w:rsidR="00F67DA0" w:rsidRPr="00C22FD0">
                <w:rPr>
                  <w:rFonts w:ascii="Times New Roman" w:hAnsi="Times New Roman" w:cs="Times New Roman"/>
                  <w:sz w:val="20"/>
                  <w:szCs w:val="20"/>
                  <w:rPrChange w:id="864"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matching adjustment and without all the other transitional measures and the </w:t>
            </w:r>
            <w:del w:id="865" w:author="Author">
              <w:r w:rsidRPr="00C22FD0" w:rsidDel="008257EB">
                <w:rPr>
                  <w:rFonts w:ascii="Times New Roman" w:hAnsi="Times New Roman" w:cs="Times New Roman"/>
                  <w:sz w:val="20"/>
                  <w:szCs w:val="20"/>
                </w:rPr>
                <w:delText xml:space="preserve">maximum between the </w:delText>
              </w:r>
            </w:del>
            <w:r w:rsidRPr="00C22FD0">
              <w:rPr>
                <w:rFonts w:ascii="Times New Roman" w:hAnsi="Times New Roman" w:cs="Times New Roman"/>
                <w:sz w:val="20"/>
                <w:szCs w:val="20"/>
              </w:rPr>
              <w:t xml:space="preserve">basic own funds </w:t>
            </w:r>
            <w:ins w:id="866" w:author="Author">
              <w:r w:rsidR="00F67DA0" w:rsidRPr="00C22FD0">
                <w:rPr>
                  <w:rFonts w:ascii="Times New Roman" w:hAnsi="Times New Roman" w:cs="Times New Roman"/>
                  <w:sz w:val="20"/>
                  <w:szCs w:val="20"/>
                  <w:rPrChange w:id="867" w:author="Author">
                    <w:rPr>
                      <w:rFonts w:ascii="Times New Roman" w:hAnsi="Times New Roman" w:cs="Times New Roman"/>
                      <w:sz w:val="20"/>
                      <w:szCs w:val="20"/>
                      <w:highlight w:val="yellow"/>
                    </w:rPr>
                  </w:rPrChange>
                </w:rPr>
                <w:t xml:space="preserve">calculated with the </w:t>
              </w:r>
            </w:ins>
            <w:del w:id="868" w:author="Author">
              <w:r w:rsidRPr="00C22FD0" w:rsidDel="00F67DA0">
                <w:rPr>
                  <w:rFonts w:ascii="Times New Roman" w:hAnsi="Times New Roman" w:cs="Times New Roman"/>
                  <w:sz w:val="20"/>
                  <w:szCs w:val="20"/>
                </w:rPr>
                <w:delText xml:space="preserve">considering </w:delText>
              </w:r>
            </w:del>
            <w:r w:rsidRPr="00C22FD0">
              <w:rPr>
                <w:rFonts w:ascii="Times New Roman" w:hAnsi="Times New Roman" w:cs="Times New Roman"/>
                <w:sz w:val="20"/>
                <w:szCs w:val="20"/>
              </w:rPr>
              <w:t xml:space="preserve">technical provisions reported under </w:t>
            </w:r>
            <w:del w:id="869" w:author="Author">
              <w:r w:rsidRPr="00C22FD0" w:rsidDel="0054007A">
                <w:rPr>
                  <w:rFonts w:ascii="Times New Roman" w:hAnsi="Times New Roman" w:cs="Times New Roman"/>
                  <w:sz w:val="20"/>
                  <w:szCs w:val="20"/>
                </w:rPr>
                <w:delText xml:space="preserve">C0010, C0020, </w:delText>
              </w:r>
              <w:r w:rsidRPr="00C22FD0" w:rsidDel="0054007A">
                <w:rPr>
                  <w:rFonts w:ascii="Times New Roman" w:hAnsi="Times New Roman" w:cs="Times New Roman"/>
                  <w:sz w:val="20"/>
                  <w:szCs w:val="20"/>
                </w:rPr>
                <w:lastRenderedPageBreak/>
                <w:delText xml:space="preserve">C0040 and </w:delText>
              </w:r>
            </w:del>
            <w:r w:rsidRPr="00C22FD0">
              <w:rPr>
                <w:rFonts w:ascii="Times New Roman" w:hAnsi="Times New Roman" w:cs="Times New Roman"/>
                <w:sz w:val="20"/>
                <w:szCs w:val="20"/>
              </w:rPr>
              <w:t xml:space="preserve">C0060. </w:t>
            </w:r>
          </w:p>
        </w:tc>
      </w:tr>
      <w:tr w:rsidR="00E21451" w:rsidRPr="00C22FD0" w14:paraId="0FD88243" w14:textId="77777777" w:rsidTr="0040755A">
        <w:tc>
          <w:tcPr>
            <w:tcW w:w="1384" w:type="dxa"/>
            <w:tcBorders>
              <w:bottom w:val="single" w:sz="4" w:space="0" w:color="auto"/>
            </w:tcBorders>
          </w:tcPr>
          <w:p w14:paraId="4B0F5D4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C0100/R0020</w:t>
            </w:r>
          </w:p>
        </w:tc>
        <w:tc>
          <w:tcPr>
            <w:tcW w:w="2297" w:type="dxa"/>
            <w:gridSpan w:val="2"/>
            <w:tcBorders>
              <w:bottom w:val="single" w:sz="4" w:space="0" w:color="auto"/>
            </w:tcBorders>
          </w:tcPr>
          <w:p w14:paraId="277A86E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Impact of all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Basic own funds</w:t>
            </w:r>
          </w:p>
        </w:tc>
        <w:tc>
          <w:tcPr>
            <w:tcW w:w="4813" w:type="dxa"/>
            <w:tcBorders>
              <w:bottom w:val="single" w:sz="4" w:space="0" w:color="auto"/>
            </w:tcBorders>
          </w:tcPr>
          <w:p w14:paraId="2296D79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basic own funds due to the application of the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w:t>
            </w:r>
          </w:p>
        </w:tc>
      </w:tr>
      <w:tr w:rsidR="00E21451" w:rsidRPr="00C22FD0" w14:paraId="2DDDA03F" w14:textId="77777777" w:rsidTr="0040755A">
        <w:tc>
          <w:tcPr>
            <w:tcW w:w="1384" w:type="dxa"/>
            <w:tcBorders>
              <w:bottom w:val="single" w:sz="4" w:space="0" w:color="auto"/>
            </w:tcBorders>
          </w:tcPr>
          <w:p w14:paraId="0009FAB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C0010/R0030</w:t>
            </w:r>
          </w:p>
        </w:tc>
        <w:tc>
          <w:tcPr>
            <w:tcW w:w="2297" w:type="dxa"/>
            <w:gridSpan w:val="2"/>
            <w:tcBorders>
              <w:bottom w:val="single" w:sz="4" w:space="0" w:color="auto"/>
            </w:tcBorders>
          </w:tcPr>
          <w:p w14:paraId="19E4F98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Amount with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Basic own funds – Excess of assets over liabilities</w:t>
            </w:r>
          </w:p>
        </w:tc>
        <w:tc>
          <w:tcPr>
            <w:tcW w:w="4813" w:type="dxa"/>
            <w:tcBorders>
              <w:bottom w:val="single" w:sz="4" w:space="0" w:color="auto"/>
            </w:tcBorders>
          </w:tcPr>
          <w:p w14:paraId="00468EB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amount of excess of assets over liabilities calculated considering technical provisions including the adjustments due to the long term guarantee measures and transitional measures.</w:t>
            </w:r>
          </w:p>
        </w:tc>
      </w:tr>
      <w:tr w:rsidR="00E21451" w:rsidRPr="00C22FD0" w14:paraId="505D7C16" w14:textId="77777777" w:rsidTr="0040755A">
        <w:tc>
          <w:tcPr>
            <w:tcW w:w="1384" w:type="dxa"/>
            <w:tcBorders>
              <w:bottom w:val="single" w:sz="4" w:space="0" w:color="auto"/>
            </w:tcBorders>
          </w:tcPr>
          <w:p w14:paraId="2A59672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C0020/R0030</w:t>
            </w:r>
          </w:p>
        </w:tc>
        <w:tc>
          <w:tcPr>
            <w:tcW w:w="2297" w:type="dxa"/>
            <w:gridSpan w:val="2"/>
            <w:tcBorders>
              <w:bottom w:val="single" w:sz="4" w:space="0" w:color="auto"/>
            </w:tcBorders>
          </w:tcPr>
          <w:p w14:paraId="42D6FFC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technical provisions – Basic own funds – Excess of assets over liabilities</w:t>
            </w:r>
          </w:p>
        </w:tc>
        <w:tc>
          <w:tcPr>
            <w:tcW w:w="4813" w:type="dxa"/>
            <w:tcBorders>
              <w:bottom w:val="single" w:sz="4" w:space="0" w:color="auto"/>
            </w:tcBorders>
          </w:tcPr>
          <w:p w14:paraId="4F3F9ADA" w14:textId="2178409D" w:rsidR="00E21451" w:rsidRPr="00C22FD0" w:rsidRDefault="00E21451" w:rsidP="00A26C6E">
            <w:pPr>
              <w:rPr>
                <w:ins w:id="870"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excess of assets over liabilities calculated considering technical provisions without the adjustment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but keeping </w:t>
            </w:r>
            <w:ins w:id="871" w:author="Author">
              <w:r w:rsidR="00FB41A7" w:rsidRPr="00C22FD0">
                <w:rPr>
                  <w:rFonts w:ascii="Times New Roman" w:hAnsi="Times New Roman" w:cs="Times New Roman"/>
                  <w:sz w:val="20"/>
                  <w:szCs w:val="20"/>
                </w:rPr>
                <w:t>the transitional on interest rates as well as the</w:t>
              </w:r>
            </w:ins>
            <w:r w:rsidRPr="00C22FD0">
              <w:rPr>
                <w:rFonts w:ascii="Times New Roman" w:hAnsi="Times New Roman" w:cs="Times New Roman"/>
                <w:sz w:val="20"/>
                <w:szCs w:val="20"/>
              </w:rPr>
              <w:t xml:space="preserve"> adjustments due to the volatility adjustment and the matching adjustment.</w:t>
            </w:r>
          </w:p>
          <w:p w14:paraId="56248A5D" w14:textId="77777777" w:rsidR="008257EB" w:rsidRPr="00C22FD0" w:rsidRDefault="008257EB" w:rsidP="008257EB">
            <w:pPr>
              <w:rPr>
                <w:ins w:id="872" w:author="Author"/>
                <w:rFonts w:ascii="Times New Roman" w:hAnsi="Times New Roman" w:cs="Times New Roman"/>
                <w:sz w:val="20"/>
                <w:szCs w:val="20"/>
              </w:rPr>
            </w:pPr>
          </w:p>
          <w:p w14:paraId="4D1F99D6" w14:textId="52DD0493" w:rsidR="008257EB" w:rsidRPr="00C22FD0" w:rsidRDefault="008257EB" w:rsidP="008257EB">
            <w:pPr>
              <w:rPr>
                <w:rFonts w:ascii="Times New Roman" w:hAnsi="Times New Roman" w:cs="Times New Roman"/>
                <w:sz w:val="20"/>
                <w:szCs w:val="20"/>
              </w:rPr>
            </w:pPr>
            <w:ins w:id="873" w:author="Author">
              <w:r w:rsidRPr="00C22FD0">
                <w:rPr>
                  <w:rFonts w:ascii="Times New Roman" w:hAnsi="Times New Roman" w:cs="Times New Roman"/>
                  <w:sz w:val="20"/>
                  <w:szCs w:val="20"/>
                </w:rPr>
                <w:t>If transitional deduction to technical provisions is not applicable report the same amount as in C0010.</w:t>
              </w:r>
            </w:ins>
          </w:p>
        </w:tc>
      </w:tr>
      <w:tr w:rsidR="00E21451" w:rsidRPr="00C22FD0" w14:paraId="2DF99D88" w14:textId="77777777" w:rsidTr="0040755A">
        <w:tc>
          <w:tcPr>
            <w:tcW w:w="1384" w:type="dxa"/>
            <w:tcBorders>
              <w:bottom w:val="single" w:sz="4" w:space="0" w:color="auto"/>
            </w:tcBorders>
          </w:tcPr>
          <w:p w14:paraId="2D6E2D9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C0030/R0030</w:t>
            </w:r>
          </w:p>
        </w:tc>
        <w:tc>
          <w:tcPr>
            <w:tcW w:w="2297" w:type="dxa"/>
            <w:gridSpan w:val="2"/>
            <w:tcBorders>
              <w:bottom w:val="single" w:sz="4" w:space="0" w:color="auto"/>
            </w:tcBorders>
          </w:tcPr>
          <w:p w14:paraId="76D6B16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technical provisions – Basic own funds – Excess of assets over liabilities</w:t>
            </w:r>
          </w:p>
        </w:tc>
        <w:tc>
          <w:tcPr>
            <w:tcW w:w="4813" w:type="dxa"/>
            <w:tcBorders>
              <w:bottom w:val="single" w:sz="4" w:space="0" w:color="auto"/>
            </w:tcBorders>
          </w:tcPr>
          <w:p w14:paraId="25615A59" w14:textId="22F1496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excess of assets over liabilities due to the application of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w:t>
            </w:r>
          </w:p>
          <w:p w14:paraId="22D3C134" w14:textId="77777777" w:rsidR="00E21451" w:rsidRPr="00C22FD0" w:rsidRDefault="00E21451">
            <w:pPr>
              <w:rPr>
                <w:rFonts w:ascii="Times New Roman" w:hAnsi="Times New Roman" w:cs="Times New Roman"/>
                <w:sz w:val="20"/>
                <w:szCs w:val="20"/>
              </w:rPr>
            </w:pPr>
          </w:p>
          <w:p w14:paraId="30A7BC90" w14:textId="303F3B1C" w:rsidR="00E21451" w:rsidRPr="00C22FD0" w:rsidRDefault="00E21451" w:rsidP="00A26C6E">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excess of assets over liabilities calculated considering </w:t>
            </w:r>
            <w:ins w:id="874" w:author="Author">
              <w:r w:rsidR="00F67DA0" w:rsidRPr="00C22FD0">
                <w:rPr>
                  <w:rFonts w:ascii="Times New Roman" w:hAnsi="Times New Roman" w:cs="Times New Roman"/>
                  <w:sz w:val="20"/>
                  <w:szCs w:val="20"/>
                  <w:rPrChange w:id="875"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and </w:t>
            </w:r>
            <w:ins w:id="876" w:author="Author">
              <w:r w:rsidR="00F67DA0" w:rsidRPr="00C22FD0">
                <w:rPr>
                  <w:rFonts w:ascii="Times New Roman" w:hAnsi="Times New Roman" w:cs="Times New Roman"/>
                  <w:sz w:val="20"/>
                  <w:szCs w:val="20"/>
                </w:rPr>
                <w:t>the excess of assets over liabilities</w:t>
              </w:r>
            </w:ins>
            <w:del w:id="877" w:author="Author">
              <w:r w:rsidRPr="00C22FD0" w:rsidDel="00F67DA0">
                <w:rPr>
                  <w:rFonts w:ascii="Times New Roman" w:hAnsi="Times New Roman" w:cs="Times New Roman"/>
                  <w:sz w:val="20"/>
                  <w:szCs w:val="20"/>
                </w:rPr>
                <w:delText>considering</w:delText>
              </w:r>
            </w:del>
            <w:r w:rsidRPr="00C22FD0">
              <w:rPr>
                <w:rFonts w:ascii="Times New Roman" w:hAnsi="Times New Roman" w:cs="Times New Roman"/>
                <w:sz w:val="20"/>
                <w:szCs w:val="20"/>
              </w:rPr>
              <w:t xml:space="preserve"> </w:t>
            </w:r>
            <w:ins w:id="878" w:author="Author">
              <w:r w:rsidR="00F67DA0" w:rsidRPr="00C22FD0">
                <w:rPr>
                  <w:rFonts w:ascii="Times New Roman" w:hAnsi="Times New Roman" w:cs="Times New Roman"/>
                  <w:sz w:val="20"/>
                  <w:szCs w:val="20"/>
                  <w:rPrChange w:id="879" w:author="Author">
                    <w:rPr>
                      <w:rFonts w:ascii="Times New Roman" w:hAnsi="Times New Roman" w:cs="Times New Roman"/>
                      <w:sz w:val="20"/>
                      <w:szCs w:val="20"/>
                      <w:highlight w:val="yellow"/>
                    </w:rPr>
                  </w:rPrChange>
                </w:rPr>
                <w:t xml:space="preserve">calculated with the </w:t>
              </w:r>
            </w:ins>
            <w:r w:rsidRPr="00C22FD0">
              <w:rPr>
                <w:rFonts w:ascii="Times New Roman" w:hAnsi="Times New Roman" w:cs="Times New Roman"/>
                <w:sz w:val="20"/>
                <w:szCs w:val="20"/>
              </w:rPr>
              <w:t>technical provisions with LTG and transitional measures.</w:t>
            </w:r>
          </w:p>
        </w:tc>
      </w:tr>
      <w:tr w:rsidR="00E21451" w:rsidRPr="00C22FD0" w14:paraId="3F799A95" w14:textId="77777777" w:rsidTr="0040755A">
        <w:tc>
          <w:tcPr>
            <w:tcW w:w="1384" w:type="dxa"/>
            <w:tcBorders>
              <w:bottom w:val="single" w:sz="4" w:space="0" w:color="auto"/>
            </w:tcBorders>
          </w:tcPr>
          <w:p w14:paraId="5C1D2D3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C0040/R0030</w:t>
            </w:r>
          </w:p>
        </w:tc>
        <w:tc>
          <w:tcPr>
            <w:tcW w:w="2297" w:type="dxa"/>
            <w:gridSpan w:val="2"/>
            <w:tcBorders>
              <w:bottom w:val="single" w:sz="4" w:space="0" w:color="auto"/>
            </w:tcBorders>
          </w:tcPr>
          <w:p w14:paraId="665D7E4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interest rate  – Basic own funds – Excess of assets over liabilities</w:t>
            </w:r>
          </w:p>
        </w:tc>
        <w:tc>
          <w:tcPr>
            <w:tcW w:w="4813" w:type="dxa"/>
            <w:tcBorders>
              <w:bottom w:val="single" w:sz="4" w:space="0" w:color="auto"/>
            </w:tcBorders>
          </w:tcPr>
          <w:p w14:paraId="44B09FF9" w14:textId="53C5CC1A" w:rsidR="00E21451" w:rsidRPr="00C22FD0" w:rsidRDefault="00E21451">
            <w:pPr>
              <w:rPr>
                <w:ins w:id="880"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excess of assets over liabilities calculated considering technical provisions without the adjustment due to the transitional </w:t>
            </w:r>
            <w:r w:rsidR="00442A5F" w:rsidRPr="00C22FD0">
              <w:rPr>
                <w:rFonts w:ascii="Times New Roman" w:hAnsi="Times New Roman" w:cs="Times New Roman"/>
                <w:sz w:val="20"/>
                <w:szCs w:val="20"/>
              </w:rPr>
              <w:t>adjustment to the relevant risk-free interest rate term structure</w:t>
            </w:r>
            <w:ins w:id="881" w:author="Author">
              <w:r w:rsidR="00FB41A7" w:rsidRPr="00C22FD0">
                <w:rPr>
                  <w:rFonts w:ascii="Times New Roman" w:hAnsi="Times New Roman" w:cs="Times New Roman"/>
                  <w:sz w:val="20"/>
                  <w:szCs w:val="20"/>
                </w:rPr>
                <w:t xml:space="preserve"> and without the transitional on technical provisions</w:t>
              </w:r>
            </w:ins>
            <w:r w:rsidRPr="00C22FD0">
              <w:rPr>
                <w:rFonts w:ascii="Times New Roman" w:hAnsi="Times New Roman" w:cs="Times New Roman"/>
                <w:sz w:val="20"/>
                <w:szCs w:val="20"/>
              </w:rPr>
              <w:t>, but keeping the adjustments due to the volatility adjustment and the matching adjustment.</w:t>
            </w:r>
          </w:p>
          <w:p w14:paraId="46F5FE4E" w14:textId="77777777" w:rsidR="008257EB" w:rsidRPr="00C22FD0" w:rsidRDefault="008257EB" w:rsidP="008257EB">
            <w:pPr>
              <w:rPr>
                <w:ins w:id="882" w:author="Author"/>
                <w:rFonts w:ascii="Times New Roman" w:hAnsi="Times New Roman" w:cs="Times New Roman"/>
                <w:sz w:val="20"/>
                <w:szCs w:val="20"/>
              </w:rPr>
            </w:pPr>
          </w:p>
          <w:p w14:paraId="2BC1A8E8" w14:textId="6629D0EC" w:rsidR="008257EB" w:rsidRPr="00C22FD0" w:rsidRDefault="008257EB" w:rsidP="008257EB">
            <w:pPr>
              <w:rPr>
                <w:rFonts w:ascii="Times New Roman" w:hAnsi="Times New Roman" w:cs="Times New Roman"/>
                <w:sz w:val="20"/>
                <w:szCs w:val="20"/>
              </w:rPr>
            </w:pPr>
            <w:ins w:id="883" w:author="Author">
              <w:r w:rsidRPr="00C22FD0">
                <w:rPr>
                  <w:rFonts w:ascii="Times New Roman" w:hAnsi="Times New Roman" w:cs="Times New Roman"/>
                  <w:sz w:val="20"/>
                  <w:szCs w:val="20"/>
                </w:rPr>
                <w:t>If transitional adjustment to the relevant risk-free interest rate term structure is not applicable report the same amount as in C0020.</w:t>
              </w:r>
            </w:ins>
          </w:p>
        </w:tc>
      </w:tr>
      <w:tr w:rsidR="00E21451" w:rsidRPr="00C22FD0" w14:paraId="2D4CE4FD" w14:textId="77777777" w:rsidTr="0040755A">
        <w:tc>
          <w:tcPr>
            <w:tcW w:w="1384" w:type="dxa"/>
            <w:tcBorders>
              <w:bottom w:val="single" w:sz="4" w:space="0" w:color="auto"/>
            </w:tcBorders>
          </w:tcPr>
          <w:p w14:paraId="372C18DA"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C0050/R0030</w:t>
            </w:r>
          </w:p>
        </w:tc>
        <w:tc>
          <w:tcPr>
            <w:tcW w:w="2297" w:type="dxa"/>
            <w:gridSpan w:val="2"/>
            <w:tcBorders>
              <w:bottom w:val="single" w:sz="4" w:space="0" w:color="auto"/>
            </w:tcBorders>
          </w:tcPr>
          <w:p w14:paraId="31C22B0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interest rate – Basic own funds – Excess of assets over liabilities</w:t>
            </w:r>
          </w:p>
        </w:tc>
        <w:tc>
          <w:tcPr>
            <w:tcW w:w="4813" w:type="dxa"/>
            <w:tcBorders>
              <w:bottom w:val="single" w:sz="4" w:space="0" w:color="auto"/>
            </w:tcBorders>
          </w:tcPr>
          <w:p w14:paraId="00FA72FC" w14:textId="198CB3B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excess of assets over liabilities due to the application of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w:t>
            </w:r>
          </w:p>
          <w:p w14:paraId="2319D82F" w14:textId="77777777" w:rsidR="00E21451" w:rsidRPr="00C22FD0" w:rsidRDefault="00E21451">
            <w:pPr>
              <w:rPr>
                <w:rFonts w:ascii="Times New Roman" w:hAnsi="Times New Roman" w:cs="Times New Roman"/>
                <w:sz w:val="20"/>
                <w:szCs w:val="20"/>
              </w:rPr>
            </w:pPr>
          </w:p>
          <w:p w14:paraId="3187441D" w14:textId="0B95B411" w:rsidR="00E21451" w:rsidRPr="00C22FD0" w:rsidRDefault="00E21451" w:rsidP="0054007A">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excess of assets over liabilities calculated considering </w:t>
            </w:r>
            <w:ins w:id="884" w:author="Author">
              <w:r w:rsidR="00F67DA0" w:rsidRPr="00C22FD0">
                <w:rPr>
                  <w:rFonts w:ascii="Times New Roman" w:hAnsi="Times New Roman" w:cs="Times New Roman"/>
                  <w:sz w:val="20"/>
                  <w:szCs w:val="20"/>
                  <w:rPrChange w:id="885"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w:t>
            </w:r>
            <w:del w:id="886" w:author="Author">
              <w:r w:rsidRPr="00C22FD0" w:rsidDel="0054007A">
                <w:rPr>
                  <w:rFonts w:ascii="Times New Roman" w:hAnsi="Times New Roman" w:cs="Times New Roman"/>
                  <w:sz w:val="20"/>
                  <w:szCs w:val="20"/>
                </w:rPr>
                <w:delText xml:space="preserve">considering </w:delText>
              </w:r>
            </w:del>
            <w:ins w:id="887" w:author="Author">
              <w:r w:rsidR="00F67DA0" w:rsidRPr="00C22FD0">
                <w:rPr>
                  <w:rFonts w:ascii="Times New Roman" w:hAnsi="Times New Roman" w:cs="Times New Roman"/>
                  <w:sz w:val="20"/>
                  <w:szCs w:val="20"/>
                </w:rPr>
                <w:t>the excess of assets over liabilities calculated with the</w:t>
              </w:r>
              <w:r w:rsidR="0054007A" w:rsidRPr="00C22FD0">
                <w:rPr>
                  <w:rFonts w:ascii="Times New Roman" w:hAnsi="Times New Roman" w:cs="Times New Roman"/>
                  <w:sz w:val="20"/>
                  <w:szCs w:val="20"/>
                </w:rPr>
                <w:t xml:space="preserve"> </w:t>
              </w:r>
            </w:ins>
            <w:r w:rsidRPr="00C22FD0">
              <w:rPr>
                <w:rFonts w:ascii="Times New Roman" w:hAnsi="Times New Roman" w:cs="Times New Roman"/>
                <w:sz w:val="20"/>
                <w:szCs w:val="20"/>
              </w:rPr>
              <w:t xml:space="preserve">technical provisions </w:t>
            </w:r>
            <w:del w:id="888" w:author="Author">
              <w:r w:rsidRPr="00C22FD0" w:rsidDel="0054007A">
                <w:rPr>
                  <w:rFonts w:ascii="Times New Roman" w:hAnsi="Times New Roman" w:cs="Times New Roman"/>
                  <w:sz w:val="20"/>
                  <w:szCs w:val="20"/>
                </w:rPr>
                <w:delText xml:space="preserve">with LTG and transitional </w:delText>
              </w:r>
            </w:del>
            <w:ins w:id="889" w:author="Author">
              <w:r w:rsidR="008257EB" w:rsidRPr="00C22FD0">
                <w:rPr>
                  <w:rFonts w:ascii="Times New Roman" w:hAnsi="Times New Roman" w:cs="Times New Roman"/>
                  <w:sz w:val="20"/>
                  <w:szCs w:val="20"/>
                </w:rPr>
                <w:t>reported under C0020</w:t>
              </w:r>
            </w:ins>
            <w:del w:id="890" w:author="Author">
              <w:r w:rsidRPr="00C22FD0" w:rsidDel="0054007A">
                <w:rPr>
                  <w:rFonts w:ascii="Times New Roman" w:hAnsi="Times New Roman" w:cs="Times New Roman"/>
                  <w:sz w:val="20"/>
                  <w:szCs w:val="20"/>
                </w:rPr>
                <w:delText>measures</w:delText>
              </w:r>
            </w:del>
            <w:r w:rsidRPr="00C22FD0">
              <w:rPr>
                <w:rFonts w:ascii="Times New Roman" w:hAnsi="Times New Roman" w:cs="Times New Roman"/>
                <w:sz w:val="20"/>
                <w:szCs w:val="20"/>
              </w:rPr>
              <w:t>.</w:t>
            </w:r>
          </w:p>
        </w:tc>
      </w:tr>
      <w:tr w:rsidR="00E21451" w:rsidRPr="00C22FD0" w14:paraId="0E2C02E4" w14:textId="77777777" w:rsidTr="0040755A">
        <w:tc>
          <w:tcPr>
            <w:tcW w:w="1384" w:type="dxa"/>
            <w:tcBorders>
              <w:bottom w:val="single" w:sz="4" w:space="0" w:color="auto"/>
            </w:tcBorders>
          </w:tcPr>
          <w:p w14:paraId="79F994F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C0060/R0030</w:t>
            </w:r>
          </w:p>
        </w:tc>
        <w:tc>
          <w:tcPr>
            <w:tcW w:w="2297" w:type="dxa"/>
            <w:gridSpan w:val="2"/>
            <w:tcBorders>
              <w:bottom w:val="single" w:sz="4" w:space="0" w:color="auto"/>
            </w:tcBorders>
          </w:tcPr>
          <w:p w14:paraId="76D3A745"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volatility adjustment and without other transitional measures – Basic own funds – Excess of assets over liabilities</w:t>
            </w:r>
          </w:p>
        </w:tc>
        <w:tc>
          <w:tcPr>
            <w:tcW w:w="4813" w:type="dxa"/>
            <w:tcBorders>
              <w:bottom w:val="single" w:sz="4" w:space="0" w:color="auto"/>
            </w:tcBorders>
          </w:tcPr>
          <w:p w14:paraId="353F071C" w14:textId="77777777" w:rsidR="00E21451" w:rsidRPr="00C22FD0" w:rsidRDefault="00E21451" w:rsidP="00A26C6E">
            <w:pPr>
              <w:rPr>
                <w:ins w:id="891"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excess of assets over liabilities calculated considering technical provisions without the adjustments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the volatility adjustment, but keeping the adjustments due to the matching adjustment.</w:t>
            </w:r>
          </w:p>
          <w:p w14:paraId="4E007B96" w14:textId="77777777" w:rsidR="008257EB" w:rsidRPr="00C22FD0" w:rsidRDefault="008257EB" w:rsidP="008257EB">
            <w:pPr>
              <w:rPr>
                <w:ins w:id="892" w:author="Author"/>
                <w:rFonts w:ascii="Times New Roman" w:hAnsi="Times New Roman" w:cs="Times New Roman"/>
                <w:sz w:val="20"/>
                <w:szCs w:val="20"/>
              </w:rPr>
            </w:pPr>
          </w:p>
          <w:p w14:paraId="30C4EFB0" w14:textId="03920F19" w:rsidR="008257EB" w:rsidRPr="00C22FD0" w:rsidRDefault="008257EB" w:rsidP="008257EB">
            <w:pPr>
              <w:rPr>
                <w:rFonts w:ascii="Times New Roman" w:hAnsi="Times New Roman" w:cs="Times New Roman"/>
                <w:sz w:val="20"/>
                <w:szCs w:val="20"/>
              </w:rPr>
            </w:pPr>
            <w:ins w:id="893" w:author="Author">
              <w:r w:rsidRPr="00C22FD0">
                <w:rPr>
                  <w:rFonts w:ascii="Times New Roman" w:hAnsi="Times New Roman" w:cs="Times New Roman"/>
                  <w:sz w:val="20"/>
                  <w:szCs w:val="20"/>
                </w:rPr>
                <w:t>If volatility adjustment is not applicable report the same amount as in C0040.</w:t>
              </w:r>
            </w:ins>
          </w:p>
        </w:tc>
      </w:tr>
      <w:tr w:rsidR="00E21451" w:rsidRPr="00C22FD0" w14:paraId="1931E34B" w14:textId="77777777" w:rsidTr="0040755A">
        <w:tc>
          <w:tcPr>
            <w:tcW w:w="1384" w:type="dxa"/>
            <w:tcBorders>
              <w:bottom w:val="single" w:sz="4" w:space="0" w:color="auto"/>
            </w:tcBorders>
          </w:tcPr>
          <w:p w14:paraId="4977910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C0070/R0030</w:t>
            </w:r>
          </w:p>
        </w:tc>
        <w:tc>
          <w:tcPr>
            <w:tcW w:w="2297" w:type="dxa"/>
            <w:gridSpan w:val="2"/>
            <w:tcBorders>
              <w:bottom w:val="single" w:sz="4" w:space="0" w:color="auto"/>
            </w:tcBorders>
          </w:tcPr>
          <w:p w14:paraId="0B03E68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volatility adjustment set to zero – Basic own funds – Excess of assets over liabilities</w:t>
            </w:r>
          </w:p>
        </w:tc>
        <w:tc>
          <w:tcPr>
            <w:tcW w:w="4813" w:type="dxa"/>
            <w:tcBorders>
              <w:bottom w:val="single" w:sz="4" w:space="0" w:color="auto"/>
            </w:tcBorders>
          </w:tcPr>
          <w:p w14:paraId="2FB098B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excess of assets over liabilities due to the application of the volatility adjustment. It shall reflect the impact of setting the volatility adjustment to zero.</w:t>
            </w:r>
          </w:p>
          <w:p w14:paraId="24DFC175" w14:textId="77777777" w:rsidR="00E21451" w:rsidRPr="00C22FD0" w:rsidRDefault="00E21451">
            <w:pPr>
              <w:rPr>
                <w:rFonts w:ascii="Times New Roman" w:hAnsi="Times New Roman" w:cs="Times New Roman"/>
                <w:sz w:val="20"/>
                <w:szCs w:val="20"/>
              </w:rPr>
            </w:pPr>
          </w:p>
          <w:p w14:paraId="370D6D96" w14:textId="1518C960" w:rsidR="00E21451" w:rsidRPr="00C22FD0" w:rsidRDefault="00E21451" w:rsidP="0054007A">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excess of assets over liabilities </w:t>
            </w:r>
            <w:ins w:id="894" w:author="Author">
              <w:r w:rsidR="00F67DA0" w:rsidRPr="00C22FD0">
                <w:rPr>
                  <w:rFonts w:ascii="Times New Roman" w:hAnsi="Times New Roman" w:cs="Times New Roman"/>
                  <w:sz w:val="20"/>
                  <w:szCs w:val="20"/>
                  <w:rPrChange w:id="895" w:author="Author">
                    <w:rPr>
                      <w:rFonts w:ascii="Times New Roman" w:hAnsi="Times New Roman" w:cs="Times New Roman"/>
                      <w:sz w:val="20"/>
                      <w:szCs w:val="20"/>
                      <w:highlight w:val="yellow"/>
                    </w:rPr>
                  </w:rPrChange>
                </w:rPr>
                <w:t xml:space="preserve">calculated </w:t>
              </w:r>
            </w:ins>
            <w:r w:rsidRPr="00C22FD0">
              <w:rPr>
                <w:rFonts w:ascii="Times New Roman" w:hAnsi="Times New Roman" w:cs="Times New Roman"/>
                <w:sz w:val="20"/>
                <w:szCs w:val="20"/>
              </w:rPr>
              <w:t xml:space="preserve">considering </w:t>
            </w:r>
            <w:ins w:id="896" w:author="Author">
              <w:r w:rsidR="00F67DA0" w:rsidRPr="00C22FD0">
                <w:rPr>
                  <w:rFonts w:ascii="Times New Roman" w:hAnsi="Times New Roman" w:cs="Times New Roman"/>
                  <w:sz w:val="20"/>
                  <w:szCs w:val="20"/>
                  <w:rPrChange w:id="897"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volatility adjustment and without other transitional measures and the </w:t>
            </w:r>
            <w:del w:id="898" w:author="Author">
              <w:r w:rsidRPr="00C22FD0" w:rsidDel="0054007A">
                <w:rPr>
                  <w:rFonts w:ascii="Times New Roman" w:hAnsi="Times New Roman" w:cs="Times New Roman"/>
                  <w:sz w:val="20"/>
                  <w:szCs w:val="20"/>
                </w:rPr>
                <w:delText xml:space="preserve">maximum between the </w:delText>
              </w:r>
            </w:del>
            <w:r w:rsidRPr="00C22FD0">
              <w:rPr>
                <w:rFonts w:ascii="Times New Roman" w:hAnsi="Times New Roman" w:cs="Times New Roman"/>
                <w:sz w:val="20"/>
                <w:szCs w:val="20"/>
              </w:rPr>
              <w:t xml:space="preserve">excess of assets over liabilities </w:t>
            </w:r>
            <w:ins w:id="899" w:author="Author">
              <w:r w:rsidR="00F67DA0" w:rsidRPr="00C22FD0">
                <w:rPr>
                  <w:rFonts w:ascii="Times New Roman" w:hAnsi="Times New Roman" w:cs="Times New Roman"/>
                  <w:sz w:val="20"/>
                  <w:szCs w:val="20"/>
                  <w:rPrChange w:id="900" w:author="Author">
                    <w:rPr>
                      <w:rFonts w:ascii="Times New Roman" w:hAnsi="Times New Roman" w:cs="Times New Roman"/>
                      <w:sz w:val="20"/>
                      <w:szCs w:val="20"/>
                      <w:highlight w:val="yellow"/>
                    </w:rPr>
                  </w:rPrChange>
                </w:rPr>
                <w:t>calculated with the</w:t>
              </w:r>
            </w:ins>
            <w:del w:id="901" w:author="Author">
              <w:r w:rsidRPr="00C22FD0" w:rsidDel="00F67DA0">
                <w:rPr>
                  <w:rFonts w:ascii="Times New Roman" w:hAnsi="Times New Roman" w:cs="Times New Roman"/>
                  <w:sz w:val="20"/>
                  <w:szCs w:val="20"/>
                </w:rPr>
                <w:delText>considering</w:delText>
              </w:r>
            </w:del>
            <w:r w:rsidRPr="00C22FD0">
              <w:rPr>
                <w:rFonts w:ascii="Times New Roman" w:hAnsi="Times New Roman" w:cs="Times New Roman"/>
                <w:sz w:val="20"/>
                <w:szCs w:val="20"/>
              </w:rPr>
              <w:t xml:space="preserve"> technical provisions reported under </w:t>
            </w:r>
            <w:del w:id="902" w:author="Author">
              <w:r w:rsidRPr="00C22FD0" w:rsidDel="0054007A">
                <w:rPr>
                  <w:rFonts w:ascii="Times New Roman" w:hAnsi="Times New Roman" w:cs="Times New Roman"/>
                  <w:sz w:val="20"/>
                  <w:szCs w:val="20"/>
                </w:rPr>
                <w:delText xml:space="preserve">C0010, C0020 and </w:delText>
              </w:r>
            </w:del>
            <w:r w:rsidRPr="00C22FD0">
              <w:rPr>
                <w:rFonts w:ascii="Times New Roman" w:hAnsi="Times New Roman" w:cs="Times New Roman"/>
                <w:sz w:val="20"/>
                <w:szCs w:val="20"/>
              </w:rPr>
              <w:t xml:space="preserve">C0040. </w:t>
            </w:r>
          </w:p>
        </w:tc>
      </w:tr>
      <w:tr w:rsidR="00E21451" w:rsidRPr="00C22FD0" w14:paraId="1D8388A6" w14:textId="77777777" w:rsidTr="0040755A">
        <w:tc>
          <w:tcPr>
            <w:tcW w:w="1384" w:type="dxa"/>
            <w:tcBorders>
              <w:bottom w:val="single" w:sz="4" w:space="0" w:color="auto"/>
            </w:tcBorders>
          </w:tcPr>
          <w:p w14:paraId="29E978E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C0080/R0030</w:t>
            </w:r>
          </w:p>
        </w:tc>
        <w:tc>
          <w:tcPr>
            <w:tcW w:w="2297" w:type="dxa"/>
            <w:gridSpan w:val="2"/>
            <w:tcBorders>
              <w:bottom w:val="single" w:sz="4" w:space="0" w:color="auto"/>
            </w:tcBorders>
          </w:tcPr>
          <w:p w14:paraId="7CCF3843"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Without matching adjustment and without all the others – Basic own funds – Excess of assets over liabilities </w:t>
            </w:r>
          </w:p>
        </w:tc>
        <w:tc>
          <w:tcPr>
            <w:tcW w:w="4813" w:type="dxa"/>
            <w:tcBorders>
              <w:bottom w:val="single" w:sz="4" w:space="0" w:color="auto"/>
            </w:tcBorders>
          </w:tcPr>
          <w:p w14:paraId="3B7DE418" w14:textId="77777777" w:rsidR="00E21451" w:rsidRPr="00C22FD0" w:rsidRDefault="00E21451">
            <w:pPr>
              <w:rPr>
                <w:ins w:id="903" w:author="Author"/>
                <w:rFonts w:ascii="Times New Roman" w:hAnsi="Times New Roman" w:cs="Times New Roman"/>
                <w:sz w:val="20"/>
                <w:szCs w:val="20"/>
              </w:rPr>
            </w:pPr>
            <w:r w:rsidRPr="00C22FD0">
              <w:rPr>
                <w:rFonts w:ascii="Times New Roman" w:hAnsi="Times New Roman" w:cs="Times New Roman"/>
                <w:sz w:val="20"/>
                <w:szCs w:val="20"/>
              </w:rPr>
              <w:t>Total amount of excess of assets over liabilities calculated considering Technical provisions without any LTG measure.</w:t>
            </w:r>
          </w:p>
          <w:p w14:paraId="25787F02" w14:textId="77777777" w:rsidR="008257EB" w:rsidRPr="00C22FD0" w:rsidRDefault="008257EB">
            <w:pPr>
              <w:rPr>
                <w:ins w:id="904" w:author="Author"/>
                <w:rFonts w:ascii="Times New Roman" w:hAnsi="Times New Roman" w:cs="Times New Roman"/>
                <w:sz w:val="20"/>
                <w:szCs w:val="20"/>
              </w:rPr>
            </w:pPr>
          </w:p>
          <w:p w14:paraId="34AE4B17" w14:textId="67A44F06" w:rsidR="008257EB" w:rsidRPr="00C22FD0" w:rsidRDefault="008257EB">
            <w:pPr>
              <w:rPr>
                <w:rFonts w:ascii="Times New Roman" w:hAnsi="Times New Roman" w:cs="Times New Roman"/>
                <w:sz w:val="20"/>
                <w:szCs w:val="20"/>
              </w:rPr>
            </w:pPr>
            <w:ins w:id="905" w:author="Author">
              <w:r w:rsidRPr="00C22FD0">
                <w:rPr>
                  <w:rFonts w:ascii="Times New Roman" w:hAnsi="Times New Roman" w:cs="Times New Roman"/>
                  <w:sz w:val="20"/>
                  <w:szCs w:val="20"/>
                </w:rPr>
                <w:t>If matching adjustment is not applicable report the same amount as in C0060.</w:t>
              </w:r>
            </w:ins>
          </w:p>
        </w:tc>
      </w:tr>
      <w:tr w:rsidR="00E21451" w:rsidRPr="00C22FD0" w14:paraId="3EFCBAE1" w14:textId="77777777" w:rsidTr="0040755A">
        <w:tc>
          <w:tcPr>
            <w:tcW w:w="1384" w:type="dxa"/>
            <w:tcBorders>
              <w:bottom w:val="single" w:sz="4" w:space="0" w:color="auto"/>
            </w:tcBorders>
          </w:tcPr>
          <w:p w14:paraId="5A1E133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C0090/R0030</w:t>
            </w:r>
          </w:p>
        </w:tc>
        <w:tc>
          <w:tcPr>
            <w:tcW w:w="2297" w:type="dxa"/>
            <w:gridSpan w:val="2"/>
            <w:tcBorders>
              <w:bottom w:val="single" w:sz="4" w:space="0" w:color="auto"/>
            </w:tcBorders>
          </w:tcPr>
          <w:p w14:paraId="4ED4B0D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matching adjustment set to zero – Basic own funds – Excess of assets over liabilities</w:t>
            </w:r>
          </w:p>
        </w:tc>
        <w:tc>
          <w:tcPr>
            <w:tcW w:w="4813" w:type="dxa"/>
            <w:tcBorders>
              <w:bottom w:val="single" w:sz="4" w:space="0" w:color="auto"/>
            </w:tcBorders>
          </w:tcPr>
          <w:p w14:paraId="50915CAF"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excess of assets over liabilities due to the application of the matching adjustment. It shall include the impact of setting the volatility adjustment and the matching adjustment to zero.</w:t>
            </w:r>
          </w:p>
          <w:p w14:paraId="739D75F8" w14:textId="77777777" w:rsidR="00E21451" w:rsidRPr="00C22FD0" w:rsidRDefault="00E21451">
            <w:pPr>
              <w:rPr>
                <w:rFonts w:ascii="Times New Roman" w:hAnsi="Times New Roman" w:cs="Times New Roman"/>
                <w:sz w:val="20"/>
                <w:szCs w:val="20"/>
              </w:rPr>
            </w:pPr>
          </w:p>
          <w:p w14:paraId="7AC3A779" w14:textId="68920527" w:rsidR="00E21451" w:rsidRPr="00C22FD0" w:rsidRDefault="00E21451" w:rsidP="0054007A">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excess of assets over liabilities </w:t>
            </w:r>
            <w:ins w:id="906" w:author="Author">
              <w:r w:rsidR="00F67DA0" w:rsidRPr="00C22FD0">
                <w:rPr>
                  <w:rFonts w:ascii="Times New Roman" w:hAnsi="Times New Roman" w:cs="Times New Roman"/>
                  <w:sz w:val="20"/>
                  <w:szCs w:val="20"/>
                  <w:rPrChange w:id="907" w:author="Author">
                    <w:rPr>
                      <w:rFonts w:ascii="Times New Roman" w:hAnsi="Times New Roman" w:cs="Times New Roman"/>
                      <w:sz w:val="20"/>
                      <w:szCs w:val="20"/>
                      <w:highlight w:val="yellow"/>
                    </w:rPr>
                  </w:rPrChange>
                </w:rPr>
                <w:t xml:space="preserve">calculated </w:t>
              </w:r>
            </w:ins>
            <w:r w:rsidRPr="00C22FD0">
              <w:rPr>
                <w:rFonts w:ascii="Times New Roman" w:hAnsi="Times New Roman" w:cs="Times New Roman"/>
                <w:sz w:val="20"/>
                <w:szCs w:val="20"/>
              </w:rPr>
              <w:t xml:space="preserve">considering </w:t>
            </w:r>
            <w:ins w:id="908" w:author="Author">
              <w:r w:rsidR="00F67DA0" w:rsidRPr="00C22FD0">
                <w:rPr>
                  <w:rFonts w:ascii="Times New Roman" w:hAnsi="Times New Roman" w:cs="Times New Roman"/>
                  <w:sz w:val="20"/>
                  <w:szCs w:val="20"/>
                  <w:rPrChange w:id="909"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matching adjustment and without all the other transitional measures and the </w:t>
            </w:r>
            <w:del w:id="910" w:author="Author">
              <w:r w:rsidRPr="00C22FD0" w:rsidDel="0054007A">
                <w:rPr>
                  <w:rFonts w:ascii="Times New Roman" w:hAnsi="Times New Roman" w:cs="Times New Roman"/>
                  <w:sz w:val="20"/>
                  <w:szCs w:val="20"/>
                </w:rPr>
                <w:delText xml:space="preserve">maximum between the </w:delText>
              </w:r>
            </w:del>
            <w:r w:rsidRPr="00C22FD0">
              <w:rPr>
                <w:rFonts w:ascii="Times New Roman" w:hAnsi="Times New Roman" w:cs="Times New Roman"/>
                <w:sz w:val="20"/>
                <w:szCs w:val="20"/>
              </w:rPr>
              <w:t xml:space="preserve">excess of assets over liabilities </w:t>
            </w:r>
            <w:ins w:id="911" w:author="Author">
              <w:r w:rsidR="00F67DA0" w:rsidRPr="00C22FD0">
                <w:rPr>
                  <w:rFonts w:ascii="Times New Roman" w:hAnsi="Times New Roman" w:cs="Times New Roman"/>
                  <w:sz w:val="20"/>
                  <w:szCs w:val="20"/>
                  <w:rPrChange w:id="912" w:author="Author">
                    <w:rPr>
                      <w:rFonts w:ascii="Times New Roman" w:hAnsi="Times New Roman" w:cs="Times New Roman"/>
                      <w:sz w:val="20"/>
                      <w:szCs w:val="20"/>
                      <w:highlight w:val="yellow"/>
                    </w:rPr>
                  </w:rPrChange>
                </w:rPr>
                <w:t xml:space="preserve">calculated with the </w:t>
              </w:r>
            </w:ins>
            <w:del w:id="913" w:author="Author">
              <w:r w:rsidRPr="00C22FD0" w:rsidDel="00F67DA0">
                <w:rPr>
                  <w:rFonts w:ascii="Times New Roman" w:hAnsi="Times New Roman" w:cs="Times New Roman"/>
                  <w:sz w:val="20"/>
                  <w:szCs w:val="20"/>
                </w:rPr>
                <w:delText xml:space="preserve">considering </w:delText>
              </w:r>
            </w:del>
            <w:r w:rsidRPr="00C22FD0">
              <w:rPr>
                <w:rFonts w:ascii="Times New Roman" w:hAnsi="Times New Roman" w:cs="Times New Roman"/>
                <w:sz w:val="20"/>
                <w:szCs w:val="20"/>
              </w:rPr>
              <w:t xml:space="preserve">technical provisions reported under </w:t>
            </w:r>
            <w:del w:id="914" w:author="Author">
              <w:r w:rsidRPr="00C22FD0" w:rsidDel="0054007A">
                <w:rPr>
                  <w:rFonts w:ascii="Times New Roman" w:hAnsi="Times New Roman" w:cs="Times New Roman"/>
                  <w:sz w:val="20"/>
                  <w:szCs w:val="20"/>
                </w:rPr>
                <w:delText xml:space="preserve">C0010, C0020, C0040 and </w:delText>
              </w:r>
            </w:del>
            <w:r w:rsidRPr="00C22FD0">
              <w:rPr>
                <w:rFonts w:ascii="Times New Roman" w:hAnsi="Times New Roman" w:cs="Times New Roman"/>
                <w:sz w:val="20"/>
                <w:szCs w:val="20"/>
              </w:rPr>
              <w:t xml:space="preserve">C0060. </w:t>
            </w:r>
          </w:p>
        </w:tc>
      </w:tr>
      <w:tr w:rsidR="00E21451" w:rsidRPr="00C22FD0" w14:paraId="06E261D8" w14:textId="77777777" w:rsidTr="0040755A">
        <w:tc>
          <w:tcPr>
            <w:tcW w:w="1384" w:type="dxa"/>
            <w:tcBorders>
              <w:bottom w:val="single" w:sz="4" w:space="0" w:color="auto"/>
            </w:tcBorders>
          </w:tcPr>
          <w:p w14:paraId="009A0F3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C0100/R0030</w:t>
            </w:r>
          </w:p>
        </w:tc>
        <w:tc>
          <w:tcPr>
            <w:tcW w:w="2297" w:type="dxa"/>
            <w:gridSpan w:val="2"/>
            <w:tcBorders>
              <w:bottom w:val="single" w:sz="4" w:space="0" w:color="auto"/>
            </w:tcBorders>
          </w:tcPr>
          <w:p w14:paraId="3145D99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Impact of all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Basic own funds – Excess of assets over liabilities</w:t>
            </w:r>
          </w:p>
        </w:tc>
        <w:tc>
          <w:tcPr>
            <w:tcW w:w="4813" w:type="dxa"/>
            <w:tcBorders>
              <w:bottom w:val="single" w:sz="4" w:space="0" w:color="auto"/>
            </w:tcBorders>
          </w:tcPr>
          <w:p w14:paraId="5FBA3DD1"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excess of assets over liabilities due to the application of the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w:t>
            </w:r>
          </w:p>
        </w:tc>
      </w:tr>
      <w:tr w:rsidR="00E21451" w:rsidRPr="00C22FD0" w14:paraId="6FFF54B4" w14:textId="77777777" w:rsidTr="0040755A">
        <w:tc>
          <w:tcPr>
            <w:tcW w:w="1384" w:type="dxa"/>
            <w:tcBorders>
              <w:bottom w:val="single" w:sz="4" w:space="0" w:color="auto"/>
            </w:tcBorders>
          </w:tcPr>
          <w:p w14:paraId="35D04E5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C0010/R0040</w:t>
            </w:r>
          </w:p>
        </w:tc>
        <w:tc>
          <w:tcPr>
            <w:tcW w:w="2297" w:type="dxa"/>
            <w:gridSpan w:val="2"/>
            <w:tcBorders>
              <w:bottom w:val="single" w:sz="4" w:space="0" w:color="auto"/>
            </w:tcBorders>
          </w:tcPr>
          <w:p w14:paraId="135A6CA0" w14:textId="3E3BF26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Amount with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Basic own funds –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w:t>
            </w:r>
            <w:r w:rsidRPr="00C22FD0">
              <w:rPr>
                <w:rFonts w:ascii="Times New Roman" w:hAnsi="Times New Roman"/>
                <w:lang w:val="en-US"/>
              </w:rPr>
              <w:t>and matching portfolio</w:t>
            </w:r>
          </w:p>
        </w:tc>
        <w:tc>
          <w:tcPr>
            <w:tcW w:w="4813" w:type="dxa"/>
            <w:tcBorders>
              <w:bottom w:val="single" w:sz="4" w:space="0" w:color="auto"/>
            </w:tcBorders>
          </w:tcPr>
          <w:p w14:paraId="0F05E3C2" w14:textId="1CCF69C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amount of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fencing calculated considering technical provisions including the adjustments due to the long term guarantee measures and transitional measures.</w:t>
            </w:r>
          </w:p>
        </w:tc>
      </w:tr>
      <w:tr w:rsidR="00E21451" w:rsidRPr="00C22FD0" w14:paraId="5D2C57C3" w14:textId="77777777" w:rsidTr="0040755A">
        <w:tc>
          <w:tcPr>
            <w:tcW w:w="1384" w:type="dxa"/>
            <w:tcBorders>
              <w:bottom w:val="single" w:sz="4" w:space="0" w:color="auto"/>
            </w:tcBorders>
          </w:tcPr>
          <w:p w14:paraId="3161655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C0020/R0040</w:t>
            </w:r>
          </w:p>
        </w:tc>
        <w:tc>
          <w:tcPr>
            <w:tcW w:w="2297" w:type="dxa"/>
            <w:gridSpan w:val="2"/>
            <w:tcBorders>
              <w:bottom w:val="single" w:sz="4" w:space="0" w:color="auto"/>
            </w:tcBorders>
          </w:tcPr>
          <w:p w14:paraId="0078ABDF" w14:textId="5C1ADE7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technical provisions – Basic own funds –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w:t>
            </w:r>
            <w:r w:rsidRPr="00C22FD0">
              <w:rPr>
                <w:rFonts w:ascii="Times New Roman" w:hAnsi="Times New Roman"/>
                <w:lang w:val="en-US"/>
              </w:rPr>
              <w:t>and matching portfolio</w:t>
            </w:r>
          </w:p>
        </w:tc>
        <w:tc>
          <w:tcPr>
            <w:tcW w:w="4813" w:type="dxa"/>
            <w:tcBorders>
              <w:bottom w:val="single" w:sz="4" w:space="0" w:color="auto"/>
            </w:tcBorders>
          </w:tcPr>
          <w:p w14:paraId="34A5EDAA" w14:textId="6C53E9AB" w:rsidR="00E21451" w:rsidRPr="00C22FD0" w:rsidRDefault="00E21451" w:rsidP="00A26C6E">
            <w:pPr>
              <w:rPr>
                <w:ins w:id="915" w:author="Author"/>
                <w:rFonts w:ascii="Times New Roman" w:hAnsi="Times New Roman" w:cs="Times New Roman"/>
                <w:sz w:val="20"/>
                <w:szCs w:val="20"/>
              </w:rPr>
            </w:pPr>
            <w:r w:rsidRPr="00C22FD0">
              <w:rPr>
                <w:rFonts w:ascii="Times New Roman" w:hAnsi="Times New Roman" w:cs="Times New Roman"/>
                <w:sz w:val="20"/>
                <w:szCs w:val="20"/>
              </w:rPr>
              <w:t>Total amount of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calculated considering technical provisions without the adjustment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but keeping </w:t>
            </w:r>
            <w:ins w:id="916" w:author="Author">
              <w:r w:rsidR="00FB41A7" w:rsidRPr="00C22FD0">
                <w:rPr>
                  <w:rFonts w:ascii="Times New Roman" w:hAnsi="Times New Roman" w:cs="Times New Roman"/>
                  <w:sz w:val="20"/>
                  <w:szCs w:val="20"/>
                </w:rPr>
                <w:t xml:space="preserve">the transitional on interest rates as well as </w:t>
              </w:r>
            </w:ins>
            <w:r w:rsidRPr="00C22FD0">
              <w:rPr>
                <w:rFonts w:ascii="Times New Roman" w:hAnsi="Times New Roman" w:cs="Times New Roman"/>
                <w:sz w:val="20"/>
                <w:szCs w:val="20"/>
              </w:rPr>
              <w:t>the adjustments due to the volatility adjustment and the matching adjustment.</w:t>
            </w:r>
          </w:p>
          <w:p w14:paraId="5C9B6C72" w14:textId="77777777" w:rsidR="008257EB" w:rsidRPr="00C22FD0" w:rsidRDefault="008257EB" w:rsidP="00A26C6E">
            <w:pPr>
              <w:rPr>
                <w:ins w:id="917" w:author="Author"/>
                <w:rFonts w:ascii="Times New Roman" w:hAnsi="Times New Roman" w:cs="Times New Roman"/>
                <w:sz w:val="20"/>
                <w:szCs w:val="20"/>
              </w:rPr>
            </w:pPr>
          </w:p>
          <w:p w14:paraId="30663C84" w14:textId="519C3B83" w:rsidR="008257EB" w:rsidRPr="00C22FD0" w:rsidRDefault="008257EB" w:rsidP="00A26C6E">
            <w:pPr>
              <w:rPr>
                <w:rFonts w:ascii="Times New Roman" w:hAnsi="Times New Roman" w:cs="Times New Roman"/>
                <w:sz w:val="20"/>
                <w:szCs w:val="20"/>
              </w:rPr>
            </w:pPr>
            <w:ins w:id="918" w:author="Author">
              <w:r w:rsidRPr="00C22FD0">
                <w:rPr>
                  <w:rFonts w:ascii="Times New Roman" w:hAnsi="Times New Roman" w:cs="Times New Roman"/>
                  <w:sz w:val="20"/>
                  <w:szCs w:val="20"/>
                </w:rPr>
                <w:t>If transitional deduction to technical provisions is not applicable report the same amount as in C0010.</w:t>
              </w:r>
            </w:ins>
          </w:p>
        </w:tc>
      </w:tr>
      <w:tr w:rsidR="00E21451" w:rsidRPr="00C22FD0" w14:paraId="3FA28D7C" w14:textId="77777777" w:rsidTr="0040755A">
        <w:tc>
          <w:tcPr>
            <w:tcW w:w="1384" w:type="dxa"/>
            <w:tcBorders>
              <w:bottom w:val="single" w:sz="4" w:space="0" w:color="auto"/>
            </w:tcBorders>
          </w:tcPr>
          <w:p w14:paraId="092FC7F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C0030/R0040</w:t>
            </w:r>
          </w:p>
        </w:tc>
        <w:tc>
          <w:tcPr>
            <w:tcW w:w="2297" w:type="dxa"/>
            <w:gridSpan w:val="2"/>
            <w:tcBorders>
              <w:bottom w:val="single" w:sz="4" w:space="0" w:color="auto"/>
            </w:tcBorders>
          </w:tcPr>
          <w:p w14:paraId="09164098" w14:textId="15C12A3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technical provisions – Basic own funds –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fencing and matching portfolio</w:t>
            </w:r>
          </w:p>
        </w:tc>
        <w:tc>
          <w:tcPr>
            <w:tcW w:w="4813" w:type="dxa"/>
            <w:tcBorders>
              <w:bottom w:val="single" w:sz="4" w:space="0" w:color="auto"/>
            </w:tcBorders>
          </w:tcPr>
          <w:p w14:paraId="35B8CB1B" w14:textId="1203FA0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due to the application of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w:t>
            </w:r>
          </w:p>
          <w:p w14:paraId="0D549404" w14:textId="77777777" w:rsidR="00E21451" w:rsidRPr="00C22FD0" w:rsidRDefault="00E21451">
            <w:pPr>
              <w:rPr>
                <w:rFonts w:ascii="Times New Roman" w:hAnsi="Times New Roman" w:cs="Times New Roman"/>
                <w:sz w:val="20"/>
                <w:szCs w:val="20"/>
              </w:rPr>
            </w:pPr>
          </w:p>
          <w:p w14:paraId="00BF22B1" w14:textId="56C975D4" w:rsidR="00E21451" w:rsidRPr="00C22FD0" w:rsidRDefault="00E21451" w:rsidP="00A26C6E">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calculated considering </w:t>
            </w:r>
            <w:ins w:id="919" w:author="Author">
              <w:r w:rsidR="00F67DA0" w:rsidRPr="00C22FD0">
                <w:rPr>
                  <w:rFonts w:ascii="Times New Roman" w:hAnsi="Times New Roman" w:cs="Times New Roman"/>
                  <w:sz w:val="20"/>
                  <w:szCs w:val="20"/>
                  <w:rPrChange w:id="920"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lastRenderedPageBreak/>
              <w:t xml:space="preserve">technical provisions without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and </w:t>
            </w:r>
            <w:ins w:id="921" w:author="Author">
              <w:r w:rsidR="00F67DA0" w:rsidRPr="00C22FD0">
                <w:rPr>
                  <w:rFonts w:ascii="Times New Roman" w:hAnsi="Times New Roman" w:cs="Times New Roman"/>
                  <w:sz w:val="20"/>
                  <w:szCs w:val="20"/>
                </w:rPr>
                <w:t>the restricted own funds due to ring–fencing calculated with the</w:t>
              </w:r>
            </w:ins>
            <w:del w:id="922" w:author="Author">
              <w:r w:rsidRPr="00C22FD0" w:rsidDel="00F67DA0">
                <w:rPr>
                  <w:rFonts w:ascii="Times New Roman" w:hAnsi="Times New Roman" w:cs="Times New Roman"/>
                  <w:sz w:val="20"/>
                  <w:szCs w:val="20"/>
                </w:rPr>
                <w:delText>considering</w:delText>
              </w:r>
            </w:del>
            <w:r w:rsidRPr="00C22FD0">
              <w:rPr>
                <w:rFonts w:ascii="Times New Roman" w:hAnsi="Times New Roman" w:cs="Times New Roman"/>
                <w:sz w:val="20"/>
                <w:szCs w:val="20"/>
              </w:rPr>
              <w:t xml:space="preserve"> technical provisions with LTG and transitional measures.</w:t>
            </w:r>
          </w:p>
        </w:tc>
      </w:tr>
      <w:tr w:rsidR="00E21451" w:rsidRPr="00C22FD0" w14:paraId="3D32A370" w14:textId="77777777" w:rsidTr="0040755A">
        <w:tc>
          <w:tcPr>
            <w:tcW w:w="1384" w:type="dxa"/>
            <w:tcBorders>
              <w:bottom w:val="single" w:sz="4" w:space="0" w:color="auto"/>
            </w:tcBorders>
          </w:tcPr>
          <w:p w14:paraId="5A1A95D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C0040/R0040</w:t>
            </w:r>
          </w:p>
        </w:tc>
        <w:tc>
          <w:tcPr>
            <w:tcW w:w="2297" w:type="dxa"/>
            <w:gridSpan w:val="2"/>
            <w:tcBorders>
              <w:bottom w:val="single" w:sz="4" w:space="0" w:color="auto"/>
            </w:tcBorders>
          </w:tcPr>
          <w:p w14:paraId="48F2CBC5" w14:textId="1CBDDD5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interest rate  – Basic own funds –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fencing</w:t>
            </w:r>
            <w:r w:rsidRPr="00C22FD0">
              <w:rPr>
                <w:rFonts w:ascii="Times New Roman" w:hAnsi="Times New Roman"/>
              </w:rPr>
              <w:t xml:space="preserve"> </w:t>
            </w:r>
            <w:r w:rsidRPr="00C22FD0">
              <w:rPr>
                <w:rFonts w:ascii="Times New Roman" w:hAnsi="Times New Roman" w:cs="Times New Roman"/>
                <w:sz w:val="20"/>
                <w:szCs w:val="20"/>
              </w:rPr>
              <w:t>and matching portfolio</w:t>
            </w:r>
          </w:p>
        </w:tc>
        <w:tc>
          <w:tcPr>
            <w:tcW w:w="4813" w:type="dxa"/>
            <w:tcBorders>
              <w:bottom w:val="single" w:sz="4" w:space="0" w:color="auto"/>
            </w:tcBorders>
          </w:tcPr>
          <w:p w14:paraId="553154D6" w14:textId="3484E36D" w:rsidR="00E21451" w:rsidRPr="00C22FD0" w:rsidRDefault="00E21451">
            <w:pPr>
              <w:rPr>
                <w:ins w:id="923" w:author="Author"/>
                <w:rFonts w:ascii="Times New Roman" w:hAnsi="Times New Roman" w:cs="Times New Roman"/>
                <w:sz w:val="20"/>
                <w:szCs w:val="20"/>
              </w:rPr>
            </w:pPr>
            <w:r w:rsidRPr="00C22FD0">
              <w:rPr>
                <w:rFonts w:ascii="Times New Roman" w:hAnsi="Times New Roman" w:cs="Times New Roman"/>
                <w:sz w:val="20"/>
                <w:szCs w:val="20"/>
              </w:rPr>
              <w:t>Total amount of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calculated considering technical provisions without the adjustment due to the transitional </w:t>
            </w:r>
            <w:r w:rsidR="00442A5F" w:rsidRPr="00C22FD0">
              <w:rPr>
                <w:rFonts w:ascii="Times New Roman" w:hAnsi="Times New Roman" w:cs="Times New Roman"/>
                <w:sz w:val="20"/>
                <w:szCs w:val="20"/>
              </w:rPr>
              <w:t>adjustment to the relevant risk-free interest rate term structure</w:t>
            </w:r>
            <w:ins w:id="924" w:author="Author">
              <w:r w:rsidR="00FB41A7" w:rsidRPr="00C22FD0">
                <w:rPr>
                  <w:rFonts w:ascii="Times New Roman" w:hAnsi="Times New Roman" w:cs="Times New Roman"/>
                  <w:sz w:val="20"/>
                  <w:szCs w:val="20"/>
                </w:rPr>
                <w:t xml:space="preserve"> and without the transitional on technical provisions</w:t>
              </w:r>
            </w:ins>
            <w:r w:rsidRPr="00C22FD0">
              <w:rPr>
                <w:rFonts w:ascii="Times New Roman" w:hAnsi="Times New Roman" w:cs="Times New Roman"/>
                <w:sz w:val="20"/>
                <w:szCs w:val="20"/>
              </w:rPr>
              <w:t>, but keeping the adjustments due to the volatility adjustment and the matching adjustment.</w:t>
            </w:r>
          </w:p>
          <w:p w14:paraId="2093F31D" w14:textId="77777777" w:rsidR="008257EB" w:rsidRPr="00C22FD0" w:rsidRDefault="008257EB">
            <w:pPr>
              <w:rPr>
                <w:ins w:id="925" w:author="Author"/>
                <w:rFonts w:ascii="Times New Roman" w:hAnsi="Times New Roman" w:cs="Times New Roman"/>
                <w:sz w:val="20"/>
                <w:szCs w:val="20"/>
              </w:rPr>
            </w:pPr>
          </w:p>
          <w:p w14:paraId="258011AB" w14:textId="609072E0" w:rsidR="008257EB" w:rsidRPr="00C22FD0" w:rsidRDefault="008257EB">
            <w:pPr>
              <w:rPr>
                <w:rFonts w:ascii="Times New Roman" w:hAnsi="Times New Roman" w:cs="Times New Roman"/>
                <w:sz w:val="20"/>
                <w:szCs w:val="20"/>
              </w:rPr>
            </w:pPr>
            <w:ins w:id="926" w:author="Author">
              <w:r w:rsidRPr="00C22FD0">
                <w:rPr>
                  <w:rFonts w:ascii="Times New Roman" w:hAnsi="Times New Roman" w:cs="Times New Roman"/>
                  <w:sz w:val="20"/>
                  <w:szCs w:val="20"/>
                </w:rPr>
                <w:t>If transitional adjustment to the relevant risk-free interest rate term structure is not applicable report the same amount as in C0020.</w:t>
              </w:r>
            </w:ins>
          </w:p>
        </w:tc>
      </w:tr>
      <w:tr w:rsidR="00E21451" w:rsidRPr="00C22FD0" w14:paraId="7A6BEF02" w14:textId="77777777" w:rsidTr="0040755A">
        <w:tc>
          <w:tcPr>
            <w:tcW w:w="1384" w:type="dxa"/>
            <w:tcBorders>
              <w:bottom w:val="single" w:sz="4" w:space="0" w:color="auto"/>
            </w:tcBorders>
          </w:tcPr>
          <w:p w14:paraId="5AB4E31E"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C0050/R0040</w:t>
            </w:r>
          </w:p>
        </w:tc>
        <w:tc>
          <w:tcPr>
            <w:tcW w:w="2297" w:type="dxa"/>
            <w:gridSpan w:val="2"/>
            <w:tcBorders>
              <w:bottom w:val="single" w:sz="4" w:space="0" w:color="auto"/>
            </w:tcBorders>
          </w:tcPr>
          <w:p w14:paraId="6879D129" w14:textId="671B39A8"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interest rate – Basic own funds –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fencing</w:t>
            </w:r>
            <w:r w:rsidRPr="00C22FD0">
              <w:rPr>
                <w:rFonts w:ascii="Times New Roman" w:hAnsi="Times New Roman"/>
              </w:rPr>
              <w:t xml:space="preserve"> </w:t>
            </w:r>
            <w:r w:rsidRPr="00C22FD0">
              <w:rPr>
                <w:rFonts w:ascii="Times New Roman" w:hAnsi="Times New Roman" w:cs="Times New Roman"/>
                <w:sz w:val="20"/>
                <w:szCs w:val="20"/>
              </w:rPr>
              <w:t>and matching portfolio</w:t>
            </w:r>
          </w:p>
        </w:tc>
        <w:tc>
          <w:tcPr>
            <w:tcW w:w="4813" w:type="dxa"/>
            <w:tcBorders>
              <w:bottom w:val="single" w:sz="4" w:space="0" w:color="auto"/>
            </w:tcBorders>
          </w:tcPr>
          <w:p w14:paraId="2459F4E0" w14:textId="345C68E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due to the application of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w:t>
            </w:r>
          </w:p>
          <w:p w14:paraId="2A140D31" w14:textId="77777777" w:rsidR="00E21451" w:rsidRPr="00C22FD0" w:rsidRDefault="00E21451">
            <w:pPr>
              <w:rPr>
                <w:rFonts w:ascii="Times New Roman" w:hAnsi="Times New Roman" w:cs="Times New Roman"/>
                <w:sz w:val="20"/>
                <w:szCs w:val="20"/>
              </w:rPr>
            </w:pPr>
          </w:p>
          <w:p w14:paraId="5E4AE625" w14:textId="5DCC0A2B" w:rsidR="00E21451" w:rsidRPr="00C22FD0" w:rsidRDefault="00E21451" w:rsidP="0054007A">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fencing calculated considering</w:t>
            </w:r>
            <w:ins w:id="927" w:author="Author">
              <w:r w:rsidR="0041277C" w:rsidRPr="00C22FD0">
                <w:rPr>
                  <w:rFonts w:ascii="Times New Roman" w:hAnsi="Times New Roman" w:cs="Times New Roman"/>
                  <w:sz w:val="20"/>
                  <w:szCs w:val="20"/>
                </w:rPr>
                <w:t xml:space="preserve"> the</w:t>
              </w:r>
            </w:ins>
            <w:r w:rsidRPr="00C22FD0">
              <w:rPr>
                <w:rFonts w:ascii="Times New Roman" w:hAnsi="Times New Roman" w:cs="Times New Roman"/>
                <w:sz w:val="20"/>
                <w:szCs w:val="20"/>
              </w:rPr>
              <w:t xml:space="preserve"> technical provisions without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w:t>
            </w:r>
            <w:del w:id="928" w:author="Author">
              <w:r w:rsidRPr="00C22FD0" w:rsidDel="0054007A">
                <w:rPr>
                  <w:rFonts w:ascii="Times New Roman" w:hAnsi="Times New Roman" w:cs="Times New Roman"/>
                  <w:sz w:val="20"/>
                  <w:szCs w:val="20"/>
                </w:rPr>
                <w:delText xml:space="preserve">considering </w:delText>
              </w:r>
            </w:del>
            <w:ins w:id="929" w:author="Author">
              <w:r w:rsidR="00F67DA0" w:rsidRPr="00C22FD0">
                <w:rPr>
                  <w:rFonts w:ascii="Times New Roman" w:hAnsi="Times New Roman" w:cs="Times New Roman"/>
                  <w:sz w:val="20"/>
                  <w:szCs w:val="20"/>
                </w:rPr>
                <w:t>the restricted own funds due to ring–fencing calculated with the</w:t>
              </w:r>
              <w:r w:rsidR="0054007A" w:rsidRPr="00C22FD0">
                <w:rPr>
                  <w:rFonts w:ascii="Times New Roman" w:hAnsi="Times New Roman" w:cs="Times New Roman"/>
                  <w:sz w:val="20"/>
                  <w:szCs w:val="20"/>
                </w:rPr>
                <w:t xml:space="preserve"> </w:t>
              </w:r>
            </w:ins>
            <w:r w:rsidRPr="00C22FD0">
              <w:rPr>
                <w:rFonts w:ascii="Times New Roman" w:hAnsi="Times New Roman" w:cs="Times New Roman"/>
                <w:sz w:val="20"/>
                <w:szCs w:val="20"/>
              </w:rPr>
              <w:t xml:space="preserve">technical provisions </w:t>
            </w:r>
            <w:del w:id="930" w:author="Author">
              <w:r w:rsidRPr="00C22FD0" w:rsidDel="0054007A">
                <w:rPr>
                  <w:rFonts w:ascii="Times New Roman" w:hAnsi="Times New Roman" w:cs="Times New Roman"/>
                  <w:sz w:val="20"/>
                  <w:szCs w:val="20"/>
                </w:rPr>
                <w:delText xml:space="preserve">with LTG and transitional </w:delText>
              </w:r>
            </w:del>
            <w:ins w:id="931" w:author="Author">
              <w:r w:rsidR="008257EB" w:rsidRPr="00C22FD0">
                <w:rPr>
                  <w:rFonts w:ascii="Times New Roman" w:hAnsi="Times New Roman" w:cs="Times New Roman"/>
                  <w:sz w:val="20"/>
                  <w:szCs w:val="20"/>
                </w:rPr>
                <w:t>reported under C0020</w:t>
              </w:r>
            </w:ins>
            <w:del w:id="932" w:author="Author">
              <w:r w:rsidRPr="00C22FD0" w:rsidDel="0054007A">
                <w:rPr>
                  <w:rFonts w:ascii="Times New Roman" w:hAnsi="Times New Roman" w:cs="Times New Roman"/>
                  <w:sz w:val="20"/>
                  <w:szCs w:val="20"/>
                </w:rPr>
                <w:delText>measures</w:delText>
              </w:r>
            </w:del>
            <w:r w:rsidRPr="00C22FD0">
              <w:rPr>
                <w:rFonts w:ascii="Times New Roman" w:hAnsi="Times New Roman" w:cs="Times New Roman"/>
                <w:sz w:val="20"/>
                <w:szCs w:val="20"/>
              </w:rPr>
              <w:t>.</w:t>
            </w:r>
          </w:p>
        </w:tc>
      </w:tr>
      <w:tr w:rsidR="00E21451" w:rsidRPr="00C22FD0" w14:paraId="42CE5A56" w14:textId="77777777" w:rsidTr="0040755A">
        <w:tc>
          <w:tcPr>
            <w:tcW w:w="1384" w:type="dxa"/>
            <w:tcBorders>
              <w:bottom w:val="single" w:sz="4" w:space="0" w:color="auto"/>
            </w:tcBorders>
          </w:tcPr>
          <w:p w14:paraId="19BD0A3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C0060/R0040</w:t>
            </w:r>
          </w:p>
        </w:tc>
        <w:tc>
          <w:tcPr>
            <w:tcW w:w="2297" w:type="dxa"/>
            <w:gridSpan w:val="2"/>
            <w:tcBorders>
              <w:bottom w:val="single" w:sz="4" w:space="0" w:color="auto"/>
            </w:tcBorders>
          </w:tcPr>
          <w:p w14:paraId="043D24B7" w14:textId="7195B70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volatility adjustment and without other transitional measures – Basic own funds –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fencing</w:t>
            </w:r>
            <w:r w:rsidRPr="00C22FD0">
              <w:rPr>
                <w:rFonts w:ascii="Times New Roman" w:hAnsi="Times New Roman"/>
              </w:rPr>
              <w:t xml:space="preserve"> </w:t>
            </w:r>
            <w:r w:rsidRPr="00C22FD0">
              <w:rPr>
                <w:rFonts w:ascii="Times New Roman" w:hAnsi="Times New Roman" w:cs="Times New Roman"/>
                <w:sz w:val="20"/>
                <w:szCs w:val="20"/>
              </w:rPr>
              <w:t>and matching portfolio</w:t>
            </w:r>
          </w:p>
        </w:tc>
        <w:tc>
          <w:tcPr>
            <w:tcW w:w="4813" w:type="dxa"/>
            <w:tcBorders>
              <w:bottom w:val="single" w:sz="4" w:space="0" w:color="auto"/>
            </w:tcBorders>
          </w:tcPr>
          <w:p w14:paraId="0CCE081C" w14:textId="77777777" w:rsidR="00E21451" w:rsidRPr="00C22FD0" w:rsidRDefault="00E21451" w:rsidP="00A26C6E">
            <w:pPr>
              <w:rPr>
                <w:ins w:id="933" w:author="Author"/>
                <w:rFonts w:ascii="Times New Roman" w:hAnsi="Times New Roman" w:cs="Times New Roman"/>
                <w:sz w:val="20"/>
                <w:szCs w:val="20"/>
              </w:rPr>
            </w:pPr>
            <w:r w:rsidRPr="00C22FD0">
              <w:rPr>
                <w:rFonts w:ascii="Times New Roman" w:hAnsi="Times New Roman" w:cs="Times New Roman"/>
                <w:sz w:val="20"/>
                <w:szCs w:val="20"/>
              </w:rPr>
              <w:t>Total amount of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calculated considering technical provisions without the adjustments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the volatility adjustment, but keeping the adjustments due to the matching adjustment.</w:t>
            </w:r>
          </w:p>
          <w:p w14:paraId="15631A6D" w14:textId="77777777" w:rsidR="008257EB" w:rsidRPr="00C22FD0" w:rsidRDefault="008257EB" w:rsidP="00A26C6E">
            <w:pPr>
              <w:rPr>
                <w:ins w:id="934" w:author="Author"/>
                <w:rFonts w:ascii="Times New Roman" w:hAnsi="Times New Roman" w:cs="Times New Roman"/>
                <w:sz w:val="20"/>
                <w:szCs w:val="20"/>
              </w:rPr>
            </w:pPr>
          </w:p>
          <w:p w14:paraId="38B64052" w14:textId="5719D73D" w:rsidR="008257EB" w:rsidRPr="00C22FD0" w:rsidRDefault="008257EB" w:rsidP="00A26C6E">
            <w:pPr>
              <w:rPr>
                <w:rFonts w:ascii="Times New Roman" w:hAnsi="Times New Roman" w:cs="Times New Roman"/>
                <w:sz w:val="20"/>
                <w:szCs w:val="20"/>
              </w:rPr>
            </w:pPr>
            <w:ins w:id="935" w:author="Author">
              <w:r w:rsidRPr="00C22FD0">
                <w:rPr>
                  <w:rFonts w:ascii="Times New Roman" w:hAnsi="Times New Roman" w:cs="Times New Roman"/>
                  <w:sz w:val="20"/>
                  <w:szCs w:val="20"/>
                </w:rPr>
                <w:t>If volatility adjustment is not applicable report the same amount as in C0040.</w:t>
              </w:r>
            </w:ins>
          </w:p>
        </w:tc>
      </w:tr>
      <w:tr w:rsidR="00E21451" w:rsidRPr="00C22FD0" w14:paraId="3B9AC916" w14:textId="77777777" w:rsidTr="0040755A">
        <w:tc>
          <w:tcPr>
            <w:tcW w:w="1384" w:type="dxa"/>
            <w:tcBorders>
              <w:bottom w:val="single" w:sz="4" w:space="0" w:color="auto"/>
            </w:tcBorders>
          </w:tcPr>
          <w:p w14:paraId="016C793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C0070/R0040</w:t>
            </w:r>
          </w:p>
        </w:tc>
        <w:tc>
          <w:tcPr>
            <w:tcW w:w="2297" w:type="dxa"/>
            <w:gridSpan w:val="2"/>
            <w:tcBorders>
              <w:bottom w:val="single" w:sz="4" w:space="0" w:color="auto"/>
            </w:tcBorders>
          </w:tcPr>
          <w:p w14:paraId="397258D8" w14:textId="384EF52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volatility adjustment set to zero – Basic own funds –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fencing</w:t>
            </w:r>
            <w:r w:rsidRPr="00C22FD0">
              <w:rPr>
                <w:rFonts w:ascii="Times New Roman" w:hAnsi="Times New Roman"/>
              </w:rPr>
              <w:t xml:space="preserve"> </w:t>
            </w:r>
            <w:r w:rsidRPr="00C22FD0">
              <w:rPr>
                <w:rFonts w:ascii="Times New Roman" w:hAnsi="Times New Roman" w:cs="Times New Roman"/>
                <w:sz w:val="20"/>
                <w:szCs w:val="20"/>
              </w:rPr>
              <w:t>and matching portfolio</w:t>
            </w:r>
          </w:p>
        </w:tc>
        <w:tc>
          <w:tcPr>
            <w:tcW w:w="4813" w:type="dxa"/>
            <w:tcBorders>
              <w:bottom w:val="single" w:sz="4" w:space="0" w:color="auto"/>
            </w:tcBorders>
          </w:tcPr>
          <w:p w14:paraId="72C71C9A" w14:textId="4820A4B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fencing due to the application of the volatility adjustment. It shall reflect the impact of setting the volatility adjustment to zero.</w:t>
            </w:r>
          </w:p>
          <w:p w14:paraId="5BA125D9" w14:textId="77777777" w:rsidR="00E21451" w:rsidRPr="00C22FD0" w:rsidRDefault="00E21451">
            <w:pPr>
              <w:rPr>
                <w:rFonts w:ascii="Times New Roman" w:hAnsi="Times New Roman" w:cs="Times New Roman"/>
                <w:sz w:val="20"/>
                <w:szCs w:val="20"/>
              </w:rPr>
            </w:pPr>
          </w:p>
          <w:p w14:paraId="5035D0DF" w14:textId="6E2BD222" w:rsidR="00E21451" w:rsidRPr="00C22FD0" w:rsidRDefault="00E21451" w:rsidP="0054007A">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w:t>
            </w:r>
            <w:ins w:id="936" w:author="Author">
              <w:r w:rsidR="00F67DA0" w:rsidRPr="00C22FD0">
                <w:rPr>
                  <w:rFonts w:ascii="Times New Roman" w:hAnsi="Times New Roman" w:cs="Times New Roman"/>
                  <w:sz w:val="20"/>
                  <w:szCs w:val="20"/>
                  <w:rPrChange w:id="937" w:author="Author">
                    <w:rPr>
                      <w:rFonts w:ascii="Times New Roman" w:hAnsi="Times New Roman" w:cs="Times New Roman"/>
                      <w:sz w:val="20"/>
                      <w:szCs w:val="20"/>
                      <w:highlight w:val="yellow"/>
                    </w:rPr>
                  </w:rPrChange>
                </w:rPr>
                <w:t xml:space="preserve">calculated </w:t>
              </w:r>
            </w:ins>
            <w:r w:rsidRPr="00C22FD0">
              <w:rPr>
                <w:rFonts w:ascii="Times New Roman" w:hAnsi="Times New Roman" w:cs="Times New Roman"/>
                <w:sz w:val="20"/>
                <w:szCs w:val="20"/>
              </w:rPr>
              <w:t xml:space="preserve">considering </w:t>
            </w:r>
            <w:ins w:id="938" w:author="Author">
              <w:r w:rsidR="00F67DA0" w:rsidRPr="00C22FD0">
                <w:rPr>
                  <w:rFonts w:ascii="Times New Roman" w:hAnsi="Times New Roman" w:cs="Times New Roman"/>
                  <w:sz w:val="20"/>
                  <w:szCs w:val="20"/>
                  <w:rPrChange w:id="939"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volatility adjustment and without other transitional measures and the </w:t>
            </w:r>
            <w:del w:id="940" w:author="Author">
              <w:r w:rsidRPr="00C22FD0" w:rsidDel="0054007A">
                <w:rPr>
                  <w:rFonts w:ascii="Times New Roman" w:hAnsi="Times New Roman" w:cs="Times New Roman"/>
                  <w:sz w:val="20"/>
                  <w:szCs w:val="20"/>
                </w:rPr>
                <w:delText xml:space="preserve">maximum between the </w:delText>
              </w:r>
            </w:del>
            <w:r w:rsidRPr="00C22FD0">
              <w:rPr>
                <w:rFonts w:ascii="Times New Roman" w:hAnsi="Times New Roman" w:cs="Times New Roman"/>
                <w:sz w:val="20"/>
                <w:szCs w:val="20"/>
              </w:rPr>
              <w:t>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w:t>
            </w:r>
            <w:ins w:id="941" w:author="Author">
              <w:r w:rsidR="00F67DA0" w:rsidRPr="00C22FD0">
                <w:rPr>
                  <w:rFonts w:ascii="Times New Roman" w:hAnsi="Times New Roman" w:cs="Times New Roman"/>
                  <w:sz w:val="20"/>
                  <w:szCs w:val="20"/>
                  <w:rPrChange w:id="942" w:author="Author">
                    <w:rPr>
                      <w:rFonts w:ascii="Times New Roman" w:hAnsi="Times New Roman" w:cs="Times New Roman"/>
                      <w:sz w:val="20"/>
                      <w:szCs w:val="20"/>
                      <w:highlight w:val="yellow"/>
                    </w:rPr>
                  </w:rPrChange>
                </w:rPr>
                <w:t>calculated with the</w:t>
              </w:r>
            </w:ins>
            <w:del w:id="943" w:author="Author">
              <w:r w:rsidRPr="00C22FD0" w:rsidDel="00F67DA0">
                <w:rPr>
                  <w:rFonts w:ascii="Times New Roman" w:hAnsi="Times New Roman" w:cs="Times New Roman"/>
                  <w:sz w:val="20"/>
                  <w:szCs w:val="20"/>
                </w:rPr>
                <w:delText>considering</w:delText>
              </w:r>
            </w:del>
            <w:r w:rsidRPr="00C22FD0">
              <w:rPr>
                <w:rFonts w:ascii="Times New Roman" w:hAnsi="Times New Roman" w:cs="Times New Roman"/>
                <w:sz w:val="20"/>
                <w:szCs w:val="20"/>
              </w:rPr>
              <w:t xml:space="preserve"> technical provisions reported under </w:t>
            </w:r>
            <w:del w:id="944" w:author="Author">
              <w:r w:rsidRPr="00C22FD0" w:rsidDel="0054007A">
                <w:rPr>
                  <w:rFonts w:ascii="Times New Roman" w:hAnsi="Times New Roman" w:cs="Times New Roman"/>
                  <w:sz w:val="20"/>
                  <w:szCs w:val="20"/>
                </w:rPr>
                <w:delText xml:space="preserve">C0010, C0020 and </w:delText>
              </w:r>
            </w:del>
            <w:r w:rsidRPr="00C22FD0">
              <w:rPr>
                <w:rFonts w:ascii="Times New Roman" w:hAnsi="Times New Roman" w:cs="Times New Roman"/>
                <w:sz w:val="20"/>
                <w:szCs w:val="20"/>
              </w:rPr>
              <w:t xml:space="preserve">C0040. </w:t>
            </w:r>
          </w:p>
        </w:tc>
      </w:tr>
      <w:tr w:rsidR="00E21451" w:rsidRPr="00C22FD0" w14:paraId="7CFBB5BD" w14:textId="77777777" w:rsidTr="0040755A">
        <w:tc>
          <w:tcPr>
            <w:tcW w:w="1384" w:type="dxa"/>
            <w:tcBorders>
              <w:bottom w:val="single" w:sz="4" w:space="0" w:color="auto"/>
            </w:tcBorders>
          </w:tcPr>
          <w:p w14:paraId="3C21352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C0080/R0040</w:t>
            </w:r>
          </w:p>
        </w:tc>
        <w:tc>
          <w:tcPr>
            <w:tcW w:w="2297" w:type="dxa"/>
            <w:gridSpan w:val="2"/>
            <w:tcBorders>
              <w:bottom w:val="single" w:sz="4" w:space="0" w:color="auto"/>
            </w:tcBorders>
          </w:tcPr>
          <w:p w14:paraId="6101AD34" w14:textId="34F5F8C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matching adjustment and without all the others – Basic own funds –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fencing</w:t>
            </w:r>
            <w:r w:rsidRPr="00C22FD0">
              <w:rPr>
                <w:rFonts w:ascii="Times New Roman" w:hAnsi="Times New Roman"/>
              </w:rPr>
              <w:t xml:space="preserve"> </w:t>
            </w:r>
            <w:r w:rsidRPr="00C22FD0">
              <w:rPr>
                <w:rFonts w:ascii="Times New Roman" w:hAnsi="Times New Roman" w:cs="Times New Roman"/>
                <w:sz w:val="20"/>
                <w:szCs w:val="20"/>
              </w:rPr>
              <w:t>and matching portfolio</w:t>
            </w:r>
          </w:p>
        </w:tc>
        <w:tc>
          <w:tcPr>
            <w:tcW w:w="4813" w:type="dxa"/>
            <w:tcBorders>
              <w:bottom w:val="single" w:sz="4" w:space="0" w:color="auto"/>
            </w:tcBorders>
          </w:tcPr>
          <w:p w14:paraId="064EAC75" w14:textId="77777777" w:rsidR="00E21451" w:rsidRPr="00C22FD0" w:rsidRDefault="00E21451">
            <w:pPr>
              <w:rPr>
                <w:ins w:id="945" w:author="Author"/>
                <w:rFonts w:ascii="Times New Roman" w:hAnsi="Times New Roman" w:cs="Times New Roman"/>
                <w:sz w:val="20"/>
                <w:szCs w:val="20"/>
              </w:rPr>
            </w:pPr>
            <w:r w:rsidRPr="00C22FD0">
              <w:rPr>
                <w:rFonts w:ascii="Times New Roman" w:hAnsi="Times New Roman" w:cs="Times New Roman"/>
                <w:sz w:val="20"/>
                <w:szCs w:val="20"/>
              </w:rPr>
              <w:t>Total amount of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fencing calculated considering technical provisions without any LTG measure.</w:t>
            </w:r>
          </w:p>
          <w:p w14:paraId="133AB3B6" w14:textId="77777777" w:rsidR="008257EB" w:rsidRPr="00C22FD0" w:rsidRDefault="008257EB">
            <w:pPr>
              <w:rPr>
                <w:ins w:id="946" w:author="Author"/>
                <w:rFonts w:ascii="Times New Roman" w:hAnsi="Times New Roman" w:cs="Times New Roman"/>
                <w:sz w:val="20"/>
                <w:szCs w:val="20"/>
              </w:rPr>
            </w:pPr>
          </w:p>
          <w:p w14:paraId="185E8407" w14:textId="4E0D113A" w:rsidR="008257EB" w:rsidRPr="00C22FD0" w:rsidRDefault="008257EB">
            <w:pPr>
              <w:rPr>
                <w:rFonts w:ascii="Times New Roman" w:hAnsi="Times New Roman" w:cs="Times New Roman"/>
                <w:sz w:val="20"/>
                <w:szCs w:val="20"/>
              </w:rPr>
            </w:pPr>
            <w:ins w:id="947" w:author="Author">
              <w:r w:rsidRPr="00C22FD0">
                <w:rPr>
                  <w:rFonts w:ascii="Times New Roman" w:hAnsi="Times New Roman" w:cs="Times New Roman"/>
                  <w:sz w:val="20"/>
                  <w:szCs w:val="20"/>
                </w:rPr>
                <w:t>If matching adjustment is not applicable report the same amount as in C0060.</w:t>
              </w:r>
            </w:ins>
          </w:p>
        </w:tc>
      </w:tr>
      <w:tr w:rsidR="00E21451" w:rsidRPr="00C22FD0" w14:paraId="7AC2C7A7" w14:textId="77777777" w:rsidTr="0040755A">
        <w:tc>
          <w:tcPr>
            <w:tcW w:w="1384" w:type="dxa"/>
            <w:tcBorders>
              <w:bottom w:val="single" w:sz="4" w:space="0" w:color="auto"/>
            </w:tcBorders>
          </w:tcPr>
          <w:p w14:paraId="5F78128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C0090/R0040</w:t>
            </w:r>
          </w:p>
        </w:tc>
        <w:tc>
          <w:tcPr>
            <w:tcW w:w="2297" w:type="dxa"/>
            <w:gridSpan w:val="2"/>
            <w:tcBorders>
              <w:bottom w:val="single" w:sz="4" w:space="0" w:color="auto"/>
            </w:tcBorders>
          </w:tcPr>
          <w:p w14:paraId="1C6B195D" w14:textId="702D4608"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Impact of matching adjustment set to zero – Basic own funds – Restricted own funds due </w:t>
            </w:r>
            <w:r w:rsidRPr="00C22FD0">
              <w:rPr>
                <w:rFonts w:ascii="Times New Roman" w:hAnsi="Times New Roman" w:cs="Times New Roman"/>
                <w:sz w:val="20"/>
                <w:szCs w:val="20"/>
              </w:rPr>
              <w:lastRenderedPageBreak/>
              <w:t>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fencing</w:t>
            </w:r>
            <w:r w:rsidRPr="00C22FD0">
              <w:rPr>
                <w:rFonts w:ascii="Times New Roman" w:hAnsi="Times New Roman"/>
              </w:rPr>
              <w:t xml:space="preserve"> </w:t>
            </w:r>
            <w:r w:rsidRPr="00C22FD0">
              <w:rPr>
                <w:rFonts w:ascii="Times New Roman" w:hAnsi="Times New Roman" w:cs="Times New Roman"/>
                <w:sz w:val="20"/>
                <w:szCs w:val="20"/>
              </w:rPr>
              <w:t>and matching portfolio</w:t>
            </w:r>
          </w:p>
        </w:tc>
        <w:tc>
          <w:tcPr>
            <w:tcW w:w="4813" w:type="dxa"/>
            <w:tcBorders>
              <w:bottom w:val="single" w:sz="4" w:space="0" w:color="auto"/>
            </w:tcBorders>
          </w:tcPr>
          <w:p w14:paraId="53B8BC3B" w14:textId="13E495B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lastRenderedPageBreak/>
              <w:t>Amount of the adjustment to the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due to the application of the matching adjustment. It shall include the impact of setting the volatility adjustment and the matching </w:t>
            </w:r>
            <w:r w:rsidRPr="00C22FD0">
              <w:rPr>
                <w:rFonts w:ascii="Times New Roman" w:hAnsi="Times New Roman" w:cs="Times New Roman"/>
                <w:sz w:val="20"/>
                <w:szCs w:val="20"/>
              </w:rPr>
              <w:lastRenderedPageBreak/>
              <w:t>adjustment to zero.</w:t>
            </w:r>
          </w:p>
          <w:p w14:paraId="711A0D28" w14:textId="77777777" w:rsidR="00E21451" w:rsidRPr="00C22FD0" w:rsidRDefault="00E21451">
            <w:pPr>
              <w:rPr>
                <w:rFonts w:ascii="Times New Roman" w:hAnsi="Times New Roman" w:cs="Times New Roman"/>
                <w:sz w:val="20"/>
                <w:szCs w:val="20"/>
              </w:rPr>
            </w:pPr>
          </w:p>
          <w:p w14:paraId="0F779CB0" w14:textId="4B4BB254" w:rsidR="00E21451" w:rsidRPr="00C22FD0" w:rsidRDefault="00E21451" w:rsidP="0054007A">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w:t>
            </w:r>
            <w:ins w:id="948" w:author="Author">
              <w:r w:rsidR="0088170D" w:rsidRPr="00C22FD0">
                <w:rPr>
                  <w:rFonts w:ascii="Times New Roman" w:hAnsi="Times New Roman" w:cs="Times New Roman"/>
                  <w:sz w:val="20"/>
                  <w:szCs w:val="20"/>
                  <w:rPrChange w:id="949" w:author="Author">
                    <w:rPr>
                      <w:rFonts w:ascii="Times New Roman" w:hAnsi="Times New Roman" w:cs="Times New Roman"/>
                      <w:sz w:val="20"/>
                      <w:szCs w:val="20"/>
                      <w:highlight w:val="yellow"/>
                    </w:rPr>
                  </w:rPrChange>
                </w:rPr>
                <w:t xml:space="preserve">calculated </w:t>
              </w:r>
            </w:ins>
            <w:r w:rsidRPr="00C22FD0">
              <w:rPr>
                <w:rFonts w:ascii="Times New Roman" w:hAnsi="Times New Roman" w:cs="Times New Roman"/>
                <w:sz w:val="20"/>
                <w:szCs w:val="20"/>
              </w:rPr>
              <w:t xml:space="preserve">considering </w:t>
            </w:r>
            <w:ins w:id="950" w:author="Author">
              <w:r w:rsidR="0088170D" w:rsidRPr="00C22FD0">
                <w:rPr>
                  <w:rFonts w:ascii="Times New Roman" w:hAnsi="Times New Roman" w:cs="Times New Roman"/>
                  <w:sz w:val="20"/>
                  <w:szCs w:val="20"/>
                  <w:rPrChange w:id="951"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matching adjustment and without all the other transitional measures and the </w:t>
            </w:r>
            <w:del w:id="952" w:author="Author">
              <w:r w:rsidRPr="00C22FD0" w:rsidDel="0054007A">
                <w:rPr>
                  <w:rFonts w:ascii="Times New Roman" w:hAnsi="Times New Roman" w:cs="Times New Roman"/>
                  <w:sz w:val="20"/>
                  <w:szCs w:val="20"/>
                </w:rPr>
                <w:delText xml:space="preserve">maximum between the </w:delText>
              </w:r>
            </w:del>
            <w:r w:rsidRPr="00C22FD0">
              <w:rPr>
                <w:rFonts w:ascii="Times New Roman" w:hAnsi="Times New Roman" w:cs="Times New Roman"/>
                <w:sz w:val="20"/>
                <w:szCs w:val="20"/>
              </w:rPr>
              <w:t>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w:t>
            </w:r>
            <w:ins w:id="953" w:author="Author">
              <w:r w:rsidR="0088170D" w:rsidRPr="00C22FD0">
                <w:rPr>
                  <w:rFonts w:ascii="Times New Roman" w:hAnsi="Times New Roman" w:cs="Times New Roman"/>
                  <w:sz w:val="20"/>
                  <w:szCs w:val="20"/>
                  <w:rPrChange w:id="954" w:author="Author">
                    <w:rPr>
                      <w:rFonts w:ascii="Times New Roman" w:hAnsi="Times New Roman" w:cs="Times New Roman"/>
                      <w:sz w:val="20"/>
                      <w:szCs w:val="20"/>
                      <w:highlight w:val="yellow"/>
                    </w:rPr>
                  </w:rPrChange>
                </w:rPr>
                <w:t xml:space="preserve">calculated with the </w:t>
              </w:r>
            </w:ins>
            <w:del w:id="955" w:author="Author">
              <w:r w:rsidRPr="00C22FD0" w:rsidDel="0088170D">
                <w:rPr>
                  <w:rFonts w:ascii="Times New Roman" w:hAnsi="Times New Roman" w:cs="Times New Roman"/>
                  <w:sz w:val="20"/>
                  <w:szCs w:val="20"/>
                </w:rPr>
                <w:delText xml:space="preserve">considering </w:delText>
              </w:r>
            </w:del>
            <w:r w:rsidRPr="00C22FD0">
              <w:rPr>
                <w:rFonts w:ascii="Times New Roman" w:hAnsi="Times New Roman" w:cs="Times New Roman"/>
                <w:sz w:val="20"/>
                <w:szCs w:val="20"/>
              </w:rPr>
              <w:t xml:space="preserve">technical provisions reported under </w:t>
            </w:r>
            <w:del w:id="956" w:author="Author">
              <w:r w:rsidRPr="00C22FD0" w:rsidDel="0054007A">
                <w:rPr>
                  <w:rFonts w:ascii="Times New Roman" w:hAnsi="Times New Roman" w:cs="Times New Roman"/>
                  <w:sz w:val="20"/>
                  <w:szCs w:val="20"/>
                </w:rPr>
                <w:delText xml:space="preserve">C0010, C0020, C0040 and </w:delText>
              </w:r>
            </w:del>
            <w:r w:rsidRPr="00C22FD0">
              <w:rPr>
                <w:rFonts w:ascii="Times New Roman" w:hAnsi="Times New Roman" w:cs="Times New Roman"/>
                <w:sz w:val="20"/>
                <w:szCs w:val="20"/>
              </w:rPr>
              <w:t xml:space="preserve">C0060. </w:t>
            </w:r>
          </w:p>
        </w:tc>
      </w:tr>
      <w:tr w:rsidR="00E21451" w:rsidRPr="00C22FD0" w14:paraId="315A6A97" w14:textId="77777777" w:rsidTr="0040755A">
        <w:tc>
          <w:tcPr>
            <w:tcW w:w="1384" w:type="dxa"/>
            <w:tcBorders>
              <w:bottom w:val="single" w:sz="4" w:space="0" w:color="auto"/>
            </w:tcBorders>
          </w:tcPr>
          <w:p w14:paraId="1D7248F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C0100/R0040</w:t>
            </w:r>
          </w:p>
        </w:tc>
        <w:tc>
          <w:tcPr>
            <w:tcW w:w="2297" w:type="dxa"/>
            <w:gridSpan w:val="2"/>
            <w:tcBorders>
              <w:bottom w:val="single" w:sz="4" w:space="0" w:color="auto"/>
            </w:tcBorders>
          </w:tcPr>
          <w:p w14:paraId="44659913" w14:textId="6A8D0C3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Impact of all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Basic own funds –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fencing</w:t>
            </w:r>
            <w:r w:rsidRPr="00C22FD0">
              <w:rPr>
                <w:rFonts w:ascii="Times New Roman" w:hAnsi="Times New Roman"/>
              </w:rPr>
              <w:t xml:space="preserve"> </w:t>
            </w:r>
            <w:r w:rsidRPr="00C22FD0">
              <w:rPr>
                <w:rFonts w:ascii="Times New Roman" w:hAnsi="Times New Roman" w:cs="Times New Roman"/>
                <w:sz w:val="20"/>
                <w:szCs w:val="20"/>
              </w:rPr>
              <w:t>and matching portfolio</w:t>
            </w:r>
          </w:p>
        </w:tc>
        <w:tc>
          <w:tcPr>
            <w:tcW w:w="4813" w:type="dxa"/>
            <w:tcBorders>
              <w:bottom w:val="single" w:sz="4" w:space="0" w:color="auto"/>
            </w:tcBorders>
          </w:tcPr>
          <w:p w14:paraId="08AE3EFA" w14:textId="401A8AA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restricted own funds due to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fencing due to the application of the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w:t>
            </w:r>
          </w:p>
          <w:p w14:paraId="1FB2C4D4" w14:textId="77777777" w:rsidR="00E21451" w:rsidRPr="00C22FD0" w:rsidRDefault="00E21451">
            <w:pPr>
              <w:rPr>
                <w:rFonts w:ascii="Times New Roman" w:hAnsi="Times New Roman" w:cs="Times New Roman"/>
                <w:sz w:val="20"/>
                <w:szCs w:val="20"/>
              </w:rPr>
            </w:pPr>
          </w:p>
          <w:p w14:paraId="2835C1D9" w14:textId="77777777" w:rsidR="00E21451" w:rsidRPr="00C22FD0" w:rsidRDefault="00E21451">
            <w:pPr>
              <w:rPr>
                <w:rFonts w:ascii="Times New Roman" w:hAnsi="Times New Roman" w:cs="Times New Roman"/>
                <w:sz w:val="20"/>
                <w:szCs w:val="20"/>
              </w:rPr>
            </w:pPr>
          </w:p>
        </w:tc>
      </w:tr>
      <w:tr w:rsidR="00E21451" w:rsidRPr="00C22FD0" w14:paraId="573889DC" w14:textId="77777777" w:rsidTr="0040755A">
        <w:tc>
          <w:tcPr>
            <w:tcW w:w="1384" w:type="dxa"/>
          </w:tcPr>
          <w:p w14:paraId="74B7E4A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C0010/R0050</w:t>
            </w:r>
          </w:p>
        </w:tc>
        <w:tc>
          <w:tcPr>
            <w:tcW w:w="2297" w:type="dxa"/>
            <w:gridSpan w:val="2"/>
          </w:tcPr>
          <w:p w14:paraId="4DCB53D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Amount with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Eligible own funds to meet SCR</w:t>
            </w:r>
          </w:p>
        </w:tc>
        <w:tc>
          <w:tcPr>
            <w:tcW w:w="4813" w:type="dxa"/>
          </w:tcPr>
          <w:p w14:paraId="0C5C97CF"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 calculated considering technical provisions including the adjustments due to the long term guarantee measures and transitional measures.</w:t>
            </w:r>
          </w:p>
        </w:tc>
      </w:tr>
      <w:tr w:rsidR="00E21451" w:rsidRPr="00C22FD0" w14:paraId="38C14499" w14:textId="77777777" w:rsidTr="0040755A">
        <w:tc>
          <w:tcPr>
            <w:tcW w:w="1384" w:type="dxa"/>
          </w:tcPr>
          <w:p w14:paraId="2F0D967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C0020/R0050</w:t>
            </w:r>
          </w:p>
        </w:tc>
        <w:tc>
          <w:tcPr>
            <w:tcW w:w="2297" w:type="dxa"/>
            <w:gridSpan w:val="2"/>
          </w:tcPr>
          <w:p w14:paraId="3752090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technical provisions – Eligible own funds to meet SCR</w:t>
            </w:r>
          </w:p>
        </w:tc>
        <w:tc>
          <w:tcPr>
            <w:tcW w:w="4813" w:type="dxa"/>
          </w:tcPr>
          <w:p w14:paraId="73D32706" w14:textId="5AFAEAF1" w:rsidR="00E21451" w:rsidRPr="00C22FD0" w:rsidRDefault="00E21451" w:rsidP="00A26C6E">
            <w:pPr>
              <w:rPr>
                <w:ins w:id="957"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eligible own funds to meet SCR calculated considering technical provisions without the adjustment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but keeping </w:t>
            </w:r>
            <w:ins w:id="958" w:author="Author">
              <w:r w:rsidR="00FB41A7" w:rsidRPr="00C22FD0">
                <w:rPr>
                  <w:rFonts w:ascii="Times New Roman" w:hAnsi="Times New Roman" w:cs="Times New Roman"/>
                  <w:sz w:val="20"/>
                  <w:szCs w:val="20"/>
                </w:rPr>
                <w:t xml:space="preserve">the transitional on interest rates as well as </w:t>
              </w:r>
            </w:ins>
            <w:r w:rsidRPr="00C22FD0">
              <w:rPr>
                <w:rFonts w:ascii="Times New Roman" w:hAnsi="Times New Roman" w:cs="Times New Roman"/>
                <w:sz w:val="20"/>
                <w:szCs w:val="20"/>
              </w:rPr>
              <w:t>the adjustments due to the volatility adjustment and the matching adjustment.</w:t>
            </w:r>
          </w:p>
          <w:p w14:paraId="068D1954" w14:textId="77777777" w:rsidR="008257EB" w:rsidRPr="00C22FD0" w:rsidRDefault="008257EB" w:rsidP="00A26C6E">
            <w:pPr>
              <w:rPr>
                <w:ins w:id="959" w:author="Author"/>
                <w:rFonts w:ascii="Times New Roman" w:hAnsi="Times New Roman" w:cs="Times New Roman"/>
                <w:sz w:val="20"/>
                <w:szCs w:val="20"/>
              </w:rPr>
            </w:pPr>
          </w:p>
          <w:p w14:paraId="61313B6A" w14:textId="6E1160A3" w:rsidR="008257EB" w:rsidRPr="00C22FD0" w:rsidRDefault="008257EB" w:rsidP="00A26C6E">
            <w:pPr>
              <w:rPr>
                <w:rFonts w:ascii="Times New Roman" w:hAnsi="Times New Roman" w:cs="Times New Roman"/>
                <w:sz w:val="20"/>
                <w:szCs w:val="20"/>
              </w:rPr>
            </w:pPr>
            <w:ins w:id="960" w:author="Author">
              <w:r w:rsidRPr="00C22FD0">
                <w:rPr>
                  <w:rFonts w:ascii="Times New Roman" w:hAnsi="Times New Roman" w:cs="Times New Roman"/>
                  <w:sz w:val="20"/>
                  <w:szCs w:val="20"/>
                </w:rPr>
                <w:t>If transitional deduction to technical provisions is not applicable report the same amount as in C0010.</w:t>
              </w:r>
            </w:ins>
          </w:p>
        </w:tc>
      </w:tr>
      <w:tr w:rsidR="00E21451" w:rsidRPr="00C22FD0" w14:paraId="217687FE" w14:textId="77777777" w:rsidTr="0040755A">
        <w:tc>
          <w:tcPr>
            <w:tcW w:w="1384" w:type="dxa"/>
          </w:tcPr>
          <w:p w14:paraId="69717B6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C0030/R0050</w:t>
            </w:r>
          </w:p>
        </w:tc>
        <w:tc>
          <w:tcPr>
            <w:tcW w:w="2297" w:type="dxa"/>
            <w:gridSpan w:val="2"/>
          </w:tcPr>
          <w:p w14:paraId="4198AFE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technical provisions – Eligible own funds to meet SCR</w:t>
            </w:r>
          </w:p>
        </w:tc>
        <w:tc>
          <w:tcPr>
            <w:tcW w:w="4813" w:type="dxa"/>
          </w:tcPr>
          <w:p w14:paraId="19A130AC" w14:textId="17ADAF6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eligible own funds to meet SCR due to the application of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w:t>
            </w:r>
          </w:p>
          <w:p w14:paraId="57D504B5" w14:textId="77777777" w:rsidR="00E21451" w:rsidRPr="00C22FD0" w:rsidRDefault="00E21451">
            <w:pPr>
              <w:rPr>
                <w:rFonts w:ascii="Times New Roman" w:hAnsi="Times New Roman" w:cs="Times New Roman"/>
                <w:sz w:val="20"/>
                <w:szCs w:val="20"/>
              </w:rPr>
            </w:pPr>
          </w:p>
          <w:p w14:paraId="222285DF" w14:textId="74FF8897" w:rsidR="00E21451" w:rsidRPr="00C22FD0" w:rsidRDefault="00E21451" w:rsidP="00A26C6E">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eligible own funds to meet SCR calculated considering </w:t>
            </w:r>
            <w:ins w:id="961" w:author="Author">
              <w:r w:rsidR="0088170D" w:rsidRPr="00C22FD0">
                <w:rPr>
                  <w:rFonts w:ascii="Times New Roman" w:hAnsi="Times New Roman" w:cs="Times New Roman"/>
                  <w:sz w:val="20"/>
                  <w:szCs w:val="20"/>
                  <w:rPrChange w:id="962"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and </w:t>
            </w:r>
            <w:ins w:id="963" w:author="Author">
              <w:r w:rsidR="0088170D" w:rsidRPr="00C22FD0">
                <w:rPr>
                  <w:rFonts w:ascii="Times New Roman" w:hAnsi="Times New Roman" w:cs="Times New Roman"/>
                  <w:sz w:val="20"/>
                  <w:szCs w:val="20"/>
                </w:rPr>
                <w:t>the eligible own funds to meet SCR</w:t>
              </w:r>
            </w:ins>
            <w:del w:id="964" w:author="Author">
              <w:r w:rsidRPr="00C22FD0" w:rsidDel="0088170D">
                <w:rPr>
                  <w:rFonts w:ascii="Times New Roman" w:hAnsi="Times New Roman" w:cs="Times New Roman"/>
                  <w:sz w:val="20"/>
                  <w:szCs w:val="20"/>
                </w:rPr>
                <w:delText>considering</w:delText>
              </w:r>
            </w:del>
            <w:r w:rsidRPr="00C22FD0">
              <w:rPr>
                <w:rFonts w:ascii="Times New Roman" w:hAnsi="Times New Roman" w:cs="Times New Roman"/>
                <w:sz w:val="20"/>
                <w:szCs w:val="20"/>
              </w:rPr>
              <w:t xml:space="preserve"> </w:t>
            </w:r>
            <w:ins w:id="965" w:author="Author">
              <w:r w:rsidR="0088170D" w:rsidRPr="00C22FD0">
                <w:rPr>
                  <w:rFonts w:ascii="Times New Roman" w:hAnsi="Times New Roman" w:cs="Times New Roman"/>
                  <w:sz w:val="20"/>
                  <w:szCs w:val="20"/>
                  <w:rPrChange w:id="966" w:author="Author">
                    <w:rPr>
                      <w:rFonts w:ascii="Times New Roman" w:hAnsi="Times New Roman" w:cs="Times New Roman"/>
                      <w:sz w:val="20"/>
                      <w:szCs w:val="20"/>
                      <w:highlight w:val="yellow"/>
                    </w:rPr>
                  </w:rPrChange>
                </w:rPr>
                <w:t xml:space="preserve">calculated with the </w:t>
              </w:r>
            </w:ins>
            <w:r w:rsidRPr="00C22FD0">
              <w:rPr>
                <w:rFonts w:ascii="Times New Roman" w:hAnsi="Times New Roman" w:cs="Times New Roman"/>
                <w:sz w:val="20"/>
                <w:szCs w:val="20"/>
              </w:rPr>
              <w:t>technical provisions with LTG and transitional measures.</w:t>
            </w:r>
          </w:p>
        </w:tc>
      </w:tr>
      <w:tr w:rsidR="00E21451" w:rsidRPr="00C22FD0" w14:paraId="7673B868" w14:textId="77777777" w:rsidTr="0040755A">
        <w:tc>
          <w:tcPr>
            <w:tcW w:w="1384" w:type="dxa"/>
          </w:tcPr>
          <w:p w14:paraId="5B4BD5C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C0040/R0050</w:t>
            </w:r>
          </w:p>
        </w:tc>
        <w:tc>
          <w:tcPr>
            <w:tcW w:w="2297" w:type="dxa"/>
            <w:gridSpan w:val="2"/>
          </w:tcPr>
          <w:p w14:paraId="0755A145"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interest rate  – Eligible own funds to meet SCR</w:t>
            </w:r>
          </w:p>
        </w:tc>
        <w:tc>
          <w:tcPr>
            <w:tcW w:w="4813" w:type="dxa"/>
          </w:tcPr>
          <w:p w14:paraId="3A4D902F" w14:textId="670162F9" w:rsidR="00E21451" w:rsidRPr="00C22FD0" w:rsidRDefault="00E21451">
            <w:pPr>
              <w:rPr>
                <w:ins w:id="967"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eligible own funds to meet SCR calculated considering technical provisions without the adjustment due to the transitional </w:t>
            </w:r>
            <w:r w:rsidR="00442A5F" w:rsidRPr="00C22FD0">
              <w:rPr>
                <w:rFonts w:ascii="Times New Roman" w:hAnsi="Times New Roman" w:cs="Times New Roman"/>
                <w:sz w:val="20"/>
                <w:szCs w:val="20"/>
              </w:rPr>
              <w:t>adjustment to the relevant risk-free interest rate term structure</w:t>
            </w:r>
            <w:ins w:id="968" w:author="Author">
              <w:r w:rsidR="00FB41A7" w:rsidRPr="00C22FD0">
                <w:rPr>
                  <w:rFonts w:ascii="Times New Roman" w:hAnsi="Times New Roman" w:cs="Times New Roman"/>
                  <w:sz w:val="20"/>
                  <w:szCs w:val="20"/>
                </w:rPr>
                <w:t xml:space="preserve"> and without the transitional on technical provisions</w:t>
              </w:r>
            </w:ins>
            <w:r w:rsidRPr="00C22FD0">
              <w:rPr>
                <w:rFonts w:ascii="Times New Roman" w:hAnsi="Times New Roman" w:cs="Times New Roman"/>
                <w:sz w:val="20"/>
                <w:szCs w:val="20"/>
              </w:rPr>
              <w:t>, but keeping the adjustments due to the volatility adjustment and the matching adjustment.</w:t>
            </w:r>
          </w:p>
          <w:p w14:paraId="4CA12E18" w14:textId="77777777" w:rsidR="008257EB" w:rsidRPr="00C22FD0" w:rsidRDefault="008257EB">
            <w:pPr>
              <w:rPr>
                <w:ins w:id="969" w:author="Author"/>
                <w:rFonts w:ascii="Times New Roman" w:hAnsi="Times New Roman" w:cs="Times New Roman"/>
                <w:sz w:val="20"/>
                <w:szCs w:val="20"/>
              </w:rPr>
            </w:pPr>
          </w:p>
          <w:p w14:paraId="7B188358" w14:textId="5E723272" w:rsidR="008257EB" w:rsidRPr="00C22FD0" w:rsidRDefault="008257EB">
            <w:pPr>
              <w:rPr>
                <w:rFonts w:ascii="Times New Roman" w:hAnsi="Times New Roman" w:cs="Times New Roman"/>
                <w:sz w:val="20"/>
                <w:szCs w:val="20"/>
              </w:rPr>
            </w:pPr>
            <w:ins w:id="970" w:author="Author">
              <w:r w:rsidRPr="00C22FD0">
                <w:rPr>
                  <w:rFonts w:ascii="Times New Roman" w:hAnsi="Times New Roman" w:cs="Times New Roman"/>
                  <w:sz w:val="20"/>
                  <w:szCs w:val="20"/>
                </w:rPr>
                <w:t>If transitional adjustment to the relevant risk-free interest rate term structure is not applicable report the same amount as in C0020.</w:t>
              </w:r>
            </w:ins>
          </w:p>
        </w:tc>
      </w:tr>
      <w:tr w:rsidR="00E21451" w:rsidRPr="00C22FD0" w14:paraId="287A347C" w14:textId="77777777" w:rsidTr="0040755A">
        <w:tc>
          <w:tcPr>
            <w:tcW w:w="1384" w:type="dxa"/>
          </w:tcPr>
          <w:p w14:paraId="50766E22"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C0050/R0050</w:t>
            </w:r>
          </w:p>
        </w:tc>
        <w:tc>
          <w:tcPr>
            <w:tcW w:w="2297" w:type="dxa"/>
            <w:gridSpan w:val="2"/>
          </w:tcPr>
          <w:p w14:paraId="6A6BEE0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interest rate – Eligible own funds to meet SCR</w:t>
            </w:r>
          </w:p>
        </w:tc>
        <w:tc>
          <w:tcPr>
            <w:tcW w:w="4813" w:type="dxa"/>
          </w:tcPr>
          <w:p w14:paraId="4997A763" w14:textId="1455E6D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eligible own funds to meet SCR due to the application of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w:t>
            </w:r>
          </w:p>
          <w:p w14:paraId="59FD4BD1" w14:textId="77777777" w:rsidR="00E21451" w:rsidRPr="00C22FD0" w:rsidRDefault="00E21451">
            <w:pPr>
              <w:rPr>
                <w:rFonts w:ascii="Times New Roman" w:hAnsi="Times New Roman" w:cs="Times New Roman"/>
                <w:sz w:val="20"/>
                <w:szCs w:val="20"/>
              </w:rPr>
            </w:pPr>
          </w:p>
          <w:p w14:paraId="65527C5F" w14:textId="67DB6C1E" w:rsidR="00E21451" w:rsidRPr="00C22FD0" w:rsidRDefault="00E21451" w:rsidP="008257EB">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eligible own funds to meet SCR calculated considering </w:t>
            </w:r>
            <w:ins w:id="971" w:author="Author">
              <w:r w:rsidR="0088170D" w:rsidRPr="00C22FD0">
                <w:rPr>
                  <w:rFonts w:ascii="Times New Roman" w:hAnsi="Times New Roman" w:cs="Times New Roman"/>
                  <w:sz w:val="20"/>
                  <w:szCs w:val="20"/>
                  <w:rPrChange w:id="972"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w:t>
            </w:r>
            <w:del w:id="973" w:author="Author">
              <w:r w:rsidRPr="00C22FD0" w:rsidDel="0054007A">
                <w:rPr>
                  <w:rFonts w:ascii="Times New Roman" w:hAnsi="Times New Roman" w:cs="Times New Roman"/>
                  <w:sz w:val="20"/>
                  <w:szCs w:val="20"/>
                </w:rPr>
                <w:lastRenderedPageBreak/>
                <w:delText xml:space="preserve">considering </w:delText>
              </w:r>
            </w:del>
            <w:ins w:id="974" w:author="Author">
              <w:r w:rsidR="0088170D" w:rsidRPr="00C22FD0">
                <w:rPr>
                  <w:rFonts w:ascii="Times New Roman" w:hAnsi="Times New Roman" w:cs="Times New Roman"/>
                  <w:sz w:val="20"/>
                  <w:szCs w:val="20"/>
                </w:rPr>
                <w:t>the eligible own funds to meet SCR calculated with the</w:t>
              </w:r>
              <w:r w:rsidR="0054007A" w:rsidRPr="00C22FD0">
                <w:rPr>
                  <w:rFonts w:ascii="Times New Roman" w:hAnsi="Times New Roman" w:cs="Times New Roman"/>
                  <w:sz w:val="20"/>
                  <w:szCs w:val="20"/>
                </w:rPr>
                <w:t xml:space="preserve"> </w:t>
              </w:r>
            </w:ins>
            <w:r w:rsidRPr="00C22FD0">
              <w:rPr>
                <w:rFonts w:ascii="Times New Roman" w:hAnsi="Times New Roman" w:cs="Times New Roman"/>
                <w:sz w:val="20"/>
                <w:szCs w:val="20"/>
              </w:rPr>
              <w:t xml:space="preserve">technical provisions </w:t>
            </w:r>
            <w:del w:id="975" w:author="Author">
              <w:r w:rsidRPr="00C22FD0" w:rsidDel="0054007A">
                <w:rPr>
                  <w:rFonts w:ascii="Times New Roman" w:hAnsi="Times New Roman" w:cs="Times New Roman"/>
                  <w:sz w:val="20"/>
                  <w:szCs w:val="20"/>
                </w:rPr>
                <w:delText>with LTG and transitional measures</w:delText>
              </w:r>
            </w:del>
            <w:ins w:id="976" w:author="Author">
              <w:r w:rsidR="008257EB" w:rsidRPr="00C22FD0">
                <w:rPr>
                  <w:rFonts w:ascii="Times New Roman" w:hAnsi="Times New Roman" w:cs="Times New Roman"/>
                  <w:sz w:val="20"/>
                  <w:szCs w:val="20"/>
                </w:rPr>
                <w:t>reported under C0020</w:t>
              </w:r>
            </w:ins>
            <w:r w:rsidRPr="00C22FD0">
              <w:rPr>
                <w:rFonts w:ascii="Times New Roman" w:hAnsi="Times New Roman" w:cs="Times New Roman"/>
                <w:sz w:val="20"/>
                <w:szCs w:val="20"/>
              </w:rPr>
              <w:t>.</w:t>
            </w:r>
          </w:p>
        </w:tc>
      </w:tr>
      <w:tr w:rsidR="00E21451" w:rsidRPr="00C22FD0" w14:paraId="7C2B076A" w14:textId="77777777" w:rsidTr="0040755A">
        <w:tc>
          <w:tcPr>
            <w:tcW w:w="1384" w:type="dxa"/>
          </w:tcPr>
          <w:p w14:paraId="733C491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C0060/R0050</w:t>
            </w:r>
          </w:p>
        </w:tc>
        <w:tc>
          <w:tcPr>
            <w:tcW w:w="2297" w:type="dxa"/>
            <w:gridSpan w:val="2"/>
          </w:tcPr>
          <w:p w14:paraId="6ACC1113"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volatility adjustment and without other transitional measures – Eligible own funds to meet SCR</w:t>
            </w:r>
          </w:p>
        </w:tc>
        <w:tc>
          <w:tcPr>
            <w:tcW w:w="4813" w:type="dxa"/>
          </w:tcPr>
          <w:p w14:paraId="22EB429A" w14:textId="77777777" w:rsidR="00E21451" w:rsidRPr="00C22FD0" w:rsidRDefault="00E21451" w:rsidP="00A26C6E">
            <w:pPr>
              <w:rPr>
                <w:ins w:id="977"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eligible own funds to meet SCR calculated considering technical provisions without the adjustments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the volatility adjustment, but keeping the adjustments due to the matching adjustment.</w:t>
            </w:r>
          </w:p>
          <w:p w14:paraId="3666CBFD" w14:textId="77777777" w:rsidR="008257EB" w:rsidRPr="00C22FD0" w:rsidRDefault="008257EB" w:rsidP="00A26C6E">
            <w:pPr>
              <w:rPr>
                <w:ins w:id="978" w:author="Author"/>
                <w:rFonts w:ascii="Times New Roman" w:hAnsi="Times New Roman" w:cs="Times New Roman"/>
                <w:sz w:val="20"/>
                <w:szCs w:val="20"/>
              </w:rPr>
            </w:pPr>
          </w:p>
          <w:p w14:paraId="31B80881" w14:textId="20AC6BAC" w:rsidR="008257EB" w:rsidRPr="00C22FD0" w:rsidRDefault="008257EB" w:rsidP="00A26C6E">
            <w:pPr>
              <w:rPr>
                <w:rFonts w:ascii="Times New Roman" w:hAnsi="Times New Roman" w:cs="Times New Roman"/>
                <w:sz w:val="20"/>
                <w:szCs w:val="20"/>
              </w:rPr>
            </w:pPr>
            <w:ins w:id="979" w:author="Author">
              <w:r w:rsidRPr="00C22FD0">
                <w:rPr>
                  <w:rFonts w:ascii="Times New Roman" w:hAnsi="Times New Roman" w:cs="Times New Roman"/>
                  <w:sz w:val="20"/>
                  <w:szCs w:val="20"/>
                </w:rPr>
                <w:t>If volatility adjustment is not applicable report the same amount as in C0040.</w:t>
              </w:r>
            </w:ins>
          </w:p>
        </w:tc>
      </w:tr>
      <w:tr w:rsidR="00E21451" w:rsidRPr="00C22FD0" w14:paraId="7578402F" w14:textId="77777777" w:rsidTr="0040755A">
        <w:tc>
          <w:tcPr>
            <w:tcW w:w="1384" w:type="dxa"/>
          </w:tcPr>
          <w:p w14:paraId="19C8637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C0070/R0050</w:t>
            </w:r>
          </w:p>
        </w:tc>
        <w:tc>
          <w:tcPr>
            <w:tcW w:w="2297" w:type="dxa"/>
            <w:gridSpan w:val="2"/>
          </w:tcPr>
          <w:p w14:paraId="379BE28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volatility adjustment set to zero – Eligible own funds to meet SCR</w:t>
            </w:r>
          </w:p>
        </w:tc>
        <w:tc>
          <w:tcPr>
            <w:tcW w:w="4813" w:type="dxa"/>
          </w:tcPr>
          <w:p w14:paraId="724D63C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 due to the application of the volatility adjustment. It shall reflect the impact of setting the volatility adjustment to zero.</w:t>
            </w:r>
          </w:p>
          <w:p w14:paraId="1DF8A461" w14:textId="77777777" w:rsidR="00E21451" w:rsidRPr="00C22FD0" w:rsidRDefault="00E21451">
            <w:pPr>
              <w:rPr>
                <w:rFonts w:ascii="Times New Roman" w:hAnsi="Times New Roman" w:cs="Times New Roman"/>
                <w:sz w:val="20"/>
                <w:szCs w:val="20"/>
              </w:rPr>
            </w:pPr>
          </w:p>
          <w:p w14:paraId="66C6D8CE" w14:textId="2810A6D8" w:rsidR="00E21451" w:rsidRPr="00C22FD0" w:rsidRDefault="00E21451" w:rsidP="0054007A">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eligible own funds to meet SCR </w:t>
            </w:r>
            <w:ins w:id="980" w:author="Author">
              <w:r w:rsidR="0088170D" w:rsidRPr="00C22FD0">
                <w:rPr>
                  <w:rFonts w:ascii="Times New Roman" w:hAnsi="Times New Roman" w:cs="Times New Roman"/>
                  <w:sz w:val="20"/>
                  <w:szCs w:val="20"/>
                  <w:rPrChange w:id="981" w:author="Author">
                    <w:rPr>
                      <w:rFonts w:ascii="Times New Roman" w:hAnsi="Times New Roman" w:cs="Times New Roman"/>
                      <w:sz w:val="20"/>
                      <w:szCs w:val="20"/>
                      <w:highlight w:val="yellow"/>
                    </w:rPr>
                  </w:rPrChange>
                </w:rPr>
                <w:t xml:space="preserve">calculated </w:t>
              </w:r>
            </w:ins>
            <w:r w:rsidRPr="00C22FD0">
              <w:rPr>
                <w:rFonts w:ascii="Times New Roman" w:hAnsi="Times New Roman" w:cs="Times New Roman"/>
                <w:sz w:val="20"/>
                <w:szCs w:val="20"/>
              </w:rPr>
              <w:t xml:space="preserve">considering </w:t>
            </w:r>
            <w:ins w:id="982" w:author="Author">
              <w:r w:rsidR="0088170D" w:rsidRPr="00C22FD0">
                <w:rPr>
                  <w:rFonts w:ascii="Times New Roman" w:hAnsi="Times New Roman" w:cs="Times New Roman"/>
                  <w:sz w:val="20"/>
                  <w:szCs w:val="20"/>
                  <w:rPrChange w:id="983"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volatility adjustment and without other transitional measures and the </w:t>
            </w:r>
            <w:del w:id="984" w:author="Author">
              <w:r w:rsidRPr="00C22FD0" w:rsidDel="0054007A">
                <w:rPr>
                  <w:rFonts w:ascii="Times New Roman" w:hAnsi="Times New Roman" w:cs="Times New Roman"/>
                  <w:sz w:val="20"/>
                  <w:szCs w:val="20"/>
                </w:rPr>
                <w:delText xml:space="preserve">maximum between the </w:delText>
              </w:r>
            </w:del>
            <w:r w:rsidRPr="00C22FD0">
              <w:rPr>
                <w:rFonts w:ascii="Times New Roman" w:hAnsi="Times New Roman" w:cs="Times New Roman"/>
                <w:sz w:val="20"/>
                <w:szCs w:val="20"/>
              </w:rPr>
              <w:t xml:space="preserve">eligible own funds to meet SCR </w:t>
            </w:r>
            <w:ins w:id="985" w:author="Author">
              <w:r w:rsidR="0088170D" w:rsidRPr="00C22FD0">
                <w:rPr>
                  <w:rFonts w:ascii="Times New Roman" w:hAnsi="Times New Roman" w:cs="Times New Roman"/>
                  <w:sz w:val="20"/>
                  <w:szCs w:val="20"/>
                  <w:rPrChange w:id="986" w:author="Author">
                    <w:rPr>
                      <w:rFonts w:ascii="Times New Roman" w:hAnsi="Times New Roman" w:cs="Times New Roman"/>
                      <w:sz w:val="20"/>
                      <w:szCs w:val="20"/>
                      <w:highlight w:val="yellow"/>
                    </w:rPr>
                  </w:rPrChange>
                </w:rPr>
                <w:t>calculated with the</w:t>
              </w:r>
            </w:ins>
            <w:del w:id="987" w:author="Author">
              <w:r w:rsidRPr="00C22FD0" w:rsidDel="0088170D">
                <w:rPr>
                  <w:rFonts w:ascii="Times New Roman" w:hAnsi="Times New Roman" w:cs="Times New Roman"/>
                  <w:sz w:val="20"/>
                  <w:szCs w:val="20"/>
                </w:rPr>
                <w:delText>considering</w:delText>
              </w:r>
            </w:del>
            <w:r w:rsidRPr="00C22FD0">
              <w:rPr>
                <w:rFonts w:ascii="Times New Roman" w:hAnsi="Times New Roman" w:cs="Times New Roman"/>
                <w:sz w:val="20"/>
                <w:szCs w:val="20"/>
              </w:rPr>
              <w:t xml:space="preserve"> technical provisions reported under </w:t>
            </w:r>
            <w:del w:id="988" w:author="Author">
              <w:r w:rsidRPr="00C22FD0" w:rsidDel="0054007A">
                <w:rPr>
                  <w:rFonts w:ascii="Times New Roman" w:hAnsi="Times New Roman" w:cs="Times New Roman"/>
                  <w:sz w:val="20"/>
                  <w:szCs w:val="20"/>
                </w:rPr>
                <w:delText xml:space="preserve">C0010, C0020 and </w:delText>
              </w:r>
            </w:del>
            <w:r w:rsidRPr="00C22FD0">
              <w:rPr>
                <w:rFonts w:ascii="Times New Roman" w:hAnsi="Times New Roman" w:cs="Times New Roman"/>
                <w:sz w:val="20"/>
                <w:szCs w:val="20"/>
              </w:rPr>
              <w:t xml:space="preserve">C0040. </w:t>
            </w:r>
          </w:p>
        </w:tc>
      </w:tr>
      <w:tr w:rsidR="00E21451" w:rsidRPr="00C22FD0" w14:paraId="517E3635" w14:textId="77777777" w:rsidTr="0040755A">
        <w:tc>
          <w:tcPr>
            <w:tcW w:w="1384" w:type="dxa"/>
          </w:tcPr>
          <w:p w14:paraId="214333C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C0080/R0050</w:t>
            </w:r>
          </w:p>
        </w:tc>
        <w:tc>
          <w:tcPr>
            <w:tcW w:w="2297" w:type="dxa"/>
            <w:gridSpan w:val="2"/>
          </w:tcPr>
          <w:p w14:paraId="2A251D26"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Without matching adjustment and without all the others – Eligible own funds to meet SCR </w:t>
            </w:r>
          </w:p>
        </w:tc>
        <w:tc>
          <w:tcPr>
            <w:tcW w:w="4813" w:type="dxa"/>
          </w:tcPr>
          <w:p w14:paraId="0C214AE7" w14:textId="77777777" w:rsidR="00E21451" w:rsidRPr="00C22FD0" w:rsidRDefault="00E21451">
            <w:pPr>
              <w:rPr>
                <w:ins w:id="989" w:author="Autho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 calculated considering technical provisions without any LTG measure.</w:t>
            </w:r>
          </w:p>
          <w:p w14:paraId="74432FCB" w14:textId="77777777" w:rsidR="008257EB" w:rsidRPr="00C22FD0" w:rsidRDefault="008257EB">
            <w:pPr>
              <w:rPr>
                <w:ins w:id="990" w:author="Author"/>
                <w:rFonts w:ascii="Times New Roman" w:hAnsi="Times New Roman" w:cs="Times New Roman"/>
                <w:sz w:val="20"/>
                <w:szCs w:val="20"/>
              </w:rPr>
            </w:pPr>
          </w:p>
          <w:p w14:paraId="6CDC10D2" w14:textId="508D8192" w:rsidR="008257EB" w:rsidRPr="00C22FD0" w:rsidRDefault="008257EB">
            <w:pPr>
              <w:rPr>
                <w:rFonts w:ascii="Times New Roman" w:hAnsi="Times New Roman" w:cs="Times New Roman"/>
                <w:sz w:val="20"/>
                <w:szCs w:val="20"/>
              </w:rPr>
            </w:pPr>
            <w:ins w:id="991" w:author="Author">
              <w:r w:rsidRPr="00C22FD0">
                <w:rPr>
                  <w:rFonts w:ascii="Times New Roman" w:hAnsi="Times New Roman" w:cs="Times New Roman"/>
                  <w:sz w:val="20"/>
                  <w:szCs w:val="20"/>
                </w:rPr>
                <w:t>If matching adjustment is not applicable report the same amount as in C0060.</w:t>
              </w:r>
            </w:ins>
          </w:p>
        </w:tc>
      </w:tr>
      <w:tr w:rsidR="00E21451" w:rsidRPr="00C22FD0" w14:paraId="346A03A9" w14:textId="77777777" w:rsidTr="0040755A">
        <w:tc>
          <w:tcPr>
            <w:tcW w:w="1384" w:type="dxa"/>
          </w:tcPr>
          <w:p w14:paraId="71F27B1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C0090/R0050</w:t>
            </w:r>
          </w:p>
        </w:tc>
        <w:tc>
          <w:tcPr>
            <w:tcW w:w="2297" w:type="dxa"/>
            <w:gridSpan w:val="2"/>
          </w:tcPr>
          <w:p w14:paraId="7E68705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matching adjustment set to zero – Eligible own funds to meet SCR</w:t>
            </w:r>
          </w:p>
        </w:tc>
        <w:tc>
          <w:tcPr>
            <w:tcW w:w="4813" w:type="dxa"/>
          </w:tcPr>
          <w:p w14:paraId="07AB0E7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 due to the application of the matching adjustment. It shall include the impact of setting the volatility adjustment and the matching adjustment to zero.</w:t>
            </w:r>
          </w:p>
          <w:p w14:paraId="485739CF" w14:textId="77777777" w:rsidR="00E21451" w:rsidRPr="00C22FD0" w:rsidRDefault="00E21451">
            <w:pPr>
              <w:rPr>
                <w:rFonts w:ascii="Times New Roman" w:hAnsi="Times New Roman" w:cs="Times New Roman"/>
                <w:sz w:val="20"/>
                <w:szCs w:val="20"/>
              </w:rPr>
            </w:pPr>
          </w:p>
          <w:p w14:paraId="55518BB8" w14:textId="263CCFF0" w:rsidR="00E21451" w:rsidRPr="00C22FD0" w:rsidRDefault="00E21451" w:rsidP="0054007A">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eligible own funds to meet SCR calculated  considering </w:t>
            </w:r>
            <w:ins w:id="992" w:author="Author">
              <w:r w:rsidR="0088170D" w:rsidRPr="00C22FD0">
                <w:rPr>
                  <w:rFonts w:ascii="Times New Roman" w:hAnsi="Times New Roman" w:cs="Times New Roman"/>
                  <w:sz w:val="20"/>
                  <w:szCs w:val="20"/>
                  <w:rPrChange w:id="993"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matching adjustment and without all the other transitional measures and the </w:t>
            </w:r>
            <w:del w:id="994" w:author="Author">
              <w:r w:rsidRPr="00C22FD0" w:rsidDel="0054007A">
                <w:rPr>
                  <w:rFonts w:ascii="Times New Roman" w:hAnsi="Times New Roman" w:cs="Times New Roman"/>
                  <w:sz w:val="20"/>
                  <w:szCs w:val="20"/>
                </w:rPr>
                <w:delText xml:space="preserve">maximum between the </w:delText>
              </w:r>
            </w:del>
            <w:r w:rsidRPr="00C22FD0">
              <w:rPr>
                <w:rFonts w:ascii="Times New Roman" w:hAnsi="Times New Roman" w:cs="Times New Roman"/>
                <w:sz w:val="20"/>
                <w:szCs w:val="20"/>
              </w:rPr>
              <w:t xml:space="preserve">eligible own funds to meet SCR </w:t>
            </w:r>
            <w:ins w:id="995" w:author="Author">
              <w:r w:rsidR="0088170D" w:rsidRPr="00C22FD0">
                <w:rPr>
                  <w:rFonts w:ascii="Times New Roman" w:hAnsi="Times New Roman" w:cs="Times New Roman"/>
                  <w:sz w:val="20"/>
                  <w:szCs w:val="20"/>
                  <w:rPrChange w:id="996" w:author="Author">
                    <w:rPr>
                      <w:rFonts w:ascii="Times New Roman" w:hAnsi="Times New Roman" w:cs="Times New Roman"/>
                      <w:sz w:val="20"/>
                      <w:szCs w:val="20"/>
                      <w:highlight w:val="yellow"/>
                    </w:rPr>
                  </w:rPrChange>
                </w:rPr>
                <w:t>calculated with the</w:t>
              </w:r>
            </w:ins>
            <w:del w:id="997" w:author="Author">
              <w:r w:rsidRPr="00C22FD0" w:rsidDel="0088170D">
                <w:rPr>
                  <w:rFonts w:ascii="Times New Roman" w:hAnsi="Times New Roman" w:cs="Times New Roman"/>
                  <w:sz w:val="20"/>
                  <w:szCs w:val="20"/>
                </w:rPr>
                <w:delText>considering</w:delText>
              </w:r>
            </w:del>
            <w:r w:rsidRPr="00C22FD0">
              <w:rPr>
                <w:rFonts w:ascii="Times New Roman" w:hAnsi="Times New Roman" w:cs="Times New Roman"/>
                <w:sz w:val="20"/>
                <w:szCs w:val="20"/>
              </w:rPr>
              <w:t xml:space="preserve"> technical provisions reported under </w:t>
            </w:r>
            <w:del w:id="998" w:author="Author">
              <w:r w:rsidRPr="00C22FD0" w:rsidDel="0054007A">
                <w:rPr>
                  <w:rFonts w:ascii="Times New Roman" w:hAnsi="Times New Roman" w:cs="Times New Roman"/>
                  <w:sz w:val="20"/>
                  <w:szCs w:val="20"/>
                </w:rPr>
                <w:delText xml:space="preserve">C0010, C0020, C0040 and </w:delText>
              </w:r>
            </w:del>
            <w:r w:rsidRPr="00C22FD0">
              <w:rPr>
                <w:rFonts w:ascii="Times New Roman" w:hAnsi="Times New Roman" w:cs="Times New Roman"/>
                <w:sz w:val="20"/>
                <w:szCs w:val="20"/>
              </w:rPr>
              <w:t xml:space="preserve">C0060. </w:t>
            </w:r>
          </w:p>
        </w:tc>
      </w:tr>
      <w:tr w:rsidR="00E21451" w:rsidRPr="00C22FD0" w14:paraId="070E57A7" w14:textId="77777777" w:rsidTr="0040755A">
        <w:tc>
          <w:tcPr>
            <w:tcW w:w="1384" w:type="dxa"/>
          </w:tcPr>
          <w:p w14:paraId="621B40D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C0100/R0050</w:t>
            </w:r>
          </w:p>
        </w:tc>
        <w:tc>
          <w:tcPr>
            <w:tcW w:w="2297" w:type="dxa"/>
            <w:gridSpan w:val="2"/>
          </w:tcPr>
          <w:p w14:paraId="4A94294A"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Impact of all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Eligible own funds to meet SCR</w:t>
            </w:r>
          </w:p>
        </w:tc>
        <w:tc>
          <w:tcPr>
            <w:tcW w:w="4813" w:type="dxa"/>
          </w:tcPr>
          <w:p w14:paraId="3100CEE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eligible own funds to meet SCR due to the application of the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w:t>
            </w:r>
          </w:p>
        </w:tc>
      </w:tr>
      <w:tr w:rsidR="00E21451" w:rsidRPr="00C22FD0" w14:paraId="5879E4C9" w14:textId="77777777" w:rsidTr="0040755A">
        <w:tc>
          <w:tcPr>
            <w:tcW w:w="1384" w:type="dxa"/>
          </w:tcPr>
          <w:p w14:paraId="4C454C1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C0010/R0060</w:t>
            </w:r>
          </w:p>
        </w:tc>
        <w:tc>
          <w:tcPr>
            <w:tcW w:w="2297" w:type="dxa"/>
            <w:gridSpan w:val="2"/>
          </w:tcPr>
          <w:p w14:paraId="19846DC4" w14:textId="6AA7287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Amount with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1</w:t>
            </w:r>
          </w:p>
        </w:tc>
        <w:tc>
          <w:tcPr>
            <w:tcW w:w="4813" w:type="dxa"/>
          </w:tcPr>
          <w:p w14:paraId="0873AB28" w14:textId="0AA90F7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calculated considering technical provisions including the adjustments due to the long term guarantee measures and transitional measures.</w:t>
            </w:r>
          </w:p>
        </w:tc>
      </w:tr>
      <w:tr w:rsidR="00E21451" w:rsidRPr="00C22FD0" w14:paraId="05FDD8C0" w14:textId="77777777" w:rsidTr="0040755A">
        <w:tc>
          <w:tcPr>
            <w:tcW w:w="1384" w:type="dxa"/>
          </w:tcPr>
          <w:p w14:paraId="574AE94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C0020/R0060</w:t>
            </w:r>
          </w:p>
        </w:tc>
        <w:tc>
          <w:tcPr>
            <w:tcW w:w="2297" w:type="dxa"/>
            <w:gridSpan w:val="2"/>
          </w:tcPr>
          <w:p w14:paraId="6FE35494" w14:textId="6F810E2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technical provisions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1</w:t>
            </w:r>
          </w:p>
        </w:tc>
        <w:tc>
          <w:tcPr>
            <w:tcW w:w="4813" w:type="dxa"/>
          </w:tcPr>
          <w:p w14:paraId="3BBA15B2" w14:textId="57FB5482" w:rsidR="00E21451" w:rsidRPr="00C22FD0" w:rsidRDefault="00E21451" w:rsidP="00A26C6E">
            <w:pPr>
              <w:rPr>
                <w:ins w:id="999" w:author="Autho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calculated considering technical provisions without the adjustment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but keeping </w:t>
            </w:r>
            <w:ins w:id="1000" w:author="Author">
              <w:r w:rsidR="00FB41A7" w:rsidRPr="00C22FD0">
                <w:rPr>
                  <w:rFonts w:ascii="Times New Roman" w:hAnsi="Times New Roman" w:cs="Times New Roman"/>
                  <w:sz w:val="20"/>
                  <w:szCs w:val="20"/>
                </w:rPr>
                <w:t xml:space="preserve">the transitional on interest rates as well as </w:t>
              </w:r>
            </w:ins>
            <w:r w:rsidRPr="00C22FD0">
              <w:rPr>
                <w:rFonts w:ascii="Times New Roman" w:hAnsi="Times New Roman" w:cs="Times New Roman"/>
                <w:sz w:val="20"/>
                <w:szCs w:val="20"/>
              </w:rPr>
              <w:t>the adjustments due to the volatility adjustment and the matching adjustment.</w:t>
            </w:r>
          </w:p>
          <w:p w14:paraId="6CDF2361" w14:textId="77777777" w:rsidR="008257EB" w:rsidRPr="00C22FD0" w:rsidRDefault="008257EB" w:rsidP="00A26C6E">
            <w:pPr>
              <w:rPr>
                <w:ins w:id="1001" w:author="Author"/>
                <w:rFonts w:ascii="Times New Roman" w:hAnsi="Times New Roman" w:cs="Times New Roman"/>
                <w:sz w:val="20"/>
                <w:szCs w:val="20"/>
              </w:rPr>
            </w:pPr>
          </w:p>
          <w:p w14:paraId="7F30962A" w14:textId="475D38A6" w:rsidR="008257EB" w:rsidRPr="00C22FD0" w:rsidRDefault="008257EB" w:rsidP="00A26C6E">
            <w:pPr>
              <w:rPr>
                <w:rFonts w:ascii="Times New Roman" w:hAnsi="Times New Roman" w:cs="Times New Roman"/>
                <w:sz w:val="20"/>
                <w:szCs w:val="20"/>
              </w:rPr>
            </w:pPr>
            <w:ins w:id="1002" w:author="Author">
              <w:r w:rsidRPr="00C22FD0">
                <w:rPr>
                  <w:rFonts w:ascii="Times New Roman" w:hAnsi="Times New Roman" w:cs="Times New Roman"/>
                  <w:sz w:val="20"/>
                  <w:szCs w:val="20"/>
                </w:rPr>
                <w:lastRenderedPageBreak/>
                <w:t>If transitional deduction to technical provisions is not applicable report the same amount as in C0010.</w:t>
              </w:r>
            </w:ins>
          </w:p>
        </w:tc>
      </w:tr>
      <w:tr w:rsidR="00E21451" w:rsidRPr="00C22FD0" w14:paraId="0488F730" w14:textId="77777777" w:rsidTr="0040755A">
        <w:tc>
          <w:tcPr>
            <w:tcW w:w="1384" w:type="dxa"/>
          </w:tcPr>
          <w:p w14:paraId="7670EB3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C0030/R0060</w:t>
            </w:r>
          </w:p>
        </w:tc>
        <w:tc>
          <w:tcPr>
            <w:tcW w:w="2297" w:type="dxa"/>
            <w:gridSpan w:val="2"/>
          </w:tcPr>
          <w:p w14:paraId="64FD1A16" w14:textId="3382784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technical provisions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1</w:t>
            </w:r>
          </w:p>
        </w:tc>
        <w:tc>
          <w:tcPr>
            <w:tcW w:w="4813" w:type="dxa"/>
          </w:tcPr>
          <w:p w14:paraId="5CDEAE29" w14:textId="3F73313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due to the application of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w:t>
            </w:r>
          </w:p>
          <w:p w14:paraId="65CC3182" w14:textId="77777777" w:rsidR="00E21451" w:rsidRPr="00C22FD0" w:rsidRDefault="00E21451">
            <w:pPr>
              <w:rPr>
                <w:rFonts w:ascii="Times New Roman" w:hAnsi="Times New Roman" w:cs="Times New Roman"/>
                <w:sz w:val="20"/>
                <w:szCs w:val="20"/>
              </w:rPr>
            </w:pPr>
          </w:p>
          <w:p w14:paraId="65944787" w14:textId="6F40677A" w:rsidR="00E21451" w:rsidRPr="00C22FD0" w:rsidRDefault="00E21451" w:rsidP="00A26C6E">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calculated considering </w:t>
            </w:r>
            <w:ins w:id="1003" w:author="Author">
              <w:r w:rsidR="0088170D" w:rsidRPr="00C22FD0">
                <w:rPr>
                  <w:rFonts w:ascii="Times New Roman" w:hAnsi="Times New Roman" w:cs="Times New Roman"/>
                  <w:sz w:val="20"/>
                  <w:szCs w:val="20"/>
                  <w:rPrChange w:id="1004"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and </w:t>
            </w:r>
            <w:ins w:id="1005" w:author="Author">
              <w:r w:rsidR="005E2E08" w:rsidRPr="00C22FD0">
                <w:rPr>
                  <w:rFonts w:ascii="Times New Roman" w:hAnsi="Times New Roman" w:cs="Times New Roman"/>
                  <w:sz w:val="20"/>
                  <w:szCs w:val="20"/>
                </w:rPr>
                <w:t>the eligible own funds to meet SCR–Tier 1</w:t>
              </w:r>
            </w:ins>
            <w:del w:id="1006" w:author="Author">
              <w:r w:rsidRPr="00C22FD0" w:rsidDel="005E2E08">
                <w:rPr>
                  <w:rFonts w:ascii="Times New Roman" w:hAnsi="Times New Roman" w:cs="Times New Roman"/>
                  <w:sz w:val="20"/>
                  <w:szCs w:val="20"/>
                </w:rPr>
                <w:delText>considering</w:delText>
              </w:r>
            </w:del>
            <w:ins w:id="1007" w:author="Author">
              <w:r w:rsidR="005E2E08" w:rsidRPr="00C22FD0">
                <w:rPr>
                  <w:rFonts w:ascii="Times New Roman" w:hAnsi="Times New Roman" w:cs="Times New Roman"/>
                  <w:sz w:val="20"/>
                  <w:szCs w:val="20"/>
                  <w:rPrChange w:id="1008" w:author="Author">
                    <w:rPr>
                      <w:rFonts w:ascii="Times New Roman" w:hAnsi="Times New Roman" w:cs="Times New Roman"/>
                      <w:sz w:val="20"/>
                      <w:szCs w:val="20"/>
                      <w:highlight w:val="yellow"/>
                    </w:rPr>
                  </w:rPrChange>
                </w:rPr>
                <w:t xml:space="preserve"> calculated with the </w:t>
              </w:r>
            </w:ins>
            <w:r w:rsidRPr="00C22FD0">
              <w:rPr>
                <w:rFonts w:ascii="Times New Roman" w:hAnsi="Times New Roman" w:cs="Times New Roman"/>
                <w:sz w:val="20"/>
                <w:szCs w:val="20"/>
              </w:rPr>
              <w:t xml:space="preserve"> technical provisions with LTG and transitional measures.</w:t>
            </w:r>
          </w:p>
        </w:tc>
      </w:tr>
      <w:tr w:rsidR="00E21451" w:rsidRPr="00C22FD0" w14:paraId="10CCA7F7" w14:textId="77777777" w:rsidTr="0040755A">
        <w:tc>
          <w:tcPr>
            <w:tcW w:w="1384" w:type="dxa"/>
          </w:tcPr>
          <w:p w14:paraId="157FAA8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C0040/R0060</w:t>
            </w:r>
          </w:p>
        </w:tc>
        <w:tc>
          <w:tcPr>
            <w:tcW w:w="2297" w:type="dxa"/>
            <w:gridSpan w:val="2"/>
          </w:tcPr>
          <w:p w14:paraId="5DBED350" w14:textId="3BAFAA4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interest rate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1</w:t>
            </w:r>
          </w:p>
        </w:tc>
        <w:tc>
          <w:tcPr>
            <w:tcW w:w="4813" w:type="dxa"/>
          </w:tcPr>
          <w:p w14:paraId="18F833C8" w14:textId="38F92A09" w:rsidR="00E21451" w:rsidRPr="00C22FD0" w:rsidRDefault="00E21451">
            <w:pPr>
              <w:rPr>
                <w:ins w:id="1009" w:author="Autho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calculated considering technical provisions without the adjustment due to the transitional </w:t>
            </w:r>
            <w:r w:rsidR="00442A5F" w:rsidRPr="00C22FD0">
              <w:rPr>
                <w:rFonts w:ascii="Times New Roman" w:hAnsi="Times New Roman" w:cs="Times New Roman"/>
                <w:sz w:val="20"/>
                <w:szCs w:val="20"/>
              </w:rPr>
              <w:t>adjustment to the relevant risk-free interest rate term structure</w:t>
            </w:r>
            <w:ins w:id="1010" w:author="Author">
              <w:r w:rsidR="00FB41A7" w:rsidRPr="00C22FD0">
                <w:rPr>
                  <w:rFonts w:ascii="Times New Roman" w:hAnsi="Times New Roman" w:cs="Times New Roman"/>
                  <w:sz w:val="20"/>
                  <w:szCs w:val="20"/>
                </w:rPr>
                <w:t xml:space="preserve"> and without the transitional on technical provisions</w:t>
              </w:r>
            </w:ins>
            <w:r w:rsidRPr="00C22FD0">
              <w:rPr>
                <w:rFonts w:ascii="Times New Roman" w:hAnsi="Times New Roman" w:cs="Times New Roman"/>
                <w:sz w:val="20"/>
                <w:szCs w:val="20"/>
              </w:rPr>
              <w:t>, but keeping the adjustments due to the volatility adjustment and the matching adjustment.</w:t>
            </w:r>
          </w:p>
          <w:p w14:paraId="04E742B9" w14:textId="77777777" w:rsidR="008257EB" w:rsidRPr="00C22FD0" w:rsidRDefault="008257EB">
            <w:pPr>
              <w:rPr>
                <w:ins w:id="1011" w:author="Author"/>
                <w:rFonts w:ascii="Times New Roman" w:hAnsi="Times New Roman" w:cs="Times New Roman"/>
                <w:sz w:val="20"/>
                <w:szCs w:val="20"/>
              </w:rPr>
            </w:pPr>
          </w:p>
          <w:p w14:paraId="7CBD9A12" w14:textId="36F75620" w:rsidR="008257EB" w:rsidRPr="00C22FD0" w:rsidRDefault="008257EB">
            <w:pPr>
              <w:rPr>
                <w:rFonts w:ascii="Times New Roman" w:hAnsi="Times New Roman" w:cs="Times New Roman"/>
                <w:sz w:val="20"/>
                <w:szCs w:val="20"/>
              </w:rPr>
            </w:pPr>
            <w:ins w:id="1012" w:author="Author">
              <w:r w:rsidRPr="00C22FD0">
                <w:rPr>
                  <w:rFonts w:ascii="Times New Roman" w:hAnsi="Times New Roman" w:cs="Times New Roman"/>
                  <w:sz w:val="20"/>
                  <w:szCs w:val="20"/>
                </w:rPr>
                <w:t>If transitional adjustment to the relevant risk-free interest rate term structure is not applicable report the same amount as in C0020.</w:t>
              </w:r>
            </w:ins>
          </w:p>
        </w:tc>
      </w:tr>
      <w:tr w:rsidR="00E21451" w:rsidRPr="00C22FD0" w14:paraId="40DBC571" w14:textId="77777777" w:rsidTr="0040755A">
        <w:tc>
          <w:tcPr>
            <w:tcW w:w="1384" w:type="dxa"/>
          </w:tcPr>
          <w:p w14:paraId="16547923"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C0050/R0060</w:t>
            </w:r>
          </w:p>
        </w:tc>
        <w:tc>
          <w:tcPr>
            <w:tcW w:w="2297" w:type="dxa"/>
            <w:gridSpan w:val="2"/>
          </w:tcPr>
          <w:p w14:paraId="41B7F55A" w14:textId="537E65E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interest rate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1</w:t>
            </w:r>
          </w:p>
        </w:tc>
        <w:tc>
          <w:tcPr>
            <w:tcW w:w="4813" w:type="dxa"/>
          </w:tcPr>
          <w:p w14:paraId="494C5C08" w14:textId="7C0F7778"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due to the application of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w:t>
            </w:r>
          </w:p>
          <w:p w14:paraId="11736CAF" w14:textId="77777777" w:rsidR="00E21451" w:rsidRPr="00C22FD0" w:rsidRDefault="00E21451">
            <w:pPr>
              <w:rPr>
                <w:rFonts w:ascii="Times New Roman" w:hAnsi="Times New Roman" w:cs="Times New Roman"/>
                <w:sz w:val="20"/>
                <w:szCs w:val="20"/>
              </w:rPr>
            </w:pPr>
          </w:p>
          <w:p w14:paraId="141D3DE2" w14:textId="0511DBC1" w:rsidR="00E21451" w:rsidRPr="00C22FD0" w:rsidRDefault="00E21451" w:rsidP="004736CE">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calculated considering </w:t>
            </w:r>
            <w:ins w:id="1013" w:author="Author">
              <w:r w:rsidR="005E2E08" w:rsidRPr="00C22FD0">
                <w:rPr>
                  <w:rFonts w:ascii="Times New Roman" w:hAnsi="Times New Roman" w:cs="Times New Roman"/>
                  <w:sz w:val="20"/>
                  <w:szCs w:val="20"/>
                  <w:rPrChange w:id="1014"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w:t>
            </w:r>
            <w:del w:id="1015" w:author="Author">
              <w:r w:rsidRPr="00C22FD0" w:rsidDel="0054007A">
                <w:rPr>
                  <w:rFonts w:ascii="Times New Roman" w:hAnsi="Times New Roman" w:cs="Times New Roman"/>
                  <w:sz w:val="20"/>
                  <w:szCs w:val="20"/>
                </w:rPr>
                <w:delText xml:space="preserve">considering </w:delText>
              </w:r>
            </w:del>
            <w:ins w:id="1016" w:author="Author">
              <w:r w:rsidR="005E2E08" w:rsidRPr="00C22FD0">
                <w:rPr>
                  <w:rFonts w:ascii="Times New Roman" w:hAnsi="Times New Roman" w:cs="Times New Roman"/>
                  <w:sz w:val="20"/>
                  <w:szCs w:val="20"/>
                </w:rPr>
                <w:t xml:space="preserve">the eligible own funds to meet SCR–Tier 1 calculated with the </w:t>
              </w:r>
              <w:r w:rsidR="0054007A" w:rsidRPr="00C22FD0">
                <w:rPr>
                  <w:rFonts w:ascii="Times New Roman" w:hAnsi="Times New Roman" w:cs="Times New Roman"/>
                  <w:sz w:val="20"/>
                  <w:szCs w:val="20"/>
                </w:rPr>
                <w:t xml:space="preserve"> </w:t>
              </w:r>
            </w:ins>
            <w:r w:rsidRPr="00C22FD0">
              <w:rPr>
                <w:rFonts w:ascii="Times New Roman" w:hAnsi="Times New Roman" w:cs="Times New Roman"/>
                <w:sz w:val="20"/>
                <w:szCs w:val="20"/>
              </w:rPr>
              <w:t xml:space="preserve">technical provisions </w:t>
            </w:r>
            <w:ins w:id="1017" w:author="Author">
              <w:r w:rsidR="004736CE" w:rsidRPr="00C22FD0">
                <w:rPr>
                  <w:rFonts w:ascii="Times New Roman" w:hAnsi="Times New Roman" w:cs="Times New Roman"/>
                  <w:sz w:val="20"/>
                  <w:szCs w:val="20"/>
                </w:rPr>
                <w:t>reported under C0020</w:t>
              </w:r>
            </w:ins>
            <w:del w:id="1018" w:author="Author">
              <w:r w:rsidRPr="00C22FD0" w:rsidDel="0054007A">
                <w:rPr>
                  <w:rFonts w:ascii="Times New Roman" w:hAnsi="Times New Roman" w:cs="Times New Roman"/>
                  <w:sz w:val="20"/>
                  <w:szCs w:val="20"/>
                </w:rPr>
                <w:delText>with LTG and transitional measures</w:delText>
              </w:r>
            </w:del>
            <w:r w:rsidRPr="00C22FD0">
              <w:rPr>
                <w:rFonts w:ascii="Times New Roman" w:hAnsi="Times New Roman" w:cs="Times New Roman"/>
                <w:sz w:val="20"/>
                <w:szCs w:val="20"/>
              </w:rPr>
              <w:t>.</w:t>
            </w:r>
          </w:p>
        </w:tc>
      </w:tr>
      <w:tr w:rsidR="00E21451" w:rsidRPr="00C22FD0" w14:paraId="39632A08" w14:textId="77777777" w:rsidTr="0040755A">
        <w:tc>
          <w:tcPr>
            <w:tcW w:w="1384" w:type="dxa"/>
          </w:tcPr>
          <w:p w14:paraId="4A325EA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C0060/R0060</w:t>
            </w:r>
          </w:p>
        </w:tc>
        <w:tc>
          <w:tcPr>
            <w:tcW w:w="2297" w:type="dxa"/>
            <w:gridSpan w:val="2"/>
          </w:tcPr>
          <w:p w14:paraId="0967493A" w14:textId="18770FB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volatility adjustment and without other transitional measures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1</w:t>
            </w:r>
          </w:p>
        </w:tc>
        <w:tc>
          <w:tcPr>
            <w:tcW w:w="4813" w:type="dxa"/>
          </w:tcPr>
          <w:p w14:paraId="6970B87B" w14:textId="77777777" w:rsidR="00E21451" w:rsidRPr="00C22FD0" w:rsidRDefault="00E21451" w:rsidP="00A26C6E">
            <w:pPr>
              <w:rPr>
                <w:ins w:id="1019" w:author="Autho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calculated considering technical provisions without the adjustments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the volatility adjustment, but keeping the adjustments due to the matching adjustment.</w:t>
            </w:r>
          </w:p>
          <w:p w14:paraId="698E20E7" w14:textId="77777777" w:rsidR="004736CE" w:rsidRPr="00C22FD0" w:rsidRDefault="004736CE" w:rsidP="00A26C6E">
            <w:pPr>
              <w:rPr>
                <w:ins w:id="1020" w:author="Author"/>
                <w:rFonts w:ascii="Times New Roman" w:hAnsi="Times New Roman" w:cs="Times New Roman"/>
                <w:sz w:val="20"/>
                <w:szCs w:val="20"/>
              </w:rPr>
            </w:pPr>
          </w:p>
          <w:p w14:paraId="5A70EDE4" w14:textId="246248C3" w:rsidR="004736CE" w:rsidRPr="00C22FD0" w:rsidRDefault="004736CE" w:rsidP="00A26C6E">
            <w:pPr>
              <w:rPr>
                <w:rFonts w:ascii="Times New Roman" w:hAnsi="Times New Roman" w:cs="Times New Roman"/>
                <w:sz w:val="20"/>
                <w:szCs w:val="20"/>
              </w:rPr>
            </w:pPr>
            <w:ins w:id="1021" w:author="Author">
              <w:r w:rsidRPr="00C22FD0">
                <w:rPr>
                  <w:rFonts w:ascii="Times New Roman" w:hAnsi="Times New Roman" w:cs="Times New Roman"/>
                  <w:sz w:val="20"/>
                  <w:szCs w:val="20"/>
                </w:rPr>
                <w:t>If volatility adjustment is not applicable report the same amount as in C0040.</w:t>
              </w:r>
            </w:ins>
          </w:p>
        </w:tc>
      </w:tr>
      <w:tr w:rsidR="00E21451" w:rsidRPr="00C22FD0" w14:paraId="50D2B76E" w14:textId="77777777" w:rsidTr="0040755A">
        <w:tc>
          <w:tcPr>
            <w:tcW w:w="1384" w:type="dxa"/>
          </w:tcPr>
          <w:p w14:paraId="2C50457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C0070/R0060</w:t>
            </w:r>
          </w:p>
        </w:tc>
        <w:tc>
          <w:tcPr>
            <w:tcW w:w="2297" w:type="dxa"/>
            <w:gridSpan w:val="2"/>
          </w:tcPr>
          <w:p w14:paraId="1E855719" w14:textId="40FB720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volatility adjustment set to zero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1</w:t>
            </w:r>
          </w:p>
        </w:tc>
        <w:tc>
          <w:tcPr>
            <w:tcW w:w="4813" w:type="dxa"/>
          </w:tcPr>
          <w:p w14:paraId="7C6B1965" w14:textId="206A888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due to the application of the volatility adjustment. It shall reflect the impact of setting the volatility adjustment to zero.</w:t>
            </w:r>
          </w:p>
          <w:p w14:paraId="33BA2430" w14:textId="77777777" w:rsidR="00E21451" w:rsidRPr="00C22FD0" w:rsidRDefault="00E21451">
            <w:pPr>
              <w:rPr>
                <w:rFonts w:ascii="Times New Roman" w:hAnsi="Times New Roman" w:cs="Times New Roman"/>
                <w:sz w:val="20"/>
                <w:szCs w:val="20"/>
              </w:rPr>
            </w:pPr>
          </w:p>
          <w:p w14:paraId="070B1FE1" w14:textId="5C74D6EB" w:rsidR="00E21451" w:rsidRPr="00C22FD0" w:rsidRDefault="00E21451" w:rsidP="0054007A">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w:t>
            </w:r>
            <w:ins w:id="1022" w:author="Author">
              <w:r w:rsidR="005E2E08" w:rsidRPr="00C22FD0">
                <w:rPr>
                  <w:rFonts w:ascii="Times New Roman" w:hAnsi="Times New Roman" w:cs="Times New Roman"/>
                  <w:sz w:val="20"/>
                  <w:szCs w:val="20"/>
                  <w:rPrChange w:id="1023" w:author="Author">
                    <w:rPr>
                      <w:rFonts w:ascii="Times New Roman" w:hAnsi="Times New Roman" w:cs="Times New Roman"/>
                      <w:sz w:val="20"/>
                      <w:szCs w:val="20"/>
                      <w:highlight w:val="yellow"/>
                    </w:rPr>
                  </w:rPrChange>
                </w:rPr>
                <w:t xml:space="preserve">calculated </w:t>
              </w:r>
            </w:ins>
            <w:r w:rsidRPr="00C22FD0">
              <w:rPr>
                <w:rFonts w:ascii="Times New Roman" w:hAnsi="Times New Roman" w:cs="Times New Roman"/>
                <w:sz w:val="20"/>
                <w:szCs w:val="20"/>
              </w:rPr>
              <w:t xml:space="preserve">considering </w:t>
            </w:r>
            <w:ins w:id="1024" w:author="Author">
              <w:r w:rsidR="005E2E08" w:rsidRPr="00C22FD0">
                <w:rPr>
                  <w:rFonts w:ascii="Times New Roman" w:hAnsi="Times New Roman" w:cs="Times New Roman"/>
                  <w:sz w:val="20"/>
                  <w:szCs w:val="20"/>
                  <w:rPrChange w:id="1025"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volatility adjustment and without other transitional measures and the </w:t>
            </w:r>
            <w:del w:id="1026" w:author="Author">
              <w:r w:rsidRPr="00C22FD0" w:rsidDel="0054007A">
                <w:rPr>
                  <w:rFonts w:ascii="Times New Roman" w:hAnsi="Times New Roman" w:cs="Times New Roman"/>
                  <w:sz w:val="20"/>
                  <w:szCs w:val="20"/>
                </w:rPr>
                <w:delText xml:space="preserve">maximum between the </w:delText>
              </w:r>
            </w:del>
            <w:r w:rsidRPr="00C22FD0">
              <w:rPr>
                <w:rFonts w:ascii="Times New Roman" w:hAnsi="Times New Roman" w:cs="Times New Roman"/>
                <w:sz w:val="20"/>
                <w:szCs w:val="20"/>
              </w:rPr>
              <w:t>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w:t>
            </w:r>
            <w:ins w:id="1027" w:author="Author">
              <w:r w:rsidR="005E2E08" w:rsidRPr="00C22FD0">
                <w:rPr>
                  <w:rFonts w:ascii="Times New Roman" w:hAnsi="Times New Roman" w:cs="Times New Roman"/>
                  <w:sz w:val="20"/>
                  <w:szCs w:val="20"/>
                  <w:rPrChange w:id="1028" w:author="Author">
                    <w:rPr>
                      <w:rFonts w:ascii="Times New Roman" w:hAnsi="Times New Roman" w:cs="Times New Roman"/>
                      <w:sz w:val="20"/>
                      <w:szCs w:val="20"/>
                      <w:highlight w:val="yellow"/>
                    </w:rPr>
                  </w:rPrChange>
                </w:rPr>
                <w:t xml:space="preserve">calculated with the </w:t>
              </w:r>
            </w:ins>
            <w:del w:id="1029" w:author="Author">
              <w:r w:rsidRPr="00C22FD0" w:rsidDel="005E2E08">
                <w:rPr>
                  <w:rFonts w:ascii="Times New Roman" w:hAnsi="Times New Roman" w:cs="Times New Roman"/>
                  <w:sz w:val="20"/>
                  <w:szCs w:val="20"/>
                </w:rPr>
                <w:delText>considering</w:delText>
              </w:r>
            </w:del>
            <w:r w:rsidRPr="00C22FD0">
              <w:rPr>
                <w:rFonts w:ascii="Times New Roman" w:hAnsi="Times New Roman" w:cs="Times New Roman"/>
                <w:sz w:val="20"/>
                <w:szCs w:val="20"/>
              </w:rPr>
              <w:t xml:space="preserve"> technical provisions reported under </w:t>
            </w:r>
            <w:del w:id="1030" w:author="Author">
              <w:r w:rsidRPr="00C22FD0" w:rsidDel="0054007A">
                <w:rPr>
                  <w:rFonts w:ascii="Times New Roman" w:hAnsi="Times New Roman" w:cs="Times New Roman"/>
                  <w:sz w:val="20"/>
                  <w:szCs w:val="20"/>
                </w:rPr>
                <w:delText xml:space="preserve">C0010, C0020 and </w:delText>
              </w:r>
            </w:del>
            <w:r w:rsidRPr="00C22FD0">
              <w:rPr>
                <w:rFonts w:ascii="Times New Roman" w:hAnsi="Times New Roman" w:cs="Times New Roman"/>
                <w:sz w:val="20"/>
                <w:szCs w:val="20"/>
              </w:rPr>
              <w:t xml:space="preserve">C0040. </w:t>
            </w:r>
          </w:p>
        </w:tc>
      </w:tr>
      <w:tr w:rsidR="00E21451" w:rsidRPr="00C22FD0" w14:paraId="1A1424FD" w14:textId="77777777" w:rsidTr="0040755A">
        <w:tc>
          <w:tcPr>
            <w:tcW w:w="1384" w:type="dxa"/>
          </w:tcPr>
          <w:p w14:paraId="3ED3D5B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C0080/R0060</w:t>
            </w:r>
          </w:p>
        </w:tc>
        <w:tc>
          <w:tcPr>
            <w:tcW w:w="2297" w:type="dxa"/>
            <w:gridSpan w:val="2"/>
          </w:tcPr>
          <w:p w14:paraId="5FBBD19B" w14:textId="4A6B7E7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Without matching adjustment and without </w:t>
            </w:r>
            <w:r w:rsidRPr="00C22FD0">
              <w:rPr>
                <w:rFonts w:ascii="Times New Roman" w:hAnsi="Times New Roman" w:cs="Times New Roman"/>
                <w:sz w:val="20"/>
                <w:szCs w:val="20"/>
              </w:rPr>
              <w:lastRenderedPageBreak/>
              <w:t>all the others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1</w:t>
            </w:r>
          </w:p>
        </w:tc>
        <w:tc>
          <w:tcPr>
            <w:tcW w:w="4813" w:type="dxa"/>
          </w:tcPr>
          <w:p w14:paraId="1AAA8B40" w14:textId="77777777" w:rsidR="00E21451" w:rsidRPr="00C22FD0" w:rsidRDefault="00E21451">
            <w:pPr>
              <w:rPr>
                <w:ins w:id="1031" w:author="Author"/>
                <w:rFonts w:ascii="Times New Roman" w:hAnsi="Times New Roman" w:cs="Times New Roman"/>
                <w:sz w:val="20"/>
                <w:szCs w:val="20"/>
              </w:rPr>
            </w:pPr>
            <w:r w:rsidRPr="00C22FD0">
              <w:rPr>
                <w:rFonts w:ascii="Times New Roman" w:hAnsi="Times New Roman" w:cs="Times New Roman"/>
                <w:sz w:val="20"/>
                <w:szCs w:val="20"/>
              </w:rPr>
              <w:lastRenderedPageBreak/>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calculated considering technical provisions without any </w:t>
            </w:r>
            <w:r w:rsidRPr="00C22FD0">
              <w:rPr>
                <w:rFonts w:ascii="Times New Roman" w:hAnsi="Times New Roman" w:cs="Times New Roman"/>
                <w:sz w:val="20"/>
                <w:szCs w:val="20"/>
              </w:rPr>
              <w:lastRenderedPageBreak/>
              <w:t>LTG measure.</w:t>
            </w:r>
          </w:p>
          <w:p w14:paraId="4FFA2846" w14:textId="77777777" w:rsidR="004736CE" w:rsidRPr="00C22FD0" w:rsidRDefault="004736CE">
            <w:pPr>
              <w:rPr>
                <w:ins w:id="1032" w:author="Author"/>
                <w:rFonts w:ascii="Times New Roman" w:hAnsi="Times New Roman" w:cs="Times New Roman"/>
                <w:sz w:val="20"/>
                <w:szCs w:val="20"/>
              </w:rPr>
            </w:pPr>
          </w:p>
          <w:p w14:paraId="4365239D" w14:textId="1BACD1D2" w:rsidR="004736CE" w:rsidRPr="00C22FD0" w:rsidRDefault="004736CE">
            <w:pPr>
              <w:rPr>
                <w:rFonts w:ascii="Times New Roman" w:hAnsi="Times New Roman" w:cs="Times New Roman"/>
                <w:sz w:val="20"/>
                <w:szCs w:val="20"/>
              </w:rPr>
            </w:pPr>
            <w:ins w:id="1033" w:author="Author">
              <w:r w:rsidRPr="00C22FD0">
                <w:rPr>
                  <w:rFonts w:ascii="Times New Roman" w:hAnsi="Times New Roman" w:cs="Times New Roman"/>
                  <w:sz w:val="20"/>
                  <w:szCs w:val="20"/>
                </w:rPr>
                <w:t>If matching adjustment is not applicable report the same amount as in C0060.</w:t>
              </w:r>
            </w:ins>
          </w:p>
        </w:tc>
      </w:tr>
      <w:tr w:rsidR="00E21451" w:rsidRPr="00C22FD0" w14:paraId="15BEB83A" w14:textId="77777777" w:rsidTr="0040755A">
        <w:tc>
          <w:tcPr>
            <w:tcW w:w="1384" w:type="dxa"/>
          </w:tcPr>
          <w:p w14:paraId="11DBC76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C0090/R0060</w:t>
            </w:r>
          </w:p>
        </w:tc>
        <w:tc>
          <w:tcPr>
            <w:tcW w:w="2297" w:type="dxa"/>
            <w:gridSpan w:val="2"/>
          </w:tcPr>
          <w:p w14:paraId="377E0E9E" w14:textId="28A040E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matching adjustment set to zero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1</w:t>
            </w:r>
          </w:p>
        </w:tc>
        <w:tc>
          <w:tcPr>
            <w:tcW w:w="4813" w:type="dxa"/>
          </w:tcPr>
          <w:p w14:paraId="7A038675" w14:textId="752E2F5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due to the application of the matching adjustment. It shall include the impact of setting the volatility adjustment and the matching adjustment to zero.</w:t>
            </w:r>
          </w:p>
          <w:p w14:paraId="744A2625" w14:textId="77777777" w:rsidR="00E21451" w:rsidRPr="00C22FD0" w:rsidRDefault="00E21451">
            <w:pPr>
              <w:rPr>
                <w:rFonts w:ascii="Times New Roman" w:hAnsi="Times New Roman" w:cs="Times New Roman"/>
                <w:sz w:val="20"/>
                <w:szCs w:val="20"/>
              </w:rPr>
            </w:pPr>
          </w:p>
          <w:p w14:paraId="5BA64C01" w14:textId="4F24ED26" w:rsidR="00E21451" w:rsidRPr="00C22FD0" w:rsidRDefault="00E21451" w:rsidP="005E2E08">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calculated </w:t>
            </w:r>
            <w:del w:id="1034" w:author="Author">
              <w:r w:rsidRPr="00C22FD0" w:rsidDel="005E2E08">
                <w:rPr>
                  <w:rFonts w:ascii="Times New Roman" w:hAnsi="Times New Roman" w:cs="Times New Roman"/>
                  <w:sz w:val="20"/>
                  <w:szCs w:val="20"/>
                </w:rPr>
                <w:delText xml:space="preserve"> </w:delText>
              </w:r>
            </w:del>
            <w:r w:rsidRPr="00C22FD0">
              <w:rPr>
                <w:rFonts w:ascii="Times New Roman" w:hAnsi="Times New Roman" w:cs="Times New Roman"/>
                <w:sz w:val="20"/>
                <w:szCs w:val="20"/>
              </w:rPr>
              <w:t xml:space="preserve">considering </w:t>
            </w:r>
            <w:ins w:id="1035" w:author="Author">
              <w:r w:rsidR="005E2E08" w:rsidRPr="00C22FD0">
                <w:rPr>
                  <w:rFonts w:ascii="Times New Roman" w:hAnsi="Times New Roman" w:cs="Times New Roman"/>
                  <w:sz w:val="20"/>
                  <w:szCs w:val="20"/>
                  <w:rPrChange w:id="1036"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technical provisions without matching adjustment and without all the other transitional measures and the</w:t>
            </w:r>
            <w:del w:id="1037" w:author="Author">
              <w:r w:rsidRPr="00C22FD0" w:rsidDel="0054007A">
                <w:rPr>
                  <w:rFonts w:ascii="Times New Roman" w:hAnsi="Times New Roman" w:cs="Times New Roman"/>
                  <w:sz w:val="20"/>
                  <w:szCs w:val="20"/>
                </w:rPr>
                <w:delText xml:space="preserve"> maximum between the</w:delText>
              </w:r>
            </w:del>
            <w:r w:rsidRPr="00C22FD0">
              <w:rPr>
                <w:rFonts w:ascii="Times New Roman" w:hAnsi="Times New Roman" w:cs="Times New Roman"/>
                <w:sz w:val="20"/>
                <w:szCs w:val="20"/>
              </w:rPr>
              <w:t xml:space="preserv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w:t>
            </w:r>
            <w:ins w:id="1038" w:author="Author">
              <w:r w:rsidR="005E2E08" w:rsidRPr="00C22FD0">
                <w:rPr>
                  <w:rFonts w:ascii="Times New Roman" w:hAnsi="Times New Roman" w:cs="Times New Roman"/>
                  <w:sz w:val="20"/>
                  <w:szCs w:val="20"/>
                  <w:rPrChange w:id="1039" w:author="Author">
                    <w:rPr>
                      <w:rFonts w:ascii="Times New Roman" w:hAnsi="Times New Roman" w:cs="Times New Roman"/>
                      <w:sz w:val="20"/>
                      <w:szCs w:val="20"/>
                      <w:highlight w:val="yellow"/>
                    </w:rPr>
                  </w:rPrChange>
                </w:rPr>
                <w:t xml:space="preserve">calculated with the </w:t>
              </w:r>
            </w:ins>
            <w:del w:id="1040" w:author="Author">
              <w:r w:rsidRPr="00C22FD0" w:rsidDel="005E2E08">
                <w:rPr>
                  <w:rFonts w:ascii="Times New Roman" w:hAnsi="Times New Roman" w:cs="Times New Roman"/>
                  <w:sz w:val="20"/>
                  <w:szCs w:val="20"/>
                </w:rPr>
                <w:delText xml:space="preserve">considering </w:delText>
              </w:r>
            </w:del>
            <w:r w:rsidRPr="00C22FD0">
              <w:rPr>
                <w:rFonts w:ascii="Times New Roman" w:hAnsi="Times New Roman" w:cs="Times New Roman"/>
                <w:sz w:val="20"/>
                <w:szCs w:val="20"/>
              </w:rPr>
              <w:t xml:space="preserve">technical provisions reported under </w:t>
            </w:r>
            <w:del w:id="1041" w:author="Author">
              <w:r w:rsidRPr="00C22FD0" w:rsidDel="0054007A">
                <w:rPr>
                  <w:rFonts w:ascii="Times New Roman" w:hAnsi="Times New Roman" w:cs="Times New Roman"/>
                  <w:sz w:val="20"/>
                  <w:szCs w:val="20"/>
                </w:rPr>
                <w:delText xml:space="preserve">C0010, C0020, C0040 and </w:delText>
              </w:r>
            </w:del>
            <w:r w:rsidRPr="00C22FD0">
              <w:rPr>
                <w:rFonts w:ascii="Times New Roman" w:hAnsi="Times New Roman" w:cs="Times New Roman"/>
                <w:sz w:val="20"/>
                <w:szCs w:val="20"/>
              </w:rPr>
              <w:t xml:space="preserve">C0060. </w:t>
            </w:r>
          </w:p>
        </w:tc>
      </w:tr>
      <w:tr w:rsidR="00E21451" w:rsidRPr="00C22FD0" w14:paraId="41456528" w14:textId="77777777" w:rsidTr="0040755A">
        <w:tc>
          <w:tcPr>
            <w:tcW w:w="1384" w:type="dxa"/>
          </w:tcPr>
          <w:p w14:paraId="50AE583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C0100/R0060</w:t>
            </w:r>
          </w:p>
        </w:tc>
        <w:tc>
          <w:tcPr>
            <w:tcW w:w="2297" w:type="dxa"/>
            <w:gridSpan w:val="2"/>
          </w:tcPr>
          <w:p w14:paraId="4B7A48CF" w14:textId="6D3C295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Impact of all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1</w:t>
            </w:r>
          </w:p>
        </w:tc>
        <w:tc>
          <w:tcPr>
            <w:tcW w:w="4813" w:type="dxa"/>
          </w:tcPr>
          <w:p w14:paraId="2D481474" w14:textId="3578C7CE" w:rsidR="00E21451" w:rsidRPr="00C22FD0" w:rsidRDefault="00E21451" w:rsidP="001766AC">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1</w:t>
            </w:r>
            <w:r w:rsidRPr="00C22FD0">
              <w:rPr>
                <w:rFonts w:ascii="Times New Roman" w:hAnsi="Times New Roman" w:cs="Times New Roman"/>
                <w:sz w:val="20"/>
                <w:szCs w:val="20"/>
              </w:rPr>
              <w:t xml:space="preserve"> due to the application of the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w:t>
            </w:r>
          </w:p>
        </w:tc>
      </w:tr>
      <w:tr w:rsidR="00E21451" w:rsidRPr="00C22FD0" w14:paraId="20829985" w14:textId="77777777" w:rsidTr="0040755A">
        <w:tc>
          <w:tcPr>
            <w:tcW w:w="1384" w:type="dxa"/>
          </w:tcPr>
          <w:p w14:paraId="1E46802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C0010/R0070</w:t>
            </w:r>
          </w:p>
        </w:tc>
        <w:tc>
          <w:tcPr>
            <w:tcW w:w="2297" w:type="dxa"/>
            <w:gridSpan w:val="2"/>
          </w:tcPr>
          <w:p w14:paraId="11AF4318" w14:textId="139F9D7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Amount with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2</w:t>
            </w:r>
          </w:p>
        </w:tc>
        <w:tc>
          <w:tcPr>
            <w:tcW w:w="4813" w:type="dxa"/>
          </w:tcPr>
          <w:p w14:paraId="0BADAAEA" w14:textId="7D77873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calculated considering technical provisions including the adjustments due to the long term guarantee measures and transitional measures.</w:t>
            </w:r>
          </w:p>
        </w:tc>
      </w:tr>
      <w:tr w:rsidR="00E21451" w:rsidRPr="00C22FD0" w14:paraId="7015ADA8" w14:textId="77777777" w:rsidTr="0040755A">
        <w:tc>
          <w:tcPr>
            <w:tcW w:w="1384" w:type="dxa"/>
          </w:tcPr>
          <w:p w14:paraId="4D4833D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C0020/R0070</w:t>
            </w:r>
          </w:p>
        </w:tc>
        <w:tc>
          <w:tcPr>
            <w:tcW w:w="2297" w:type="dxa"/>
            <w:gridSpan w:val="2"/>
          </w:tcPr>
          <w:p w14:paraId="65FAC076" w14:textId="7063F65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technical provisions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2</w:t>
            </w:r>
          </w:p>
        </w:tc>
        <w:tc>
          <w:tcPr>
            <w:tcW w:w="4813" w:type="dxa"/>
          </w:tcPr>
          <w:p w14:paraId="35FCEC18" w14:textId="365FF4C4" w:rsidR="00E21451" w:rsidRPr="00C22FD0" w:rsidRDefault="00E21451" w:rsidP="00A26C6E">
            <w:pPr>
              <w:rPr>
                <w:ins w:id="1042" w:author="Autho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calculated considering technical provisions without the adjustment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but keeping </w:t>
            </w:r>
            <w:ins w:id="1043" w:author="Author">
              <w:r w:rsidR="00FB41A7" w:rsidRPr="00C22FD0">
                <w:rPr>
                  <w:rFonts w:ascii="Times New Roman" w:hAnsi="Times New Roman" w:cs="Times New Roman"/>
                  <w:sz w:val="20"/>
                  <w:szCs w:val="20"/>
                </w:rPr>
                <w:t xml:space="preserve">the transitional on interest rates as well as </w:t>
              </w:r>
            </w:ins>
            <w:r w:rsidRPr="00C22FD0">
              <w:rPr>
                <w:rFonts w:ascii="Times New Roman" w:hAnsi="Times New Roman" w:cs="Times New Roman"/>
                <w:sz w:val="20"/>
                <w:szCs w:val="20"/>
              </w:rPr>
              <w:t>the adjustments due to the volatility adjustment and the matching adjustment.</w:t>
            </w:r>
          </w:p>
          <w:p w14:paraId="4A7B87D7" w14:textId="77777777" w:rsidR="004736CE" w:rsidRPr="00C22FD0" w:rsidRDefault="004736CE" w:rsidP="00A26C6E">
            <w:pPr>
              <w:rPr>
                <w:ins w:id="1044" w:author="Author"/>
                <w:rFonts w:ascii="Times New Roman" w:hAnsi="Times New Roman" w:cs="Times New Roman"/>
                <w:sz w:val="20"/>
                <w:szCs w:val="20"/>
              </w:rPr>
            </w:pPr>
          </w:p>
          <w:p w14:paraId="5FB64F86" w14:textId="42FA135C" w:rsidR="004736CE" w:rsidRPr="00C22FD0" w:rsidRDefault="004736CE" w:rsidP="00A26C6E">
            <w:pPr>
              <w:rPr>
                <w:rFonts w:ascii="Times New Roman" w:hAnsi="Times New Roman" w:cs="Times New Roman"/>
                <w:sz w:val="20"/>
                <w:szCs w:val="20"/>
              </w:rPr>
            </w:pPr>
            <w:ins w:id="1045" w:author="Author">
              <w:r w:rsidRPr="00C22FD0">
                <w:rPr>
                  <w:rFonts w:ascii="Times New Roman" w:hAnsi="Times New Roman" w:cs="Times New Roman"/>
                  <w:sz w:val="20"/>
                  <w:szCs w:val="20"/>
                </w:rPr>
                <w:t>If transitional deduction to technical provisions is not applicable report the same amount as in C0010.</w:t>
              </w:r>
            </w:ins>
          </w:p>
        </w:tc>
      </w:tr>
      <w:tr w:rsidR="00E21451" w:rsidRPr="00C22FD0" w14:paraId="7A667741" w14:textId="77777777" w:rsidTr="0040755A">
        <w:tc>
          <w:tcPr>
            <w:tcW w:w="1384" w:type="dxa"/>
          </w:tcPr>
          <w:p w14:paraId="0AB3E80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C0030/R0070</w:t>
            </w:r>
          </w:p>
        </w:tc>
        <w:tc>
          <w:tcPr>
            <w:tcW w:w="2297" w:type="dxa"/>
            <w:gridSpan w:val="2"/>
          </w:tcPr>
          <w:p w14:paraId="32D99197" w14:textId="7015E52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technical provisions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2</w:t>
            </w:r>
          </w:p>
        </w:tc>
        <w:tc>
          <w:tcPr>
            <w:tcW w:w="4813" w:type="dxa"/>
          </w:tcPr>
          <w:p w14:paraId="5FB30C0B" w14:textId="16B3BC4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due to the application of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w:t>
            </w:r>
          </w:p>
          <w:p w14:paraId="72E1F90E" w14:textId="77777777" w:rsidR="00E21451" w:rsidRPr="00C22FD0" w:rsidRDefault="00E21451">
            <w:pPr>
              <w:rPr>
                <w:rFonts w:ascii="Times New Roman" w:hAnsi="Times New Roman" w:cs="Times New Roman"/>
                <w:sz w:val="20"/>
                <w:szCs w:val="20"/>
              </w:rPr>
            </w:pPr>
          </w:p>
          <w:p w14:paraId="621C7FFA" w14:textId="140383F0" w:rsidR="00E21451" w:rsidRPr="00C22FD0" w:rsidRDefault="00E21451" w:rsidP="00A26C6E">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calculated considering </w:t>
            </w:r>
            <w:ins w:id="1046" w:author="Author">
              <w:r w:rsidR="005E2E08" w:rsidRPr="00C22FD0">
                <w:rPr>
                  <w:rFonts w:ascii="Times New Roman" w:hAnsi="Times New Roman" w:cs="Times New Roman"/>
                  <w:sz w:val="20"/>
                  <w:szCs w:val="20"/>
                  <w:rPrChange w:id="1047"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and </w:t>
            </w:r>
            <w:ins w:id="1048" w:author="Author">
              <w:r w:rsidR="005E2E08" w:rsidRPr="00C22FD0">
                <w:rPr>
                  <w:rFonts w:ascii="Times New Roman" w:hAnsi="Times New Roman" w:cs="Times New Roman"/>
                  <w:sz w:val="20"/>
                  <w:szCs w:val="20"/>
                </w:rPr>
                <w:t xml:space="preserve">the eligible own funds to meet SCR–Tier 2 calculated with the </w:t>
              </w:r>
            </w:ins>
            <w:del w:id="1049" w:author="Author">
              <w:r w:rsidRPr="00C22FD0" w:rsidDel="005E2E08">
                <w:rPr>
                  <w:rFonts w:ascii="Times New Roman" w:hAnsi="Times New Roman" w:cs="Times New Roman"/>
                  <w:sz w:val="20"/>
                  <w:szCs w:val="20"/>
                </w:rPr>
                <w:delText xml:space="preserve">considering </w:delText>
              </w:r>
            </w:del>
            <w:r w:rsidRPr="00C22FD0">
              <w:rPr>
                <w:rFonts w:ascii="Times New Roman" w:hAnsi="Times New Roman" w:cs="Times New Roman"/>
                <w:sz w:val="20"/>
                <w:szCs w:val="20"/>
              </w:rPr>
              <w:t>technical provisions with LTG and transitional measures.</w:t>
            </w:r>
          </w:p>
        </w:tc>
      </w:tr>
      <w:tr w:rsidR="00E21451" w:rsidRPr="00C22FD0" w14:paraId="264A1C62" w14:textId="77777777" w:rsidTr="0040755A">
        <w:tc>
          <w:tcPr>
            <w:tcW w:w="1384" w:type="dxa"/>
          </w:tcPr>
          <w:p w14:paraId="47F9E5D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C0040/R0070</w:t>
            </w:r>
          </w:p>
        </w:tc>
        <w:tc>
          <w:tcPr>
            <w:tcW w:w="2297" w:type="dxa"/>
            <w:gridSpan w:val="2"/>
          </w:tcPr>
          <w:p w14:paraId="58F3FC51" w14:textId="567BB1A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interest rate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2</w:t>
            </w:r>
          </w:p>
        </w:tc>
        <w:tc>
          <w:tcPr>
            <w:tcW w:w="4813" w:type="dxa"/>
          </w:tcPr>
          <w:p w14:paraId="645B345A" w14:textId="24B5E8E1" w:rsidR="00E21451" w:rsidRPr="00C22FD0" w:rsidRDefault="00E21451">
            <w:pPr>
              <w:rPr>
                <w:ins w:id="1050" w:author="Autho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calculated considering technical provisions without the adjustment due to the transitional </w:t>
            </w:r>
            <w:r w:rsidR="00442A5F" w:rsidRPr="00C22FD0">
              <w:rPr>
                <w:rFonts w:ascii="Times New Roman" w:hAnsi="Times New Roman" w:cs="Times New Roman"/>
                <w:sz w:val="20"/>
                <w:szCs w:val="20"/>
              </w:rPr>
              <w:t>adjustment to the relevant risk-free interest rate term structure</w:t>
            </w:r>
            <w:ins w:id="1051" w:author="Author">
              <w:r w:rsidR="00FB41A7" w:rsidRPr="00C22FD0">
                <w:rPr>
                  <w:rFonts w:ascii="Times New Roman" w:hAnsi="Times New Roman" w:cs="Times New Roman"/>
                  <w:sz w:val="20"/>
                  <w:szCs w:val="20"/>
                </w:rPr>
                <w:t xml:space="preserve"> and without the transitional on technical provisions</w:t>
              </w:r>
            </w:ins>
            <w:r w:rsidRPr="00C22FD0">
              <w:rPr>
                <w:rFonts w:ascii="Times New Roman" w:hAnsi="Times New Roman" w:cs="Times New Roman"/>
                <w:sz w:val="20"/>
                <w:szCs w:val="20"/>
              </w:rPr>
              <w:t>, but keeping the adjustments due to the volatility adjustment and the matching adjustment.</w:t>
            </w:r>
          </w:p>
          <w:p w14:paraId="4E25CD76" w14:textId="77777777" w:rsidR="004736CE" w:rsidRPr="00C22FD0" w:rsidRDefault="004736CE">
            <w:pPr>
              <w:rPr>
                <w:ins w:id="1052" w:author="Author"/>
                <w:rFonts w:ascii="Times New Roman" w:hAnsi="Times New Roman" w:cs="Times New Roman"/>
                <w:sz w:val="20"/>
                <w:szCs w:val="20"/>
              </w:rPr>
            </w:pPr>
          </w:p>
          <w:p w14:paraId="23238FA3" w14:textId="19F459CD" w:rsidR="004736CE" w:rsidRPr="00C22FD0" w:rsidRDefault="004736CE">
            <w:pPr>
              <w:rPr>
                <w:rFonts w:ascii="Times New Roman" w:hAnsi="Times New Roman" w:cs="Times New Roman"/>
                <w:sz w:val="20"/>
                <w:szCs w:val="20"/>
              </w:rPr>
            </w:pPr>
            <w:ins w:id="1053" w:author="Author">
              <w:r w:rsidRPr="00C22FD0">
                <w:rPr>
                  <w:rFonts w:ascii="Times New Roman" w:hAnsi="Times New Roman" w:cs="Times New Roman"/>
                  <w:sz w:val="20"/>
                  <w:szCs w:val="20"/>
                </w:rPr>
                <w:t>If transitional adjustment to the relevant risk-free interest rate term structure is not applicable report the same amount as in C0020.</w:t>
              </w:r>
            </w:ins>
          </w:p>
        </w:tc>
      </w:tr>
      <w:tr w:rsidR="00E21451" w:rsidRPr="00C22FD0" w14:paraId="256DB652" w14:textId="77777777" w:rsidTr="0040755A">
        <w:tc>
          <w:tcPr>
            <w:tcW w:w="1384" w:type="dxa"/>
          </w:tcPr>
          <w:p w14:paraId="042FAFFA"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C0050/R0070</w:t>
            </w:r>
          </w:p>
        </w:tc>
        <w:tc>
          <w:tcPr>
            <w:tcW w:w="2297" w:type="dxa"/>
            <w:gridSpan w:val="2"/>
          </w:tcPr>
          <w:p w14:paraId="347EAB2A" w14:textId="32D8C20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interest rate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lastRenderedPageBreak/>
              <w:t xml:space="preserve">Tier </w:t>
            </w:r>
            <w:r w:rsidR="00495AFC" w:rsidRPr="00C22FD0">
              <w:rPr>
                <w:rFonts w:ascii="Times New Roman" w:hAnsi="Times New Roman" w:cs="Times New Roman"/>
                <w:sz w:val="20"/>
                <w:szCs w:val="20"/>
              </w:rPr>
              <w:t>2</w:t>
            </w:r>
          </w:p>
        </w:tc>
        <w:tc>
          <w:tcPr>
            <w:tcW w:w="4813" w:type="dxa"/>
          </w:tcPr>
          <w:p w14:paraId="7A793D93" w14:textId="01684D4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lastRenderedPageBreak/>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due to the application of the transitional </w:t>
            </w:r>
            <w:r w:rsidR="00442A5F" w:rsidRPr="00C22FD0">
              <w:rPr>
                <w:rFonts w:ascii="Times New Roman" w:hAnsi="Times New Roman" w:cs="Times New Roman"/>
              </w:rPr>
              <w:t xml:space="preserve">adjustment to the relevant risk-free </w:t>
            </w:r>
            <w:r w:rsidR="00442A5F" w:rsidRPr="00C22FD0">
              <w:rPr>
                <w:rFonts w:ascii="Times New Roman" w:hAnsi="Times New Roman" w:cs="Times New Roman"/>
              </w:rPr>
              <w:lastRenderedPageBreak/>
              <w:t>interest rate term structure</w:t>
            </w:r>
            <w:r w:rsidRPr="00C22FD0">
              <w:rPr>
                <w:rFonts w:ascii="Times New Roman" w:hAnsi="Times New Roman" w:cs="Times New Roman"/>
                <w:sz w:val="20"/>
                <w:szCs w:val="20"/>
              </w:rPr>
              <w:t>.</w:t>
            </w:r>
          </w:p>
          <w:p w14:paraId="183C3002" w14:textId="77777777" w:rsidR="00E21451" w:rsidRPr="00C22FD0" w:rsidRDefault="00E21451">
            <w:pPr>
              <w:rPr>
                <w:rFonts w:ascii="Times New Roman" w:hAnsi="Times New Roman" w:cs="Times New Roman"/>
                <w:sz w:val="20"/>
                <w:szCs w:val="20"/>
              </w:rPr>
            </w:pPr>
          </w:p>
          <w:p w14:paraId="580A7D17" w14:textId="3B2D2828" w:rsidR="00E21451" w:rsidRPr="00C22FD0" w:rsidRDefault="00E21451" w:rsidP="0054007A">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calculated considering </w:t>
            </w:r>
            <w:ins w:id="1054" w:author="Author">
              <w:r w:rsidR="005E2E08" w:rsidRPr="00C22FD0">
                <w:rPr>
                  <w:rFonts w:ascii="Times New Roman" w:hAnsi="Times New Roman" w:cs="Times New Roman"/>
                  <w:sz w:val="20"/>
                  <w:szCs w:val="20"/>
                  <w:rPrChange w:id="1055"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w:t>
            </w:r>
            <w:del w:id="1056" w:author="Author">
              <w:r w:rsidRPr="00C22FD0" w:rsidDel="0054007A">
                <w:rPr>
                  <w:rFonts w:ascii="Times New Roman" w:hAnsi="Times New Roman" w:cs="Times New Roman"/>
                  <w:sz w:val="20"/>
                  <w:szCs w:val="20"/>
                </w:rPr>
                <w:delText xml:space="preserve">considering </w:delText>
              </w:r>
            </w:del>
            <w:ins w:id="1057" w:author="Author">
              <w:r w:rsidR="005E2E08" w:rsidRPr="00C22FD0">
                <w:rPr>
                  <w:rFonts w:ascii="Times New Roman" w:hAnsi="Times New Roman" w:cs="Times New Roman"/>
                  <w:sz w:val="20"/>
                  <w:szCs w:val="20"/>
                </w:rPr>
                <w:t xml:space="preserve">the eligible own funds to meet SCR–Tier 2 calculated with the </w:t>
              </w:r>
              <w:r w:rsidR="0054007A" w:rsidRPr="00C22FD0">
                <w:rPr>
                  <w:rFonts w:ascii="Times New Roman" w:hAnsi="Times New Roman" w:cs="Times New Roman"/>
                  <w:sz w:val="20"/>
                  <w:szCs w:val="20"/>
                </w:rPr>
                <w:t xml:space="preserve"> </w:t>
              </w:r>
            </w:ins>
            <w:r w:rsidRPr="00C22FD0">
              <w:rPr>
                <w:rFonts w:ascii="Times New Roman" w:hAnsi="Times New Roman" w:cs="Times New Roman"/>
                <w:sz w:val="20"/>
                <w:szCs w:val="20"/>
              </w:rPr>
              <w:t xml:space="preserve">technical provisions </w:t>
            </w:r>
            <w:ins w:id="1058" w:author="Author">
              <w:r w:rsidR="004736CE" w:rsidRPr="00C22FD0">
                <w:rPr>
                  <w:rFonts w:ascii="Times New Roman" w:hAnsi="Times New Roman" w:cs="Times New Roman"/>
                  <w:sz w:val="20"/>
                  <w:szCs w:val="20"/>
                </w:rPr>
                <w:t>reported under C0020</w:t>
              </w:r>
            </w:ins>
            <w:del w:id="1059" w:author="Author">
              <w:r w:rsidRPr="00C22FD0" w:rsidDel="0054007A">
                <w:rPr>
                  <w:rFonts w:ascii="Times New Roman" w:hAnsi="Times New Roman" w:cs="Times New Roman"/>
                  <w:sz w:val="20"/>
                  <w:szCs w:val="20"/>
                </w:rPr>
                <w:delText>with LTG and transitional measures</w:delText>
              </w:r>
            </w:del>
            <w:r w:rsidRPr="00C22FD0">
              <w:rPr>
                <w:rFonts w:ascii="Times New Roman" w:hAnsi="Times New Roman" w:cs="Times New Roman"/>
                <w:sz w:val="20"/>
                <w:szCs w:val="20"/>
              </w:rPr>
              <w:t>.</w:t>
            </w:r>
          </w:p>
        </w:tc>
      </w:tr>
      <w:tr w:rsidR="00E21451" w:rsidRPr="00C22FD0" w14:paraId="2578F90E" w14:textId="77777777" w:rsidTr="0040755A">
        <w:tc>
          <w:tcPr>
            <w:tcW w:w="1384" w:type="dxa"/>
          </w:tcPr>
          <w:p w14:paraId="7CF82EE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C0060/R0070</w:t>
            </w:r>
          </w:p>
        </w:tc>
        <w:tc>
          <w:tcPr>
            <w:tcW w:w="2297" w:type="dxa"/>
            <w:gridSpan w:val="2"/>
          </w:tcPr>
          <w:p w14:paraId="582BEF7E" w14:textId="65C73A4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volatility adjustment and without other transitional measures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2</w:t>
            </w:r>
          </w:p>
        </w:tc>
        <w:tc>
          <w:tcPr>
            <w:tcW w:w="4813" w:type="dxa"/>
          </w:tcPr>
          <w:p w14:paraId="296CC50D" w14:textId="77777777" w:rsidR="00E21451" w:rsidRPr="00C22FD0" w:rsidRDefault="00E21451" w:rsidP="00A26C6E">
            <w:pPr>
              <w:rPr>
                <w:ins w:id="1060" w:author="Autho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calculated considering technical provisions without the adjustments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the volatility adjustment, but keeping the adjustments due to the matching adjustment.</w:t>
            </w:r>
          </w:p>
          <w:p w14:paraId="4CD05B63" w14:textId="77777777" w:rsidR="004736CE" w:rsidRPr="00C22FD0" w:rsidRDefault="004736CE" w:rsidP="00A26C6E">
            <w:pPr>
              <w:rPr>
                <w:ins w:id="1061" w:author="Author"/>
                <w:rFonts w:ascii="Times New Roman" w:hAnsi="Times New Roman" w:cs="Times New Roman"/>
                <w:sz w:val="20"/>
                <w:szCs w:val="20"/>
              </w:rPr>
            </w:pPr>
          </w:p>
          <w:p w14:paraId="288F889F" w14:textId="704ED2BB" w:rsidR="004736CE" w:rsidRPr="00C22FD0" w:rsidRDefault="004736CE" w:rsidP="00A26C6E">
            <w:pPr>
              <w:rPr>
                <w:rFonts w:ascii="Times New Roman" w:hAnsi="Times New Roman" w:cs="Times New Roman"/>
                <w:sz w:val="20"/>
                <w:szCs w:val="20"/>
              </w:rPr>
            </w:pPr>
            <w:ins w:id="1062" w:author="Author">
              <w:r w:rsidRPr="00C22FD0">
                <w:rPr>
                  <w:rFonts w:ascii="Times New Roman" w:hAnsi="Times New Roman" w:cs="Times New Roman"/>
                  <w:sz w:val="20"/>
                  <w:szCs w:val="20"/>
                </w:rPr>
                <w:t>If volatility adjustment is not applicable report the same amount as in C0040.</w:t>
              </w:r>
            </w:ins>
          </w:p>
        </w:tc>
      </w:tr>
      <w:tr w:rsidR="00E21451" w:rsidRPr="00C22FD0" w14:paraId="79534970" w14:textId="77777777" w:rsidTr="0040755A">
        <w:tc>
          <w:tcPr>
            <w:tcW w:w="1384" w:type="dxa"/>
          </w:tcPr>
          <w:p w14:paraId="2CF757E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C0070/R0070</w:t>
            </w:r>
          </w:p>
        </w:tc>
        <w:tc>
          <w:tcPr>
            <w:tcW w:w="2297" w:type="dxa"/>
            <w:gridSpan w:val="2"/>
          </w:tcPr>
          <w:p w14:paraId="27F39C72" w14:textId="68EE8360"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volatility adjustment set to zero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2</w:t>
            </w:r>
          </w:p>
        </w:tc>
        <w:tc>
          <w:tcPr>
            <w:tcW w:w="4813" w:type="dxa"/>
          </w:tcPr>
          <w:p w14:paraId="47C59A5B" w14:textId="3A3AF3C0"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due to the application of the volatility adjustment. It shall reflect the impact of setting the volatility adjustment to zero.</w:t>
            </w:r>
          </w:p>
          <w:p w14:paraId="02BF5FD7" w14:textId="77777777" w:rsidR="00E21451" w:rsidRPr="00C22FD0" w:rsidRDefault="00E21451">
            <w:pPr>
              <w:rPr>
                <w:rFonts w:ascii="Times New Roman" w:hAnsi="Times New Roman" w:cs="Times New Roman"/>
                <w:sz w:val="20"/>
                <w:szCs w:val="20"/>
              </w:rPr>
            </w:pPr>
          </w:p>
          <w:p w14:paraId="02CC793A" w14:textId="2E8D98EE" w:rsidR="00E21451" w:rsidRPr="00C22FD0" w:rsidRDefault="00E21451" w:rsidP="0054007A">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w:t>
            </w:r>
            <w:ins w:id="1063" w:author="Author">
              <w:r w:rsidR="005E2E08" w:rsidRPr="00C22FD0">
                <w:rPr>
                  <w:rFonts w:ascii="Times New Roman" w:hAnsi="Times New Roman" w:cs="Times New Roman"/>
                  <w:sz w:val="20"/>
                  <w:szCs w:val="20"/>
                  <w:rPrChange w:id="1064" w:author="Author">
                    <w:rPr>
                      <w:rFonts w:ascii="Times New Roman" w:hAnsi="Times New Roman" w:cs="Times New Roman"/>
                      <w:sz w:val="20"/>
                      <w:szCs w:val="20"/>
                      <w:highlight w:val="yellow"/>
                    </w:rPr>
                  </w:rPrChange>
                </w:rPr>
                <w:t xml:space="preserve">calculated </w:t>
              </w:r>
            </w:ins>
            <w:r w:rsidRPr="00C22FD0">
              <w:rPr>
                <w:rFonts w:ascii="Times New Roman" w:hAnsi="Times New Roman" w:cs="Times New Roman"/>
                <w:sz w:val="20"/>
                <w:szCs w:val="20"/>
              </w:rPr>
              <w:t xml:space="preserve">considering </w:t>
            </w:r>
            <w:ins w:id="1065" w:author="Author">
              <w:r w:rsidR="005E2E08" w:rsidRPr="00C22FD0">
                <w:rPr>
                  <w:rFonts w:ascii="Times New Roman" w:hAnsi="Times New Roman" w:cs="Times New Roman"/>
                  <w:sz w:val="20"/>
                  <w:szCs w:val="20"/>
                  <w:rPrChange w:id="1066"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volatility adjustment and without other transitional measures and the </w:t>
            </w:r>
            <w:del w:id="1067" w:author="Author">
              <w:r w:rsidRPr="00C22FD0" w:rsidDel="0054007A">
                <w:rPr>
                  <w:rFonts w:ascii="Times New Roman" w:hAnsi="Times New Roman" w:cs="Times New Roman"/>
                  <w:sz w:val="20"/>
                  <w:szCs w:val="20"/>
                </w:rPr>
                <w:delText xml:space="preserve">maximum between the </w:delText>
              </w:r>
            </w:del>
            <w:r w:rsidRPr="00C22FD0">
              <w:rPr>
                <w:rFonts w:ascii="Times New Roman" w:hAnsi="Times New Roman" w:cs="Times New Roman"/>
                <w:sz w:val="20"/>
                <w:szCs w:val="20"/>
              </w:rPr>
              <w:t>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w:t>
            </w:r>
            <w:ins w:id="1068" w:author="Author">
              <w:r w:rsidR="005E2E08" w:rsidRPr="00C22FD0">
                <w:rPr>
                  <w:rFonts w:ascii="Times New Roman" w:hAnsi="Times New Roman" w:cs="Times New Roman"/>
                  <w:sz w:val="20"/>
                  <w:szCs w:val="20"/>
                  <w:rPrChange w:id="1069" w:author="Author">
                    <w:rPr>
                      <w:rFonts w:ascii="Times New Roman" w:hAnsi="Times New Roman" w:cs="Times New Roman"/>
                      <w:sz w:val="20"/>
                      <w:szCs w:val="20"/>
                      <w:highlight w:val="yellow"/>
                    </w:rPr>
                  </w:rPrChange>
                </w:rPr>
                <w:t xml:space="preserve">calculated with the </w:t>
              </w:r>
            </w:ins>
            <w:del w:id="1070" w:author="Author">
              <w:r w:rsidRPr="00C22FD0" w:rsidDel="005E2E08">
                <w:rPr>
                  <w:rFonts w:ascii="Times New Roman" w:hAnsi="Times New Roman" w:cs="Times New Roman"/>
                  <w:sz w:val="20"/>
                  <w:szCs w:val="20"/>
                </w:rPr>
                <w:delText xml:space="preserve">considering </w:delText>
              </w:r>
            </w:del>
            <w:r w:rsidRPr="00C22FD0">
              <w:rPr>
                <w:rFonts w:ascii="Times New Roman" w:hAnsi="Times New Roman" w:cs="Times New Roman"/>
                <w:sz w:val="20"/>
                <w:szCs w:val="20"/>
              </w:rPr>
              <w:t xml:space="preserve">technical provisions reported under </w:t>
            </w:r>
            <w:del w:id="1071" w:author="Author">
              <w:r w:rsidRPr="00C22FD0" w:rsidDel="0054007A">
                <w:rPr>
                  <w:rFonts w:ascii="Times New Roman" w:hAnsi="Times New Roman" w:cs="Times New Roman"/>
                  <w:sz w:val="20"/>
                  <w:szCs w:val="20"/>
                </w:rPr>
                <w:delText xml:space="preserve">C0010, C0020 and </w:delText>
              </w:r>
            </w:del>
            <w:r w:rsidRPr="00C22FD0">
              <w:rPr>
                <w:rFonts w:ascii="Times New Roman" w:hAnsi="Times New Roman" w:cs="Times New Roman"/>
                <w:sz w:val="20"/>
                <w:szCs w:val="20"/>
              </w:rPr>
              <w:t xml:space="preserve">C0040. </w:t>
            </w:r>
          </w:p>
        </w:tc>
      </w:tr>
      <w:tr w:rsidR="00E21451" w:rsidRPr="00C22FD0" w14:paraId="3475130B" w14:textId="77777777" w:rsidTr="0040755A">
        <w:tc>
          <w:tcPr>
            <w:tcW w:w="1384" w:type="dxa"/>
          </w:tcPr>
          <w:p w14:paraId="0B35345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C0080/R0070</w:t>
            </w:r>
          </w:p>
        </w:tc>
        <w:tc>
          <w:tcPr>
            <w:tcW w:w="2297" w:type="dxa"/>
            <w:gridSpan w:val="2"/>
          </w:tcPr>
          <w:p w14:paraId="13259399" w14:textId="2CC6097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matching adjustment and without all the others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2</w:t>
            </w:r>
          </w:p>
        </w:tc>
        <w:tc>
          <w:tcPr>
            <w:tcW w:w="4813" w:type="dxa"/>
          </w:tcPr>
          <w:p w14:paraId="65DD3B8F" w14:textId="77777777" w:rsidR="00E21451" w:rsidRPr="00C22FD0" w:rsidRDefault="00E21451">
            <w:pPr>
              <w:rPr>
                <w:ins w:id="1072" w:author="Autho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calculated considering technical provisions without any LTG measure.</w:t>
            </w:r>
          </w:p>
          <w:p w14:paraId="7342BF07" w14:textId="77777777" w:rsidR="004736CE" w:rsidRPr="00C22FD0" w:rsidRDefault="004736CE">
            <w:pPr>
              <w:rPr>
                <w:ins w:id="1073" w:author="Author"/>
                <w:rFonts w:ascii="Times New Roman" w:hAnsi="Times New Roman" w:cs="Times New Roman"/>
                <w:sz w:val="20"/>
                <w:szCs w:val="20"/>
              </w:rPr>
            </w:pPr>
          </w:p>
          <w:p w14:paraId="239C0B95" w14:textId="62A766D4" w:rsidR="004736CE" w:rsidRPr="00C22FD0" w:rsidRDefault="004736CE">
            <w:pPr>
              <w:rPr>
                <w:rFonts w:ascii="Times New Roman" w:hAnsi="Times New Roman" w:cs="Times New Roman"/>
                <w:sz w:val="20"/>
                <w:szCs w:val="20"/>
              </w:rPr>
            </w:pPr>
            <w:ins w:id="1074" w:author="Author">
              <w:r w:rsidRPr="00C22FD0">
                <w:rPr>
                  <w:rFonts w:ascii="Times New Roman" w:hAnsi="Times New Roman" w:cs="Times New Roman"/>
                  <w:sz w:val="20"/>
                  <w:szCs w:val="20"/>
                </w:rPr>
                <w:t>If matching adjustment is not applicable report the same amount as in C0060.</w:t>
              </w:r>
            </w:ins>
          </w:p>
        </w:tc>
      </w:tr>
      <w:tr w:rsidR="00E21451" w:rsidRPr="00C22FD0" w14:paraId="229A3706" w14:textId="77777777" w:rsidTr="0040755A">
        <w:tc>
          <w:tcPr>
            <w:tcW w:w="1384" w:type="dxa"/>
          </w:tcPr>
          <w:p w14:paraId="0A68648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C0090/R0070</w:t>
            </w:r>
          </w:p>
        </w:tc>
        <w:tc>
          <w:tcPr>
            <w:tcW w:w="2297" w:type="dxa"/>
            <w:gridSpan w:val="2"/>
          </w:tcPr>
          <w:p w14:paraId="61E4D56C" w14:textId="300DD86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matching adjustment set to zero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2</w:t>
            </w:r>
          </w:p>
        </w:tc>
        <w:tc>
          <w:tcPr>
            <w:tcW w:w="4813" w:type="dxa"/>
          </w:tcPr>
          <w:p w14:paraId="22DC764A" w14:textId="54C8E07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due to the application of the matching adjustment. It shall include the impact of setting the volatility adjustment and the matching adjustment to zero.</w:t>
            </w:r>
          </w:p>
          <w:p w14:paraId="7EB2B77E" w14:textId="77777777" w:rsidR="00E21451" w:rsidRPr="00C22FD0" w:rsidRDefault="00E21451">
            <w:pPr>
              <w:rPr>
                <w:rFonts w:ascii="Times New Roman" w:hAnsi="Times New Roman" w:cs="Times New Roman"/>
                <w:sz w:val="20"/>
                <w:szCs w:val="20"/>
              </w:rPr>
            </w:pPr>
          </w:p>
          <w:p w14:paraId="293648F9" w14:textId="4C9D48C0" w:rsidR="00E21451" w:rsidRPr="00C22FD0" w:rsidRDefault="00E21451" w:rsidP="005E2E08">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calculated </w:t>
            </w:r>
            <w:del w:id="1075" w:author="Author">
              <w:r w:rsidRPr="00C22FD0" w:rsidDel="005E2E08">
                <w:rPr>
                  <w:rFonts w:ascii="Times New Roman" w:hAnsi="Times New Roman" w:cs="Times New Roman"/>
                  <w:sz w:val="20"/>
                  <w:szCs w:val="20"/>
                </w:rPr>
                <w:delText xml:space="preserve"> </w:delText>
              </w:r>
            </w:del>
            <w:r w:rsidRPr="00C22FD0">
              <w:rPr>
                <w:rFonts w:ascii="Times New Roman" w:hAnsi="Times New Roman" w:cs="Times New Roman"/>
                <w:sz w:val="20"/>
                <w:szCs w:val="20"/>
              </w:rPr>
              <w:t xml:space="preserve">considering </w:t>
            </w:r>
            <w:ins w:id="1076" w:author="Author">
              <w:r w:rsidR="005E2E08" w:rsidRPr="00C22FD0">
                <w:rPr>
                  <w:rFonts w:ascii="Times New Roman" w:hAnsi="Times New Roman" w:cs="Times New Roman"/>
                  <w:sz w:val="20"/>
                  <w:szCs w:val="20"/>
                  <w:rPrChange w:id="1077"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matching adjustment and without all the other transitional measures and the </w:t>
            </w:r>
            <w:del w:id="1078" w:author="Author">
              <w:r w:rsidRPr="00C22FD0" w:rsidDel="0054007A">
                <w:rPr>
                  <w:rFonts w:ascii="Times New Roman" w:hAnsi="Times New Roman" w:cs="Times New Roman"/>
                  <w:sz w:val="20"/>
                  <w:szCs w:val="20"/>
                </w:rPr>
                <w:delText xml:space="preserve">maximum between the </w:delText>
              </w:r>
            </w:del>
            <w:r w:rsidRPr="00C22FD0">
              <w:rPr>
                <w:rFonts w:ascii="Times New Roman" w:hAnsi="Times New Roman" w:cs="Times New Roman"/>
                <w:sz w:val="20"/>
                <w:szCs w:val="20"/>
              </w:rPr>
              <w:t>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w:t>
            </w:r>
            <w:ins w:id="1079" w:author="Author">
              <w:r w:rsidR="005E2E08" w:rsidRPr="00C22FD0">
                <w:rPr>
                  <w:rFonts w:ascii="Times New Roman" w:hAnsi="Times New Roman" w:cs="Times New Roman"/>
                  <w:sz w:val="20"/>
                  <w:szCs w:val="20"/>
                  <w:rPrChange w:id="1080" w:author="Author">
                    <w:rPr>
                      <w:rFonts w:ascii="Times New Roman" w:hAnsi="Times New Roman" w:cs="Times New Roman"/>
                      <w:sz w:val="20"/>
                      <w:szCs w:val="20"/>
                      <w:highlight w:val="yellow"/>
                    </w:rPr>
                  </w:rPrChange>
                </w:rPr>
                <w:t xml:space="preserve">calculated with the </w:t>
              </w:r>
            </w:ins>
            <w:del w:id="1081" w:author="Author">
              <w:r w:rsidRPr="00C22FD0" w:rsidDel="005E2E08">
                <w:rPr>
                  <w:rFonts w:ascii="Times New Roman" w:hAnsi="Times New Roman" w:cs="Times New Roman"/>
                  <w:sz w:val="20"/>
                  <w:szCs w:val="20"/>
                </w:rPr>
                <w:delText xml:space="preserve">considering </w:delText>
              </w:r>
            </w:del>
            <w:r w:rsidRPr="00C22FD0">
              <w:rPr>
                <w:rFonts w:ascii="Times New Roman" w:hAnsi="Times New Roman" w:cs="Times New Roman"/>
                <w:sz w:val="20"/>
                <w:szCs w:val="20"/>
              </w:rPr>
              <w:t xml:space="preserve">technical provisions reported under </w:t>
            </w:r>
            <w:del w:id="1082" w:author="Author">
              <w:r w:rsidRPr="00C22FD0" w:rsidDel="0054007A">
                <w:rPr>
                  <w:rFonts w:ascii="Times New Roman" w:hAnsi="Times New Roman" w:cs="Times New Roman"/>
                  <w:sz w:val="20"/>
                  <w:szCs w:val="20"/>
                </w:rPr>
                <w:delText xml:space="preserve">C0010, C0020, C0040 and </w:delText>
              </w:r>
            </w:del>
            <w:r w:rsidRPr="00C22FD0">
              <w:rPr>
                <w:rFonts w:ascii="Times New Roman" w:hAnsi="Times New Roman" w:cs="Times New Roman"/>
                <w:sz w:val="20"/>
                <w:szCs w:val="20"/>
              </w:rPr>
              <w:t xml:space="preserve">C0060. </w:t>
            </w:r>
          </w:p>
        </w:tc>
      </w:tr>
      <w:tr w:rsidR="00E21451" w:rsidRPr="00C22FD0" w14:paraId="1A3BD86F" w14:textId="77777777" w:rsidTr="0040755A">
        <w:tc>
          <w:tcPr>
            <w:tcW w:w="1384" w:type="dxa"/>
          </w:tcPr>
          <w:p w14:paraId="113DAE5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C0100/R0070</w:t>
            </w:r>
          </w:p>
        </w:tc>
        <w:tc>
          <w:tcPr>
            <w:tcW w:w="2297" w:type="dxa"/>
            <w:gridSpan w:val="2"/>
          </w:tcPr>
          <w:p w14:paraId="0656B659" w14:textId="76530DD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Impact of all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2</w:t>
            </w:r>
          </w:p>
        </w:tc>
        <w:tc>
          <w:tcPr>
            <w:tcW w:w="4813" w:type="dxa"/>
          </w:tcPr>
          <w:p w14:paraId="479E2D47" w14:textId="3B204AD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2</w:t>
            </w:r>
            <w:r w:rsidRPr="00C22FD0">
              <w:rPr>
                <w:rFonts w:ascii="Times New Roman" w:hAnsi="Times New Roman" w:cs="Times New Roman"/>
                <w:sz w:val="20"/>
                <w:szCs w:val="20"/>
              </w:rPr>
              <w:t xml:space="preserve"> due to the application of the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w:t>
            </w:r>
          </w:p>
        </w:tc>
      </w:tr>
      <w:tr w:rsidR="00E21451" w:rsidRPr="00C22FD0" w14:paraId="12DDE7D1" w14:textId="77777777" w:rsidTr="0040755A">
        <w:tc>
          <w:tcPr>
            <w:tcW w:w="1384" w:type="dxa"/>
          </w:tcPr>
          <w:p w14:paraId="04EAD36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C0010/R0080</w:t>
            </w:r>
          </w:p>
        </w:tc>
        <w:tc>
          <w:tcPr>
            <w:tcW w:w="2297" w:type="dxa"/>
            <w:gridSpan w:val="2"/>
          </w:tcPr>
          <w:p w14:paraId="3FBD9972" w14:textId="015A6C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Amount with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lastRenderedPageBreak/>
              <w:t xml:space="preserve">Tier </w:t>
            </w:r>
            <w:r w:rsidR="00495AFC" w:rsidRPr="00C22FD0">
              <w:rPr>
                <w:rFonts w:ascii="Times New Roman" w:hAnsi="Times New Roman" w:cs="Times New Roman"/>
                <w:sz w:val="20"/>
                <w:szCs w:val="20"/>
              </w:rPr>
              <w:t>3</w:t>
            </w:r>
          </w:p>
        </w:tc>
        <w:tc>
          <w:tcPr>
            <w:tcW w:w="4813" w:type="dxa"/>
          </w:tcPr>
          <w:p w14:paraId="67B481A1" w14:textId="63F35C5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lastRenderedPageBreak/>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calculated considering technical provisions including the adjustments due to the long term guarantee measures and transitional measures.</w:t>
            </w:r>
          </w:p>
        </w:tc>
      </w:tr>
      <w:tr w:rsidR="00E21451" w:rsidRPr="00C22FD0" w14:paraId="6FCCFB74" w14:textId="77777777" w:rsidTr="0040755A">
        <w:tc>
          <w:tcPr>
            <w:tcW w:w="1384" w:type="dxa"/>
          </w:tcPr>
          <w:p w14:paraId="6612E6B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C0020/R0080</w:t>
            </w:r>
          </w:p>
        </w:tc>
        <w:tc>
          <w:tcPr>
            <w:tcW w:w="2297" w:type="dxa"/>
            <w:gridSpan w:val="2"/>
          </w:tcPr>
          <w:p w14:paraId="7E2AA1C5" w14:textId="469FA58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technical provisions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3</w:t>
            </w:r>
          </w:p>
        </w:tc>
        <w:tc>
          <w:tcPr>
            <w:tcW w:w="4813" w:type="dxa"/>
          </w:tcPr>
          <w:p w14:paraId="73B792F6" w14:textId="7CE1C43E" w:rsidR="00E21451" w:rsidRPr="00C22FD0" w:rsidRDefault="00E21451" w:rsidP="00A26C6E">
            <w:pPr>
              <w:rPr>
                <w:ins w:id="1083" w:author="Autho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calculated considering technical provisions without the adjustment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but keeping </w:t>
            </w:r>
            <w:ins w:id="1084" w:author="Author">
              <w:r w:rsidR="00FB41A7" w:rsidRPr="00C22FD0">
                <w:rPr>
                  <w:rFonts w:ascii="Times New Roman" w:hAnsi="Times New Roman" w:cs="Times New Roman"/>
                  <w:sz w:val="20"/>
                  <w:szCs w:val="20"/>
                </w:rPr>
                <w:t xml:space="preserve">the transitional on interest rates as well as </w:t>
              </w:r>
            </w:ins>
            <w:r w:rsidRPr="00C22FD0">
              <w:rPr>
                <w:rFonts w:ascii="Times New Roman" w:hAnsi="Times New Roman" w:cs="Times New Roman"/>
                <w:sz w:val="20"/>
                <w:szCs w:val="20"/>
              </w:rPr>
              <w:t>the adjustments due to the volatility adjustment and the matching adjustment.</w:t>
            </w:r>
          </w:p>
          <w:p w14:paraId="648DCF84" w14:textId="77777777" w:rsidR="004736CE" w:rsidRPr="00C22FD0" w:rsidRDefault="004736CE" w:rsidP="00A26C6E">
            <w:pPr>
              <w:rPr>
                <w:ins w:id="1085" w:author="Author"/>
                <w:rFonts w:ascii="Times New Roman" w:hAnsi="Times New Roman" w:cs="Times New Roman"/>
                <w:sz w:val="20"/>
                <w:szCs w:val="20"/>
              </w:rPr>
            </w:pPr>
          </w:p>
          <w:p w14:paraId="448CFCD9" w14:textId="2F5EE73A" w:rsidR="004736CE" w:rsidRPr="00C22FD0" w:rsidRDefault="004736CE" w:rsidP="00A26C6E">
            <w:pPr>
              <w:rPr>
                <w:rFonts w:ascii="Times New Roman" w:hAnsi="Times New Roman" w:cs="Times New Roman"/>
                <w:sz w:val="20"/>
                <w:szCs w:val="20"/>
              </w:rPr>
            </w:pPr>
            <w:ins w:id="1086" w:author="Author">
              <w:r w:rsidRPr="00C22FD0">
                <w:rPr>
                  <w:rFonts w:ascii="Times New Roman" w:hAnsi="Times New Roman" w:cs="Times New Roman"/>
                  <w:sz w:val="20"/>
                  <w:szCs w:val="20"/>
                </w:rPr>
                <w:t>If transitional deduction to technical provisions is not applicable report the same amount as in C0010.</w:t>
              </w:r>
            </w:ins>
          </w:p>
        </w:tc>
      </w:tr>
      <w:tr w:rsidR="00E21451" w:rsidRPr="00C22FD0" w14:paraId="4308B596" w14:textId="77777777" w:rsidTr="0040755A">
        <w:tc>
          <w:tcPr>
            <w:tcW w:w="1384" w:type="dxa"/>
          </w:tcPr>
          <w:p w14:paraId="25D77D3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C0030/R0080</w:t>
            </w:r>
          </w:p>
        </w:tc>
        <w:tc>
          <w:tcPr>
            <w:tcW w:w="2297" w:type="dxa"/>
            <w:gridSpan w:val="2"/>
          </w:tcPr>
          <w:p w14:paraId="56EA716E" w14:textId="4956614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technical provisions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3</w:t>
            </w:r>
          </w:p>
        </w:tc>
        <w:tc>
          <w:tcPr>
            <w:tcW w:w="4813" w:type="dxa"/>
          </w:tcPr>
          <w:p w14:paraId="7B0E5E60" w14:textId="3AF0147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due to the application of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w:t>
            </w:r>
          </w:p>
          <w:p w14:paraId="71478BC6" w14:textId="77777777" w:rsidR="00E21451" w:rsidRPr="00C22FD0" w:rsidRDefault="00E21451">
            <w:pPr>
              <w:rPr>
                <w:rFonts w:ascii="Times New Roman" w:hAnsi="Times New Roman" w:cs="Times New Roman"/>
                <w:sz w:val="20"/>
                <w:szCs w:val="20"/>
              </w:rPr>
            </w:pPr>
          </w:p>
          <w:p w14:paraId="60CA115B" w14:textId="3D3019FF" w:rsidR="00E21451" w:rsidRPr="00C22FD0" w:rsidRDefault="00E21451" w:rsidP="002F021D">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calculated considering </w:t>
            </w:r>
            <w:ins w:id="1087" w:author="Author">
              <w:r w:rsidR="005E2E08" w:rsidRPr="00C22FD0">
                <w:rPr>
                  <w:rFonts w:ascii="Times New Roman" w:hAnsi="Times New Roman" w:cs="Times New Roman"/>
                  <w:sz w:val="20"/>
                  <w:szCs w:val="20"/>
                  <w:rPrChange w:id="1088"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and </w:t>
            </w:r>
            <w:ins w:id="1089" w:author="Author">
              <w:r w:rsidR="005E2E08" w:rsidRPr="00C22FD0">
                <w:rPr>
                  <w:rFonts w:ascii="Times New Roman" w:hAnsi="Times New Roman" w:cs="Times New Roman"/>
                  <w:sz w:val="20"/>
                  <w:szCs w:val="20"/>
                </w:rPr>
                <w:t xml:space="preserve">the eligible own funds to meet SCR–Tier 3 calculated with the </w:t>
              </w:r>
            </w:ins>
            <w:del w:id="1090" w:author="Author">
              <w:r w:rsidRPr="00C22FD0" w:rsidDel="002F021D">
                <w:rPr>
                  <w:rFonts w:ascii="Times New Roman" w:hAnsi="Times New Roman" w:cs="Times New Roman"/>
                  <w:sz w:val="20"/>
                  <w:szCs w:val="20"/>
                </w:rPr>
                <w:delText xml:space="preserve">considering </w:delText>
              </w:r>
            </w:del>
            <w:r w:rsidRPr="00C22FD0">
              <w:rPr>
                <w:rFonts w:ascii="Times New Roman" w:hAnsi="Times New Roman" w:cs="Times New Roman"/>
                <w:sz w:val="20"/>
                <w:szCs w:val="20"/>
              </w:rPr>
              <w:t>technical provisions with LTG and transitional measures.</w:t>
            </w:r>
          </w:p>
        </w:tc>
      </w:tr>
      <w:tr w:rsidR="00E21451" w:rsidRPr="00C22FD0" w14:paraId="2085CB09" w14:textId="77777777" w:rsidTr="0040755A">
        <w:tc>
          <w:tcPr>
            <w:tcW w:w="1384" w:type="dxa"/>
          </w:tcPr>
          <w:p w14:paraId="402B1A0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C0040/R0080</w:t>
            </w:r>
          </w:p>
        </w:tc>
        <w:tc>
          <w:tcPr>
            <w:tcW w:w="2297" w:type="dxa"/>
            <w:gridSpan w:val="2"/>
          </w:tcPr>
          <w:p w14:paraId="50934767" w14:textId="1471DBE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interest rate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3</w:t>
            </w:r>
          </w:p>
        </w:tc>
        <w:tc>
          <w:tcPr>
            <w:tcW w:w="4813" w:type="dxa"/>
          </w:tcPr>
          <w:p w14:paraId="385E02A3" w14:textId="5B014279" w:rsidR="00E21451" w:rsidRPr="00C22FD0" w:rsidRDefault="00E21451">
            <w:pPr>
              <w:rPr>
                <w:ins w:id="1091" w:author="Autho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calculated considering technical provisions without the adjustment due to the transitional </w:t>
            </w:r>
            <w:r w:rsidR="00442A5F" w:rsidRPr="00C22FD0">
              <w:rPr>
                <w:rFonts w:ascii="Times New Roman" w:hAnsi="Times New Roman" w:cs="Times New Roman"/>
                <w:sz w:val="20"/>
                <w:szCs w:val="20"/>
              </w:rPr>
              <w:t>adjustment to the relevant risk-free interest rate term structure</w:t>
            </w:r>
            <w:ins w:id="1092" w:author="Author">
              <w:r w:rsidR="00FB41A7" w:rsidRPr="00C22FD0">
                <w:rPr>
                  <w:rFonts w:ascii="Times New Roman" w:hAnsi="Times New Roman" w:cs="Times New Roman"/>
                  <w:sz w:val="20"/>
                  <w:szCs w:val="20"/>
                </w:rPr>
                <w:t xml:space="preserve"> and without the transitional on technical provisions</w:t>
              </w:r>
            </w:ins>
            <w:r w:rsidRPr="00C22FD0">
              <w:rPr>
                <w:rFonts w:ascii="Times New Roman" w:hAnsi="Times New Roman" w:cs="Times New Roman"/>
                <w:sz w:val="20"/>
                <w:szCs w:val="20"/>
              </w:rPr>
              <w:t>, but keeping the adjustments due to the volatility adjustment and the matching adjustment.</w:t>
            </w:r>
          </w:p>
          <w:p w14:paraId="0997F811" w14:textId="77777777" w:rsidR="004736CE" w:rsidRPr="00C22FD0" w:rsidRDefault="004736CE">
            <w:pPr>
              <w:rPr>
                <w:ins w:id="1093" w:author="Author"/>
                <w:rFonts w:ascii="Times New Roman" w:hAnsi="Times New Roman" w:cs="Times New Roman"/>
                <w:sz w:val="20"/>
                <w:szCs w:val="20"/>
              </w:rPr>
            </w:pPr>
          </w:p>
          <w:p w14:paraId="3D271CB9" w14:textId="26145747" w:rsidR="004736CE" w:rsidRPr="00C22FD0" w:rsidRDefault="004736CE">
            <w:pPr>
              <w:rPr>
                <w:rFonts w:ascii="Times New Roman" w:hAnsi="Times New Roman" w:cs="Times New Roman"/>
                <w:sz w:val="20"/>
                <w:szCs w:val="20"/>
              </w:rPr>
            </w:pPr>
            <w:ins w:id="1094" w:author="Author">
              <w:r w:rsidRPr="00C22FD0">
                <w:rPr>
                  <w:rFonts w:ascii="Times New Roman" w:hAnsi="Times New Roman" w:cs="Times New Roman"/>
                  <w:sz w:val="20"/>
                  <w:szCs w:val="20"/>
                </w:rPr>
                <w:t>If transitional adjustment to the relevant risk-free interest rate term structure is not applicable report the same amount as in C0020.</w:t>
              </w:r>
            </w:ins>
          </w:p>
        </w:tc>
      </w:tr>
      <w:tr w:rsidR="00E21451" w:rsidRPr="00C22FD0" w14:paraId="42508921" w14:textId="77777777" w:rsidTr="0040755A">
        <w:tc>
          <w:tcPr>
            <w:tcW w:w="1384" w:type="dxa"/>
          </w:tcPr>
          <w:p w14:paraId="47CAEC57"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C0050/R0080</w:t>
            </w:r>
          </w:p>
        </w:tc>
        <w:tc>
          <w:tcPr>
            <w:tcW w:w="2297" w:type="dxa"/>
            <w:gridSpan w:val="2"/>
          </w:tcPr>
          <w:p w14:paraId="4ED997CD" w14:textId="04B1ADD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interest rate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3</w:t>
            </w:r>
          </w:p>
        </w:tc>
        <w:tc>
          <w:tcPr>
            <w:tcW w:w="4813" w:type="dxa"/>
          </w:tcPr>
          <w:p w14:paraId="0CA17748" w14:textId="491C212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due to the application of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w:t>
            </w:r>
          </w:p>
          <w:p w14:paraId="2969B689" w14:textId="77777777" w:rsidR="00E21451" w:rsidRPr="00C22FD0" w:rsidRDefault="00E21451">
            <w:pPr>
              <w:rPr>
                <w:rFonts w:ascii="Times New Roman" w:hAnsi="Times New Roman" w:cs="Times New Roman"/>
                <w:sz w:val="20"/>
                <w:szCs w:val="20"/>
              </w:rPr>
            </w:pPr>
          </w:p>
          <w:p w14:paraId="578C7425" w14:textId="37F8F400" w:rsidR="00E21451" w:rsidRPr="00C22FD0" w:rsidRDefault="00E21451" w:rsidP="003818A0">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calculated considering </w:t>
            </w:r>
            <w:ins w:id="1095" w:author="Author">
              <w:r w:rsidR="005E2E08" w:rsidRPr="00C22FD0">
                <w:rPr>
                  <w:rFonts w:ascii="Times New Roman" w:hAnsi="Times New Roman" w:cs="Times New Roman"/>
                  <w:sz w:val="20"/>
                  <w:szCs w:val="20"/>
                  <w:rPrChange w:id="1096"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w:t>
            </w:r>
            <w:del w:id="1097" w:author="Author">
              <w:r w:rsidRPr="00C22FD0" w:rsidDel="003818A0">
                <w:rPr>
                  <w:rFonts w:ascii="Times New Roman" w:hAnsi="Times New Roman" w:cs="Times New Roman"/>
                  <w:sz w:val="20"/>
                  <w:szCs w:val="20"/>
                </w:rPr>
                <w:delText xml:space="preserve">considering </w:delText>
              </w:r>
            </w:del>
            <w:ins w:id="1098" w:author="Author">
              <w:r w:rsidR="005E2E08" w:rsidRPr="00C22FD0">
                <w:rPr>
                  <w:rFonts w:ascii="Times New Roman" w:hAnsi="Times New Roman" w:cs="Times New Roman"/>
                  <w:sz w:val="20"/>
                  <w:szCs w:val="20"/>
                </w:rPr>
                <w:t xml:space="preserve">the eligible own funds to meet SCR–Tier 3 </w:t>
              </w:r>
              <w:r w:rsidR="003818A0" w:rsidRPr="00C22FD0">
                <w:rPr>
                  <w:rFonts w:ascii="Times New Roman" w:hAnsi="Times New Roman" w:cs="Times New Roman"/>
                  <w:sz w:val="20"/>
                  <w:szCs w:val="20"/>
                </w:rPr>
                <w:t xml:space="preserve"> </w:t>
              </w:r>
              <w:r w:rsidR="005E2E08" w:rsidRPr="00C22FD0">
                <w:rPr>
                  <w:rFonts w:ascii="Times New Roman" w:hAnsi="Times New Roman" w:cs="Times New Roman"/>
                  <w:sz w:val="20"/>
                  <w:szCs w:val="20"/>
                  <w:rPrChange w:id="1099" w:author="Author">
                    <w:rPr>
                      <w:rFonts w:ascii="Times New Roman" w:hAnsi="Times New Roman" w:cs="Times New Roman"/>
                      <w:sz w:val="20"/>
                      <w:szCs w:val="20"/>
                      <w:highlight w:val="yellow"/>
                    </w:rPr>
                  </w:rPrChange>
                </w:rPr>
                <w:t xml:space="preserve">calculated with the </w:t>
              </w:r>
            </w:ins>
            <w:r w:rsidRPr="00C22FD0">
              <w:rPr>
                <w:rFonts w:ascii="Times New Roman" w:hAnsi="Times New Roman" w:cs="Times New Roman"/>
                <w:sz w:val="20"/>
                <w:szCs w:val="20"/>
              </w:rPr>
              <w:t xml:space="preserve">technical provisions </w:t>
            </w:r>
            <w:del w:id="1100" w:author="Author">
              <w:r w:rsidRPr="00C22FD0" w:rsidDel="0054007A">
                <w:rPr>
                  <w:rFonts w:ascii="Times New Roman" w:hAnsi="Times New Roman" w:cs="Times New Roman"/>
                  <w:sz w:val="20"/>
                  <w:szCs w:val="20"/>
                </w:rPr>
                <w:delText xml:space="preserve">with LTG and transitional </w:delText>
              </w:r>
            </w:del>
            <w:ins w:id="1101" w:author="Author">
              <w:r w:rsidR="004736CE" w:rsidRPr="00C22FD0">
                <w:rPr>
                  <w:rFonts w:ascii="Times New Roman" w:hAnsi="Times New Roman" w:cs="Times New Roman"/>
                  <w:sz w:val="20"/>
                  <w:szCs w:val="20"/>
                </w:rPr>
                <w:t>reported under C0020</w:t>
              </w:r>
            </w:ins>
            <w:del w:id="1102" w:author="Author">
              <w:r w:rsidRPr="00C22FD0" w:rsidDel="0054007A">
                <w:rPr>
                  <w:rFonts w:ascii="Times New Roman" w:hAnsi="Times New Roman" w:cs="Times New Roman"/>
                  <w:sz w:val="20"/>
                  <w:szCs w:val="20"/>
                </w:rPr>
                <w:delText>measures</w:delText>
              </w:r>
            </w:del>
            <w:r w:rsidRPr="00C22FD0">
              <w:rPr>
                <w:rFonts w:ascii="Times New Roman" w:hAnsi="Times New Roman" w:cs="Times New Roman"/>
                <w:sz w:val="20"/>
                <w:szCs w:val="20"/>
              </w:rPr>
              <w:t>.</w:t>
            </w:r>
          </w:p>
        </w:tc>
      </w:tr>
      <w:tr w:rsidR="00E21451" w:rsidRPr="00C22FD0" w14:paraId="2B0EABBE" w14:textId="77777777" w:rsidTr="0040755A">
        <w:tc>
          <w:tcPr>
            <w:tcW w:w="1384" w:type="dxa"/>
          </w:tcPr>
          <w:p w14:paraId="26A9A11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C0060/R0080</w:t>
            </w:r>
          </w:p>
        </w:tc>
        <w:tc>
          <w:tcPr>
            <w:tcW w:w="2297" w:type="dxa"/>
            <w:gridSpan w:val="2"/>
          </w:tcPr>
          <w:p w14:paraId="5495AA9F" w14:textId="5AAAAAE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volatility adjustment and without other transitional measures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3</w:t>
            </w:r>
          </w:p>
        </w:tc>
        <w:tc>
          <w:tcPr>
            <w:tcW w:w="4813" w:type="dxa"/>
          </w:tcPr>
          <w:p w14:paraId="7B1B5C8F" w14:textId="77777777" w:rsidR="00E21451" w:rsidRPr="00C22FD0" w:rsidRDefault="00E21451" w:rsidP="00A26C6E">
            <w:pPr>
              <w:rPr>
                <w:ins w:id="1103" w:author="Autho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calculated considering technical provisions without the adjustments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the transitional </w:t>
            </w:r>
            <w:r w:rsidR="00442A5F" w:rsidRPr="00C22FD0">
              <w:rPr>
                <w:rFonts w:ascii="Times New Roman" w:hAnsi="Times New Roman" w:cs="Times New Roman"/>
              </w:rPr>
              <w:t>adjustment to the relevant risk-free interest rate term structure</w:t>
            </w:r>
            <w:r w:rsidR="00442A5F" w:rsidRPr="00C22FD0">
              <w:rPr>
                <w:rFonts w:ascii="Times New Roman" w:hAnsi="Times New Roman" w:cs="Times New Roman"/>
                <w:sz w:val="20"/>
                <w:szCs w:val="20"/>
              </w:rPr>
              <w:t xml:space="preserve"> </w:t>
            </w:r>
            <w:r w:rsidRPr="00C22FD0">
              <w:rPr>
                <w:rFonts w:ascii="Times New Roman" w:hAnsi="Times New Roman" w:cs="Times New Roman"/>
                <w:sz w:val="20"/>
                <w:szCs w:val="20"/>
              </w:rPr>
              <w:t>and the volatility adjustment, but keeping the adjustments due to the matching adjustment.</w:t>
            </w:r>
          </w:p>
          <w:p w14:paraId="63BADC53" w14:textId="77777777" w:rsidR="004736CE" w:rsidRPr="00C22FD0" w:rsidRDefault="004736CE" w:rsidP="00A26C6E">
            <w:pPr>
              <w:rPr>
                <w:ins w:id="1104" w:author="Author"/>
                <w:rFonts w:ascii="Times New Roman" w:hAnsi="Times New Roman" w:cs="Times New Roman"/>
                <w:sz w:val="20"/>
                <w:szCs w:val="20"/>
              </w:rPr>
            </w:pPr>
          </w:p>
          <w:p w14:paraId="0CBF899B" w14:textId="12A33818" w:rsidR="004736CE" w:rsidRPr="00C22FD0" w:rsidRDefault="004736CE" w:rsidP="00A26C6E">
            <w:pPr>
              <w:rPr>
                <w:rFonts w:ascii="Times New Roman" w:hAnsi="Times New Roman" w:cs="Times New Roman"/>
                <w:sz w:val="20"/>
                <w:szCs w:val="20"/>
              </w:rPr>
            </w:pPr>
            <w:ins w:id="1105" w:author="Author">
              <w:r w:rsidRPr="00C22FD0">
                <w:rPr>
                  <w:rFonts w:ascii="Times New Roman" w:hAnsi="Times New Roman" w:cs="Times New Roman"/>
                  <w:sz w:val="20"/>
                  <w:szCs w:val="20"/>
                </w:rPr>
                <w:t>If volatility adjustment is not applicable report the same amount as in C0040.</w:t>
              </w:r>
            </w:ins>
          </w:p>
        </w:tc>
      </w:tr>
      <w:tr w:rsidR="00E21451" w:rsidRPr="00C22FD0" w14:paraId="31A08F8F" w14:textId="77777777" w:rsidTr="0040755A">
        <w:tc>
          <w:tcPr>
            <w:tcW w:w="1384" w:type="dxa"/>
          </w:tcPr>
          <w:p w14:paraId="6CDF66D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C0070/R0080</w:t>
            </w:r>
          </w:p>
        </w:tc>
        <w:tc>
          <w:tcPr>
            <w:tcW w:w="2297" w:type="dxa"/>
            <w:gridSpan w:val="2"/>
          </w:tcPr>
          <w:p w14:paraId="51796FF8" w14:textId="70BD525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volatility adjustment set to zero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3</w:t>
            </w:r>
          </w:p>
        </w:tc>
        <w:tc>
          <w:tcPr>
            <w:tcW w:w="4813" w:type="dxa"/>
          </w:tcPr>
          <w:p w14:paraId="3AC94E8B" w14:textId="545E1CA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due to the application of the volatility adjustment. It shall reflect the impact of setting the volatility adjustment to zero.</w:t>
            </w:r>
          </w:p>
          <w:p w14:paraId="57D6EEFB" w14:textId="77777777" w:rsidR="00E21451" w:rsidRPr="00C22FD0" w:rsidRDefault="00E21451">
            <w:pPr>
              <w:rPr>
                <w:rFonts w:ascii="Times New Roman" w:hAnsi="Times New Roman" w:cs="Times New Roman"/>
                <w:sz w:val="20"/>
                <w:szCs w:val="20"/>
              </w:rPr>
            </w:pPr>
          </w:p>
          <w:p w14:paraId="6B9AEDC5" w14:textId="63327635" w:rsidR="00E21451" w:rsidRPr="00C22FD0" w:rsidRDefault="00E21451" w:rsidP="003818A0">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eligible own funds </w:t>
            </w:r>
            <w:r w:rsidRPr="00C22FD0">
              <w:rPr>
                <w:rFonts w:ascii="Times New Roman" w:hAnsi="Times New Roman" w:cs="Times New Roman"/>
                <w:sz w:val="20"/>
                <w:szCs w:val="20"/>
              </w:rPr>
              <w:lastRenderedPageBreak/>
              <w:t>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w:t>
            </w:r>
            <w:ins w:id="1106" w:author="Author">
              <w:r w:rsidR="005E2E08" w:rsidRPr="00C22FD0">
                <w:rPr>
                  <w:rFonts w:ascii="Times New Roman" w:hAnsi="Times New Roman" w:cs="Times New Roman"/>
                  <w:sz w:val="20"/>
                  <w:szCs w:val="20"/>
                  <w:rPrChange w:id="1107" w:author="Author">
                    <w:rPr>
                      <w:rFonts w:ascii="Times New Roman" w:hAnsi="Times New Roman" w:cs="Times New Roman"/>
                      <w:sz w:val="20"/>
                      <w:szCs w:val="20"/>
                      <w:highlight w:val="yellow"/>
                    </w:rPr>
                  </w:rPrChange>
                </w:rPr>
                <w:t xml:space="preserve">calculated </w:t>
              </w:r>
            </w:ins>
            <w:r w:rsidRPr="00C22FD0">
              <w:rPr>
                <w:rFonts w:ascii="Times New Roman" w:hAnsi="Times New Roman" w:cs="Times New Roman"/>
                <w:sz w:val="20"/>
                <w:szCs w:val="20"/>
              </w:rPr>
              <w:t xml:space="preserve">considering </w:t>
            </w:r>
            <w:ins w:id="1108" w:author="Author">
              <w:r w:rsidR="005E2E08" w:rsidRPr="00C22FD0">
                <w:rPr>
                  <w:rFonts w:ascii="Times New Roman" w:hAnsi="Times New Roman" w:cs="Times New Roman"/>
                  <w:sz w:val="20"/>
                  <w:szCs w:val="20"/>
                  <w:rPrChange w:id="1109"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volatility adjustment and without other transitional measures and the </w:t>
            </w:r>
            <w:del w:id="1110" w:author="Author">
              <w:r w:rsidRPr="00C22FD0" w:rsidDel="003818A0">
                <w:rPr>
                  <w:rFonts w:ascii="Times New Roman" w:hAnsi="Times New Roman" w:cs="Times New Roman"/>
                  <w:sz w:val="20"/>
                  <w:szCs w:val="20"/>
                </w:rPr>
                <w:delText>maximum between the</w:delText>
              </w:r>
            </w:del>
            <w:r w:rsidRPr="00C22FD0">
              <w:rPr>
                <w:rFonts w:ascii="Times New Roman" w:hAnsi="Times New Roman" w:cs="Times New Roman"/>
                <w:sz w:val="20"/>
                <w:szCs w:val="20"/>
              </w:rPr>
              <w:t xml:space="preserv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w:t>
            </w:r>
            <w:ins w:id="1111" w:author="Author">
              <w:r w:rsidR="005E2E08" w:rsidRPr="00C22FD0">
                <w:rPr>
                  <w:rFonts w:ascii="Times New Roman" w:hAnsi="Times New Roman" w:cs="Times New Roman"/>
                  <w:sz w:val="20"/>
                  <w:szCs w:val="20"/>
                  <w:rPrChange w:id="1112" w:author="Author">
                    <w:rPr>
                      <w:rFonts w:ascii="Times New Roman" w:hAnsi="Times New Roman" w:cs="Times New Roman"/>
                      <w:sz w:val="20"/>
                      <w:szCs w:val="20"/>
                      <w:highlight w:val="yellow"/>
                    </w:rPr>
                  </w:rPrChange>
                </w:rPr>
                <w:t xml:space="preserve">calculated with the </w:t>
              </w:r>
            </w:ins>
            <w:del w:id="1113" w:author="Author">
              <w:r w:rsidRPr="00C22FD0" w:rsidDel="005E2E08">
                <w:rPr>
                  <w:rFonts w:ascii="Times New Roman" w:hAnsi="Times New Roman" w:cs="Times New Roman"/>
                  <w:sz w:val="20"/>
                  <w:szCs w:val="20"/>
                </w:rPr>
                <w:delText>considering</w:delText>
              </w:r>
            </w:del>
            <w:r w:rsidRPr="00C22FD0">
              <w:rPr>
                <w:rFonts w:ascii="Times New Roman" w:hAnsi="Times New Roman" w:cs="Times New Roman"/>
                <w:sz w:val="20"/>
                <w:szCs w:val="20"/>
              </w:rPr>
              <w:t xml:space="preserve"> technical provisions reported under </w:t>
            </w:r>
            <w:del w:id="1114" w:author="Author">
              <w:r w:rsidRPr="00C22FD0" w:rsidDel="003818A0">
                <w:rPr>
                  <w:rFonts w:ascii="Times New Roman" w:hAnsi="Times New Roman" w:cs="Times New Roman"/>
                  <w:sz w:val="20"/>
                  <w:szCs w:val="20"/>
                </w:rPr>
                <w:delText xml:space="preserve">C0010, C0020 and </w:delText>
              </w:r>
            </w:del>
            <w:r w:rsidRPr="00C22FD0">
              <w:rPr>
                <w:rFonts w:ascii="Times New Roman" w:hAnsi="Times New Roman" w:cs="Times New Roman"/>
                <w:sz w:val="20"/>
                <w:szCs w:val="20"/>
              </w:rPr>
              <w:t xml:space="preserve">C0040. </w:t>
            </w:r>
          </w:p>
        </w:tc>
      </w:tr>
      <w:tr w:rsidR="00E21451" w:rsidRPr="00C22FD0" w14:paraId="35EC68A0" w14:textId="77777777" w:rsidTr="0040755A">
        <w:tc>
          <w:tcPr>
            <w:tcW w:w="1384" w:type="dxa"/>
          </w:tcPr>
          <w:p w14:paraId="77B0377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C0080/R0080</w:t>
            </w:r>
          </w:p>
        </w:tc>
        <w:tc>
          <w:tcPr>
            <w:tcW w:w="2297" w:type="dxa"/>
            <w:gridSpan w:val="2"/>
          </w:tcPr>
          <w:p w14:paraId="3E4DAEBF" w14:textId="3B063C9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matching adjustment and without all the others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3</w:t>
            </w:r>
          </w:p>
        </w:tc>
        <w:tc>
          <w:tcPr>
            <w:tcW w:w="4813" w:type="dxa"/>
          </w:tcPr>
          <w:p w14:paraId="7A3E7F3C" w14:textId="77777777" w:rsidR="00E21451" w:rsidRPr="00C22FD0" w:rsidRDefault="00E21451">
            <w:pPr>
              <w:rPr>
                <w:ins w:id="1115" w:author="Author"/>
                <w:rFonts w:ascii="Times New Roman" w:hAnsi="Times New Roman" w:cs="Times New Roman"/>
                <w:sz w:val="20"/>
                <w:szCs w:val="20"/>
              </w:rPr>
            </w:pPr>
            <w:r w:rsidRPr="00C22FD0">
              <w:rPr>
                <w:rFonts w:ascii="Times New Roman" w:hAnsi="Times New Roman" w:cs="Times New Roman"/>
                <w:sz w:val="20"/>
                <w:szCs w:val="20"/>
              </w:rPr>
              <w:t>Total amount of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calculated considering technical provisions without any LTG measure.</w:t>
            </w:r>
          </w:p>
          <w:p w14:paraId="4AA42366" w14:textId="77777777" w:rsidR="004736CE" w:rsidRPr="00C22FD0" w:rsidRDefault="004736CE">
            <w:pPr>
              <w:rPr>
                <w:ins w:id="1116" w:author="Author"/>
                <w:rFonts w:ascii="Times New Roman" w:hAnsi="Times New Roman" w:cs="Times New Roman"/>
                <w:sz w:val="20"/>
                <w:szCs w:val="20"/>
              </w:rPr>
            </w:pPr>
          </w:p>
          <w:p w14:paraId="4535A449" w14:textId="15EECA9C" w:rsidR="004736CE" w:rsidRPr="00C22FD0" w:rsidRDefault="004736CE">
            <w:pPr>
              <w:rPr>
                <w:rFonts w:ascii="Times New Roman" w:hAnsi="Times New Roman" w:cs="Times New Roman"/>
                <w:sz w:val="20"/>
                <w:szCs w:val="20"/>
              </w:rPr>
            </w:pPr>
            <w:ins w:id="1117" w:author="Author">
              <w:r w:rsidRPr="00C22FD0">
                <w:rPr>
                  <w:rFonts w:ascii="Times New Roman" w:hAnsi="Times New Roman" w:cs="Times New Roman"/>
                  <w:sz w:val="20"/>
                  <w:szCs w:val="20"/>
                </w:rPr>
                <w:t>If matching adjustment is not applicable report the same amount as in C0060.</w:t>
              </w:r>
            </w:ins>
          </w:p>
        </w:tc>
      </w:tr>
      <w:tr w:rsidR="00E21451" w:rsidRPr="00C22FD0" w14:paraId="3079D464" w14:textId="77777777" w:rsidTr="0040755A">
        <w:tc>
          <w:tcPr>
            <w:tcW w:w="1384" w:type="dxa"/>
          </w:tcPr>
          <w:p w14:paraId="49768F6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C0090/R0080</w:t>
            </w:r>
          </w:p>
        </w:tc>
        <w:tc>
          <w:tcPr>
            <w:tcW w:w="2297" w:type="dxa"/>
            <w:gridSpan w:val="2"/>
          </w:tcPr>
          <w:p w14:paraId="64673A21" w14:textId="61AD416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matching adjustment set to zero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3</w:t>
            </w:r>
          </w:p>
        </w:tc>
        <w:tc>
          <w:tcPr>
            <w:tcW w:w="4813" w:type="dxa"/>
          </w:tcPr>
          <w:p w14:paraId="672DDF2D" w14:textId="5DE86DB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due to the application of the matching adjustment. It shall include the impact of setting the volatility adjustment and the matching adjustment to zero.</w:t>
            </w:r>
          </w:p>
          <w:p w14:paraId="65D79D5C" w14:textId="77777777" w:rsidR="00E21451" w:rsidRPr="00C22FD0" w:rsidRDefault="00E21451">
            <w:pPr>
              <w:rPr>
                <w:rFonts w:ascii="Times New Roman" w:hAnsi="Times New Roman" w:cs="Times New Roman"/>
                <w:sz w:val="20"/>
                <w:szCs w:val="20"/>
              </w:rPr>
            </w:pPr>
          </w:p>
          <w:p w14:paraId="1BBCAE5D" w14:textId="5F6E51D9" w:rsidR="00E21451" w:rsidRPr="00C22FD0" w:rsidRDefault="00E21451" w:rsidP="003818A0">
            <w:pPr>
              <w:rPr>
                <w:rFonts w:ascii="Times New Roman" w:hAnsi="Times New Roman" w:cs="Times New Roman"/>
                <w:sz w:val="20"/>
                <w:szCs w:val="20"/>
              </w:rPr>
            </w:pPr>
            <w:r w:rsidRPr="00C22FD0">
              <w:rPr>
                <w:rFonts w:ascii="Times New Roman" w:hAnsi="Times New Roman" w:cs="Times New Roman"/>
                <w:sz w:val="20"/>
                <w:szCs w:val="20"/>
              </w:rPr>
              <w:t>It shall be the difference between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calculated  considering </w:t>
            </w:r>
            <w:ins w:id="1118" w:author="Author">
              <w:r w:rsidR="005E2E08" w:rsidRPr="00C22FD0">
                <w:rPr>
                  <w:rFonts w:ascii="Times New Roman" w:hAnsi="Times New Roman" w:cs="Times New Roman"/>
                  <w:sz w:val="20"/>
                  <w:szCs w:val="20"/>
                  <w:rPrChange w:id="1119"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matching adjustment and without all the other transitional measures and the </w:t>
            </w:r>
            <w:del w:id="1120" w:author="Author">
              <w:r w:rsidRPr="00C22FD0" w:rsidDel="003818A0">
                <w:rPr>
                  <w:rFonts w:ascii="Times New Roman" w:hAnsi="Times New Roman" w:cs="Times New Roman"/>
                  <w:sz w:val="20"/>
                  <w:szCs w:val="20"/>
                </w:rPr>
                <w:delText>maximum between the</w:delText>
              </w:r>
            </w:del>
            <w:r w:rsidRPr="00C22FD0">
              <w:rPr>
                <w:rFonts w:ascii="Times New Roman" w:hAnsi="Times New Roman" w:cs="Times New Roman"/>
                <w:sz w:val="20"/>
                <w:szCs w:val="20"/>
              </w:rPr>
              <w:t xml:space="preserv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w:t>
            </w:r>
            <w:ins w:id="1121" w:author="Author">
              <w:r w:rsidR="005E2E08" w:rsidRPr="00C22FD0">
                <w:rPr>
                  <w:rFonts w:ascii="Times New Roman" w:hAnsi="Times New Roman" w:cs="Times New Roman"/>
                  <w:sz w:val="20"/>
                  <w:szCs w:val="20"/>
                  <w:rPrChange w:id="1122" w:author="Author">
                    <w:rPr>
                      <w:rFonts w:ascii="Times New Roman" w:hAnsi="Times New Roman" w:cs="Times New Roman"/>
                      <w:sz w:val="20"/>
                      <w:szCs w:val="20"/>
                      <w:highlight w:val="yellow"/>
                    </w:rPr>
                  </w:rPrChange>
                </w:rPr>
                <w:t xml:space="preserve">calculated with the </w:t>
              </w:r>
            </w:ins>
            <w:del w:id="1123" w:author="Author">
              <w:r w:rsidRPr="00C22FD0" w:rsidDel="005E2E08">
                <w:rPr>
                  <w:rFonts w:ascii="Times New Roman" w:hAnsi="Times New Roman" w:cs="Times New Roman"/>
                  <w:sz w:val="20"/>
                  <w:szCs w:val="20"/>
                </w:rPr>
                <w:delText xml:space="preserve">considering </w:delText>
              </w:r>
            </w:del>
            <w:r w:rsidRPr="00C22FD0">
              <w:rPr>
                <w:rFonts w:ascii="Times New Roman" w:hAnsi="Times New Roman" w:cs="Times New Roman"/>
                <w:sz w:val="20"/>
                <w:szCs w:val="20"/>
              </w:rPr>
              <w:t xml:space="preserve">technical provisions reported under </w:t>
            </w:r>
            <w:del w:id="1124" w:author="Author">
              <w:r w:rsidRPr="00C22FD0" w:rsidDel="003818A0">
                <w:rPr>
                  <w:rFonts w:ascii="Times New Roman" w:hAnsi="Times New Roman" w:cs="Times New Roman"/>
                  <w:sz w:val="20"/>
                  <w:szCs w:val="20"/>
                </w:rPr>
                <w:delText xml:space="preserve">C0010, C0020, C0040 and </w:delText>
              </w:r>
            </w:del>
            <w:r w:rsidRPr="00C22FD0">
              <w:rPr>
                <w:rFonts w:ascii="Times New Roman" w:hAnsi="Times New Roman" w:cs="Times New Roman"/>
                <w:sz w:val="20"/>
                <w:szCs w:val="20"/>
              </w:rPr>
              <w:t xml:space="preserve">C0060. </w:t>
            </w:r>
          </w:p>
        </w:tc>
      </w:tr>
      <w:tr w:rsidR="00E21451" w:rsidRPr="00C22FD0" w14:paraId="1D41F46A" w14:textId="77777777" w:rsidTr="0040755A">
        <w:tc>
          <w:tcPr>
            <w:tcW w:w="1384" w:type="dxa"/>
          </w:tcPr>
          <w:p w14:paraId="4CD5D96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C0100/R0080</w:t>
            </w:r>
          </w:p>
        </w:tc>
        <w:tc>
          <w:tcPr>
            <w:tcW w:w="2297" w:type="dxa"/>
            <w:gridSpan w:val="2"/>
          </w:tcPr>
          <w:p w14:paraId="4302B696" w14:textId="7491678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Impact of all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495AFC" w:rsidRPr="00C22FD0">
              <w:rPr>
                <w:rFonts w:ascii="Times New Roman" w:hAnsi="Times New Roman" w:cs="Times New Roman"/>
                <w:sz w:val="20"/>
                <w:szCs w:val="20"/>
              </w:rPr>
              <w:t>3</w:t>
            </w:r>
          </w:p>
        </w:tc>
        <w:tc>
          <w:tcPr>
            <w:tcW w:w="4813" w:type="dxa"/>
          </w:tcPr>
          <w:p w14:paraId="5A2374BA" w14:textId="76A1CBF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eligible own funds to meet SCR</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w:t>
            </w:r>
            <w:r w:rsidR="001766AC" w:rsidRPr="00C22FD0">
              <w:rPr>
                <w:rFonts w:ascii="Times New Roman" w:hAnsi="Times New Roman" w:cs="Times New Roman"/>
                <w:sz w:val="20"/>
                <w:szCs w:val="20"/>
              </w:rPr>
              <w:t>3</w:t>
            </w:r>
            <w:r w:rsidRPr="00C22FD0">
              <w:rPr>
                <w:rFonts w:ascii="Times New Roman" w:hAnsi="Times New Roman" w:cs="Times New Roman"/>
                <w:sz w:val="20"/>
                <w:szCs w:val="20"/>
              </w:rPr>
              <w:t xml:space="preserve"> due to the application of the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w:t>
            </w:r>
          </w:p>
        </w:tc>
      </w:tr>
      <w:tr w:rsidR="00E21451" w:rsidRPr="00C22FD0" w14:paraId="2FB196C7" w14:textId="77777777" w:rsidTr="0040755A">
        <w:tc>
          <w:tcPr>
            <w:tcW w:w="1384" w:type="dxa"/>
          </w:tcPr>
          <w:p w14:paraId="064A4F1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C0010/R0090</w:t>
            </w:r>
          </w:p>
        </w:tc>
        <w:tc>
          <w:tcPr>
            <w:tcW w:w="2297" w:type="dxa"/>
            <w:gridSpan w:val="2"/>
          </w:tcPr>
          <w:p w14:paraId="6BC9E5B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Amount with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SCR</w:t>
            </w:r>
          </w:p>
        </w:tc>
        <w:tc>
          <w:tcPr>
            <w:tcW w:w="4813" w:type="dxa"/>
          </w:tcPr>
          <w:p w14:paraId="3B7FC4E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amount of SCR calculated considering technical provisions including the adjustments due to the long term guarantee measures and transitional measures</w:t>
            </w:r>
          </w:p>
        </w:tc>
      </w:tr>
      <w:tr w:rsidR="00E21451" w:rsidRPr="00C22FD0" w14:paraId="55D106C3" w14:textId="77777777" w:rsidTr="0040755A">
        <w:tc>
          <w:tcPr>
            <w:tcW w:w="1384" w:type="dxa"/>
          </w:tcPr>
          <w:p w14:paraId="4AF2275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C0020/R0090</w:t>
            </w:r>
          </w:p>
        </w:tc>
        <w:tc>
          <w:tcPr>
            <w:tcW w:w="2297" w:type="dxa"/>
            <w:gridSpan w:val="2"/>
          </w:tcPr>
          <w:p w14:paraId="46DCD0CF"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Without transitional on technical provisions – SCR</w:t>
            </w:r>
          </w:p>
        </w:tc>
        <w:tc>
          <w:tcPr>
            <w:tcW w:w="4813" w:type="dxa"/>
          </w:tcPr>
          <w:p w14:paraId="3C82405D" w14:textId="05F76571" w:rsidR="00E21451" w:rsidRPr="00C22FD0" w:rsidRDefault="00E21451" w:rsidP="00A26C6E">
            <w:pPr>
              <w:rPr>
                <w:ins w:id="1125"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SCR calculated considering technical provisions without the adjustment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but keeping </w:t>
            </w:r>
            <w:ins w:id="1126" w:author="Author">
              <w:r w:rsidR="00FB41A7" w:rsidRPr="00C22FD0">
                <w:rPr>
                  <w:rFonts w:ascii="Times New Roman" w:hAnsi="Times New Roman" w:cs="Times New Roman"/>
                  <w:sz w:val="20"/>
                  <w:szCs w:val="20"/>
                </w:rPr>
                <w:t xml:space="preserve">the transitional on interest rates as well as </w:t>
              </w:r>
            </w:ins>
            <w:r w:rsidRPr="00C22FD0">
              <w:rPr>
                <w:rFonts w:ascii="Times New Roman" w:hAnsi="Times New Roman" w:cs="Times New Roman"/>
                <w:sz w:val="20"/>
                <w:szCs w:val="20"/>
              </w:rPr>
              <w:t>the adjustments due to the volatility adjustment and the matching adjustment.</w:t>
            </w:r>
          </w:p>
          <w:p w14:paraId="6BEC0D71" w14:textId="77777777" w:rsidR="004736CE" w:rsidRPr="00C22FD0" w:rsidRDefault="004736CE" w:rsidP="00A26C6E">
            <w:pPr>
              <w:rPr>
                <w:ins w:id="1127" w:author="Author"/>
                <w:rFonts w:ascii="Times New Roman" w:hAnsi="Times New Roman" w:cs="Times New Roman"/>
                <w:sz w:val="20"/>
                <w:szCs w:val="20"/>
              </w:rPr>
            </w:pPr>
          </w:p>
          <w:p w14:paraId="20436D9E" w14:textId="59CCAA33" w:rsidR="004736CE" w:rsidRPr="00C22FD0" w:rsidRDefault="004736CE" w:rsidP="00A26C6E">
            <w:pPr>
              <w:rPr>
                <w:rFonts w:ascii="Times New Roman" w:hAnsi="Times New Roman" w:cs="Times New Roman"/>
                <w:sz w:val="20"/>
                <w:szCs w:val="20"/>
              </w:rPr>
            </w:pPr>
            <w:ins w:id="1128" w:author="Author">
              <w:r w:rsidRPr="00C22FD0">
                <w:rPr>
                  <w:rFonts w:ascii="Times New Roman" w:hAnsi="Times New Roman" w:cs="Times New Roman"/>
                  <w:sz w:val="20"/>
                  <w:szCs w:val="20"/>
                </w:rPr>
                <w:t>If transitional deduction to technical provisions is not applicable report the same amount as in C0010.</w:t>
              </w:r>
            </w:ins>
          </w:p>
        </w:tc>
      </w:tr>
      <w:tr w:rsidR="00E21451" w:rsidRPr="00C22FD0" w14:paraId="5B95698E" w14:textId="77777777" w:rsidTr="0040755A">
        <w:tc>
          <w:tcPr>
            <w:tcW w:w="1384" w:type="dxa"/>
          </w:tcPr>
          <w:p w14:paraId="4EFD41C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C0030/R0090</w:t>
            </w:r>
          </w:p>
        </w:tc>
        <w:tc>
          <w:tcPr>
            <w:tcW w:w="2297" w:type="dxa"/>
            <w:gridSpan w:val="2"/>
          </w:tcPr>
          <w:p w14:paraId="64D242F1"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transitional on technical provisions – SCR</w:t>
            </w:r>
          </w:p>
        </w:tc>
        <w:tc>
          <w:tcPr>
            <w:tcW w:w="4813" w:type="dxa"/>
          </w:tcPr>
          <w:p w14:paraId="715EFFD9" w14:textId="6C9425A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SCR due to the application of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w:t>
            </w:r>
          </w:p>
          <w:p w14:paraId="648A220A" w14:textId="77777777" w:rsidR="00E21451" w:rsidRPr="00C22FD0" w:rsidRDefault="00E21451">
            <w:pPr>
              <w:rPr>
                <w:rFonts w:ascii="Times New Roman" w:hAnsi="Times New Roman" w:cs="Times New Roman"/>
                <w:sz w:val="20"/>
                <w:szCs w:val="20"/>
              </w:rPr>
            </w:pPr>
          </w:p>
          <w:p w14:paraId="2248BD5D" w14:textId="2204FDCD" w:rsidR="00E21451" w:rsidRPr="00C22FD0" w:rsidRDefault="00E21451" w:rsidP="004736CE">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SCR calculated considering </w:t>
            </w:r>
            <w:ins w:id="1129" w:author="Author">
              <w:r w:rsidR="005E2E08" w:rsidRPr="00C22FD0">
                <w:rPr>
                  <w:rFonts w:ascii="Times New Roman" w:hAnsi="Times New Roman" w:cs="Times New Roman"/>
                  <w:sz w:val="20"/>
                  <w:szCs w:val="20"/>
                  <w:rPrChange w:id="1130"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and </w:t>
            </w:r>
            <w:ins w:id="1131" w:author="Author">
              <w:r w:rsidR="005E2E08" w:rsidRPr="00C22FD0">
                <w:rPr>
                  <w:rFonts w:ascii="Times New Roman" w:hAnsi="Times New Roman" w:cs="Times New Roman"/>
                  <w:sz w:val="20"/>
                  <w:szCs w:val="20"/>
                </w:rPr>
                <w:t xml:space="preserve">the SCR calculated with the </w:t>
              </w:r>
            </w:ins>
            <w:del w:id="1132" w:author="Author">
              <w:r w:rsidRPr="00C22FD0" w:rsidDel="005E2E08">
                <w:rPr>
                  <w:rFonts w:ascii="Times New Roman" w:hAnsi="Times New Roman" w:cs="Times New Roman"/>
                  <w:sz w:val="20"/>
                  <w:szCs w:val="20"/>
                </w:rPr>
                <w:delText xml:space="preserve">considering </w:delText>
              </w:r>
            </w:del>
            <w:r w:rsidRPr="00C22FD0">
              <w:rPr>
                <w:rFonts w:ascii="Times New Roman" w:hAnsi="Times New Roman" w:cs="Times New Roman"/>
                <w:sz w:val="20"/>
                <w:szCs w:val="20"/>
              </w:rPr>
              <w:t>technical provisions with LTG and transitional measures.</w:t>
            </w:r>
          </w:p>
        </w:tc>
      </w:tr>
      <w:tr w:rsidR="00E21451" w:rsidRPr="00C22FD0" w14:paraId="086F77AE" w14:textId="77777777" w:rsidTr="0040755A">
        <w:tc>
          <w:tcPr>
            <w:tcW w:w="1384" w:type="dxa"/>
          </w:tcPr>
          <w:p w14:paraId="0DFF657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C0040/R0090</w:t>
            </w:r>
          </w:p>
        </w:tc>
        <w:tc>
          <w:tcPr>
            <w:tcW w:w="2297" w:type="dxa"/>
            <w:gridSpan w:val="2"/>
          </w:tcPr>
          <w:p w14:paraId="19E39FB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Without transitional on interest rate – SCR </w:t>
            </w:r>
          </w:p>
        </w:tc>
        <w:tc>
          <w:tcPr>
            <w:tcW w:w="4813" w:type="dxa"/>
          </w:tcPr>
          <w:p w14:paraId="10D9379C" w14:textId="4642E488" w:rsidR="00E21451" w:rsidRPr="00C22FD0" w:rsidRDefault="00E21451">
            <w:pPr>
              <w:rPr>
                <w:ins w:id="1133"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SCR calculated considering technical provisions without the adjustment due to the transitional </w:t>
            </w:r>
            <w:r w:rsidR="00442A5F" w:rsidRPr="00C22FD0">
              <w:rPr>
                <w:rFonts w:ascii="Times New Roman" w:hAnsi="Times New Roman" w:cs="Times New Roman"/>
                <w:sz w:val="20"/>
                <w:szCs w:val="20"/>
              </w:rPr>
              <w:t>adjustment to the relevant risk-free interest rate term structure</w:t>
            </w:r>
            <w:ins w:id="1134" w:author="Author">
              <w:r w:rsidR="00FB41A7" w:rsidRPr="00C22FD0">
                <w:rPr>
                  <w:rFonts w:ascii="Times New Roman" w:hAnsi="Times New Roman" w:cs="Times New Roman"/>
                  <w:sz w:val="20"/>
                  <w:szCs w:val="20"/>
                </w:rPr>
                <w:t xml:space="preserve"> and without the transitional on technical provisions</w:t>
              </w:r>
            </w:ins>
            <w:r w:rsidRPr="00C22FD0">
              <w:rPr>
                <w:rFonts w:ascii="Times New Roman" w:hAnsi="Times New Roman" w:cs="Times New Roman"/>
                <w:sz w:val="20"/>
                <w:szCs w:val="20"/>
              </w:rPr>
              <w:t>, but keeping the adjustments due to the volatility adjustment and the matching adjustment.</w:t>
            </w:r>
          </w:p>
          <w:p w14:paraId="783721F4" w14:textId="77777777" w:rsidR="004736CE" w:rsidRPr="00C22FD0" w:rsidRDefault="004736CE">
            <w:pPr>
              <w:rPr>
                <w:ins w:id="1135" w:author="Author"/>
                <w:rFonts w:ascii="Times New Roman" w:hAnsi="Times New Roman" w:cs="Times New Roman"/>
                <w:sz w:val="20"/>
                <w:szCs w:val="20"/>
              </w:rPr>
            </w:pPr>
          </w:p>
          <w:p w14:paraId="4C739031" w14:textId="761E7603" w:rsidR="004736CE" w:rsidRPr="00C22FD0" w:rsidRDefault="004736CE">
            <w:pPr>
              <w:rPr>
                <w:rFonts w:ascii="Times New Roman" w:hAnsi="Times New Roman" w:cs="Times New Roman"/>
                <w:sz w:val="20"/>
                <w:szCs w:val="20"/>
              </w:rPr>
            </w:pPr>
            <w:ins w:id="1136" w:author="Author">
              <w:r w:rsidRPr="00C22FD0">
                <w:rPr>
                  <w:rFonts w:ascii="Times New Roman" w:hAnsi="Times New Roman" w:cs="Times New Roman"/>
                  <w:sz w:val="20"/>
                  <w:szCs w:val="20"/>
                </w:rPr>
                <w:t xml:space="preserve">If transitional adjustment to the relevant risk-free interest rate term structure is not applicable report the same </w:t>
              </w:r>
              <w:r w:rsidRPr="00C22FD0">
                <w:rPr>
                  <w:rFonts w:ascii="Times New Roman" w:hAnsi="Times New Roman" w:cs="Times New Roman"/>
                  <w:sz w:val="20"/>
                  <w:szCs w:val="20"/>
                </w:rPr>
                <w:lastRenderedPageBreak/>
                <w:t>amount as in C0020.</w:t>
              </w:r>
            </w:ins>
          </w:p>
        </w:tc>
      </w:tr>
      <w:tr w:rsidR="00E21451" w:rsidRPr="00C22FD0" w14:paraId="1EC1667B" w14:textId="77777777" w:rsidTr="0040755A">
        <w:tc>
          <w:tcPr>
            <w:tcW w:w="1384" w:type="dxa"/>
          </w:tcPr>
          <w:p w14:paraId="374EF373"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lastRenderedPageBreak/>
              <w:t>C0050/R0090</w:t>
            </w:r>
          </w:p>
        </w:tc>
        <w:tc>
          <w:tcPr>
            <w:tcW w:w="2297" w:type="dxa"/>
            <w:gridSpan w:val="2"/>
          </w:tcPr>
          <w:p w14:paraId="6ADE672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Impact of transitional on interest rate – SCR </w:t>
            </w:r>
          </w:p>
        </w:tc>
        <w:tc>
          <w:tcPr>
            <w:tcW w:w="4813" w:type="dxa"/>
          </w:tcPr>
          <w:p w14:paraId="712938D5" w14:textId="632FA5D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SCR due to the application of the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w:t>
            </w:r>
          </w:p>
          <w:p w14:paraId="55763D96" w14:textId="77777777" w:rsidR="00E21451" w:rsidRPr="00C22FD0" w:rsidRDefault="00E21451">
            <w:pPr>
              <w:rPr>
                <w:rFonts w:ascii="Times New Roman" w:hAnsi="Times New Roman" w:cs="Times New Roman"/>
                <w:sz w:val="20"/>
                <w:szCs w:val="20"/>
              </w:rPr>
            </w:pPr>
          </w:p>
          <w:p w14:paraId="34258739" w14:textId="784D513E" w:rsidR="00E21451" w:rsidRPr="00C22FD0" w:rsidRDefault="00E21451" w:rsidP="004736CE">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SCR calculated considering </w:t>
            </w:r>
            <w:ins w:id="1137" w:author="Author">
              <w:r w:rsidR="005E2E08" w:rsidRPr="00C22FD0">
                <w:rPr>
                  <w:rFonts w:ascii="Times New Roman" w:hAnsi="Times New Roman" w:cs="Times New Roman"/>
                  <w:sz w:val="20"/>
                  <w:szCs w:val="20"/>
                  <w:rPrChange w:id="1138"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transitional </w:t>
            </w:r>
            <w:r w:rsidR="00442A5F" w:rsidRPr="00C22FD0">
              <w:rPr>
                <w:rFonts w:ascii="Times New Roman" w:hAnsi="Times New Roman" w:cs="Times New Roman"/>
              </w:rPr>
              <w:t>adjustment to the relevant risk-free interest rate term structure</w:t>
            </w:r>
            <w:r w:rsidRPr="00C22FD0">
              <w:rPr>
                <w:rFonts w:ascii="Times New Roman" w:hAnsi="Times New Roman" w:cs="Times New Roman"/>
                <w:sz w:val="20"/>
                <w:szCs w:val="20"/>
              </w:rPr>
              <w:t xml:space="preserve"> and </w:t>
            </w:r>
            <w:del w:id="1139" w:author="Author">
              <w:r w:rsidRPr="00C22FD0" w:rsidDel="003818A0">
                <w:rPr>
                  <w:rFonts w:ascii="Times New Roman" w:hAnsi="Times New Roman" w:cs="Times New Roman"/>
                  <w:sz w:val="20"/>
                  <w:szCs w:val="20"/>
                </w:rPr>
                <w:delText xml:space="preserve">considering </w:delText>
              </w:r>
            </w:del>
            <w:ins w:id="1140" w:author="Author">
              <w:r w:rsidR="003818A0" w:rsidRPr="00C22FD0">
                <w:rPr>
                  <w:rFonts w:ascii="Times New Roman" w:hAnsi="Times New Roman" w:cs="Times New Roman"/>
                  <w:sz w:val="20"/>
                  <w:szCs w:val="20"/>
                </w:rPr>
                <w:t>the</w:t>
              </w:r>
              <w:r w:rsidR="005E2E08" w:rsidRPr="00C22FD0">
                <w:rPr>
                  <w:rFonts w:ascii="Times New Roman" w:hAnsi="Times New Roman" w:cs="Times New Roman"/>
                  <w:sz w:val="20"/>
                  <w:szCs w:val="20"/>
                </w:rPr>
                <w:t xml:space="preserve"> SCR calculated with the </w:t>
              </w:r>
            </w:ins>
            <w:r w:rsidRPr="00C22FD0">
              <w:rPr>
                <w:rFonts w:ascii="Times New Roman" w:hAnsi="Times New Roman" w:cs="Times New Roman"/>
                <w:sz w:val="20"/>
                <w:szCs w:val="20"/>
              </w:rPr>
              <w:t xml:space="preserve">technical provisions </w:t>
            </w:r>
            <w:del w:id="1141" w:author="Author">
              <w:r w:rsidRPr="00C22FD0" w:rsidDel="0054007A">
                <w:rPr>
                  <w:rFonts w:ascii="Times New Roman" w:hAnsi="Times New Roman" w:cs="Times New Roman"/>
                  <w:sz w:val="20"/>
                  <w:szCs w:val="20"/>
                </w:rPr>
                <w:delText>with LTG and transitional measures</w:delText>
              </w:r>
            </w:del>
            <w:ins w:id="1142" w:author="Author">
              <w:r w:rsidR="004736CE" w:rsidRPr="00C22FD0">
                <w:rPr>
                  <w:rFonts w:ascii="Times New Roman" w:hAnsi="Times New Roman" w:cs="Times New Roman"/>
                  <w:sz w:val="20"/>
                  <w:szCs w:val="20"/>
                </w:rPr>
                <w:t>reported under C0020</w:t>
              </w:r>
            </w:ins>
            <w:r w:rsidRPr="00C22FD0">
              <w:rPr>
                <w:rFonts w:ascii="Times New Roman" w:hAnsi="Times New Roman" w:cs="Times New Roman"/>
                <w:sz w:val="20"/>
                <w:szCs w:val="20"/>
              </w:rPr>
              <w:t>.</w:t>
            </w:r>
          </w:p>
        </w:tc>
      </w:tr>
      <w:tr w:rsidR="00E21451" w:rsidRPr="00C22FD0" w14:paraId="459BE859" w14:textId="77777777" w:rsidTr="0040755A">
        <w:tc>
          <w:tcPr>
            <w:tcW w:w="1384" w:type="dxa"/>
          </w:tcPr>
          <w:p w14:paraId="7C854F2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C0060/R0090</w:t>
            </w:r>
          </w:p>
        </w:tc>
        <w:tc>
          <w:tcPr>
            <w:tcW w:w="2297" w:type="dxa"/>
            <w:gridSpan w:val="2"/>
          </w:tcPr>
          <w:p w14:paraId="213B710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Without volatility adjustment and without other transitional measures – SCR </w:t>
            </w:r>
          </w:p>
        </w:tc>
        <w:tc>
          <w:tcPr>
            <w:tcW w:w="4813" w:type="dxa"/>
          </w:tcPr>
          <w:p w14:paraId="4486CB7F" w14:textId="77777777" w:rsidR="00E21451" w:rsidRPr="00C22FD0" w:rsidRDefault="00E21451" w:rsidP="00A26C6E">
            <w:pPr>
              <w:rPr>
                <w:ins w:id="1143" w:author="Author"/>
                <w:rFonts w:ascii="Times New Roman" w:hAnsi="Times New Roman" w:cs="Times New Roman"/>
                <w:sz w:val="20"/>
                <w:szCs w:val="20"/>
              </w:rPr>
            </w:pPr>
            <w:r w:rsidRPr="00C22FD0">
              <w:rPr>
                <w:rFonts w:ascii="Times New Roman" w:hAnsi="Times New Roman" w:cs="Times New Roman"/>
                <w:sz w:val="20"/>
                <w:szCs w:val="20"/>
              </w:rPr>
              <w:t xml:space="preserve">Total amount of SCR calculated considering Technical provisions without the adjustments due to the transitional </w:t>
            </w:r>
            <w:r w:rsidR="00A26C6E" w:rsidRPr="00C22FD0">
              <w:rPr>
                <w:rFonts w:ascii="Times New Roman" w:hAnsi="Times New Roman" w:cs="Times New Roman"/>
                <w:sz w:val="20"/>
                <w:szCs w:val="20"/>
              </w:rPr>
              <w:t>deduction to</w:t>
            </w:r>
            <w:r w:rsidRPr="00C22FD0">
              <w:rPr>
                <w:rFonts w:ascii="Times New Roman" w:hAnsi="Times New Roman" w:cs="Times New Roman"/>
                <w:sz w:val="20"/>
                <w:szCs w:val="20"/>
              </w:rPr>
              <w:t xml:space="preserve"> technical provisions, the transitional </w:t>
            </w:r>
            <w:r w:rsidR="00442A5F" w:rsidRPr="00C22FD0">
              <w:rPr>
                <w:rFonts w:ascii="Times New Roman" w:hAnsi="Times New Roman" w:cs="Times New Roman"/>
              </w:rPr>
              <w:t>adjustment to the relevant risk-free interest rate term structure</w:t>
            </w:r>
            <w:r w:rsidR="00442A5F" w:rsidRPr="00C22FD0">
              <w:rPr>
                <w:rFonts w:ascii="Times New Roman" w:hAnsi="Times New Roman" w:cs="Times New Roman"/>
                <w:sz w:val="20"/>
                <w:szCs w:val="20"/>
              </w:rPr>
              <w:t xml:space="preserve"> </w:t>
            </w:r>
            <w:r w:rsidRPr="00C22FD0">
              <w:rPr>
                <w:rFonts w:ascii="Times New Roman" w:hAnsi="Times New Roman" w:cs="Times New Roman"/>
                <w:sz w:val="20"/>
                <w:szCs w:val="20"/>
              </w:rPr>
              <w:t>and the volatility adjustment, but keeping the adjustments due to the matching adjustment.</w:t>
            </w:r>
          </w:p>
          <w:p w14:paraId="0239ADA5" w14:textId="77777777" w:rsidR="004736CE" w:rsidRPr="00C22FD0" w:rsidRDefault="004736CE" w:rsidP="00A26C6E">
            <w:pPr>
              <w:rPr>
                <w:ins w:id="1144" w:author="Author"/>
                <w:rFonts w:ascii="Times New Roman" w:hAnsi="Times New Roman" w:cs="Times New Roman"/>
                <w:sz w:val="20"/>
                <w:szCs w:val="20"/>
              </w:rPr>
            </w:pPr>
          </w:p>
          <w:p w14:paraId="006BE0CE" w14:textId="79C732A2" w:rsidR="004736CE" w:rsidRPr="00C22FD0" w:rsidRDefault="004736CE" w:rsidP="00A26C6E">
            <w:pPr>
              <w:rPr>
                <w:rFonts w:ascii="Times New Roman" w:hAnsi="Times New Roman" w:cs="Times New Roman"/>
                <w:sz w:val="20"/>
                <w:szCs w:val="20"/>
              </w:rPr>
            </w:pPr>
            <w:ins w:id="1145" w:author="Author">
              <w:r w:rsidRPr="00C22FD0">
                <w:rPr>
                  <w:rFonts w:ascii="Times New Roman" w:hAnsi="Times New Roman" w:cs="Times New Roman"/>
                  <w:sz w:val="20"/>
                  <w:szCs w:val="20"/>
                </w:rPr>
                <w:t>If volatility adjustment is not applicable report the same amount as in C0040.</w:t>
              </w:r>
            </w:ins>
          </w:p>
        </w:tc>
      </w:tr>
      <w:tr w:rsidR="00E21451" w:rsidRPr="00C22FD0" w14:paraId="54D794F8" w14:textId="77777777" w:rsidTr="0040755A">
        <w:tc>
          <w:tcPr>
            <w:tcW w:w="1384" w:type="dxa"/>
          </w:tcPr>
          <w:p w14:paraId="092D69F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C0070/R0090</w:t>
            </w:r>
          </w:p>
        </w:tc>
        <w:tc>
          <w:tcPr>
            <w:tcW w:w="2297" w:type="dxa"/>
            <w:gridSpan w:val="2"/>
          </w:tcPr>
          <w:p w14:paraId="2E45E5B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Impact of volatility adjustment set to zero – SCR</w:t>
            </w:r>
          </w:p>
        </w:tc>
        <w:tc>
          <w:tcPr>
            <w:tcW w:w="4813" w:type="dxa"/>
          </w:tcPr>
          <w:p w14:paraId="4A89986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SCR due to the application of the volatility adjustment. It shall reflect the impact of setting the volatility adjustment to zero.</w:t>
            </w:r>
          </w:p>
          <w:p w14:paraId="1BA8B735" w14:textId="77777777" w:rsidR="00E21451" w:rsidRPr="00C22FD0" w:rsidRDefault="00E21451">
            <w:pPr>
              <w:rPr>
                <w:rFonts w:ascii="Times New Roman" w:hAnsi="Times New Roman" w:cs="Times New Roman"/>
                <w:sz w:val="20"/>
                <w:szCs w:val="20"/>
              </w:rPr>
            </w:pPr>
          </w:p>
          <w:p w14:paraId="32893589" w14:textId="19F45308" w:rsidR="00E21451" w:rsidRPr="00C22FD0" w:rsidRDefault="00E21451" w:rsidP="004736CE">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SCR </w:t>
            </w:r>
            <w:ins w:id="1146" w:author="Author">
              <w:r w:rsidR="005E2E08" w:rsidRPr="00C22FD0">
                <w:rPr>
                  <w:rFonts w:ascii="Times New Roman" w:hAnsi="Times New Roman" w:cs="Times New Roman"/>
                  <w:sz w:val="20"/>
                  <w:szCs w:val="20"/>
                  <w:rPrChange w:id="1147" w:author="Author">
                    <w:rPr>
                      <w:rFonts w:ascii="Times New Roman" w:hAnsi="Times New Roman" w:cs="Times New Roman"/>
                      <w:sz w:val="20"/>
                      <w:szCs w:val="20"/>
                      <w:highlight w:val="yellow"/>
                    </w:rPr>
                  </w:rPrChange>
                </w:rPr>
                <w:t xml:space="preserve">calculated </w:t>
              </w:r>
            </w:ins>
            <w:r w:rsidRPr="00C22FD0">
              <w:rPr>
                <w:rFonts w:ascii="Times New Roman" w:hAnsi="Times New Roman" w:cs="Times New Roman"/>
                <w:sz w:val="20"/>
                <w:szCs w:val="20"/>
              </w:rPr>
              <w:t xml:space="preserve">considering </w:t>
            </w:r>
            <w:ins w:id="1148" w:author="Author">
              <w:r w:rsidR="005E2E08" w:rsidRPr="00C22FD0">
                <w:rPr>
                  <w:rFonts w:ascii="Times New Roman" w:hAnsi="Times New Roman" w:cs="Times New Roman"/>
                  <w:sz w:val="20"/>
                  <w:szCs w:val="20"/>
                  <w:rPrChange w:id="1149"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volatility adjustment and without other transitional measures and the </w:t>
            </w:r>
            <w:del w:id="1150" w:author="Author">
              <w:r w:rsidRPr="00C22FD0" w:rsidDel="003818A0">
                <w:rPr>
                  <w:rFonts w:ascii="Times New Roman" w:hAnsi="Times New Roman" w:cs="Times New Roman"/>
                  <w:sz w:val="20"/>
                  <w:szCs w:val="20"/>
                </w:rPr>
                <w:delText>maximum between the</w:delText>
              </w:r>
            </w:del>
            <w:r w:rsidRPr="00C22FD0">
              <w:rPr>
                <w:rFonts w:ascii="Times New Roman" w:hAnsi="Times New Roman" w:cs="Times New Roman"/>
                <w:sz w:val="20"/>
                <w:szCs w:val="20"/>
              </w:rPr>
              <w:t xml:space="preserve"> SCR </w:t>
            </w:r>
            <w:ins w:id="1151" w:author="Author">
              <w:r w:rsidR="005E2E08" w:rsidRPr="00C22FD0">
                <w:rPr>
                  <w:rFonts w:ascii="Times New Roman" w:hAnsi="Times New Roman" w:cs="Times New Roman"/>
                  <w:sz w:val="20"/>
                  <w:szCs w:val="20"/>
                  <w:rPrChange w:id="1152" w:author="Author">
                    <w:rPr>
                      <w:rFonts w:ascii="Times New Roman" w:hAnsi="Times New Roman" w:cs="Times New Roman"/>
                      <w:sz w:val="20"/>
                      <w:szCs w:val="20"/>
                      <w:highlight w:val="yellow"/>
                    </w:rPr>
                  </w:rPrChange>
                </w:rPr>
                <w:t xml:space="preserve">calculated with the </w:t>
              </w:r>
            </w:ins>
            <w:del w:id="1153" w:author="Author">
              <w:r w:rsidRPr="00C22FD0" w:rsidDel="005E2E08">
                <w:rPr>
                  <w:rFonts w:ascii="Times New Roman" w:hAnsi="Times New Roman" w:cs="Times New Roman"/>
                  <w:sz w:val="20"/>
                  <w:szCs w:val="20"/>
                </w:rPr>
                <w:delText xml:space="preserve">considering </w:delText>
              </w:r>
            </w:del>
            <w:r w:rsidRPr="00C22FD0">
              <w:rPr>
                <w:rFonts w:ascii="Times New Roman" w:hAnsi="Times New Roman" w:cs="Times New Roman"/>
                <w:sz w:val="20"/>
                <w:szCs w:val="20"/>
              </w:rPr>
              <w:t xml:space="preserve">technical provisions reported under </w:t>
            </w:r>
            <w:del w:id="1154" w:author="Author">
              <w:r w:rsidRPr="00C22FD0" w:rsidDel="004736CE">
                <w:rPr>
                  <w:rFonts w:ascii="Times New Roman" w:hAnsi="Times New Roman" w:cs="Times New Roman"/>
                  <w:sz w:val="20"/>
                  <w:szCs w:val="20"/>
                </w:rPr>
                <w:delText xml:space="preserve">C0010, C0020 and </w:delText>
              </w:r>
            </w:del>
            <w:r w:rsidRPr="00C22FD0">
              <w:rPr>
                <w:rFonts w:ascii="Times New Roman" w:hAnsi="Times New Roman" w:cs="Times New Roman"/>
                <w:sz w:val="20"/>
                <w:szCs w:val="20"/>
              </w:rPr>
              <w:t xml:space="preserve">C0040. </w:t>
            </w:r>
          </w:p>
        </w:tc>
      </w:tr>
      <w:tr w:rsidR="00E21451" w:rsidRPr="00C22FD0" w14:paraId="31F696C6" w14:textId="77777777" w:rsidTr="0040755A">
        <w:tc>
          <w:tcPr>
            <w:tcW w:w="1384" w:type="dxa"/>
          </w:tcPr>
          <w:p w14:paraId="6D7AE3E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C0080/R0090</w:t>
            </w:r>
          </w:p>
        </w:tc>
        <w:tc>
          <w:tcPr>
            <w:tcW w:w="2297" w:type="dxa"/>
            <w:gridSpan w:val="2"/>
          </w:tcPr>
          <w:p w14:paraId="1E851D43"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Without matching adjustment and without all the others – SCR </w:t>
            </w:r>
          </w:p>
        </w:tc>
        <w:tc>
          <w:tcPr>
            <w:tcW w:w="4813" w:type="dxa"/>
          </w:tcPr>
          <w:p w14:paraId="3E86522F" w14:textId="77777777" w:rsidR="00E21451" w:rsidRPr="00C22FD0" w:rsidRDefault="00E21451">
            <w:pPr>
              <w:rPr>
                <w:ins w:id="1155" w:author="Author"/>
                <w:rFonts w:ascii="Times New Roman" w:hAnsi="Times New Roman" w:cs="Times New Roman"/>
                <w:sz w:val="20"/>
                <w:szCs w:val="20"/>
              </w:rPr>
            </w:pPr>
            <w:r w:rsidRPr="00C22FD0">
              <w:rPr>
                <w:rFonts w:ascii="Times New Roman" w:hAnsi="Times New Roman" w:cs="Times New Roman"/>
                <w:sz w:val="20"/>
                <w:szCs w:val="20"/>
              </w:rPr>
              <w:t>Total amount of SCR calculated considering Technical provisions without any LTG measure.</w:t>
            </w:r>
          </w:p>
          <w:p w14:paraId="420B98CF" w14:textId="77777777" w:rsidR="004736CE" w:rsidRPr="00C22FD0" w:rsidRDefault="004736CE">
            <w:pPr>
              <w:rPr>
                <w:ins w:id="1156" w:author="Author"/>
                <w:rFonts w:ascii="Times New Roman" w:hAnsi="Times New Roman" w:cs="Times New Roman"/>
                <w:sz w:val="20"/>
                <w:szCs w:val="20"/>
              </w:rPr>
            </w:pPr>
          </w:p>
          <w:p w14:paraId="73C043D1" w14:textId="51F21ED4" w:rsidR="004736CE" w:rsidRPr="00C22FD0" w:rsidRDefault="004736CE">
            <w:pPr>
              <w:rPr>
                <w:rFonts w:ascii="Times New Roman" w:hAnsi="Times New Roman" w:cs="Times New Roman"/>
                <w:sz w:val="20"/>
                <w:szCs w:val="20"/>
              </w:rPr>
            </w:pPr>
            <w:ins w:id="1157" w:author="Author">
              <w:r w:rsidRPr="00C22FD0">
                <w:rPr>
                  <w:rFonts w:ascii="Times New Roman" w:hAnsi="Times New Roman" w:cs="Times New Roman"/>
                  <w:sz w:val="20"/>
                  <w:szCs w:val="20"/>
                </w:rPr>
                <w:t>If matching adjustment is not applicable report the same amount as in C0060.</w:t>
              </w:r>
            </w:ins>
          </w:p>
        </w:tc>
      </w:tr>
      <w:tr w:rsidR="00E21451" w:rsidRPr="00C22FD0" w14:paraId="43E3E084" w14:textId="77777777" w:rsidTr="0040755A">
        <w:tc>
          <w:tcPr>
            <w:tcW w:w="1384" w:type="dxa"/>
          </w:tcPr>
          <w:p w14:paraId="5C02E85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C0090/R0090</w:t>
            </w:r>
          </w:p>
        </w:tc>
        <w:tc>
          <w:tcPr>
            <w:tcW w:w="2297" w:type="dxa"/>
            <w:gridSpan w:val="2"/>
          </w:tcPr>
          <w:p w14:paraId="76985D9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Impact of matching adjustment set to zero – SCR </w:t>
            </w:r>
          </w:p>
        </w:tc>
        <w:tc>
          <w:tcPr>
            <w:tcW w:w="4813" w:type="dxa"/>
          </w:tcPr>
          <w:p w14:paraId="4E4A8F91"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the adjustment to the SCR due to the application of the matching adjustment. It shall include the impact of setting the volatility adjustment and the matching adjustment to zero.</w:t>
            </w:r>
          </w:p>
          <w:p w14:paraId="1D728C50" w14:textId="77777777" w:rsidR="00E21451" w:rsidRPr="00C22FD0" w:rsidRDefault="00E21451">
            <w:pPr>
              <w:rPr>
                <w:rFonts w:ascii="Times New Roman" w:hAnsi="Times New Roman" w:cs="Times New Roman"/>
                <w:sz w:val="20"/>
                <w:szCs w:val="20"/>
              </w:rPr>
            </w:pPr>
          </w:p>
          <w:p w14:paraId="4E7D9C59" w14:textId="7C268D32" w:rsidR="00E21451" w:rsidRPr="00C22FD0" w:rsidRDefault="00E21451" w:rsidP="004736CE">
            <w:pPr>
              <w:rPr>
                <w:rFonts w:ascii="Times New Roman" w:hAnsi="Times New Roman" w:cs="Times New Roman"/>
                <w:sz w:val="20"/>
                <w:szCs w:val="20"/>
              </w:rPr>
            </w:pPr>
            <w:r w:rsidRPr="00C22FD0">
              <w:rPr>
                <w:rFonts w:ascii="Times New Roman" w:hAnsi="Times New Roman" w:cs="Times New Roman"/>
                <w:sz w:val="20"/>
                <w:szCs w:val="20"/>
              </w:rPr>
              <w:t xml:space="preserve">It shall be the difference between the SCR calculated considering </w:t>
            </w:r>
            <w:ins w:id="1158" w:author="Author">
              <w:r w:rsidR="0025593E" w:rsidRPr="00C22FD0">
                <w:rPr>
                  <w:rFonts w:ascii="Times New Roman" w:hAnsi="Times New Roman" w:cs="Times New Roman"/>
                  <w:sz w:val="20"/>
                  <w:szCs w:val="20"/>
                  <w:rPrChange w:id="1159" w:author="Author">
                    <w:rPr>
                      <w:rFonts w:ascii="Times New Roman" w:hAnsi="Times New Roman" w:cs="Times New Roman"/>
                      <w:sz w:val="20"/>
                      <w:szCs w:val="20"/>
                      <w:highlight w:val="yellow"/>
                    </w:rPr>
                  </w:rPrChange>
                </w:rPr>
                <w:t xml:space="preserve">the </w:t>
              </w:r>
            </w:ins>
            <w:r w:rsidRPr="00C22FD0">
              <w:rPr>
                <w:rFonts w:ascii="Times New Roman" w:hAnsi="Times New Roman" w:cs="Times New Roman"/>
                <w:sz w:val="20"/>
                <w:szCs w:val="20"/>
              </w:rPr>
              <w:t xml:space="preserve">technical provisions without matching adjustment and without all the other transitional measures and the </w:t>
            </w:r>
            <w:del w:id="1160" w:author="Author">
              <w:r w:rsidRPr="00C22FD0" w:rsidDel="003818A0">
                <w:rPr>
                  <w:rFonts w:ascii="Times New Roman" w:hAnsi="Times New Roman" w:cs="Times New Roman"/>
                  <w:sz w:val="20"/>
                  <w:szCs w:val="20"/>
                </w:rPr>
                <w:delText>maximum between the</w:delText>
              </w:r>
            </w:del>
            <w:r w:rsidRPr="00C22FD0">
              <w:rPr>
                <w:rFonts w:ascii="Times New Roman" w:hAnsi="Times New Roman" w:cs="Times New Roman"/>
                <w:sz w:val="20"/>
                <w:szCs w:val="20"/>
              </w:rPr>
              <w:t xml:space="preserve"> SCR </w:t>
            </w:r>
            <w:ins w:id="1161" w:author="Author">
              <w:r w:rsidR="0025593E" w:rsidRPr="00C22FD0">
                <w:rPr>
                  <w:rFonts w:ascii="Times New Roman" w:hAnsi="Times New Roman" w:cs="Times New Roman"/>
                  <w:sz w:val="20"/>
                  <w:szCs w:val="20"/>
                  <w:rPrChange w:id="1162" w:author="Author">
                    <w:rPr>
                      <w:rFonts w:ascii="Times New Roman" w:hAnsi="Times New Roman" w:cs="Times New Roman"/>
                      <w:sz w:val="20"/>
                      <w:szCs w:val="20"/>
                      <w:highlight w:val="yellow"/>
                    </w:rPr>
                  </w:rPrChange>
                </w:rPr>
                <w:t xml:space="preserve">calculated with the </w:t>
              </w:r>
            </w:ins>
            <w:del w:id="1163" w:author="Author">
              <w:r w:rsidRPr="00C22FD0" w:rsidDel="0025593E">
                <w:rPr>
                  <w:rFonts w:ascii="Times New Roman" w:hAnsi="Times New Roman" w:cs="Times New Roman"/>
                  <w:sz w:val="20"/>
                  <w:szCs w:val="20"/>
                </w:rPr>
                <w:delText xml:space="preserve">considering </w:delText>
              </w:r>
            </w:del>
            <w:r w:rsidRPr="00C22FD0">
              <w:rPr>
                <w:rFonts w:ascii="Times New Roman" w:hAnsi="Times New Roman" w:cs="Times New Roman"/>
                <w:sz w:val="20"/>
                <w:szCs w:val="20"/>
              </w:rPr>
              <w:t xml:space="preserve">technical provisions reported under </w:t>
            </w:r>
            <w:del w:id="1164" w:author="Author">
              <w:r w:rsidRPr="00C22FD0" w:rsidDel="004736CE">
                <w:rPr>
                  <w:rFonts w:ascii="Times New Roman" w:hAnsi="Times New Roman" w:cs="Times New Roman"/>
                  <w:sz w:val="20"/>
                  <w:szCs w:val="20"/>
                </w:rPr>
                <w:delText xml:space="preserve">C0010, C0020, C0040 and </w:delText>
              </w:r>
            </w:del>
            <w:r w:rsidRPr="00C22FD0">
              <w:rPr>
                <w:rFonts w:ascii="Times New Roman" w:hAnsi="Times New Roman" w:cs="Times New Roman"/>
                <w:sz w:val="20"/>
                <w:szCs w:val="20"/>
              </w:rPr>
              <w:t xml:space="preserve">C0060. </w:t>
            </w:r>
          </w:p>
        </w:tc>
      </w:tr>
      <w:tr w:rsidR="00E21451" w:rsidRPr="00C22FD0" w14:paraId="76E18E05" w14:textId="77777777" w:rsidTr="0040755A">
        <w:tc>
          <w:tcPr>
            <w:tcW w:w="1384" w:type="dxa"/>
          </w:tcPr>
          <w:p w14:paraId="18290E2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C0100/R0090</w:t>
            </w:r>
          </w:p>
        </w:tc>
        <w:tc>
          <w:tcPr>
            <w:tcW w:w="2297" w:type="dxa"/>
            <w:gridSpan w:val="2"/>
          </w:tcPr>
          <w:p w14:paraId="7A10E51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Impact of all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 xml:space="preserve"> – SCR </w:t>
            </w:r>
          </w:p>
        </w:tc>
        <w:tc>
          <w:tcPr>
            <w:tcW w:w="4813" w:type="dxa"/>
          </w:tcPr>
          <w:p w14:paraId="7531143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the adjustment to the SCR due to the application of the LTG measures and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w:t>
            </w:r>
          </w:p>
        </w:tc>
      </w:tr>
    </w:tbl>
    <w:p w14:paraId="46124263" w14:textId="77777777" w:rsidR="00E21451" w:rsidRPr="00C22FD0" w:rsidRDefault="00E21451" w:rsidP="0040755A">
      <w:pPr>
        <w:rPr>
          <w:rFonts w:ascii="Times New Roman" w:hAnsi="Times New Roman"/>
        </w:rPr>
      </w:pPr>
    </w:p>
    <w:p w14:paraId="4589B172" w14:textId="606A0CDD"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 xml:space="preserve">S.23.01 </w:t>
      </w:r>
      <w:r w:rsidR="004508C9" w:rsidRPr="00C22FD0">
        <w:rPr>
          <w:rFonts w:ascii="Times New Roman" w:hAnsi="Times New Roman" w:cs="Times New Roman"/>
          <w:b/>
          <w:bCs/>
          <w:sz w:val="20"/>
          <w:szCs w:val="20"/>
        </w:rPr>
        <w:t>–</w:t>
      </w:r>
      <w:r w:rsidRPr="00C22FD0">
        <w:rPr>
          <w:rFonts w:ascii="Times New Roman" w:hAnsi="Times New Roman" w:cs="Times New Roman"/>
          <w:b/>
          <w:sz w:val="20"/>
          <w:szCs w:val="20"/>
        </w:rPr>
        <w:t xml:space="preserve"> O</w:t>
      </w:r>
      <w:r w:rsidRPr="00C22FD0">
        <w:rPr>
          <w:rFonts w:ascii="Times New Roman" w:hAnsi="Times New Roman" w:cs="Times New Roman"/>
          <w:b/>
          <w:bCs/>
          <w:sz w:val="20"/>
          <w:szCs w:val="20"/>
        </w:rPr>
        <w:t xml:space="preserve">wn Funds </w:t>
      </w:r>
    </w:p>
    <w:p w14:paraId="4E694851" w14:textId="77777777" w:rsidR="00E21451" w:rsidRPr="00C22FD0" w:rsidRDefault="00E21451" w:rsidP="0040755A">
      <w:pPr>
        <w:rPr>
          <w:rFonts w:ascii="Times New Roman" w:hAnsi="Times New Roman" w:cs="Times New Roman"/>
          <w:b/>
          <w:sz w:val="20"/>
          <w:szCs w:val="20"/>
        </w:rPr>
      </w:pPr>
      <w:r w:rsidRPr="00C22FD0">
        <w:rPr>
          <w:rFonts w:ascii="Times New Roman" w:hAnsi="Times New Roman" w:cs="Times New Roman"/>
          <w:b/>
          <w:sz w:val="20"/>
          <w:szCs w:val="20"/>
        </w:rPr>
        <w:t xml:space="preserve">General comments: </w:t>
      </w:r>
    </w:p>
    <w:p w14:paraId="38082677" w14:textId="7FA07097" w:rsidR="00E21451" w:rsidRPr="00C22FD0" w:rsidRDefault="00FC4845"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opening, quarterly and annual submission for groups.</w:t>
      </w:r>
    </w:p>
    <w:p w14:paraId="2BB8714F"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The template is applicable under all three calculation methods for group solvency capital requirement. Since most of the items are applicable to the part of the group that is covered by method 1, the items applicable when </w:t>
      </w:r>
      <w:r w:rsidRPr="00C22FD0">
        <w:rPr>
          <w:rFonts w:ascii="Times New Roman" w:hAnsi="Times New Roman" w:cs="Times New Roman"/>
          <w:sz w:val="20"/>
          <w:szCs w:val="20"/>
        </w:rPr>
        <w:lastRenderedPageBreak/>
        <w:t>Deduction and Aggregation is used, exclusively or in combination with method 1, are clearly identified in the instructions.</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4529"/>
        <w:gridCol w:w="7"/>
      </w:tblGrid>
      <w:tr w:rsidR="00E21451" w:rsidRPr="00C22FD0" w14:paraId="56E09376" w14:textId="77777777" w:rsidTr="00251B1F">
        <w:trPr>
          <w:gridAfter w:val="1"/>
          <w:wAfter w:w="7" w:type="dxa"/>
          <w:trHeight w:val="300"/>
        </w:trPr>
        <w:tc>
          <w:tcPr>
            <w:tcW w:w="1843" w:type="dxa"/>
            <w:hideMark/>
          </w:tcPr>
          <w:p w14:paraId="5DDFA183" w14:textId="77777777" w:rsidR="00E21451" w:rsidRPr="00C22FD0" w:rsidRDefault="00E21451" w:rsidP="0040755A">
            <w:pPr>
              <w:jc w:val="center"/>
              <w:rPr>
                <w:rFonts w:ascii="Times New Roman" w:hAnsi="Times New Roman" w:cs="Times New Roman"/>
                <w:b/>
                <w:bCs/>
                <w:sz w:val="20"/>
                <w:szCs w:val="20"/>
              </w:rPr>
            </w:pPr>
          </w:p>
        </w:tc>
        <w:tc>
          <w:tcPr>
            <w:tcW w:w="2835" w:type="dxa"/>
            <w:hideMark/>
          </w:tcPr>
          <w:p w14:paraId="6744192C"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4529" w:type="dxa"/>
            <w:hideMark/>
          </w:tcPr>
          <w:p w14:paraId="3A868D1E"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2D1606C1" w14:textId="77777777" w:rsidTr="00251B1F">
        <w:trPr>
          <w:gridAfter w:val="1"/>
          <w:wAfter w:w="7" w:type="dxa"/>
          <w:trHeight w:val="316"/>
        </w:trPr>
        <w:tc>
          <w:tcPr>
            <w:tcW w:w="9207" w:type="dxa"/>
            <w:gridSpan w:val="3"/>
          </w:tcPr>
          <w:p w14:paraId="0085EE5D"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 xml:space="preserve">Basic own funds before deduction for participations in other financial sector </w:t>
            </w:r>
          </w:p>
        </w:tc>
      </w:tr>
      <w:tr w:rsidR="00E21451" w:rsidRPr="00C22FD0" w14:paraId="1F730569" w14:textId="77777777" w:rsidTr="00251B1F">
        <w:trPr>
          <w:gridAfter w:val="1"/>
          <w:wAfter w:w="7" w:type="dxa"/>
          <w:trHeight w:val="509"/>
        </w:trPr>
        <w:tc>
          <w:tcPr>
            <w:tcW w:w="1843" w:type="dxa"/>
            <w:vMerge w:val="restart"/>
            <w:hideMark/>
          </w:tcPr>
          <w:p w14:paraId="410DF0F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R0010/C0010</w:t>
            </w:r>
          </w:p>
        </w:tc>
        <w:tc>
          <w:tcPr>
            <w:tcW w:w="2835" w:type="dxa"/>
            <w:vMerge w:val="restart"/>
            <w:hideMark/>
          </w:tcPr>
          <w:p w14:paraId="4EE1B9F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Ordinary share capital (gross of own shares) – total </w:t>
            </w:r>
          </w:p>
        </w:tc>
        <w:tc>
          <w:tcPr>
            <w:tcW w:w="4529" w:type="dxa"/>
            <w:vMerge w:val="restart"/>
            <w:hideMark/>
          </w:tcPr>
          <w:p w14:paraId="44A8EC03" w14:textId="09876F6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total ordinary share capital, both held directly and indirectly (before deduction of own shares). This is the total ordinary share capital of the group that fully satisfies the criteria for Tier 1 or Tier 2 items. Any ordinary share capital that does not fully satisfy the criteria shall be treated as preference share</w:t>
            </w:r>
            <w:r w:rsidR="0044042D" w:rsidRPr="00C22FD0">
              <w:rPr>
                <w:rFonts w:ascii="Times New Roman" w:hAnsi="Times New Roman" w:cs="Times New Roman"/>
                <w:sz w:val="20"/>
                <w:szCs w:val="20"/>
              </w:rPr>
              <w:t>s</w:t>
            </w:r>
            <w:r w:rsidRPr="00C22FD0">
              <w:rPr>
                <w:rFonts w:ascii="Times New Roman" w:hAnsi="Times New Roman" w:cs="Times New Roman"/>
                <w:sz w:val="20"/>
                <w:szCs w:val="20"/>
              </w:rPr>
              <w:t xml:space="preserve"> capital and classified accordingly notwithstanding their description or designation.</w:t>
            </w:r>
          </w:p>
        </w:tc>
      </w:tr>
      <w:tr w:rsidR="00E21451" w:rsidRPr="00C22FD0" w14:paraId="430ED0A9" w14:textId="77777777" w:rsidTr="00251B1F">
        <w:trPr>
          <w:gridAfter w:val="1"/>
          <w:wAfter w:w="7" w:type="dxa"/>
          <w:trHeight w:val="1260"/>
        </w:trPr>
        <w:tc>
          <w:tcPr>
            <w:tcW w:w="1843" w:type="dxa"/>
            <w:vMerge/>
            <w:hideMark/>
          </w:tcPr>
          <w:p w14:paraId="1AA34A37" w14:textId="77777777" w:rsidR="00E21451" w:rsidRPr="00C22FD0" w:rsidRDefault="00E21451">
            <w:pPr>
              <w:rPr>
                <w:rFonts w:ascii="Times New Roman" w:hAnsi="Times New Roman" w:cs="Times New Roman"/>
                <w:sz w:val="20"/>
                <w:szCs w:val="20"/>
              </w:rPr>
            </w:pPr>
          </w:p>
        </w:tc>
        <w:tc>
          <w:tcPr>
            <w:tcW w:w="2835" w:type="dxa"/>
            <w:vMerge/>
            <w:hideMark/>
          </w:tcPr>
          <w:p w14:paraId="0562D4E2" w14:textId="77777777" w:rsidR="00E21451" w:rsidRPr="00C22FD0" w:rsidRDefault="00E21451">
            <w:pPr>
              <w:rPr>
                <w:rFonts w:ascii="Times New Roman" w:hAnsi="Times New Roman" w:cs="Times New Roman"/>
                <w:sz w:val="20"/>
                <w:szCs w:val="20"/>
              </w:rPr>
            </w:pPr>
          </w:p>
        </w:tc>
        <w:tc>
          <w:tcPr>
            <w:tcW w:w="4529" w:type="dxa"/>
            <w:vMerge/>
            <w:hideMark/>
          </w:tcPr>
          <w:p w14:paraId="3B8D9EB8" w14:textId="77777777" w:rsidR="00E21451" w:rsidRPr="00C22FD0" w:rsidRDefault="00E21451">
            <w:pPr>
              <w:rPr>
                <w:rFonts w:ascii="Times New Roman" w:hAnsi="Times New Roman" w:cs="Times New Roman"/>
                <w:sz w:val="20"/>
                <w:szCs w:val="20"/>
              </w:rPr>
            </w:pPr>
          </w:p>
        </w:tc>
      </w:tr>
      <w:tr w:rsidR="00E21451" w:rsidRPr="00C22FD0" w14:paraId="389C019B" w14:textId="77777777" w:rsidTr="00251B1F">
        <w:trPr>
          <w:gridAfter w:val="1"/>
          <w:wAfter w:w="7" w:type="dxa"/>
          <w:trHeight w:val="735"/>
        </w:trPr>
        <w:tc>
          <w:tcPr>
            <w:tcW w:w="1843" w:type="dxa"/>
            <w:hideMark/>
          </w:tcPr>
          <w:p w14:paraId="2A67B8B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R0010/C0020</w:t>
            </w:r>
          </w:p>
        </w:tc>
        <w:tc>
          <w:tcPr>
            <w:tcW w:w="2835" w:type="dxa"/>
            <w:hideMark/>
          </w:tcPr>
          <w:p w14:paraId="6827003A"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Ordinary share capital (gross of own shares) – tier 1 unrestricted</w:t>
            </w:r>
          </w:p>
        </w:tc>
        <w:tc>
          <w:tcPr>
            <w:tcW w:w="4529" w:type="dxa"/>
            <w:hideMark/>
          </w:tcPr>
          <w:p w14:paraId="3B409B8B" w14:textId="490C40B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paid up ordinary share capital that meets unrestricted Tier 1</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criteria.</w:t>
            </w:r>
          </w:p>
        </w:tc>
      </w:tr>
      <w:tr w:rsidR="00E21451" w:rsidRPr="00C22FD0" w14:paraId="7A2BAFF0" w14:textId="77777777" w:rsidTr="00251B1F">
        <w:trPr>
          <w:gridAfter w:val="1"/>
          <w:wAfter w:w="7" w:type="dxa"/>
          <w:trHeight w:val="766"/>
        </w:trPr>
        <w:tc>
          <w:tcPr>
            <w:tcW w:w="1843" w:type="dxa"/>
            <w:hideMark/>
          </w:tcPr>
          <w:p w14:paraId="53F6768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R0010/C0040</w:t>
            </w:r>
          </w:p>
        </w:tc>
        <w:tc>
          <w:tcPr>
            <w:tcW w:w="2835" w:type="dxa"/>
            <w:hideMark/>
          </w:tcPr>
          <w:p w14:paraId="312E872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Ordinary share capital (gross of own shares) – tier 2</w:t>
            </w:r>
          </w:p>
        </w:tc>
        <w:tc>
          <w:tcPr>
            <w:tcW w:w="4529" w:type="dxa"/>
            <w:hideMark/>
          </w:tcPr>
          <w:p w14:paraId="610439D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called up ordinary share capital that meets the criteria for Tier 2.</w:t>
            </w:r>
          </w:p>
        </w:tc>
      </w:tr>
      <w:tr w:rsidR="00E21451" w:rsidRPr="00C22FD0" w14:paraId="7DC41BD2" w14:textId="77777777" w:rsidTr="00251B1F">
        <w:trPr>
          <w:gridAfter w:val="1"/>
          <w:wAfter w:w="7" w:type="dxa"/>
          <w:trHeight w:val="735"/>
        </w:trPr>
        <w:tc>
          <w:tcPr>
            <w:tcW w:w="1843" w:type="dxa"/>
          </w:tcPr>
          <w:p w14:paraId="79098B49" w14:textId="77777777" w:rsidR="00E21451" w:rsidRPr="00C22FD0" w:rsidDel="00272FA9"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R0020/C0010</w:t>
            </w:r>
          </w:p>
        </w:tc>
        <w:tc>
          <w:tcPr>
            <w:tcW w:w="2835" w:type="dxa"/>
          </w:tcPr>
          <w:p w14:paraId="7E316E85" w14:textId="761BDA6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available called but not paid in ordinary share capital at group level – total </w:t>
            </w:r>
          </w:p>
        </w:tc>
        <w:tc>
          <w:tcPr>
            <w:tcW w:w="4529" w:type="dxa"/>
          </w:tcPr>
          <w:p w14:paraId="4969E006" w14:textId="0565A696"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total amount of called but not paid in ordinary share capital which is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w:t>
            </w:r>
          </w:p>
        </w:tc>
      </w:tr>
      <w:tr w:rsidR="00E21451" w:rsidRPr="00C22FD0" w14:paraId="3E45591E" w14:textId="77777777" w:rsidTr="00251B1F">
        <w:trPr>
          <w:gridAfter w:val="1"/>
          <w:wAfter w:w="7" w:type="dxa"/>
          <w:trHeight w:val="735"/>
        </w:trPr>
        <w:tc>
          <w:tcPr>
            <w:tcW w:w="1843" w:type="dxa"/>
          </w:tcPr>
          <w:p w14:paraId="676C38BA" w14:textId="77777777" w:rsidR="00E21451" w:rsidRPr="00C22FD0" w:rsidDel="00272FA9"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R0020/C0020</w:t>
            </w:r>
          </w:p>
        </w:tc>
        <w:tc>
          <w:tcPr>
            <w:tcW w:w="2835" w:type="dxa"/>
          </w:tcPr>
          <w:p w14:paraId="3DC937EC" w14:textId="27B46EB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called but not paid in ordinary share capital at group level – tier 1 unrestricted</w:t>
            </w:r>
          </w:p>
        </w:tc>
        <w:tc>
          <w:tcPr>
            <w:tcW w:w="4529" w:type="dxa"/>
          </w:tcPr>
          <w:p w14:paraId="6B733857" w14:textId="5968C3F2" w:rsidR="00E21451" w:rsidRPr="00C22FD0" w:rsidRDefault="00E21451" w:rsidP="00FF3B22">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total amount of called but not paid in ordinary share capital which is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 that meets tier 1 unrestricted criteria.</w:t>
            </w:r>
          </w:p>
        </w:tc>
      </w:tr>
      <w:tr w:rsidR="00E21451" w:rsidRPr="00C22FD0" w14:paraId="6D1E2B18" w14:textId="77777777" w:rsidTr="00251B1F">
        <w:trPr>
          <w:gridAfter w:val="1"/>
          <w:wAfter w:w="7" w:type="dxa"/>
          <w:trHeight w:val="735"/>
        </w:trPr>
        <w:tc>
          <w:tcPr>
            <w:tcW w:w="1843" w:type="dxa"/>
          </w:tcPr>
          <w:p w14:paraId="0578A2F4" w14:textId="77777777" w:rsidR="00E21451" w:rsidRPr="00C22FD0" w:rsidDel="00272FA9"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R0020/C0040</w:t>
            </w:r>
          </w:p>
        </w:tc>
        <w:tc>
          <w:tcPr>
            <w:tcW w:w="2835" w:type="dxa"/>
          </w:tcPr>
          <w:p w14:paraId="00100FF6" w14:textId="2331F38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called but not paid in ordinary share capital at group level –tier 2</w:t>
            </w:r>
          </w:p>
        </w:tc>
        <w:tc>
          <w:tcPr>
            <w:tcW w:w="4529" w:type="dxa"/>
          </w:tcPr>
          <w:p w14:paraId="0340EF04" w14:textId="56589728" w:rsidR="00E21451" w:rsidRPr="00C22FD0" w:rsidRDefault="00E21451" w:rsidP="00FF3B22">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called but not paid in ordinary share capital which is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 which meets the criteria for Tier 2.</w:t>
            </w:r>
          </w:p>
        </w:tc>
      </w:tr>
      <w:tr w:rsidR="00E21451" w:rsidRPr="00C22FD0" w14:paraId="52A4FA77" w14:textId="77777777" w:rsidTr="00251B1F">
        <w:trPr>
          <w:gridAfter w:val="1"/>
          <w:wAfter w:w="7" w:type="dxa"/>
          <w:trHeight w:val="735"/>
        </w:trPr>
        <w:tc>
          <w:tcPr>
            <w:tcW w:w="1843" w:type="dxa"/>
            <w:hideMark/>
          </w:tcPr>
          <w:p w14:paraId="3968198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R0030/C0010</w:t>
            </w:r>
          </w:p>
        </w:tc>
        <w:tc>
          <w:tcPr>
            <w:tcW w:w="2835" w:type="dxa"/>
            <w:hideMark/>
          </w:tcPr>
          <w:p w14:paraId="69A7D6DC" w14:textId="1FABC82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account related to 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29" w:type="dxa"/>
            <w:hideMark/>
          </w:tcPr>
          <w:p w14:paraId="66EAA41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total share premium account related to ordinary share capital that fully satisfies the criteria for Tier 1 or Tier 2 items. </w:t>
            </w:r>
          </w:p>
        </w:tc>
      </w:tr>
      <w:tr w:rsidR="00E21451" w:rsidRPr="00C22FD0" w14:paraId="43E1142D" w14:textId="77777777" w:rsidTr="00251B1F">
        <w:trPr>
          <w:gridAfter w:val="1"/>
          <w:wAfter w:w="7" w:type="dxa"/>
          <w:trHeight w:val="1020"/>
        </w:trPr>
        <w:tc>
          <w:tcPr>
            <w:tcW w:w="1843" w:type="dxa"/>
          </w:tcPr>
          <w:p w14:paraId="1E297C5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R0030/C0020</w:t>
            </w:r>
          </w:p>
        </w:tc>
        <w:tc>
          <w:tcPr>
            <w:tcW w:w="2835" w:type="dxa"/>
            <w:hideMark/>
          </w:tcPr>
          <w:p w14:paraId="3894495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Share premium account related to ordinary share capital – tier 1 unrestricted</w:t>
            </w:r>
          </w:p>
        </w:tc>
        <w:tc>
          <w:tcPr>
            <w:tcW w:w="4529" w:type="dxa"/>
            <w:hideMark/>
          </w:tcPr>
          <w:p w14:paraId="2BCF1EE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the share premium account related to ordinary shares that meets the criteria for Tier 1 unrestricted because it relates to ordinary share capital treated as unrestricted Tier 1.</w:t>
            </w:r>
          </w:p>
        </w:tc>
      </w:tr>
      <w:tr w:rsidR="00E21451" w:rsidRPr="00C22FD0" w14:paraId="1450C3BB" w14:textId="77777777" w:rsidTr="00251B1F">
        <w:trPr>
          <w:gridAfter w:val="1"/>
          <w:wAfter w:w="7" w:type="dxa"/>
          <w:trHeight w:val="735"/>
        </w:trPr>
        <w:tc>
          <w:tcPr>
            <w:tcW w:w="1843" w:type="dxa"/>
            <w:hideMark/>
          </w:tcPr>
          <w:p w14:paraId="2CCFEC2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R0030/C0040</w:t>
            </w:r>
          </w:p>
        </w:tc>
        <w:tc>
          <w:tcPr>
            <w:tcW w:w="2835" w:type="dxa"/>
            <w:hideMark/>
          </w:tcPr>
          <w:p w14:paraId="3FA3339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Share premium account related to ordinary share capital – tier 2</w:t>
            </w:r>
          </w:p>
        </w:tc>
        <w:tc>
          <w:tcPr>
            <w:tcW w:w="4529" w:type="dxa"/>
            <w:hideMark/>
          </w:tcPr>
          <w:p w14:paraId="72FDF94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the share premium account related to ordinary shares that meets the criteria for Tier 2 because it relates to ordinary share capital treated as Tier 2.</w:t>
            </w:r>
          </w:p>
        </w:tc>
      </w:tr>
      <w:tr w:rsidR="00E21451" w:rsidRPr="00C22FD0" w14:paraId="6B473E2A" w14:textId="77777777" w:rsidTr="00251B1F">
        <w:trPr>
          <w:gridAfter w:val="1"/>
          <w:wAfter w:w="7" w:type="dxa"/>
          <w:trHeight w:val="1020"/>
        </w:trPr>
        <w:tc>
          <w:tcPr>
            <w:tcW w:w="1843" w:type="dxa"/>
            <w:hideMark/>
          </w:tcPr>
          <w:p w14:paraId="7971938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R0040/C0010</w:t>
            </w:r>
          </w:p>
        </w:tc>
        <w:tc>
          <w:tcPr>
            <w:tcW w:w="2835" w:type="dxa"/>
            <w:hideMark/>
          </w:tcPr>
          <w:p w14:paraId="15369863" w14:textId="7823192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Initial funds, members' contributions or the equivalent basic own fund item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type undertakings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w:t>
            </w:r>
          </w:p>
        </w:tc>
        <w:tc>
          <w:tcPr>
            <w:tcW w:w="4529" w:type="dxa"/>
            <w:hideMark/>
          </w:tcPr>
          <w:p w14:paraId="6A80D3B9" w14:textId="7589BC9E" w:rsidR="00E21451" w:rsidRPr="00C22FD0" w:rsidRDefault="00E21451" w:rsidP="00505FE8">
            <w:pPr>
              <w:rPr>
                <w:rFonts w:ascii="Times New Roman" w:hAnsi="Times New Roman" w:cs="Times New Roman"/>
                <w:sz w:val="20"/>
                <w:szCs w:val="20"/>
              </w:rPr>
            </w:pPr>
            <w:r w:rsidRPr="00C22FD0">
              <w:rPr>
                <w:rFonts w:ascii="Times New Roman" w:hAnsi="Times New Roman" w:cs="Times New Roman"/>
                <w:sz w:val="20"/>
                <w:szCs w:val="20"/>
              </w:rPr>
              <w:t>The initial funds, members' contributions or the equivalent basic own fund item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type undertakings that fully satisfies the criteria for Tier 1 or Tier 2 items.</w:t>
            </w:r>
          </w:p>
        </w:tc>
      </w:tr>
      <w:tr w:rsidR="00E21451" w:rsidRPr="00C22FD0" w14:paraId="202A35AF" w14:textId="77777777" w:rsidTr="00251B1F">
        <w:trPr>
          <w:gridAfter w:val="1"/>
          <w:wAfter w:w="7" w:type="dxa"/>
          <w:trHeight w:val="1020"/>
        </w:trPr>
        <w:tc>
          <w:tcPr>
            <w:tcW w:w="1843" w:type="dxa"/>
            <w:hideMark/>
          </w:tcPr>
          <w:p w14:paraId="2728C8E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R0040/C0020</w:t>
            </w:r>
          </w:p>
        </w:tc>
        <w:tc>
          <w:tcPr>
            <w:tcW w:w="2835" w:type="dxa"/>
            <w:hideMark/>
          </w:tcPr>
          <w:p w14:paraId="62B0BC5B" w14:textId="4016018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Initial funds, members' contributions or the equivalent basic own fund item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type undertakings – tier 1 unrestricted </w:t>
            </w:r>
          </w:p>
        </w:tc>
        <w:tc>
          <w:tcPr>
            <w:tcW w:w="4529" w:type="dxa"/>
            <w:hideMark/>
          </w:tcPr>
          <w:p w14:paraId="3136D8DC" w14:textId="27460CF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the initial funds, members' contributions or the equivalent basic own fund item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type undertakings that meets the criteria for Tier 1 unrestricted.</w:t>
            </w:r>
          </w:p>
        </w:tc>
      </w:tr>
      <w:tr w:rsidR="00E21451" w:rsidRPr="00C22FD0" w14:paraId="58068501" w14:textId="77777777" w:rsidTr="00251B1F">
        <w:trPr>
          <w:gridAfter w:val="1"/>
          <w:wAfter w:w="7" w:type="dxa"/>
          <w:trHeight w:val="1305"/>
        </w:trPr>
        <w:tc>
          <w:tcPr>
            <w:tcW w:w="1843" w:type="dxa"/>
            <w:hideMark/>
          </w:tcPr>
          <w:p w14:paraId="0E5A322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R0040/C0040</w:t>
            </w:r>
          </w:p>
        </w:tc>
        <w:tc>
          <w:tcPr>
            <w:tcW w:w="2835" w:type="dxa"/>
            <w:hideMark/>
          </w:tcPr>
          <w:p w14:paraId="35439348" w14:textId="456CF11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Initial funds, members' contributions or the equivalent basic own fund item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type undertakings – tier 2</w:t>
            </w:r>
          </w:p>
        </w:tc>
        <w:tc>
          <w:tcPr>
            <w:tcW w:w="4529" w:type="dxa"/>
            <w:hideMark/>
          </w:tcPr>
          <w:p w14:paraId="7C760E10" w14:textId="7F690AF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the initial funds, members' contributions or the equivalent basic own fund item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type undertakings that meet</w:t>
            </w:r>
            <w:r w:rsidR="004E157B" w:rsidRPr="00C22FD0">
              <w:rPr>
                <w:rFonts w:ascii="Times New Roman" w:hAnsi="Times New Roman" w:cs="Times New Roman"/>
                <w:sz w:val="20"/>
                <w:szCs w:val="20"/>
              </w:rPr>
              <w:t>s</w:t>
            </w:r>
            <w:r w:rsidRPr="00C22FD0">
              <w:rPr>
                <w:rFonts w:ascii="Times New Roman" w:hAnsi="Times New Roman" w:cs="Times New Roman"/>
                <w:sz w:val="20"/>
                <w:szCs w:val="20"/>
              </w:rPr>
              <w:t xml:space="preserve"> Tier 2 criteria.</w:t>
            </w:r>
          </w:p>
        </w:tc>
      </w:tr>
      <w:tr w:rsidR="00E21451" w:rsidRPr="00C22FD0" w14:paraId="1AB66E73" w14:textId="77777777" w:rsidTr="00251B1F">
        <w:trPr>
          <w:gridAfter w:val="1"/>
          <w:wAfter w:w="7" w:type="dxa"/>
          <w:trHeight w:val="735"/>
        </w:trPr>
        <w:tc>
          <w:tcPr>
            <w:tcW w:w="1843" w:type="dxa"/>
            <w:hideMark/>
          </w:tcPr>
          <w:p w14:paraId="0D2967A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R0050/C0010</w:t>
            </w:r>
          </w:p>
        </w:tc>
        <w:tc>
          <w:tcPr>
            <w:tcW w:w="2835" w:type="dxa"/>
            <w:hideMark/>
          </w:tcPr>
          <w:p w14:paraId="087B62C5"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Subordinated mutual member accounts – total</w:t>
            </w:r>
          </w:p>
        </w:tc>
        <w:tc>
          <w:tcPr>
            <w:tcW w:w="4529" w:type="dxa"/>
            <w:hideMark/>
          </w:tcPr>
          <w:p w14:paraId="0088C9E8" w14:textId="7BD788BD" w:rsidR="00E21451" w:rsidRPr="00C22FD0" w:rsidRDefault="00E21451" w:rsidP="00505FE8">
            <w:pPr>
              <w:rPr>
                <w:rFonts w:ascii="Times New Roman" w:hAnsi="Times New Roman" w:cs="Times New Roman"/>
                <w:sz w:val="20"/>
                <w:szCs w:val="20"/>
              </w:rPr>
            </w:pPr>
            <w:r w:rsidRPr="00C22FD0">
              <w:rPr>
                <w:rFonts w:ascii="Times New Roman" w:hAnsi="Times New Roman" w:cs="Times New Roman"/>
                <w:sz w:val="20"/>
                <w:szCs w:val="20"/>
              </w:rPr>
              <w:t>This is the total amount of subordinated mutual member accounts that fully satisf</w:t>
            </w:r>
            <w:r w:rsidR="00505FE8" w:rsidRPr="00C22FD0">
              <w:rPr>
                <w:rFonts w:ascii="Times New Roman" w:hAnsi="Times New Roman" w:cs="Times New Roman"/>
                <w:sz w:val="20"/>
                <w:szCs w:val="20"/>
              </w:rPr>
              <w:t>y</w:t>
            </w:r>
            <w:r w:rsidRPr="00C22FD0">
              <w:rPr>
                <w:rFonts w:ascii="Times New Roman" w:hAnsi="Times New Roman" w:cs="Times New Roman"/>
                <w:sz w:val="20"/>
                <w:szCs w:val="20"/>
              </w:rPr>
              <w:t xml:space="preserve"> the criteria for Tier 1 restricted, Tier 2 or Tier 3 items.</w:t>
            </w:r>
          </w:p>
        </w:tc>
      </w:tr>
      <w:tr w:rsidR="00E21451" w:rsidRPr="00C22FD0" w14:paraId="31FB75C1" w14:textId="77777777" w:rsidTr="00251B1F">
        <w:trPr>
          <w:gridAfter w:val="1"/>
          <w:wAfter w:w="7" w:type="dxa"/>
          <w:trHeight w:val="735"/>
        </w:trPr>
        <w:tc>
          <w:tcPr>
            <w:tcW w:w="1843" w:type="dxa"/>
            <w:hideMark/>
          </w:tcPr>
          <w:p w14:paraId="63B7E8D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R0050/C0030</w:t>
            </w:r>
          </w:p>
        </w:tc>
        <w:tc>
          <w:tcPr>
            <w:tcW w:w="2835" w:type="dxa"/>
            <w:hideMark/>
          </w:tcPr>
          <w:p w14:paraId="216CC595"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Subordinated mutual member accounts – tier 1 restricted</w:t>
            </w:r>
          </w:p>
        </w:tc>
        <w:tc>
          <w:tcPr>
            <w:tcW w:w="4529" w:type="dxa"/>
            <w:hideMark/>
          </w:tcPr>
          <w:p w14:paraId="64E4A0D8" w14:textId="16A5AC08"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amount of subordinated mutual member accounts that meet the criteria for Tier 1 restricted.</w:t>
            </w:r>
          </w:p>
        </w:tc>
      </w:tr>
      <w:tr w:rsidR="00E21451" w:rsidRPr="00C22FD0" w14:paraId="5559D035" w14:textId="77777777" w:rsidTr="00251B1F">
        <w:trPr>
          <w:gridAfter w:val="1"/>
          <w:wAfter w:w="7" w:type="dxa"/>
          <w:trHeight w:val="735"/>
        </w:trPr>
        <w:tc>
          <w:tcPr>
            <w:tcW w:w="1843" w:type="dxa"/>
            <w:hideMark/>
          </w:tcPr>
          <w:p w14:paraId="16E14D8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R0050/C0040</w:t>
            </w:r>
          </w:p>
        </w:tc>
        <w:tc>
          <w:tcPr>
            <w:tcW w:w="2835" w:type="dxa"/>
            <w:hideMark/>
          </w:tcPr>
          <w:p w14:paraId="5C68C4E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Subordinated mutual member accounts – tier 2</w:t>
            </w:r>
          </w:p>
        </w:tc>
        <w:tc>
          <w:tcPr>
            <w:tcW w:w="4529" w:type="dxa"/>
            <w:hideMark/>
          </w:tcPr>
          <w:p w14:paraId="3A57CCD5" w14:textId="6CC55BA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amount of subordinated mutual member accounts that meet the criteria for Tier 2.</w:t>
            </w:r>
          </w:p>
        </w:tc>
      </w:tr>
      <w:tr w:rsidR="00E21451" w:rsidRPr="00C22FD0" w14:paraId="1AB3BCA8" w14:textId="77777777" w:rsidTr="00251B1F">
        <w:trPr>
          <w:gridAfter w:val="1"/>
          <w:wAfter w:w="7" w:type="dxa"/>
          <w:trHeight w:val="735"/>
        </w:trPr>
        <w:tc>
          <w:tcPr>
            <w:tcW w:w="1843" w:type="dxa"/>
            <w:hideMark/>
          </w:tcPr>
          <w:p w14:paraId="7195705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R0050/C0050</w:t>
            </w:r>
          </w:p>
        </w:tc>
        <w:tc>
          <w:tcPr>
            <w:tcW w:w="2835" w:type="dxa"/>
            <w:hideMark/>
          </w:tcPr>
          <w:p w14:paraId="0D04D4AA"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Subordinated mutual member accounts – tier 3</w:t>
            </w:r>
          </w:p>
        </w:tc>
        <w:tc>
          <w:tcPr>
            <w:tcW w:w="4529" w:type="dxa"/>
            <w:hideMark/>
          </w:tcPr>
          <w:p w14:paraId="0D5F43A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amount of subordinated mutual member accounts that meet the criteria for Tier 3.</w:t>
            </w:r>
          </w:p>
        </w:tc>
      </w:tr>
      <w:tr w:rsidR="00E21451" w:rsidRPr="00C22FD0" w14:paraId="6BB0E489" w14:textId="77777777" w:rsidTr="00251B1F">
        <w:trPr>
          <w:trHeight w:val="968"/>
        </w:trPr>
        <w:tc>
          <w:tcPr>
            <w:tcW w:w="1843" w:type="dxa"/>
            <w:shd w:val="clear" w:color="auto" w:fill="FFFFFF" w:themeFill="background1"/>
          </w:tcPr>
          <w:p w14:paraId="7C594215" w14:textId="77777777" w:rsidR="00E21451" w:rsidRPr="00C22FD0" w:rsidDel="00272FA9"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R0060/C0010</w:t>
            </w:r>
          </w:p>
        </w:tc>
        <w:tc>
          <w:tcPr>
            <w:tcW w:w="2835" w:type="dxa"/>
            <w:shd w:val="clear" w:color="auto" w:fill="FFFFFF" w:themeFill="background1"/>
          </w:tcPr>
          <w:p w14:paraId="074923A8" w14:textId="6A5966E9"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subordinated mutual member accounts at group level – total</w:t>
            </w:r>
          </w:p>
        </w:tc>
        <w:tc>
          <w:tcPr>
            <w:tcW w:w="4536" w:type="dxa"/>
            <w:gridSpan w:val="2"/>
            <w:shd w:val="clear" w:color="auto" w:fill="FFFFFF" w:themeFill="background1"/>
          </w:tcPr>
          <w:p w14:paraId="1BE99975" w14:textId="30D68544"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total amount of subordinated mutual member accounts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w:t>
            </w:r>
          </w:p>
        </w:tc>
      </w:tr>
      <w:tr w:rsidR="00E21451" w:rsidRPr="00C22FD0" w14:paraId="04E8C5B0" w14:textId="77777777" w:rsidTr="00251B1F">
        <w:trPr>
          <w:trHeight w:val="735"/>
        </w:trPr>
        <w:tc>
          <w:tcPr>
            <w:tcW w:w="1843" w:type="dxa"/>
            <w:shd w:val="clear" w:color="auto" w:fill="FFFFFF" w:themeFill="background1"/>
          </w:tcPr>
          <w:p w14:paraId="7C3C3D19" w14:textId="77777777" w:rsidR="00E21451" w:rsidRPr="00C22FD0" w:rsidDel="00272FA9"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R0060/C0030</w:t>
            </w:r>
          </w:p>
        </w:tc>
        <w:tc>
          <w:tcPr>
            <w:tcW w:w="2835" w:type="dxa"/>
            <w:shd w:val="clear" w:color="auto" w:fill="FFFFFF" w:themeFill="background1"/>
          </w:tcPr>
          <w:p w14:paraId="2E00E67D" w14:textId="30C35780"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available subordinated mutual member accounts at group level – tier 1 restricted </w:t>
            </w:r>
          </w:p>
        </w:tc>
        <w:tc>
          <w:tcPr>
            <w:tcW w:w="4536" w:type="dxa"/>
            <w:gridSpan w:val="2"/>
            <w:shd w:val="clear" w:color="auto" w:fill="FFFFFF" w:themeFill="background1"/>
          </w:tcPr>
          <w:p w14:paraId="73970D5E" w14:textId="1E1A2E37" w:rsidR="00E21451" w:rsidRPr="00C22FD0" w:rsidRDefault="00E21451" w:rsidP="00FF3B22">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subordinated mutual member accounts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Directive 2009/138/EC that meet the criteria for Tier 1 restricted. </w:t>
            </w:r>
          </w:p>
        </w:tc>
      </w:tr>
      <w:tr w:rsidR="00E21451" w:rsidRPr="00C22FD0" w14:paraId="7F0646A5" w14:textId="77777777" w:rsidTr="00251B1F">
        <w:trPr>
          <w:trHeight w:val="735"/>
        </w:trPr>
        <w:tc>
          <w:tcPr>
            <w:tcW w:w="1843" w:type="dxa"/>
            <w:shd w:val="clear" w:color="auto" w:fill="FFFFFF" w:themeFill="background1"/>
          </w:tcPr>
          <w:p w14:paraId="70F4B20C" w14:textId="77777777" w:rsidR="00E21451" w:rsidRPr="00C22FD0" w:rsidDel="00272FA9"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R0060/C0040</w:t>
            </w:r>
          </w:p>
        </w:tc>
        <w:tc>
          <w:tcPr>
            <w:tcW w:w="2835" w:type="dxa"/>
            <w:shd w:val="clear" w:color="auto" w:fill="FFFFFF" w:themeFill="background1"/>
          </w:tcPr>
          <w:p w14:paraId="765F70A4" w14:textId="6D6BAECC"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subordinated mutual member accounts at group level – tier 2</w:t>
            </w:r>
          </w:p>
        </w:tc>
        <w:tc>
          <w:tcPr>
            <w:tcW w:w="4536" w:type="dxa"/>
            <w:gridSpan w:val="2"/>
            <w:shd w:val="clear" w:color="auto" w:fill="FFFFFF" w:themeFill="background1"/>
          </w:tcPr>
          <w:p w14:paraId="46712E33" w14:textId="2A3BF206" w:rsidR="00E21451" w:rsidRPr="00C22FD0" w:rsidRDefault="00E21451" w:rsidP="00FF3B22">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subordinated mutual member accounts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 that meet the criteria for Tier 2.</w:t>
            </w:r>
          </w:p>
        </w:tc>
      </w:tr>
      <w:tr w:rsidR="00E21451" w:rsidRPr="00C22FD0" w14:paraId="2F84277A" w14:textId="77777777" w:rsidTr="00251B1F">
        <w:trPr>
          <w:trHeight w:val="735"/>
        </w:trPr>
        <w:tc>
          <w:tcPr>
            <w:tcW w:w="1843" w:type="dxa"/>
            <w:shd w:val="clear" w:color="auto" w:fill="FFFFFF" w:themeFill="background1"/>
          </w:tcPr>
          <w:p w14:paraId="2ED12C44" w14:textId="77777777" w:rsidR="00E21451" w:rsidRPr="00C22FD0" w:rsidDel="00272FA9"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R0060/C0050</w:t>
            </w:r>
          </w:p>
        </w:tc>
        <w:tc>
          <w:tcPr>
            <w:tcW w:w="2835" w:type="dxa"/>
            <w:shd w:val="clear" w:color="auto" w:fill="FFFFFF" w:themeFill="background1"/>
          </w:tcPr>
          <w:p w14:paraId="299BFE01" w14:textId="58C09CC1"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subordinated mutual member accounts at group level – tier 3</w:t>
            </w:r>
          </w:p>
        </w:tc>
        <w:tc>
          <w:tcPr>
            <w:tcW w:w="4536" w:type="dxa"/>
            <w:gridSpan w:val="2"/>
            <w:shd w:val="clear" w:color="auto" w:fill="FFFFFF" w:themeFill="background1"/>
          </w:tcPr>
          <w:p w14:paraId="606C22E9" w14:textId="76AB8526" w:rsidR="00E21451" w:rsidRPr="00C22FD0" w:rsidRDefault="00E21451" w:rsidP="00FF3B22">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subordinated mutual member accounts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 that meet the criteria for Tier 3.</w:t>
            </w:r>
          </w:p>
        </w:tc>
      </w:tr>
      <w:tr w:rsidR="00E21451" w:rsidRPr="00C22FD0" w14:paraId="5C5CEA15" w14:textId="77777777" w:rsidTr="00251B1F">
        <w:trPr>
          <w:gridAfter w:val="1"/>
          <w:wAfter w:w="7" w:type="dxa"/>
          <w:trHeight w:val="677"/>
        </w:trPr>
        <w:tc>
          <w:tcPr>
            <w:tcW w:w="1843" w:type="dxa"/>
            <w:hideMark/>
          </w:tcPr>
          <w:p w14:paraId="7BEB3D3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R0070/C0010</w:t>
            </w:r>
          </w:p>
        </w:tc>
        <w:tc>
          <w:tcPr>
            <w:tcW w:w="2835" w:type="dxa"/>
            <w:hideMark/>
          </w:tcPr>
          <w:p w14:paraId="0A97AB1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Surplus funds – total</w:t>
            </w:r>
          </w:p>
        </w:tc>
        <w:tc>
          <w:tcPr>
            <w:tcW w:w="4529" w:type="dxa"/>
            <w:hideMark/>
          </w:tcPr>
          <w:p w14:paraId="778C4C6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total amount of surplus funds that fall under Article 91 (2) of the Directive 2009/138/EC.</w:t>
            </w:r>
          </w:p>
        </w:tc>
      </w:tr>
      <w:tr w:rsidR="00E21451" w:rsidRPr="00C22FD0" w14:paraId="1AE88B0F" w14:textId="77777777" w:rsidTr="00251B1F">
        <w:trPr>
          <w:gridAfter w:val="1"/>
          <w:wAfter w:w="7" w:type="dxa"/>
          <w:trHeight w:val="735"/>
        </w:trPr>
        <w:tc>
          <w:tcPr>
            <w:tcW w:w="1843" w:type="dxa"/>
            <w:hideMark/>
          </w:tcPr>
          <w:p w14:paraId="738D047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R0070/C0020</w:t>
            </w:r>
          </w:p>
        </w:tc>
        <w:tc>
          <w:tcPr>
            <w:tcW w:w="2835" w:type="dxa"/>
            <w:hideMark/>
          </w:tcPr>
          <w:p w14:paraId="03F1251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Surplus funds – tier 1 unrestricted</w:t>
            </w:r>
          </w:p>
        </w:tc>
        <w:tc>
          <w:tcPr>
            <w:tcW w:w="4529" w:type="dxa"/>
            <w:hideMark/>
          </w:tcPr>
          <w:p w14:paraId="5528D7B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These are the surplus funds that fall under Article 91 (2) of the Directive 2009/138/EC and that meet the criteria for Tier 1 unrestricted items.</w:t>
            </w:r>
          </w:p>
        </w:tc>
      </w:tr>
      <w:tr w:rsidR="00E21451" w:rsidRPr="00C22FD0" w14:paraId="6C31D8CE" w14:textId="77777777" w:rsidTr="00251B1F">
        <w:trPr>
          <w:trHeight w:val="735"/>
        </w:trPr>
        <w:tc>
          <w:tcPr>
            <w:tcW w:w="1843" w:type="dxa"/>
            <w:shd w:val="clear" w:color="auto" w:fill="auto"/>
          </w:tcPr>
          <w:p w14:paraId="662B706D" w14:textId="77777777" w:rsidR="00E21451" w:rsidRPr="00C22FD0" w:rsidDel="00272FA9"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R0080/C0010</w:t>
            </w:r>
          </w:p>
        </w:tc>
        <w:tc>
          <w:tcPr>
            <w:tcW w:w="2835" w:type="dxa"/>
            <w:shd w:val="clear" w:color="auto" w:fill="auto"/>
          </w:tcPr>
          <w:p w14:paraId="2B84E55C" w14:textId="3FF2378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available surplus funds at group level)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total</w:t>
            </w:r>
          </w:p>
        </w:tc>
        <w:tc>
          <w:tcPr>
            <w:tcW w:w="4536" w:type="dxa"/>
            <w:gridSpan w:val="2"/>
            <w:shd w:val="clear" w:color="auto" w:fill="auto"/>
          </w:tcPr>
          <w:p w14:paraId="245FB325" w14:textId="064E414A"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amount of surplus funds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w:t>
            </w:r>
          </w:p>
          <w:p w14:paraId="0668592D" w14:textId="77777777" w:rsidR="00E21451" w:rsidRPr="00C22FD0" w:rsidRDefault="00E21451" w:rsidP="0040755A">
            <w:pPr>
              <w:spacing w:after="0"/>
              <w:rPr>
                <w:rFonts w:ascii="Times New Roman" w:hAnsi="Times New Roman" w:cs="Times New Roman"/>
                <w:sz w:val="20"/>
                <w:szCs w:val="20"/>
              </w:rPr>
            </w:pPr>
          </w:p>
        </w:tc>
      </w:tr>
      <w:tr w:rsidR="00E21451" w:rsidRPr="00C22FD0" w14:paraId="2BBCB3E4" w14:textId="77777777" w:rsidTr="00251B1F">
        <w:trPr>
          <w:trHeight w:val="735"/>
        </w:trPr>
        <w:tc>
          <w:tcPr>
            <w:tcW w:w="1843" w:type="dxa"/>
            <w:shd w:val="clear" w:color="auto" w:fill="auto"/>
          </w:tcPr>
          <w:p w14:paraId="4F573F49" w14:textId="77777777" w:rsidR="00E21451" w:rsidRPr="00C22FD0" w:rsidDel="00272FA9"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R0080/C0020</w:t>
            </w:r>
          </w:p>
        </w:tc>
        <w:tc>
          <w:tcPr>
            <w:tcW w:w="2835" w:type="dxa"/>
            <w:shd w:val="clear" w:color="auto" w:fill="auto"/>
          </w:tcPr>
          <w:p w14:paraId="6123B54D" w14:textId="032B6BA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surplus funds at group level) – tier 1 unrestricted</w:t>
            </w:r>
          </w:p>
        </w:tc>
        <w:tc>
          <w:tcPr>
            <w:tcW w:w="4536" w:type="dxa"/>
            <w:gridSpan w:val="2"/>
            <w:shd w:val="clear" w:color="auto" w:fill="auto"/>
          </w:tcPr>
          <w:p w14:paraId="31EF2663" w14:textId="558933E1"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surplus funds that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 that meet the criteria for Tier 1 unrestricted items.</w:t>
            </w:r>
          </w:p>
          <w:p w14:paraId="3EA06E8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 </w:t>
            </w:r>
          </w:p>
        </w:tc>
      </w:tr>
      <w:tr w:rsidR="00E21451" w:rsidRPr="00C22FD0" w14:paraId="52DA6F4D" w14:textId="77777777" w:rsidTr="00251B1F">
        <w:trPr>
          <w:gridAfter w:val="1"/>
          <w:wAfter w:w="7" w:type="dxa"/>
          <w:trHeight w:val="735"/>
        </w:trPr>
        <w:tc>
          <w:tcPr>
            <w:tcW w:w="1843" w:type="dxa"/>
          </w:tcPr>
          <w:p w14:paraId="014E07E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R0090/C0010</w:t>
            </w:r>
          </w:p>
        </w:tc>
        <w:tc>
          <w:tcPr>
            <w:tcW w:w="2835" w:type="dxa"/>
            <w:hideMark/>
          </w:tcPr>
          <w:p w14:paraId="2992B743"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Preference shares – total</w:t>
            </w:r>
          </w:p>
        </w:tc>
        <w:tc>
          <w:tcPr>
            <w:tcW w:w="4529" w:type="dxa"/>
            <w:hideMark/>
          </w:tcPr>
          <w:p w14:paraId="7C8D469A" w14:textId="0B9812F6" w:rsidR="00E21451" w:rsidRPr="00C22FD0" w:rsidRDefault="00E21451" w:rsidP="00505FE8">
            <w:pPr>
              <w:rPr>
                <w:rFonts w:ascii="Times New Roman" w:hAnsi="Times New Roman" w:cs="Times New Roman"/>
                <w:sz w:val="20"/>
                <w:szCs w:val="20"/>
              </w:rPr>
            </w:pPr>
            <w:r w:rsidRPr="00C22FD0">
              <w:rPr>
                <w:rFonts w:ascii="Times New Roman" w:hAnsi="Times New Roman" w:cs="Times New Roman"/>
                <w:sz w:val="20"/>
                <w:szCs w:val="20"/>
              </w:rPr>
              <w:t xml:space="preserve">This is the total amount of preference shares issued that fully </w:t>
            </w:r>
            <w:r w:rsidR="00505FE8" w:rsidRPr="00C22FD0">
              <w:rPr>
                <w:rFonts w:ascii="Times New Roman" w:hAnsi="Times New Roman" w:cs="Times New Roman"/>
                <w:sz w:val="20"/>
                <w:szCs w:val="20"/>
              </w:rPr>
              <w:t xml:space="preserve">satisfy </w:t>
            </w:r>
            <w:r w:rsidRPr="00C22FD0">
              <w:rPr>
                <w:rFonts w:ascii="Times New Roman" w:hAnsi="Times New Roman" w:cs="Times New Roman"/>
                <w:sz w:val="20"/>
                <w:szCs w:val="20"/>
              </w:rPr>
              <w:t>the criteria for Tier 1 restricted, Tier 2 or Tier 3 items.</w:t>
            </w:r>
          </w:p>
        </w:tc>
      </w:tr>
      <w:tr w:rsidR="00E21451" w:rsidRPr="00C22FD0" w14:paraId="55786C85" w14:textId="77777777" w:rsidTr="00251B1F">
        <w:trPr>
          <w:gridAfter w:val="1"/>
          <w:wAfter w:w="7" w:type="dxa"/>
          <w:trHeight w:val="735"/>
        </w:trPr>
        <w:tc>
          <w:tcPr>
            <w:tcW w:w="1843" w:type="dxa"/>
            <w:hideMark/>
          </w:tcPr>
          <w:p w14:paraId="20ECCE0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R0090/C0030</w:t>
            </w:r>
          </w:p>
        </w:tc>
        <w:tc>
          <w:tcPr>
            <w:tcW w:w="2835" w:type="dxa"/>
            <w:hideMark/>
          </w:tcPr>
          <w:p w14:paraId="37A93325"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Preference shares – tier 1 restricted</w:t>
            </w:r>
          </w:p>
        </w:tc>
        <w:tc>
          <w:tcPr>
            <w:tcW w:w="4529" w:type="dxa"/>
            <w:hideMark/>
          </w:tcPr>
          <w:p w14:paraId="711BE04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the preference shares issued that meet the criteria for Tier 1 restricted.</w:t>
            </w:r>
          </w:p>
        </w:tc>
      </w:tr>
      <w:tr w:rsidR="00E21451" w:rsidRPr="00C22FD0" w14:paraId="36C0C2B5" w14:textId="77777777" w:rsidTr="00251B1F">
        <w:trPr>
          <w:gridAfter w:val="1"/>
          <w:wAfter w:w="7" w:type="dxa"/>
          <w:trHeight w:val="735"/>
        </w:trPr>
        <w:tc>
          <w:tcPr>
            <w:tcW w:w="1843" w:type="dxa"/>
            <w:hideMark/>
          </w:tcPr>
          <w:p w14:paraId="07E80AE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R0090/C0040</w:t>
            </w:r>
          </w:p>
        </w:tc>
        <w:tc>
          <w:tcPr>
            <w:tcW w:w="2835" w:type="dxa"/>
            <w:hideMark/>
          </w:tcPr>
          <w:p w14:paraId="6BF6F89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Preference shares – tier 2</w:t>
            </w:r>
          </w:p>
        </w:tc>
        <w:tc>
          <w:tcPr>
            <w:tcW w:w="4529" w:type="dxa"/>
            <w:hideMark/>
          </w:tcPr>
          <w:p w14:paraId="7CAA9270" w14:textId="641C212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the preference shares issued   that meet the criteria for Tier 2.</w:t>
            </w:r>
          </w:p>
        </w:tc>
      </w:tr>
      <w:tr w:rsidR="00E21451" w:rsidRPr="00C22FD0" w14:paraId="02B0CF6B" w14:textId="77777777" w:rsidTr="00251B1F">
        <w:trPr>
          <w:gridAfter w:val="1"/>
          <w:wAfter w:w="7" w:type="dxa"/>
          <w:trHeight w:val="735"/>
        </w:trPr>
        <w:tc>
          <w:tcPr>
            <w:tcW w:w="1843" w:type="dxa"/>
            <w:hideMark/>
          </w:tcPr>
          <w:p w14:paraId="1BFA628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R0090/C0050</w:t>
            </w:r>
          </w:p>
        </w:tc>
        <w:tc>
          <w:tcPr>
            <w:tcW w:w="2835" w:type="dxa"/>
            <w:hideMark/>
          </w:tcPr>
          <w:p w14:paraId="6FA1FD6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Preference shares – tier 3</w:t>
            </w:r>
          </w:p>
        </w:tc>
        <w:tc>
          <w:tcPr>
            <w:tcW w:w="4529" w:type="dxa"/>
            <w:hideMark/>
          </w:tcPr>
          <w:p w14:paraId="34823826" w14:textId="2630174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the preference shares issued that meet the criteria for Tier 3.</w:t>
            </w:r>
          </w:p>
        </w:tc>
      </w:tr>
      <w:tr w:rsidR="00E21451" w:rsidRPr="00C22FD0" w14:paraId="4344DE13" w14:textId="77777777" w:rsidTr="00251B1F">
        <w:trPr>
          <w:trHeight w:val="1020"/>
        </w:trPr>
        <w:tc>
          <w:tcPr>
            <w:tcW w:w="1843" w:type="dxa"/>
            <w:shd w:val="clear" w:color="auto" w:fill="auto"/>
          </w:tcPr>
          <w:p w14:paraId="5411E588" w14:textId="77777777" w:rsidR="00E21451" w:rsidRPr="00C22FD0" w:rsidDel="008133EE"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R0100/C0010</w:t>
            </w:r>
          </w:p>
        </w:tc>
        <w:tc>
          <w:tcPr>
            <w:tcW w:w="2835" w:type="dxa"/>
            <w:shd w:val="clear" w:color="auto" w:fill="auto"/>
          </w:tcPr>
          <w:p w14:paraId="4D9F6BF3" w14:textId="1DF9D749"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preference shares at group level – total</w:t>
            </w:r>
          </w:p>
        </w:tc>
        <w:tc>
          <w:tcPr>
            <w:tcW w:w="4536" w:type="dxa"/>
            <w:gridSpan w:val="2"/>
            <w:shd w:val="clear" w:color="auto" w:fill="auto"/>
          </w:tcPr>
          <w:p w14:paraId="77FD1613" w14:textId="5DD9CC09"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This is the total amount of preference shares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w:t>
            </w:r>
          </w:p>
        </w:tc>
      </w:tr>
      <w:tr w:rsidR="00E21451" w:rsidRPr="00C22FD0" w14:paraId="1F62060F" w14:textId="77777777" w:rsidTr="00251B1F">
        <w:trPr>
          <w:trHeight w:val="1020"/>
        </w:trPr>
        <w:tc>
          <w:tcPr>
            <w:tcW w:w="1843" w:type="dxa"/>
            <w:shd w:val="clear" w:color="auto" w:fill="auto"/>
          </w:tcPr>
          <w:p w14:paraId="44084C74" w14:textId="77777777" w:rsidR="00E21451" w:rsidRPr="00C22FD0" w:rsidDel="008133EE"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R0100/C0030</w:t>
            </w:r>
          </w:p>
        </w:tc>
        <w:tc>
          <w:tcPr>
            <w:tcW w:w="2835" w:type="dxa"/>
            <w:shd w:val="clear" w:color="auto" w:fill="auto"/>
          </w:tcPr>
          <w:p w14:paraId="0D69D7E8" w14:textId="0775631E"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preference shares at group level – tier 1 Restricted</w:t>
            </w:r>
          </w:p>
        </w:tc>
        <w:tc>
          <w:tcPr>
            <w:tcW w:w="4536" w:type="dxa"/>
            <w:gridSpan w:val="2"/>
            <w:shd w:val="clear" w:color="auto" w:fill="auto"/>
          </w:tcPr>
          <w:p w14:paraId="308CA9FC" w14:textId="652EC814" w:rsidR="00E21451" w:rsidRPr="00C22FD0" w:rsidRDefault="00E21451" w:rsidP="00505FE8">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preference shares which are deemed non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w:t>
            </w:r>
            <w:r w:rsidR="00505FE8" w:rsidRPr="00C22FD0">
              <w:rPr>
                <w:rFonts w:ascii="Times New Roman" w:hAnsi="Times New Roman" w:cs="Times New Roman"/>
                <w:sz w:val="20"/>
                <w:szCs w:val="20"/>
              </w:rPr>
              <w:t xml:space="preserve">and which </w:t>
            </w:r>
            <w:r w:rsidRPr="00C22FD0">
              <w:rPr>
                <w:rFonts w:ascii="Times New Roman" w:hAnsi="Times New Roman" w:cs="Times New Roman"/>
                <w:sz w:val="20"/>
                <w:szCs w:val="20"/>
              </w:rPr>
              <w:t xml:space="preserve">meet the criteria for Tier 1 restricted items. </w:t>
            </w:r>
          </w:p>
        </w:tc>
      </w:tr>
      <w:tr w:rsidR="00E21451" w:rsidRPr="00C22FD0" w14:paraId="38F74F9B" w14:textId="77777777" w:rsidTr="00251B1F">
        <w:trPr>
          <w:trHeight w:val="1020"/>
        </w:trPr>
        <w:tc>
          <w:tcPr>
            <w:tcW w:w="1843" w:type="dxa"/>
            <w:shd w:val="clear" w:color="auto" w:fill="auto"/>
          </w:tcPr>
          <w:p w14:paraId="0E8F3B4E" w14:textId="77777777" w:rsidR="00E21451" w:rsidRPr="00C22FD0" w:rsidDel="008133EE"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R0100/C0040</w:t>
            </w:r>
          </w:p>
        </w:tc>
        <w:tc>
          <w:tcPr>
            <w:tcW w:w="2835" w:type="dxa"/>
            <w:shd w:val="clear" w:color="auto" w:fill="auto"/>
          </w:tcPr>
          <w:p w14:paraId="27E2C840" w14:textId="4EBE89F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preference shares at group level – tier 2</w:t>
            </w:r>
          </w:p>
        </w:tc>
        <w:tc>
          <w:tcPr>
            <w:tcW w:w="4536" w:type="dxa"/>
            <w:gridSpan w:val="2"/>
            <w:shd w:val="clear" w:color="auto" w:fill="auto"/>
          </w:tcPr>
          <w:p w14:paraId="4228F978" w14:textId="56D3B83A" w:rsidR="00E21451" w:rsidRPr="00C22FD0" w:rsidRDefault="00E21451" w:rsidP="00505FE8">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preference shares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w:t>
            </w:r>
            <w:r w:rsidR="00505FE8" w:rsidRPr="00C22FD0">
              <w:rPr>
                <w:rFonts w:ascii="Times New Roman" w:hAnsi="Times New Roman" w:cs="Times New Roman"/>
                <w:sz w:val="20"/>
                <w:szCs w:val="20"/>
              </w:rPr>
              <w:t xml:space="preserve">and which </w:t>
            </w:r>
            <w:r w:rsidRPr="00C22FD0">
              <w:rPr>
                <w:rFonts w:ascii="Times New Roman" w:hAnsi="Times New Roman" w:cs="Times New Roman"/>
                <w:sz w:val="20"/>
                <w:szCs w:val="20"/>
              </w:rPr>
              <w:t>meet the criteria for Tier 2.</w:t>
            </w:r>
          </w:p>
        </w:tc>
      </w:tr>
      <w:tr w:rsidR="00E21451" w:rsidRPr="00C22FD0" w14:paraId="57E4DFC8" w14:textId="77777777" w:rsidTr="00251B1F">
        <w:trPr>
          <w:trHeight w:val="1020"/>
        </w:trPr>
        <w:tc>
          <w:tcPr>
            <w:tcW w:w="1843" w:type="dxa"/>
            <w:shd w:val="clear" w:color="auto" w:fill="auto"/>
          </w:tcPr>
          <w:p w14:paraId="02B5AD14" w14:textId="77777777" w:rsidR="00E21451" w:rsidRPr="00C22FD0" w:rsidDel="008133EE"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R0100/C0050</w:t>
            </w:r>
          </w:p>
        </w:tc>
        <w:tc>
          <w:tcPr>
            <w:tcW w:w="2835" w:type="dxa"/>
            <w:shd w:val="clear" w:color="auto" w:fill="auto"/>
          </w:tcPr>
          <w:p w14:paraId="0EBD7B7C" w14:textId="134F6FBA"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preference shares at group level – tier 3</w:t>
            </w:r>
          </w:p>
        </w:tc>
        <w:tc>
          <w:tcPr>
            <w:tcW w:w="4536" w:type="dxa"/>
            <w:gridSpan w:val="2"/>
            <w:shd w:val="clear" w:color="auto" w:fill="auto"/>
          </w:tcPr>
          <w:p w14:paraId="163705C4" w14:textId="6BFFAA04" w:rsidR="00E21451" w:rsidRPr="00C22FD0" w:rsidRDefault="00E21451" w:rsidP="00505FE8">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preference shares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w:t>
            </w:r>
            <w:r w:rsidR="00505FE8" w:rsidRPr="00C22FD0">
              <w:rPr>
                <w:rFonts w:ascii="Times New Roman" w:hAnsi="Times New Roman" w:cs="Times New Roman"/>
                <w:sz w:val="20"/>
                <w:szCs w:val="20"/>
              </w:rPr>
              <w:t>and which</w:t>
            </w:r>
            <w:r w:rsidRPr="00C22FD0">
              <w:rPr>
                <w:rFonts w:ascii="Times New Roman" w:hAnsi="Times New Roman" w:cs="Times New Roman"/>
                <w:sz w:val="20"/>
                <w:szCs w:val="20"/>
              </w:rPr>
              <w:t xml:space="preserve"> meet the criteria for Tier 3.</w:t>
            </w:r>
          </w:p>
        </w:tc>
      </w:tr>
      <w:tr w:rsidR="00E21451" w:rsidRPr="00C22FD0" w14:paraId="3DE18991" w14:textId="77777777" w:rsidTr="00251B1F">
        <w:trPr>
          <w:gridAfter w:val="1"/>
          <w:wAfter w:w="7" w:type="dxa"/>
          <w:trHeight w:val="1020"/>
        </w:trPr>
        <w:tc>
          <w:tcPr>
            <w:tcW w:w="1843" w:type="dxa"/>
            <w:hideMark/>
          </w:tcPr>
          <w:p w14:paraId="0269E29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R0110/C0010</w:t>
            </w:r>
          </w:p>
        </w:tc>
        <w:tc>
          <w:tcPr>
            <w:tcW w:w="2835" w:type="dxa"/>
            <w:hideMark/>
          </w:tcPr>
          <w:p w14:paraId="3327442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Share premium account related to preference shares – total</w:t>
            </w:r>
          </w:p>
        </w:tc>
        <w:tc>
          <w:tcPr>
            <w:tcW w:w="4529" w:type="dxa"/>
            <w:hideMark/>
          </w:tcPr>
          <w:p w14:paraId="046F5376" w14:textId="4A2A53B6" w:rsidR="00E21451" w:rsidRPr="00C22FD0" w:rsidRDefault="00E21451" w:rsidP="00505FE8">
            <w:pPr>
              <w:rPr>
                <w:rFonts w:ascii="Times New Roman" w:hAnsi="Times New Roman" w:cs="Times New Roman"/>
                <w:sz w:val="20"/>
                <w:szCs w:val="20"/>
              </w:rPr>
            </w:pPr>
            <w:r w:rsidRPr="00C22FD0">
              <w:rPr>
                <w:rFonts w:ascii="Times New Roman" w:hAnsi="Times New Roman" w:cs="Times New Roman"/>
                <w:sz w:val="20"/>
                <w:szCs w:val="20"/>
              </w:rPr>
              <w:t>The total share premium account related to preference share</w:t>
            </w:r>
            <w:r w:rsidR="0044042D" w:rsidRPr="00C22FD0">
              <w:rPr>
                <w:rFonts w:ascii="Times New Roman" w:hAnsi="Times New Roman" w:cs="Times New Roman"/>
                <w:sz w:val="20"/>
                <w:szCs w:val="20"/>
              </w:rPr>
              <w:t>s</w:t>
            </w:r>
            <w:r w:rsidRPr="00C22FD0">
              <w:rPr>
                <w:rFonts w:ascii="Times New Roman" w:hAnsi="Times New Roman" w:cs="Times New Roman"/>
                <w:sz w:val="20"/>
                <w:szCs w:val="20"/>
              </w:rPr>
              <w:t xml:space="preserve"> capital that fully satisfies the criteria for Tier 1 restricted, Tier 2 or Tier 3 items.</w:t>
            </w:r>
          </w:p>
        </w:tc>
      </w:tr>
      <w:tr w:rsidR="00E21451" w:rsidRPr="00C22FD0" w14:paraId="0E9A5DA7" w14:textId="77777777" w:rsidTr="00251B1F">
        <w:trPr>
          <w:gridAfter w:val="1"/>
          <w:wAfter w:w="7" w:type="dxa"/>
          <w:trHeight w:val="488"/>
        </w:trPr>
        <w:tc>
          <w:tcPr>
            <w:tcW w:w="1843" w:type="dxa"/>
          </w:tcPr>
          <w:p w14:paraId="1067664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R0110/C0030</w:t>
            </w:r>
          </w:p>
        </w:tc>
        <w:tc>
          <w:tcPr>
            <w:tcW w:w="2835" w:type="dxa"/>
            <w:hideMark/>
          </w:tcPr>
          <w:p w14:paraId="69CA98A3"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Share premium account related to preference shares – tier 1 restricted</w:t>
            </w:r>
          </w:p>
        </w:tc>
        <w:tc>
          <w:tcPr>
            <w:tcW w:w="4529" w:type="dxa"/>
            <w:hideMark/>
          </w:tcPr>
          <w:p w14:paraId="1C4E9AEE" w14:textId="35A43D6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the share premium account that relates to preference shares that meet</w:t>
            </w:r>
            <w:r w:rsidR="00E7106F" w:rsidRPr="00C22FD0">
              <w:rPr>
                <w:rFonts w:ascii="Times New Roman" w:hAnsi="Times New Roman" w:cs="Times New Roman"/>
                <w:sz w:val="20"/>
                <w:szCs w:val="20"/>
              </w:rPr>
              <w:t>s</w:t>
            </w:r>
            <w:r w:rsidRPr="00C22FD0">
              <w:rPr>
                <w:rFonts w:ascii="Times New Roman" w:hAnsi="Times New Roman" w:cs="Times New Roman"/>
                <w:sz w:val="20"/>
                <w:szCs w:val="20"/>
              </w:rPr>
              <w:t xml:space="preserve"> the criteria for Tier 1 restricted items because it relates to preference shares treated as Tier 1 restricted items.</w:t>
            </w:r>
          </w:p>
        </w:tc>
      </w:tr>
      <w:tr w:rsidR="00E21451" w:rsidRPr="00C22FD0" w14:paraId="55731629" w14:textId="77777777" w:rsidTr="00251B1F">
        <w:trPr>
          <w:gridAfter w:val="1"/>
          <w:wAfter w:w="7" w:type="dxa"/>
          <w:trHeight w:val="1020"/>
        </w:trPr>
        <w:tc>
          <w:tcPr>
            <w:tcW w:w="1843" w:type="dxa"/>
            <w:hideMark/>
          </w:tcPr>
          <w:p w14:paraId="5307843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R0110/C0040</w:t>
            </w:r>
          </w:p>
        </w:tc>
        <w:tc>
          <w:tcPr>
            <w:tcW w:w="2835" w:type="dxa"/>
            <w:hideMark/>
          </w:tcPr>
          <w:p w14:paraId="6267324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Share premium account related to preference shares – tier 2</w:t>
            </w:r>
          </w:p>
        </w:tc>
        <w:tc>
          <w:tcPr>
            <w:tcW w:w="4529" w:type="dxa"/>
            <w:hideMark/>
          </w:tcPr>
          <w:p w14:paraId="2C01A065" w14:textId="78D403A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the share premium account that relates to preference shares that meet</w:t>
            </w:r>
            <w:r w:rsidR="00E7106F" w:rsidRPr="00C22FD0">
              <w:rPr>
                <w:rFonts w:ascii="Times New Roman" w:hAnsi="Times New Roman" w:cs="Times New Roman"/>
                <w:sz w:val="20"/>
                <w:szCs w:val="20"/>
              </w:rPr>
              <w:t>s</w:t>
            </w:r>
            <w:r w:rsidRPr="00C22FD0">
              <w:rPr>
                <w:rFonts w:ascii="Times New Roman" w:hAnsi="Times New Roman" w:cs="Times New Roman"/>
                <w:sz w:val="20"/>
                <w:szCs w:val="20"/>
              </w:rPr>
              <w:t xml:space="preserve"> the criteria for Tier 2 because it relates to preference shares treated as Tier 2.</w:t>
            </w:r>
          </w:p>
        </w:tc>
      </w:tr>
      <w:tr w:rsidR="00E21451" w:rsidRPr="00C22FD0" w14:paraId="1561CF5E" w14:textId="77777777" w:rsidTr="00251B1F">
        <w:trPr>
          <w:gridAfter w:val="1"/>
          <w:wAfter w:w="7" w:type="dxa"/>
          <w:trHeight w:val="1020"/>
        </w:trPr>
        <w:tc>
          <w:tcPr>
            <w:tcW w:w="1843" w:type="dxa"/>
            <w:hideMark/>
          </w:tcPr>
          <w:p w14:paraId="3B260A1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R0110/C0050</w:t>
            </w:r>
          </w:p>
        </w:tc>
        <w:tc>
          <w:tcPr>
            <w:tcW w:w="2835" w:type="dxa"/>
            <w:hideMark/>
          </w:tcPr>
          <w:p w14:paraId="3D5D32F3"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Share premium account related to preference shares – tier 3</w:t>
            </w:r>
          </w:p>
        </w:tc>
        <w:tc>
          <w:tcPr>
            <w:tcW w:w="4529" w:type="dxa"/>
            <w:hideMark/>
          </w:tcPr>
          <w:p w14:paraId="3B786906" w14:textId="789D5E8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the share premium account that relates to preference shares that meet</w:t>
            </w:r>
            <w:r w:rsidR="00E7106F" w:rsidRPr="00C22FD0">
              <w:rPr>
                <w:rFonts w:ascii="Times New Roman" w:hAnsi="Times New Roman" w:cs="Times New Roman"/>
                <w:sz w:val="20"/>
                <w:szCs w:val="20"/>
              </w:rPr>
              <w:t>s</w:t>
            </w:r>
            <w:r w:rsidRPr="00C22FD0">
              <w:rPr>
                <w:rFonts w:ascii="Times New Roman" w:hAnsi="Times New Roman" w:cs="Times New Roman"/>
                <w:sz w:val="20"/>
                <w:szCs w:val="20"/>
              </w:rPr>
              <w:t xml:space="preserve"> the criteria for Tier 3 because it relates to preference shares treated as Tier 3.</w:t>
            </w:r>
          </w:p>
        </w:tc>
      </w:tr>
      <w:tr w:rsidR="00E21451" w:rsidRPr="00C22FD0" w14:paraId="17F22925" w14:textId="77777777" w:rsidTr="00251B1F">
        <w:trPr>
          <w:trHeight w:val="1020"/>
        </w:trPr>
        <w:tc>
          <w:tcPr>
            <w:tcW w:w="1843" w:type="dxa"/>
            <w:shd w:val="clear" w:color="auto" w:fill="auto"/>
          </w:tcPr>
          <w:p w14:paraId="645D07DD" w14:textId="77777777" w:rsidR="00E21451" w:rsidRPr="00C22FD0" w:rsidDel="008133EE"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R0120/C0010</w:t>
            </w:r>
          </w:p>
        </w:tc>
        <w:tc>
          <w:tcPr>
            <w:tcW w:w="2835" w:type="dxa"/>
            <w:shd w:val="clear" w:color="auto" w:fill="auto"/>
          </w:tcPr>
          <w:p w14:paraId="60038465" w14:textId="54DA5B7C"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share premium account related to preference shares at group level – total</w:t>
            </w:r>
          </w:p>
        </w:tc>
        <w:tc>
          <w:tcPr>
            <w:tcW w:w="4536" w:type="dxa"/>
            <w:gridSpan w:val="2"/>
            <w:shd w:val="clear" w:color="auto" w:fill="auto"/>
          </w:tcPr>
          <w:p w14:paraId="01FB121A" w14:textId="5CC17A4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This is the total amount of the share premium account relating to preference shares that is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w:t>
            </w:r>
          </w:p>
        </w:tc>
      </w:tr>
      <w:tr w:rsidR="00E21451" w:rsidRPr="00C22FD0" w14:paraId="7126956D" w14:textId="77777777" w:rsidTr="00251B1F">
        <w:trPr>
          <w:trHeight w:val="1020"/>
        </w:trPr>
        <w:tc>
          <w:tcPr>
            <w:tcW w:w="1843" w:type="dxa"/>
            <w:shd w:val="clear" w:color="auto" w:fill="auto"/>
          </w:tcPr>
          <w:p w14:paraId="40211EAD" w14:textId="77777777" w:rsidR="00E21451" w:rsidRPr="00C22FD0" w:rsidDel="008133EE"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R0120/C0030</w:t>
            </w:r>
          </w:p>
        </w:tc>
        <w:tc>
          <w:tcPr>
            <w:tcW w:w="2835" w:type="dxa"/>
            <w:shd w:val="clear" w:color="auto" w:fill="auto"/>
          </w:tcPr>
          <w:p w14:paraId="51A2A019" w14:textId="057CDDF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available share premium account related to preference shares at group level – tier 1 restricted </w:t>
            </w:r>
          </w:p>
        </w:tc>
        <w:tc>
          <w:tcPr>
            <w:tcW w:w="4536" w:type="dxa"/>
            <w:gridSpan w:val="2"/>
            <w:shd w:val="clear" w:color="auto" w:fill="auto"/>
          </w:tcPr>
          <w:p w14:paraId="66E4C356" w14:textId="24852E30"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the share premium account relating to preference shares that is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w:t>
            </w:r>
            <w:r w:rsidR="00505FE8" w:rsidRPr="00C22FD0">
              <w:rPr>
                <w:rFonts w:ascii="Times New Roman" w:hAnsi="Times New Roman" w:cs="Times New Roman"/>
                <w:sz w:val="20"/>
                <w:szCs w:val="20"/>
              </w:rPr>
              <w:t xml:space="preserve">and </w:t>
            </w:r>
            <w:r w:rsidRPr="00C22FD0">
              <w:rPr>
                <w:rFonts w:ascii="Times New Roman" w:hAnsi="Times New Roman" w:cs="Times New Roman"/>
                <w:sz w:val="20"/>
                <w:szCs w:val="20"/>
              </w:rPr>
              <w:t>which meets the criteria for Tier 1 restricted items.</w:t>
            </w:r>
          </w:p>
        </w:tc>
      </w:tr>
      <w:tr w:rsidR="00E21451" w:rsidRPr="00C22FD0" w14:paraId="02D9AB5C" w14:textId="77777777" w:rsidTr="00251B1F">
        <w:trPr>
          <w:trHeight w:val="1020"/>
        </w:trPr>
        <w:tc>
          <w:tcPr>
            <w:tcW w:w="1843" w:type="dxa"/>
            <w:shd w:val="clear" w:color="auto" w:fill="auto"/>
          </w:tcPr>
          <w:p w14:paraId="703F78F8" w14:textId="77777777" w:rsidR="00E21451" w:rsidRPr="00C22FD0" w:rsidDel="008133EE"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R0120/C0040</w:t>
            </w:r>
          </w:p>
        </w:tc>
        <w:tc>
          <w:tcPr>
            <w:tcW w:w="2835" w:type="dxa"/>
            <w:shd w:val="clear" w:color="auto" w:fill="auto"/>
          </w:tcPr>
          <w:p w14:paraId="4E10C465" w14:textId="2449B07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share premium account related to preference shares at group level – tier 2</w:t>
            </w:r>
          </w:p>
        </w:tc>
        <w:tc>
          <w:tcPr>
            <w:tcW w:w="4536" w:type="dxa"/>
            <w:gridSpan w:val="2"/>
            <w:shd w:val="clear" w:color="auto" w:fill="auto"/>
          </w:tcPr>
          <w:p w14:paraId="744B2BBB" w14:textId="695C4C91" w:rsidR="00E21451" w:rsidRPr="00C22FD0" w:rsidRDefault="00E21451" w:rsidP="00505FE8">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the share premium account relating to preference shares that is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w:t>
            </w:r>
            <w:r w:rsidR="00505FE8" w:rsidRPr="00C22FD0">
              <w:rPr>
                <w:rFonts w:ascii="Times New Roman" w:hAnsi="Times New Roman" w:cs="Times New Roman"/>
                <w:sz w:val="20"/>
                <w:szCs w:val="20"/>
              </w:rPr>
              <w:t xml:space="preserve">and which </w:t>
            </w:r>
            <w:r w:rsidRPr="00C22FD0">
              <w:rPr>
                <w:rFonts w:ascii="Times New Roman" w:hAnsi="Times New Roman" w:cs="Times New Roman"/>
                <w:sz w:val="20"/>
                <w:szCs w:val="20"/>
              </w:rPr>
              <w:t>meets the criteria for Tier 2.</w:t>
            </w:r>
          </w:p>
        </w:tc>
      </w:tr>
      <w:tr w:rsidR="00E21451" w:rsidRPr="00C22FD0" w14:paraId="2CEAA154" w14:textId="77777777" w:rsidTr="00251B1F">
        <w:trPr>
          <w:trHeight w:val="1020"/>
        </w:trPr>
        <w:tc>
          <w:tcPr>
            <w:tcW w:w="1843" w:type="dxa"/>
            <w:shd w:val="clear" w:color="auto" w:fill="auto"/>
          </w:tcPr>
          <w:p w14:paraId="738F96A6" w14:textId="77777777" w:rsidR="00E21451" w:rsidRPr="00C22FD0" w:rsidDel="008133EE"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R0120/C0050</w:t>
            </w:r>
          </w:p>
        </w:tc>
        <w:tc>
          <w:tcPr>
            <w:tcW w:w="2835" w:type="dxa"/>
            <w:shd w:val="clear" w:color="auto" w:fill="auto"/>
          </w:tcPr>
          <w:p w14:paraId="66936148" w14:textId="14F23803"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share premium account related to preference shares at group level – tier 3</w:t>
            </w:r>
          </w:p>
        </w:tc>
        <w:tc>
          <w:tcPr>
            <w:tcW w:w="4536" w:type="dxa"/>
            <w:gridSpan w:val="2"/>
            <w:shd w:val="clear" w:color="auto" w:fill="auto"/>
          </w:tcPr>
          <w:p w14:paraId="3F07E50B" w14:textId="6B6AA274" w:rsidR="00E21451" w:rsidRPr="00C22FD0" w:rsidRDefault="00E21451" w:rsidP="00505FE8">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the share premium account relating to preference shares that is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w:t>
            </w:r>
            <w:r w:rsidR="00505FE8" w:rsidRPr="00C22FD0">
              <w:rPr>
                <w:rFonts w:ascii="Times New Roman" w:hAnsi="Times New Roman" w:cs="Times New Roman"/>
                <w:sz w:val="20"/>
                <w:szCs w:val="20"/>
              </w:rPr>
              <w:t xml:space="preserve">and which </w:t>
            </w:r>
            <w:r w:rsidRPr="00C22FD0">
              <w:rPr>
                <w:rFonts w:ascii="Times New Roman" w:hAnsi="Times New Roman" w:cs="Times New Roman"/>
                <w:sz w:val="20"/>
                <w:szCs w:val="20"/>
              </w:rPr>
              <w:t>meets the criteria for Tier 3.</w:t>
            </w:r>
          </w:p>
        </w:tc>
      </w:tr>
      <w:tr w:rsidR="00E21451" w:rsidRPr="00C22FD0" w14:paraId="72C6A206" w14:textId="77777777" w:rsidTr="00251B1F">
        <w:trPr>
          <w:gridAfter w:val="1"/>
          <w:wAfter w:w="7" w:type="dxa"/>
          <w:trHeight w:val="1215"/>
        </w:trPr>
        <w:tc>
          <w:tcPr>
            <w:tcW w:w="1843" w:type="dxa"/>
            <w:hideMark/>
          </w:tcPr>
          <w:p w14:paraId="403BCE2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R0130/C0010</w:t>
            </w:r>
          </w:p>
        </w:tc>
        <w:tc>
          <w:tcPr>
            <w:tcW w:w="2835" w:type="dxa"/>
            <w:hideMark/>
          </w:tcPr>
          <w:p w14:paraId="5161C38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Reconciliation reserve – total</w:t>
            </w:r>
          </w:p>
        </w:tc>
        <w:tc>
          <w:tcPr>
            <w:tcW w:w="4529" w:type="dxa"/>
            <w:hideMark/>
          </w:tcPr>
          <w:p w14:paraId="2E9705CF" w14:textId="74E7275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The total reconciliation reserve represents reserves (e.g. retained earnings), net of adjustments (e.g.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funds)</w:t>
            </w:r>
            <w:r w:rsidR="00E7106F" w:rsidRPr="00C22FD0">
              <w:rPr>
                <w:rFonts w:ascii="Times New Roman" w:hAnsi="Times New Roman" w:cs="Times New Roman"/>
                <w:sz w:val="20"/>
                <w:szCs w:val="20"/>
              </w:rPr>
              <w:t>.</w:t>
            </w:r>
            <w:r w:rsidRPr="00C22FD0">
              <w:rPr>
                <w:rFonts w:ascii="Times New Roman" w:hAnsi="Times New Roman" w:cs="Times New Roman"/>
                <w:sz w:val="20"/>
                <w:szCs w:val="20"/>
              </w:rPr>
              <w:t xml:space="preserve"> It results mainly from differences between accounting valuation and valuation according to Article 75 of Directive 2009/138/EC. </w:t>
            </w:r>
          </w:p>
        </w:tc>
      </w:tr>
      <w:tr w:rsidR="00E21451" w:rsidRPr="00C22FD0" w14:paraId="526724C0" w14:textId="77777777" w:rsidTr="00251B1F">
        <w:trPr>
          <w:gridAfter w:val="1"/>
          <w:wAfter w:w="7" w:type="dxa"/>
          <w:trHeight w:val="1305"/>
        </w:trPr>
        <w:tc>
          <w:tcPr>
            <w:tcW w:w="1843" w:type="dxa"/>
            <w:hideMark/>
          </w:tcPr>
          <w:p w14:paraId="4942B97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R0130/C0020</w:t>
            </w:r>
          </w:p>
        </w:tc>
        <w:tc>
          <w:tcPr>
            <w:tcW w:w="2835" w:type="dxa"/>
            <w:hideMark/>
          </w:tcPr>
          <w:p w14:paraId="1FD2CD40" w14:textId="62DDF1E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Reconciliation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1 unrestricted </w:t>
            </w:r>
          </w:p>
        </w:tc>
        <w:tc>
          <w:tcPr>
            <w:tcW w:w="4529" w:type="dxa"/>
            <w:hideMark/>
          </w:tcPr>
          <w:p w14:paraId="7518C5BF" w14:textId="7796F48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The reconciliation reserve represents reserves (e.g. retained earnings), net of adjustments (e.g.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It results mainly from differences between accounting valuation and valuation according to Directive 2009/138/EC. </w:t>
            </w:r>
          </w:p>
        </w:tc>
      </w:tr>
      <w:tr w:rsidR="00E21451" w:rsidRPr="00C22FD0" w14:paraId="5D871EE0" w14:textId="77777777" w:rsidTr="00251B1F">
        <w:trPr>
          <w:gridAfter w:val="1"/>
          <w:wAfter w:w="7" w:type="dxa"/>
          <w:trHeight w:val="735"/>
        </w:trPr>
        <w:tc>
          <w:tcPr>
            <w:tcW w:w="1843" w:type="dxa"/>
            <w:hideMark/>
          </w:tcPr>
          <w:p w14:paraId="59F9B70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R0140/C0010</w:t>
            </w:r>
          </w:p>
        </w:tc>
        <w:tc>
          <w:tcPr>
            <w:tcW w:w="2835" w:type="dxa"/>
            <w:hideMark/>
          </w:tcPr>
          <w:p w14:paraId="5BEFB39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 total </w:t>
            </w:r>
          </w:p>
        </w:tc>
        <w:tc>
          <w:tcPr>
            <w:tcW w:w="4529" w:type="dxa"/>
            <w:hideMark/>
          </w:tcPr>
          <w:p w14:paraId="15C91068" w14:textId="752FBA4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total amount of subordinated liabilities. </w:t>
            </w:r>
          </w:p>
        </w:tc>
      </w:tr>
      <w:tr w:rsidR="00E21451" w:rsidRPr="00C22FD0" w14:paraId="41289455" w14:textId="77777777" w:rsidTr="00251B1F">
        <w:trPr>
          <w:gridAfter w:val="1"/>
          <w:wAfter w:w="7" w:type="dxa"/>
          <w:trHeight w:val="735"/>
        </w:trPr>
        <w:tc>
          <w:tcPr>
            <w:tcW w:w="1843" w:type="dxa"/>
            <w:hideMark/>
          </w:tcPr>
          <w:p w14:paraId="23B860F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R0140/C0030</w:t>
            </w:r>
          </w:p>
        </w:tc>
        <w:tc>
          <w:tcPr>
            <w:tcW w:w="2835" w:type="dxa"/>
            <w:hideMark/>
          </w:tcPr>
          <w:p w14:paraId="736C217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Subordinated liabilities – tier 1 restricted</w:t>
            </w:r>
          </w:p>
        </w:tc>
        <w:tc>
          <w:tcPr>
            <w:tcW w:w="4529" w:type="dxa"/>
            <w:hideMark/>
          </w:tcPr>
          <w:p w14:paraId="164DC919" w14:textId="1DA36C5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subordinated liabilities that meet the criteria for Tier 1 restricted items.</w:t>
            </w:r>
          </w:p>
        </w:tc>
      </w:tr>
      <w:tr w:rsidR="00E21451" w:rsidRPr="00C22FD0" w14:paraId="2D1B8124" w14:textId="77777777" w:rsidTr="00251B1F">
        <w:trPr>
          <w:gridAfter w:val="1"/>
          <w:wAfter w:w="7" w:type="dxa"/>
          <w:trHeight w:val="735"/>
        </w:trPr>
        <w:tc>
          <w:tcPr>
            <w:tcW w:w="1843" w:type="dxa"/>
            <w:hideMark/>
          </w:tcPr>
          <w:p w14:paraId="4CCF48F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R0140/C0040</w:t>
            </w:r>
          </w:p>
        </w:tc>
        <w:tc>
          <w:tcPr>
            <w:tcW w:w="2835" w:type="dxa"/>
            <w:hideMark/>
          </w:tcPr>
          <w:p w14:paraId="472ED52A"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Subordinated liabilities – tier 2</w:t>
            </w:r>
          </w:p>
        </w:tc>
        <w:tc>
          <w:tcPr>
            <w:tcW w:w="4529" w:type="dxa"/>
            <w:hideMark/>
          </w:tcPr>
          <w:p w14:paraId="6AB49741" w14:textId="217F3BB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subordinated liabilities that meet the criteria for Tier 2.</w:t>
            </w:r>
          </w:p>
        </w:tc>
      </w:tr>
      <w:tr w:rsidR="00E21451" w:rsidRPr="00C22FD0" w14:paraId="7A6E4FB9" w14:textId="77777777" w:rsidTr="00251B1F">
        <w:trPr>
          <w:gridAfter w:val="1"/>
          <w:wAfter w:w="7" w:type="dxa"/>
          <w:trHeight w:val="735"/>
        </w:trPr>
        <w:tc>
          <w:tcPr>
            <w:tcW w:w="1843" w:type="dxa"/>
            <w:hideMark/>
          </w:tcPr>
          <w:p w14:paraId="1336047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R0140/C0050</w:t>
            </w:r>
          </w:p>
        </w:tc>
        <w:tc>
          <w:tcPr>
            <w:tcW w:w="2835" w:type="dxa"/>
            <w:hideMark/>
          </w:tcPr>
          <w:p w14:paraId="1A562086"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 tier 3 </w:t>
            </w:r>
          </w:p>
        </w:tc>
        <w:tc>
          <w:tcPr>
            <w:tcW w:w="4529" w:type="dxa"/>
            <w:hideMark/>
          </w:tcPr>
          <w:p w14:paraId="752A7F9B" w14:textId="2923931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subordinated liabilities that meet the criteria for Tier 3.</w:t>
            </w:r>
          </w:p>
        </w:tc>
      </w:tr>
      <w:tr w:rsidR="00E21451" w:rsidRPr="00C22FD0" w14:paraId="63E929B7" w14:textId="77777777" w:rsidTr="00251B1F">
        <w:trPr>
          <w:trHeight w:val="735"/>
        </w:trPr>
        <w:tc>
          <w:tcPr>
            <w:tcW w:w="1843" w:type="dxa"/>
            <w:shd w:val="clear" w:color="auto" w:fill="auto"/>
          </w:tcPr>
          <w:p w14:paraId="74F55421" w14:textId="77777777" w:rsidR="00E21451" w:rsidRPr="00C22FD0" w:rsidDel="0030795D"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R0150/C0010</w:t>
            </w:r>
          </w:p>
        </w:tc>
        <w:tc>
          <w:tcPr>
            <w:tcW w:w="2835" w:type="dxa"/>
            <w:shd w:val="clear" w:color="auto" w:fill="auto"/>
          </w:tcPr>
          <w:p w14:paraId="02A973CC" w14:textId="3248D09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available subordinated liabilities at group level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36" w:type="dxa"/>
            <w:gridSpan w:val="2"/>
            <w:shd w:val="clear" w:color="auto" w:fill="auto"/>
          </w:tcPr>
          <w:p w14:paraId="39CC0BB0" w14:textId="539888DF"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total amount of subordinated liabilities that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w:t>
            </w:r>
          </w:p>
        </w:tc>
      </w:tr>
      <w:tr w:rsidR="00E21451" w:rsidRPr="00C22FD0" w14:paraId="6C2EE63F" w14:textId="77777777" w:rsidTr="00251B1F">
        <w:trPr>
          <w:trHeight w:val="735"/>
        </w:trPr>
        <w:tc>
          <w:tcPr>
            <w:tcW w:w="1843" w:type="dxa"/>
            <w:shd w:val="clear" w:color="auto" w:fill="auto"/>
          </w:tcPr>
          <w:p w14:paraId="02F24CF7" w14:textId="77777777" w:rsidR="00E21451" w:rsidRPr="00C22FD0" w:rsidDel="0030795D"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R0150/C0030</w:t>
            </w:r>
          </w:p>
        </w:tc>
        <w:tc>
          <w:tcPr>
            <w:tcW w:w="2835" w:type="dxa"/>
            <w:shd w:val="clear" w:color="auto" w:fill="auto"/>
          </w:tcPr>
          <w:p w14:paraId="247F6065" w14:textId="1DC7A4FC"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available subordinated liabilities at group level – tier 1 restricted </w:t>
            </w:r>
          </w:p>
        </w:tc>
        <w:tc>
          <w:tcPr>
            <w:tcW w:w="4536" w:type="dxa"/>
            <w:gridSpan w:val="2"/>
            <w:shd w:val="clear" w:color="auto" w:fill="auto"/>
          </w:tcPr>
          <w:p w14:paraId="45A1D32B" w14:textId="3F7F0691" w:rsidR="00E21451" w:rsidRPr="00C22FD0" w:rsidRDefault="00E21451" w:rsidP="00C04AF9">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subordinate liabilities that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 that meet the criteria for Tier 1 restricted items.</w:t>
            </w:r>
          </w:p>
        </w:tc>
      </w:tr>
      <w:tr w:rsidR="00E21451" w:rsidRPr="00C22FD0" w14:paraId="25D303C8" w14:textId="77777777" w:rsidTr="00251B1F">
        <w:trPr>
          <w:trHeight w:val="735"/>
        </w:trPr>
        <w:tc>
          <w:tcPr>
            <w:tcW w:w="1843" w:type="dxa"/>
            <w:shd w:val="clear" w:color="auto" w:fill="auto"/>
          </w:tcPr>
          <w:p w14:paraId="5E43DF9E" w14:textId="77777777" w:rsidR="00E21451" w:rsidRPr="00C22FD0" w:rsidDel="0030795D"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R0150/C0040</w:t>
            </w:r>
          </w:p>
        </w:tc>
        <w:tc>
          <w:tcPr>
            <w:tcW w:w="2835" w:type="dxa"/>
            <w:shd w:val="clear" w:color="auto" w:fill="auto"/>
          </w:tcPr>
          <w:p w14:paraId="6CE69D6B" w14:textId="072BCCE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subordinated liabilities at group level – tier 2</w:t>
            </w:r>
          </w:p>
        </w:tc>
        <w:tc>
          <w:tcPr>
            <w:tcW w:w="4536" w:type="dxa"/>
            <w:gridSpan w:val="2"/>
            <w:shd w:val="clear" w:color="auto" w:fill="auto"/>
          </w:tcPr>
          <w:p w14:paraId="6631F6B9" w14:textId="773AB45C" w:rsidR="00E21451" w:rsidRPr="00C22FD0" w:rsidRDefault="00E21451" w:rsidP="00C04AF9">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subordinated liabilities that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that meet the criteria for Tier 2. </w:t>
            </w:r>
          </w:p>
        </w:tc>
      </w:tr>
      <w:tr w:rsidR="00E21451" w:rsidRPr="00C22FD0" w14:paraId="21193FBF" w14:textId="77777777" w:rsidTr="00251B1F">
        <w:trPr>
          <w:trHeight w:val="735"/>
        </w:trPr>
        <w:tc>
          <w:tcPr>
            <w:tcW w:w="1843" w:type="dxa"/>
            <w:shd w:val="clear" w:color="auto" w:fill="auto"/>
          </w:tcPr>
          <w:p w14:paraId="2B44CAB4" w14:textId="77777777" w:rsidR="00E21451" w:rsidRPr="00C22FD0" w:rsidDel="0030795D"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R0150/C0050</w:t>
            </w:r>
          </w:p>
        </w:tc>
        <w:tc>
          <w:tcPr>
            <w:tcW w:w="2835" w:type="dxa"/>
            <w:shd w:val="clear" w:color="auto" w:fill="auto"/>
          </w:tcPr>
          <w:p w14:paraId="092113F7" w14:textId="222628C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subordinated liabilities at group level – tier 3</w:t>
            </w:r>
          </w:p>
        </w:tc>
        <w:tc>
          <w:tcPr>
            <w:tcW w:w="4536" w:type="dxa"/>
            <w:gridSpan w:val="2"/>
            <w:shd w:val="clear" w:color="auto" w:fill="auto"/>
          </w:tcPr>
          <w:p w14:paraId="5507A386" w14:textId="1910C28C" w:rsidR="00E21451" w:rsidRPr="00C22FD0" w:rsidRDefault="00E21451" w:rsidP="00C04AF9">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subordinated liabilities that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that meet the criteria for Tier 3. </w:t>
            </w:r>
          </w:p>
        </w:tc>
      </w:tr>
      <w:tr w:rsidR="00E21451" w:rsidRPr="00C22FD0" w14:paraId="3EFAE66E" w14:textId="77777777" w:rsidTr="00251B1F">
        <w:trPr>
          <w:gridAfter w:val="1"/>
          <w:wAfter w:w="7" w:type="dxa"/>
          <w:trHeight w:val="735"/>
        </w:trPr>
        <w:tc>
          <w:tcPr>
            <w:tcW w:w="1843" w:type="dxa"/>
            <w:hideMark/>
          </w:tcPr>
          <w:p w14:paraId="60AF43B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R0160/C0010</w:t>
            </w:r>
          </w:p>
        </w:tc>
        <w:tc>
          <w:tcPr>
            <w:tcW w:w="2835" w:type="dxa"/>
            <w:hideMark/>
          </w:tcPr>
          <w:p w14:paraId="3EC5F908" w14:textId="33043F6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 amount equal to the value of net deferred tax assets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29" w:type="dxa"/>
            <w:hideMark/>
          </w:tcPr>
          <w:p w14:paraId="4BEF862A" w14:textId="45019515" w:rsidR="00E21451" w:rsidRPr="00C22FD0" w:rsidRDefault="00E21451" w:rsidP="00A96651">
            <w:pPr>
              <w:rPr>
                <w:rFonts w:ascii="Times New Roman" w:hAnsi="Times New Roman" w:cs="Times New Roman"/>
                <w:sz w:val="20"/>
                <w:szCs w:val="20"/>
              </w:rPr>
            </w:pPr>
            <w:r w:rsidRPr="00C22FD0">
              <w:rPr>
                <w:rFonts w:ascii="Times New Roman" w:hAnsi="Times New Roman" w:cs="Times New Roman"/>
                <w:sz w:val="20"/>
                <w:szCs w:val="20"/>
              </w:rPr>
              <w:t>This is the total amount of net deferred tax assets.</w:t>
            </w:r>
          </w:p>
        </w:tc>
      </w:tr>
      <w:tr w:rsidR="00E21451" w:rsidRPr="00C22FD0" w14:paraId="6BC2C24E" w14:textId="77777777" w:rsidTr="00251B1F">
        <w:trPr>
          <w:gridAfter w:val="1"/>
          <w:wAfter w:w="7" w:type="dxa"/>
          <w:trHeight w:val="735"/>
        </w:trPr>
        <w:tc>
          <w:tcPr>
            <w:tcW w:w="1843" w:type="dxa"/>
            <w:hideMark/>
          </w:tcPr>
          <w:p w14:paraId="3A66D66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R0160/C0050</w:t>
            </w:r>
          </w:p>
        </w:tc>
        <w:tc>
          <w:tcPr>
            <w:tcW w:w="2835" w:type="dxa"/>
            <w:hideMark/>
          </w:tcPr>
          <w:p w14:paraId="163B784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 amount equal to the value of net deferred tax assets – tier 3 </w:t>
            </w:r>
          </w:p>
        </w:tc>
        <w:tc>
          <w:tcPr>
            <w:tcW w:w="4529" w:type="dxa"/>
            <w:hideMark/>
          </w:tcPr>
          <w:p w14:paraId="0282B76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net deferred tax assets that meet the tier 3 classification criteria. </w:t>
            </w:r>
          </w:p>
        </w:tc>
      </w:tr>
      <w:tr w:rsidR="00E21451" w:rsidRPr="00C22FD0" w14:paraId="7461C987" w14:textId="77777777" w:rsidTr="00251B1F">
        <w:trPr>
          <w:trHeight w:val="735"/>
        </w:trPr>
        <w:tc>
          <w:tcPr>
            <w:tcW w:w="1843" w:type="dxa"/>
            <w:shd w:val="clear" w:color="auto" w:fill="auto"/>
          </w:tcPr>
          <w:p w14:paraId="29A52D04" w14:textId="77777777" w:rsidR="00E21451" w:rsidRPr="00C22FD0" w:rsidDel="0030795D"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R0170/C0010</w:t>
            </w:r>
          </w:p>
        </w:tc>
        <w:tc>
          <w:tcPr>
            <w:tcW w:w="2835" w:type="dxa"/>
            <w:shd w:val="clear" w:color="auto" w:fill="auto"/>
          </w:tcPr>
          <w:p w14:paraId="40BCB47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An amount equal to the value of net deferred tax assets non available  at group level –total</w:t>
            </w:r>
          </w:p>
        </w:tc>
        <w:tc>
          <w:tcPr>
            <w:tcW w:w="4536" w:type="dxa"/>
            <w:gridSpan w:val="2"/>
            <w:shd w:val="clear" w:color="auto" w:fill="auto"/>
          </w:tcPr>
          <w:p w14:paraId="2264140C" w14:textId="5377B3BB"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total amount of net deferred tax assets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w:t>
            </w:r>
          </w:p>
        </w:tc>
      </w:tr>
      <w:tr w:rsidR="00E21451" w:rsidRPr="00C22FD0" w14:paraId="67703A73" w14:textId="77777777" w:rsidTr="00251B1F">
        <w:trPr>
          <w:trHeight w:val="735"/>
        </w:trPr>
        <w:tc>
          <w:tcPr>
            <w:tcW w:w="1843" w:type="dxa"/>
            <w:shd w:val="clear" w:color="auto" w:fill="auto"/>
          </w:tcPr>
          <w:p w14:paraId="667D3095" w14:textId="77777777" w:rsidR="00E21451" w:rsidRPr="00C22FD0" w:rsidDel="0030795D"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R0170/C0050</w:t>
            </w:r>
          </w:p>
        </w:tc>
        <w:tc>
          <w:tcPr>
            <w:tcW w:w="2835" w:type="dxa"/>
            <w:shd w:val="clear" w:color="auto" w:fill="auto"/>
          </w:tcPr>
          <w:p w14:paraId="6BBDBD9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An amount equal to the value of net deferred tax assets non available  at group level –Tier 3</w:t>
            </w:r>
          </w:p>
        </w:tc>
        <w:tc>
          <w:tcPr>
            <w:tcW w:w="4536" w:type="dxa"/>
            <w:gridSpan w:val="2"/>
            <w:shd w:val="clear" w:color="auto" w:fill="auto"/>
          </w:tcPr>
          <w:p w14:paraId="691F0E30" w14:textId="19A60838" w:rsidR="00E21451" w:rsidRPr="00C22FD0" w:rsidRDefault="00E21451" w:rsidP="00C04AF9">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net deferred tax assets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w:t>
            </w:r>
            <w:r w:rsidR="00A96651" w:rsidRPr="00C22FD0">
              <w:rPr>
                <w:rFonts w:ascii="Times New Roman" w:hAnsi="Times New Roman" w:cs="Times New Roman"/>
                <w:sz w:val="20"/>
                <w:szCs w:val="20"/>
              </w:rPr>
              <w:t xml:space="preserve"> </w:t>
            </w:r>
            <w:r w:rsidRPr="00C22FD0">
              <w:rPr>
                <w:rFonts w:ascii="Times New Roman" w:hAnsi="Times New Roman" w:cs="Times New Roman"/>
                <w:sz w:val="20"/>
                <w:szCs w:val="20"/>
              </w:rPr>
              <w:t>that meet the criteria for Tier 3.</w:t>
            </w:r>
          </w:p>
        </w:tc>
      </w:tr>
      <w:tr w:rsidR="00E21451" w:rsidRPr="00C22FD0" w14:paraId="57BDB6A5" w14:textId="77777777" w:rsidTr="00251B1F">
        <w:trPr>
          <w:gridAfter w:val="1"/>
          <w:wAfter w:w="7" w:type="dxa"/>
          <w:trHeight w:val="1174"/>
        </w:trPr>
        <w:tc>
          <w:tcPr>
            <w:tcW w:w="1843" w:type="dxa"/>
            <w:hideMark/>
          </w:tcPr>
          <w:p w14:paraId="577F470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R0180/C0010</w:t>
            </w:r>
          </w:p>
        </w:tc>
        <w:tc>
          <w:tcPr>
            <w:tcW w:w="2835" w:type="dxa"/>
            <w:hideMark/>
          </w:tcPr>
          <w:p w14:paraId="48D413E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own fund items approved by the supervisory authority as basic own funds not specified above </w:t>
            </w:r>
          </w:p>
        </w:tc>
        <w:tc>
          <w:tcPr>
            <w:tcW w:w="4529" w:type="dxa"/>
            <w:hideMark/>
          </w:tcPr>
          <w:p w14:paraId="0B0B9E1F"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total of basic own fund items not identified above and that received supervisory approval.</w:t>
            </w:r>
          </w:p>
        </w:tc>
      </w:tr>
      <w:tr w:rsidR="00E21451" w:rsidRPr="00C22FD0" w14:paraId="3C403626" w14:textId="77777777" w:rsidTr="00251B1F">
        <w:trPr>
          <w:gridAfter w:val="1"/>
          <w:wAfter w:w="7" w:type="dxa"/>
          <w:trHeight w:val="1238"/>
        </w:trPr>
        <w:tc>
          <w:tcPr>
            <w:tcW w:w="1843" w:type="dxa"/>
            <w:hideMark/>
          </w:tcPr>
          <w:p w14:paraId="2414B84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R0180/C0020</w:t>
            </w:r>
          </w:p>
        </w:tc>
        <w:tc>
          <w:tcPr>
            <w:tcW w:w="2835" w:type="dxa"/>
            <w:hideMark/>
          </w:tcPr>
          <w:p w14:paraId="49EF2C14" w14:textId="119612C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Other own fund items approved by the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1 unrestricted </w:t>
            </w:r>
          </w:p>
        </w:tc>
        <w:tc>
          <w:tcPr>
            <w:tcW w:w="4529" w:type="dxa"/>
            <w:hideMark/>
          </w:tcPr>
          <w:p w14:paraId="777AC76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amount of basic own fund items not identified above that meet Tier 1 unrestricted criteria and that received supervisory approval.</w:t>
            </w:r>
          </w:p>
        </w:tc>
      </w:tr>
      <w:tr w:rsidR="00E21451" w:rsidRPr="00C22FD0" w14:paraId="241F8F54" w14:textId="77777777" w:rsidTr="00251B1F">
        <w:trPr>
          <w:gridAfter w:val="1"/>
          <w:wAfter w:w="7" w:type="dxa"/>
          <w:trHeight w:val="1196"/>
        </w:trPr>
        <w:tc>
          <w:tcPr>
            <w:tcW w:w="1843" w:type="dxa"/>
            <w:hideMark/>
          </w:tcPr>
          <w:p w14:paraId="066A1C2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R0180/C0030</w:t>
            </w:r>
          </w:p>
        </w:tc>
        <w:tc>
          <w:tcPr>
            <w:tcW w:w="2835" w:type="dxa"/>
            <w:hideMark/>
          </w:tcPr>
          <w:p w14:paraId="2FC707E5" w14:textId="455B37B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Other own fund items approved by the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1 restricted </w:t>
            </w:r>
          </w:p>
        </w:tc>
        <w:tc>
          <w:tcPr>
            <w:tcW w:w="4529" w:type="dxa"/>
            <w:hideMark/>
          </w:tcPr>
          <w:p w14:paraId="01869C1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amount of basic own fund items not identified above which meet the criteria for Tier 1, restricted items and that received supervisory approval.</w:t>
            </w:r>
          </w:p>
        </w:tc>
      </w:tr>
      <w:tr w:rsidR="00E21451" w:rsidRPr="00C22FD0" w14:paraId="3B33DAEF" w14:textId="77777777" w:rsidTr="00251B1F">
        <w:trPr>
          <w:gridAfter w:val="1"/>
          <w:wAfter w:w="7" w:type="dxa"/>
          <w:trHeight w:val="1217"/>
        </w:trPr>
        <w:tc>
          <w:tcPr>
            <w:tcW w:w="1843" w:type="dxa"/>
            <w:hideMark/>
          </w:tcPr>
          <w:p w14:paraId="69CA42F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R0180/C0040</w:t>
            </w:r>
          </w:p>
        </w:tc>
        <w:tc>
          <w:tcPr>
            <w:tcW w:w="2835" w:type="dxa"/>
            <w:hideMark/>
          </w:tcPr>
          <w:p w14:paraId="0F78AF1B" w14:textId="5776553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own fund items approved by the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2</w:t>
            </w:r>
          </w:p>
        </w:tc>
        <w:tc>
          <w:tcPr>
            <w:tcW w:w="4529" w:type="dxa"/>
            <w:hideMark/>
          </w:tcPr>
          <w:p w14:paraId="23E249BF"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amount of basic own fund items not identified above that meet the criteria for Tier 2 and that received supervisory approval.</w:t>
            </w:r>
          </w:p>
        </w:tc>
      </w:tr>
      <w:tr w:rsidR="00E21451" w:rsidRPr="00C22FD0" w14:paraId="0363F342" w14:textId="77777777" w:rsidTr="00251B1F">
        <w:trPr>
          <w:gridAfter w:val="1"/>
          <w:wAfter w:w="7" w:type="dxa"/>
          <w:trHeight w:val="1222"/>
        </w:trPr>
        <w:tc>
          <w:tcPr>
            <w:tcW w:w="1843" w:type="dxa"/>
            <w:hideMark/>
          </w:tcPr>
          <w:p w14:paraId="4F62E5A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R0180/C0050</w:t>
            </w:r>
          </w:p>
        </w:tc>
        <w:tc>
          <w:tcPr>
            <w:tcW w:w="2835" w:type="dxa"/>
            <w:hideMark/>
          </w:tcPr>
          <w:p w14:paraId="201127EA" w14:textId="71B10C4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own fund items approved by the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3</w:t>
            </w:r>
          </w:p>
        </w:tc>
        <w:tc>
          <w:tcPr>
            <w:tcW w:w="4529" w:type="dxa"/>
            <w:hideMark/>
          </w:tcPr>
          <w:p w14:paraId="4D34F33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basic own fund items not identified above that meet the criteria for Tier 3 and that received supervisory approval. </w:t>
            </w:r>
          </w:p>
        </w:tc>
      </w:tr>
      <w:tr w:rsidR="00E21451" w:rsidRPr="00C22FD0" w14:paraId="1D7DCC20" w14:textId="77777777" w:rsidTr="00251B1F">
        <w:trPr>
          <w:trHeight w:val="1342"/>
        </w:trPr>
        <w:tc>
          <w:tcPr>
            <w:tcW w:w="1843" w:type="dxa"/>
            <w:shd w:val="clear" w:color="auto" w:fill="auto"/>
          </w:tcPr>
          <w:p w14:paraId="2C77CFC5" w14:textId="77777777" w:rsidR="00E21451" w:rsidRPr="00C22FD0" w:rsidDel="0030795D"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R0190/C0010</w:t>
            </w:r>
          </w:p>
        </w:tc>
        <w:tc>
          <w:tcPr>
            <w:tcW w:w="2835" w:type="dxa"/>
            <w:shd w:val="clear" w:color="auto" w:fill="auto"/>
          </w:tcPr>
          <w:p w14:paraId="0B6A732A" w14:textId="51E6D112" w:rsidR="00E21451" w:rsidRPr="00C22FD0" w:rsidRDefault="00E21451" w:rsidP="001A0ADE">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available own funds related to other </w:t>
            </w:r>
            <w:r w:rsidR="001A0ADE" w:rsidRPr="00C22FD0">
              <w:rPr>
                <w:rFonts w:ascii="Times New Roman" w:hAnsi="Times New Roman" w:cs="Times New Roman"/>
                <w:sz w:val="20"/>
                <w:szCs w:val="20"/>
              </w:rPr>
              <w:t xml:space="preserve">own funds </w:t>
            </w:r>
            <w:r w:rsidRPr="00C22FD0">
              <w:rPr>
                <w:rFonts w:ascii="Times New Roman" w:hAnsi="Times New Roman" w:cs="Times New Roman"/>
                <w:sz w:val="20"/>
                <w:szCs w:val="20"/>
              </w:rPr>
              <w:t>items approved by supervisory authority</w:t>
            </w:r>
            <w:r w:rsidR="001A0ADE" w:rsidRPr="00C22FD0">
              <w:rPr>
                <w:rFonts w:ascii="Times New Roman" w:hAnsi="Times New Roman" w:cs="Times New Roman"/>
                <w:sz w:val="20"/>
                <w:szCs w:val="20"/>
              </w:rPr>
              <w:t xml:space="preserve"> –</w:t>
            </w:r>
            <w:r w:rsidRPr="00C22FD0">
              <w:rPr>
                <w:rFonts w:ascii="Times New Roman" w:hAnsi="Times New Roman" w:cs="Times New Roman"/>
                <w:sz w:val="20"/>
                <w:szCs w:val="20"/>
              </w:rPr>
              <w:t xml:space="preserve"> total</w:t>
            </w:r>
          </w:p>
        </w:tc>
        <w:tc>
          <w:tcPr>
            <w:tcW w:w="4536" w:type="dxa"/>
            <w:gridSpan w:val="2"/>
            <w:shd w:val="clear" w:color="auto" w:fill="auto"/>
          </w:tcPr>
          <w:p w14:paraId="0DD0C763" w14:textId="2C9D3150" w:rsidR="00E21451" w:rsidRPr="00C22FD0" w:rsidRDefault="00E21451" w:rsidP="00A966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total amount of own fund items related to </w:t>
            </w:r>
            <w:r w:rsidR="00A96651" w:rsidRPr="00C22FD0">
              <w:rPr>
                <w:rFonts w:ascii="Times New Roman" w:hAnsi="Times New Roman" w:cs="Times New Roman"/>
                <w:sz w:val="20"/>
                <w:szCs w:val="20"/>
              </w:rPr>
              <w:t>o</w:t>
            </w:r>
            <w:r w:rsidRPr="00C22FD0">
              <w:rPr>
                <w:rFonts w:ascii="Times New Roman" w:hAnsi="Times New Roman" w:cs="Times New Roman"/>
                <w:sz w:val="20"/>
                <w:szCs w:val="20"/>
              </w:rPr>
              <w:t>ther items approved by supervisory authority as basic own funds not specified above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w:t>
            </w:r>
          </w:p>
        </w:tc>
      </w:tr>
      <w:tr w:rsidR="00E21451" w:rsidRPr="00C22FD0" w14:paraId="536AD3FE" w14:textId="77777777" w:rsidTr="00251B1F">
        <w:trPr>
          <w:trHeight w:val="699"/>
        </w:trPr>
        <w:tc>
          <w:tcPr>
            <w:tcW w:w="1843" w:type="dxa"/>
            <w:shd w:val="clear" w:color="auto" w:fill="auto"/>
          </w:tcPr>
          <w:p w14:paraId="7E0CB313" w14:textId="77777777" w:rsidR="00E21451" w:rsidRPr="00C22FD0" w:rsidDel="0030795D"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R0190/C0020</w:t>
            </w:r>
          </w:p>
        </w:tc>
        <w:tc>
          <w:tcPr>
            <w:tcW w:w="2835" w:type="dxa"/>
            <w:shd w:val="clear" w:color="auto" w:fill="auto"/>
          </w:tcPr>
          <w:p w14:paraId="483EDCBC" w14:textId="4701C18C" w:rsidR="00E21451" w:rsidRPr="00C22FD0" w:rsidRDefault="00E21451" w:rsidP="001A0ADE">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available own funds related to other </w:t>
            </w:r>
            <w:r w:rsidR="001A0ADE" w:rsidRPr="00C22FD0">
              <w:rPr>
                <w:rFonts w:ascii="Times New Roman" w:hAnsi="Times New Roman" w:cs="Times New Roman"/>
                <w:sz w:val="20"/>
                <w:szCs w:val="20"/>
              </w:rPr>
              <w:t xml:space="preserve">own funds </w:t>
            </w:r>
            <w:r w:rsidRPr="00C22FD0">
              <w:rPr>
                <w:rFonts w:ascii="Times New Roman" w:hAnsi="Times New Roman" w:cs="Times New Roman"/>
                <w:sz w:val="20"/>
                <w:szCs w:val="20"/>
              </w:rPr>
              <w:t xml:space="preserve">items approved by supervisory authority </w:t>
            </w:r>
            <w:r w:rsidR="001A0ADE"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1 unrestricted items</w:t>
            </w:r>
          </w:p>
        </w:tc>
        <w:tc>
          <w:tcPr>
            <w:tcW w:w="4536" w:type="dxa"/>
            <w:gridSpan w:val="2"/>
            <w:shd w:val="clear" w:color="auto" w:fill="auto"/>
          </w:tcPr>
          <w:p w14:paraId="2EA6E34D" w14:textId="059F1F06"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own fund items related to other items approved by supervisory authority as basic own funds not specified above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 that meet the criteria for Tier 1 unrestricted items.</w:t>
            </w:r>
          </w:p>
        </w:tc>
      </w:tr>
      <w:tr w:rsidR="00E21451" w:rsidRPr="00C22FD0" w14:paraId="1F6E13EF" w14:textId="77777777" w:rsidTr="00251B1F">
        <w:trPr>
          <w:trHeight w:val="1890"/>
        </w:trPr>
        <w:tc>
          <w:tcPr>
            <w:tcW w:w="1843" w:type="dxa"/>
            <w:shd w:val="clear" w:color="auto" w:fill="auto"/>
          </w:tcPr>
          <w:p w14:paraId="44539B0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R0190/C0030</w:t>
            </w:r>
          </w:p>
        </w:tc>
        <w:tc>
          <w:tcPr>
            <w:tcW w:w="2835" w:type="dxa"/>
            <w:shd w:val="clear" w:color="auto" w:fill="auto"/>
          </w:tcPr>
          <w:p w14:paraId="566E4623" w14:textId="250BFFD4" w:rsidR="00E21451" w:rsidRPr="00C22FD0" w:rsidRDefault="00E21451" w:rsidP="001A0ADE">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available own funds related to other </w:t>
            </w:r>
            <w:r w:rsidR="001A0ADE" w:rsidRPr="00C22FD0">
              <w:rPr>
                <w:rFonts w:ascii="Times New Roman" w:hAnsi="Times New Roman" w:cs="Times New Roman"/>
                <w:sz w:val="20"/>
                <w:szCs w:val="20"/>
              </w:rPr>
              <w:t xml:space="preserve">own funds </w:t>
            </w:r>
            <w:r w:rsidRPr="00C22FD0">
              <w:rPr>
                <w:rFonts w:ascii="Times New Roman" w:hAnsi="Times New Roman" w:cs="Times New Roman"/>
                <w:sz w:val="20"/>
                <w:szCs w:val="20"/>
              </w:rPr>
              <w:t xml:space="preserve">items approved by supervisory authority </w:t>
            </w:r>
            <w:r w:rsidR="001A0ADE"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1 restricted items</w:t>
            </w:r>
          </w:p>
        </w:tc>
        <w:tc>
          <w:tcPr>
            <w:tcW w:w="4536" w:type="dxa"/>
            <w:gridSpan w:val="2"/>
            <w:shd w:val="clear" w:color="auto" w:fill="auto"/>
          </w:tcPr>
          <w:p w14:paraId="5F857F36" w14:textId="4C4BC2D1"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own fund items related to other items approved by supervisory authority as basic own funds not specified above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 that meet the criteria for Tier 1 restricted items.</w:t>
            </w:r>
          </w:p>
        </w:tc>
      </w:tr>
      <w:tr w:rsidR="00E21451" w:rsidRPr="00C22FD0" w14:paraId="262831A3" w14:textId="77777777" w:rsidTr="00251B1F">
        <w:trPr>
          <w:trHeight w:val="1736"/>
        </w:trPr>
        <w:tc>
          <w:tcPr>
            <w:tcW w:w="1843" w:type="dxa"/>
            <w:shd w:val="clear" w:color="auto" w:fill="auto"/>
          </w:tcPr>
          <w:p w14:paraId="5CFF7F14" w14:textId="77777777" w:rsidR="00E21451" w:rsidRPr="00C22FD0" w:rsidDel="0030795D"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R0190/C0040</w:t>
            </w:r>
          </w:p>
        </w:tc>
        <w:tc>
          <w:tcPr>
            <w:tcW w:w="2835" w:type="dxa"/>
            <w:shd w:val="clear" w:color="auto" w:fill="auto"/>
          </w:tcPr>
          <w:p w14:paraId="50BB1880" w14:textId="1D1658D3" w:rsidR="00E21451" w:rsidRPr="00C22FD0" w:rsidRDefault="00E21451" w:rsidP="001A0ADE">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available own funds related to other </w:t>
            </w:r>
            <w:r w:rsidR="001A0ADE" w:rsidRPr="00C22FD0">
              <w:rPr>
                <w:rFonts w:ascii="Times New Roman" w:hAnsi="Times New Roman" w:cs="Times New Roman"/>
                <w:sz w:val="20"/>
                <w:szCs w:val="20"/>
              </w:rPr>
              <w:t xml:space="preserve">own funds </w:t>
            </w:r>
            <w:r w:rsidRPr="00C22FD0">
              <w:rPr>
                <w:rFonts w:ascii="Times New Roman" w:hAnsi="Times New Roman" w:cs="Times New Roman"/>
                <w:sz w:val="20"/>
                <w:szCs w:val="20"/>
              </w:rPr>
              <w:t xml:space="preserve">items approved by supervisory authority </w:t>
            </w:r>
            <w:r w:rsidR="001A0ADE"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2</w:t>
            </w:r>
          </w:p>
        </w:tc>
        <w:tc>
          <w:tcPr>
            <w:tcW w:w="4536" w:type="dxa"/>
            <w:gridSpan w:val="2"/>
            <w:shd w:val="clear" w:color="auto" w:fill="auto"/>
          </w:tcPr>
          <w:p w14:paraId="34A7D878" w14:textId="0E8C86A0"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own fund items related to other items approved by supervisory authority as basic own funds not specified above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 that meet the criteria for Tier 2.</w:t>
            </w:r>
          </w:p>
        </w:tc>
      </w:tr>
      <w:tr w:rsidR="00E21451" w:rsidRPr="00C22FD0" w14:paraId="30AB116C" w14:textId="77777777" w:rsidTr="00251B1F">
        <w:trPr>
          <w:trHeight w:val="1691"/>
        </w:trPr>
        <w:tc>
          <w:tcPr>
            <w:tcW w:w="1843" w:type="dxa"/>
            <w:shd w:val="clear" w:color="auto" w:fill="auto"/>
          </w:tcPr>
          <w:p w14:paraId="6F04FCF9" w14:textId="77777777" w:rsidR="00E21451" w:rsidRPr="00C22FD0" w:rsidDel="0030795D"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R0190/C0050</w:t>
            </w:r>
          </w:p>
        </w:tc>
        <w:tc>
          <w:tcPr>
            <w:tcW w:w="2835" w:type="dxa"/>
            <w:shd w:val="clear" w:color="auto" w:fill="auto"/>
          </w:tcPr>
          <w:p w14:paraId="2D69D697" w14:textId="6E480332" w:rsidR="00E21451" w:rsidRPr="00C22FD0" w:rsidRDefault="00E21451" w:rsidP="001A0ADE">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available own funds related to other </w:t>
            </w:r>
            <w:r w:rsidR="001A0ADE" w:rsidRPr="00C22FD0">
              <w:rPr>
                <w:rFonts w:ascii="Times New Roman" w:hAnsi="Times New Roman" w:cs="Times New Roman"/>
                <w:sz w:val="20"/>
                <w:szCs w:val="20"/>
              </w:rPr>
              <w:t xml:space="preserve">own funds </w:t>
            </w:r>
            <w:r w:rsidRPr="00C22FD0">
              <w:rPr>
                <w:rFonts w:ascii="Times New Roman" w:hAnsi="Times New Roman" w:cs="Times New Roman"/>
                <w:sz w:val="20"/>
                <w:szCs w:val="20"/>
              </w:rPr>
              <w:t>items approved by supervisory authority – tier 3</w:t>
            </w:r>
          </w:p>
        </w:tc>
        <w:tc>
          <w:tcPr>
            <w:tcW w:w="4536" w:type="dxa"/>
            <w:gridSpan w:val="2"/>
            <w:shd w:val="clear" w:color="auto" w:fill="auto"/>
          </w:tcPr>
          <w:p w14:paraId="505A3B8B" w14:textId="78783A89"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own fund items related to other items approved by supervisory authority as basic own funds not specified above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 that meet the criteria for Tier 3.</w:t>
            </w:r>
          </w:p>
        </w:tc>
      </w:tr>
      <w:tr w:rsidR="00E21451" w:rsidRPr="00C22FD0" w14:paraId="7CAF184F" w14:textId="77777777" w:rsidTr="00251B1F">
        <w:trPr>
          <w:trHeight w:val="1417"/>
        </w:trPr>
        <w:tc>
          <w:tcPr>
            <w:tcW w:w="1843" w:type="dxa"/>
            <w:shd w:val="clear" w:color="auto" w:fill="auto"/>
          </w:tcPr>
          <w:p w14:paraId="2DC8327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R0200/C0010</w:t>
            </w:r>
          </w:p>
        </w:tc>
        <w:tc>
          <w:tcPr>
            <w:tcW w:w="2835" w:type="dxa"/>
            <w:shd w:val="clear" w:color="auto" w:fill="auto"/>
          </w:tcPr>
          <w:p w14:paraId="74454EC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Minority interests at group level (if not reported as part of another own fund item)– total</w:t>
            </w:r>
          </w:p>
        </w:tc>
        <w:tc>
          <w:tcPr>
            <w:tcW w:w="4536" w:type="dxa"/>
            <w:gridSpan w:val="2"/>
            <w:shd w:val="clear" w:color="auto" w:fill="auto"/>
          </w:tcPr>
          <w:p w14:paraId="21EC2E0B" w14:textId="18B42FB4"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minority interests in the group being reported upon. This </w:t>
            </w:r>
            <w:r w:rsidR="00473BE5" w:rsidRPr="00C22FD0">
              <w:rPr>
                <w:rFonts w:ascii="Times New Roman" w:hAnsi="Times New Roman" w:cs="Times New Roman"/>
                <w:sz w:val="20"/>
                <w:szCs w:val="20"/>
              </w:rPr>
              <w:t xml:space="preserve">row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reported if minority interests have not been already included in other items of </w:t>
            </w:r>
            <w:r w:rsidR="00B40E64" w:rsidRPr="00C22FD0">
              <w:rPr>
                <w:rFonts w:ascii="Times New Roman" w:hAnsi="Times New Roman" w:cs="Times New Roman"/>
                <w:sz w:val="20"/>
                <w:szCs w:val="20"/>
              </w:rPr>
              <w:t>basic own fund ("</w:t>
            </w:r>
            <w:r w:rsidRPr="00C22FD0">
              <w:rPr>
                <w:rFonts w:ascii="Times New Roman" w:hAnsi="Times New Roman" w:cs="Times New Roman"/>
                <w:sz w:val="20"/>
                <w:szCs w:val="20"/>
              </w:rPr>
              <w:t>BOF</w:t>
            </w:r>
            <w:r w:rsidR="00B40E64" w:rsidRPr="00C22FD0">
              <w:rPr>
                <w:rFonts w:ascii="Times New Roman" w:hAnsi="Times New Roman" w:cs="Times New Roman"/>
                <w:sz w:val="20"/>
                <w:szCs w:val="20"/>
              </w:rPr>
              <w:t>")</w:t>
            </w:r>
            <w:r w:rsidRPr="00C22FD0">
              <w:rPr>
                <w:rFonts w:ascii="Times New Roman" w:hAnsi="Times New Roman" w:cs="Times New Roman"/>
                <w:sz w:val="20"/>
                <w:szCs w:val="20"/>
              </w:rPr>
              <w:t xml:space="preserve"> (i.e. minority interests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not be counted twice). </w:t>
            </w:r>
          </w:p>
        </w:tc>
      </w:tr>
      <w:tr w:rsidR="00E21451" w:rsidRPr="00C22FD0" w14:paraId="6C3CE506" w14:textId="77777777" w:rsidTr="00251B1F">
        <w:trPr>
          <w:trHeight w:val="880"/>
        </w:trPr>
        <w:tc>
          <w:tcPr>
            <w:tcW w:w="1843" w:type="dxa"/>
            <w:shd w:val="clear" w:color="auto" w:fill="auto"/>
          </w:tcPr>
          <w:p w14:paraId="6444975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R0200/C0020</w:t>
            </w:r>
          </w:p>
        </w:tc>
        <w:tc>
          <w:tcPr>
            <w:tcW w:w="2835" w:type="dxa"/>
            <w:shd w:val="clear" w:color="auto" w:fill="auto"/>
          </w:tcPr>
          <w:p w14:paraId="366FD6F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Minority interests at group level  (if not reported as part of another own fund item)– tier 1 unrestricted  </w:t>
            </w:r>
          </w:p>
        </w:tc>
        <w:tc>
          <w:tcPr>
            <w:tcW w:w="4536" w:type="dxa"/>
            <w:gridSpan w:val="2"/>
            <w:shd w:val="clear" w:color="auto" w:fill="auto"/>
          </w:tcPr>
          <w:p w14:paraId="7B9708E3" w14:textId="0DEFAAA9"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The </w:t>
            </w:r>
            <w:proofErr w:type="gramStart"/>
            <w:r w:rsidRPr="00C22FD0">
              <w:rPr>
                <w:rFonts w:ascii="Times New Roman" w:hAnsi="Times New Roman" w:cs="Times New Roman"/>
                <w:sz w:val="20"/>
                <w:szCs w:val="20"/>
              </w:rPr>
              <w:t>amount of minority interests in the group being reported upon that meet</w:t>
            </w:r>
            <w:proofErr w:type="gramEnd"/>
            <w:r w:rsidRPr="00C22FD0">
              <w:rPr>
                <w:rFonts w:ascii="Times New Roman" w:hAnsi="Times New Roman" w:cs="Times New Roman"/>
                <w:sz w:val="20"/>
                <w:szCs w:val="20"/>
              </w:rPr>
              <w:t xml:space="preserve"> the criteria for Tier 1 unrestricted items.</w:t>
            </w:r>
          </w:p>
        </w:tc>
      </w:tr>
      <w:tr w:rsidR="00E21451" w:rsidRPr="00C22FD0" w14:paraId="41AA1DA1" w14:textId="77777777" w:rsidTr="00251B1F">
        <w:trPr>
          <w:trHeight w:val="1007"/>
        </w:trPr>
        <w:tc>
          <w:tcPr>
            <w:tcW w:w="1843" w:type="dxa"/>
            <w:shd w:val="clear" w:color="auto" w:fill="auto"/>
          </w:tcPr>
          <w:p w14:paraId="772AFB0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R0200/C0030</w:t>
            </w:r>
          </w:p>
        </w:tc>
        <w:tc>
          <w:tcPr>
            <w:tcW w:w="2835" w:type="dxa"/>
            <w:shd w:val="clear" w:color="auto" w:fill="auto"/>
          </w:tcPr>
          <w:p w14:paraId="46EE4D3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Minority interests  at group level (if not reported as part of another own fund item)– tier 1 restricted  </w:t>
            </w:r>
          </w:p>
        </w:tc>
        <w:tc>
          <w:tcPr>
            <w:tcW w:w="4536" w:type="dxa"/>
            <w:gridSpan w:val="2"/>
            <w:shd w:val="clear" w:color="auto" w:fill="auto"/>
          </w:tcPr>
          <w:p w14:paraId="3F15C818" w14:textId="3E72D0E3"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The amount of minority interests in the group being reported upon</w:t>
            </w:r>
            <w:r w:rsidRPr="00C22FD0" w:rsidDel="001001F8">
              <w:rPr>
                <w:rFonts w:ascii="Times New Roman" w:hAnsi="Times New Roman" w:cs="Times New Roman"/>
                <w:sz w:val="20"/>
                <w:szCs w:val="20"/>
              </w:rPr>
              <w:t xml:space="preserve"> </w:t>
            </w:r>
            <w:r w:rsidRPr="00C22FD0">
              <w:rPr>
                <w:rFonts w:ascii="Times New Roman" w:hAnsi="Times New Roman" w:cs="Times New Roman"/>
                <w:sz w:val="20"/>
                <w:szCs w:val="20"/>
              </w:rPr>
              <w:t>that meet the criteria for Tier 1 restricted items.</w:t>
            </w:r>
          </w:p>
        </w:tc>
      </w:tr>
      <w:tr w:rsidR="00E21451" w:rsidRPr="00C22FD0" w14:paraId="3E060493" w14:textId="77777777" w:rsidTr="00251B1F">
        <w:trPr>
          <w:trHeight w:val="979"/>
        </w:trPr>
        <w:tc>
          <w:tcPr>
            <w:tcW w:w="1843" w:type="dxa"/>
            <w:shd w:val="clear" w:color="auto" w:fill="auto"/>
          </w:tcPr>
          <w:p w14:paraId="363F8C5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R0200/C0040</w:t>
            </w:r>
          </w:p>
        </w:tc>
        <w:tc>
          <w:tcPr>
            <w:tcW w:w="2835" w:type="dxa"/>
            <w:shd w:val="clear" w:color="auto" w:fill="auto"/>
          </w:tcPr>
          <w:p w14:paraId="3EF6EFA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Minority interests  at group level (if not reported as part of another own fund item)– tier 2</w:t>
            </w:r>
          </w:p>
        </w:tc>
        <w:tc>
          <w:tcPr>
            <w:tcW w:w="4536" w:type="dxa"/>
            <w:gridSpan w:val="2"/>
            <w:shd w:val="clear" w:color="auto" w:fill="auto"/>
          </w:tcPr>
          <w:p w14:paraId="225550B5" w14:textId="55C476D8"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The amount of minority interests in the group being reported upon that meet the criteria for Tier 2. </w:t>
            </w:r>
          </w:p>
        </w:tc>
      </w:tr>
      <w:tr w:rsidR="00E21451" w:rsidRPr="00C22FD0" w14:paraId="3405EE12" w14:textId="77777777" w:rsidTr="00251B1F">
        <w:trPr>
          <w:trHeight w:val="824"/>
        </w:trPr>
        <w:tc>
          <w:tcPr>
            <w:tcW w:w="1843" w:type="dxa"/>
            <w:shd w:val="clear" w:color="auto" w:fill="auto"/>
          </w:tcPr>
          <w:p w14:paraId="07EA468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R0200/C0050</w:t>
            </w:r>
          </w:p>
        </w:tc>
        <w:tc>
          <w:tcPr>
            <w:tcW w:w="2835" w:type="dxa"/>
            <w:shd w:val="clear" w:color="auto" w:fill="auto"/>
          </w:tcPr>
          <w:p w14:paraId="41A1968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Minority interests  at group level (if not reported as part of another own fund item)– tier 3</w:t>
            </w:r>
          </w:p>
        </w:tc>
        <w:tc>
          <w:tcPr>
            <w:tcW w:w="4536" w:type="dxa"/>
            <w:gridSpan w:val="2"/>
            <w:shd w:val="clear" w:color="auto" w:fill="auto"/>
          </w:tcPr>
          <w:p w14:paraId="6F192DFB" w14:textId="6D102943"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The amount of minority interests in the group being reported upon</w:t>
            </w:r>
            <w:r w:rsidRPr="00C22FD0" w:rsidDel="001001F8">
              <w:rPr>
                <w:rFonts w:ascii="Times New Roman" w:hAnsi="Times New Roman" w:cs="Times New Roman"/>
                <w:sz w:val="20"/>
                <w:szCs w:val="20"/>
              </w:rPr>
              <w:t xml:space="preserve"> </w:t>
            </w:r>
            <w:r w:rsidRPr="00C22FD0">
              <w:rPr>
                <w:rFonts w:ascii="Times New Roman" w:hAnsi="Times New Roman" w:cs="Times New Roman"/>
                <w:sz w:val="20"/>
                <w:szCs w:val="20"/>
              </w:rPr>
              <w:t xml:space="preserve">that meet the criteria for Tier 3. </w:t>
            </w:r>
          </w:p>
        </w:tc>
      </w:tr>
      <w:tr w:rsidR="00E21451" w:rsidRPr="00C22FD0" w14:paraId="6576E890" w14:textId="77777777" w:rsidTr="00251B1F">
        <w:trPr>
          <w:trHeight w:val="952"/>
        </w:trPr>
        <w:tc>
          <w:tcPr>
            <w:tcW w:w="1843" w:type="dxa"/>
            <w:shd w:val="clear" w:color="auto" w:fill="auto"/>
          </w:tcPr>
          <w:p w14:paraId="628AF3F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R0210/C0010</w:t>
            </w:r>
          </w:p>
        </w:tc>
        <w:tc>
          <w:tcPr>
            <w:tcW w:w="2835" w:type="dxa"/>
            <w:shd w:val="clear" w:color="auto" w:fill="auto"/>
          </w:tcPr>
          <w:p w14:paraId="07BF2DBF"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Non available minority interests at group level – total</w:t>
            </w:r>
          </w:p>
        </w:tc>
        <w:tc>
          <w:tcPr>
            <w:tcW w:w="4536" w:type="dxa"/>
            <w:gridSpan w:val="2"/>
            <w:shd w:val="clear" w:color="auto" w:fill="auto"/>
          </w:tcPr>
          <w:p w14:paraId="4C4A9D07" w14:textId="03760A51"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total amount of minority interests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w:t>
            </w:r>
          </w:p>
        </w:tc>
      </w:tr>
      <w:tr w:rsidR="00E21451" w:rsidRPr="00C22FD0" w14:paraId="42D19D21" w14:textId="77777777" w:rsidTr="00251B1F">
        <w:trPr>
          <w:trHeight w:val="1124"/>
        </w:trPr>
        <w:tc>
          <w:tcPr>
            <w:tcW w:w="1843" w:type="dxa"/>
            <w:shd w:val="clear" w:color="auto" w:fill="auto"/>
          </w:tcPr>
          <w:p w14:paraId="1DC4C00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R0210/C0020</w:t>
            </w:r>
          </w:p>
        </w:tc>
        <w:tc>
          <w:tcPr>
            <w:tcW w:w="2835" w:type="dxa"/>
            <w:shd w:val="clear" w:color="auto" w:fill="auto"/>
          </w:tcPr>
          <w:p w14:paraId="200836C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 available minority interests at group level  – tier 1 unrestricted</w:t>
            </w:r>
          </w:p>
        </w:tc>
        <w:tc>
          <w:tcPr>
            <w:tcW w:w="4536" w:type="dxa"/>
            <w:gridSpan w:val="2"/>
            <w:shd w:val="clear" w:color="auto" w:fill="auto"/>
          </w:tcPr>
          <w:p w14:paraId="7629F60F" w14:textId="780B9070" w:rsidR="00E21451" w:rsidRPr="00C22FD0" w:rsidRDefault="00E21451" w:rsidP="00C04AF9">
            <w:pPr>
              <w:tabs>
                <w:tab w:val="left" w:pos="1545"/>
              </w:tabs>
              <w:spacing w:after="0"/>
              <w:rPr>
                <w:rFonts w:ascii="Times New Roman" w:hAnsi="Times New Roman" w:cs="Times New Roman"/>
                <w:sz w:val="20"/>
                <w:szCs w:val="20"/>
              </w:rPr>
            </w:pPr>
            <w:r w:rsidRPr="00C22FD0">
              <w:rPr>
                <w:rFonts w:ascii="Times New Roman" w:hAnsi="Times New Roman" w:cs="Times New Roman"/>
                <w:sz w:val="20"/>
                <w:szCs w:val="20"/>
              </w:rPr>
              <w:t>This is the amount of minority interests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that meet the criteria for Tier 1 unrestricted. </w:t>
            </w:r>
          </w:p>
        </w:tc>
      </w:tr>
      <w:tr w:rsidR="00E21451" w:rsidRPr="00C22FD0" w14:paraId="05DE5189" w14:textId="77777777" w:rsidTr="00251B1F">
        <w:trPr>
          <w:trHeight w:val="1142"/>
        </w:trPr>
        <w:tc>
          <w:tcPr>
            <w:tcW w:w="1843" w:type="dxa"/>
            <w:shd w:val="clear" w:color="auto" w:fill="auto"/>
          </w:tcPr>
          <w:p w14:paraId="7E85C23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R0210/C0030</w:t>
            </w:r>
          </w:p>
        </w:tc>
        <w:tc>
          <w:tcPr>
            <w:tcW w:w="2835" w:type="dxa"/>
            <w:shd w:val="clear" w:color="auto" w:fill="auto"/>
          </w:tcPr>
          <w:p w14:paraId="6C79BAC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 available minority interests at group level  – tier 1 restricted</w:t>
            </w:r>
          </w:p>
        </w:tc>
        <w:tc>
          <w:tcPr>
            <w:tcW w:w="4536" w:type="dxa"/>
            <w:gridSpan w:val="2"/>
            <w:shd w:val="clear" w:color="auto" w:fill="auto"/>
          </w:tcPr>
          <w:p w14:paraId="14FE9672" w14:textId="08888B6B" w:rsidR="00E21451" w:rsidRPr="00C22FD0" w:rsidRDefault="00E21451" w:rsidP="00C04AF9">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minority interests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w:t>
            </w:r>
            <w:r w:rsidR="00A96651" w:rsidRPr="00C22FD0">
              <w:rPr>
                <w:rFonts w:ascii="Times New Roman" w:hAnsi="Times New Roman" w:cs="Times New Roman"/>
                <w:sz w:val="20"/>
                <w:szCs w:val="20"/>
              </w:rPr>
              <w:t xml:space="preserve"> </w:t>
            </w:r>
            <w:r w:rsidRPr="00C22FD0">
              <w:rPr>
                <w:rFonts w:ascii="Times New Roman" w:hAnsi="Times New Roman" w:cs="Times New Roman"/>
                <w:sz w:val="20"/>
                <w:szCs w:val="20"/>
              </w:rPr>
              <w:t xml:space="preserve">that meet the criteria for Tier 1 restricted. </w:t>
            </w:r>
          </w:p>
        </w:tc>
      </w:tr>
      <w:tr w:rsidR="00E21451" w:rsidRPr="00C22FD0" w14:paraId="3509613D" w14:textId="77777777" w:rsidTr="00251B1F">
        <w:trPr>
          <w:trHeight w:val="1131"/>
        </w:trPr>
        <w:tc>
          <w:tcPr>
            <w:tcW w:w="1843" w:type="dxa"/>
            <w:shd w:val="clear" w:color="auto" w:fill="auto"/>
          </w:tcPr>
          <w:p w14:paraId="3CEA982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R0210/C0040</w:t>
            </w:r>
          </w:p>
        </w:tc>
        <w:tc>
          <w:tcPr>
            <w:tcW w:w="2835" w:type="dxa"/>
            <w:shd w:val="clear" w:color="auto" w:fill="auto"/>
          </w:tcPr>
          <w:p w14:paraId="0EDB465E"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Non available minority interests at group level – tier 2</w:t>
            </w:r>
          </w:p>
        </w:tc>
        <w:tc>
          <w:tcPr>
            <w:tcW w:w="4536" w:type="dxa"/>
            <w:gridSpan w:val="2"/>
            <w:shd w:val="clear" w:color="auto" w:fill="auto"/>
          </w:tcPr>
          <w:p w14:paraId="0D273AD9" w14:textId="6EB99ADE" w:rsidR="00E21451" w:rsidRPr="00C22FD0" w:rsidRDefault="00E21451" w:rsidP="00C04AF9">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minority interests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w:t>
            </w:r>
            <w:r w:rsidR="00A96651" w:rsidRPr="00C22FD0">
              <w:rPr>
                <w:rFonts w:ascii="Times New Roman" w:hAnsi="Times New Roman" w:cs="Times New Roman"/>
                <w:sz w:val="20"/>
                <w:szCs w:val="20"/>
              </w:rPr>
              <w:t xml:space="preserve"> </w:t>
            </w:r>
            <w:r w:rsidRPr="00C22FD0">
              <w:rPr>
                <w:rFonts w:ascii="Times New Roman" w:hAnsi="Times New Roman" w:cs="Times New Roman"/>
                <w:sz w:val="20"/>
                <w:szCs w:val="20"/>
              </w:rPr>
              <w:t xml:space="preserve">that meet the criteria for Tier 2. </w:t>
            </w:r>
          </w:p>
        </w:tc>
      </w:tr>
      <w:tr w:rsidR="00E21451" w:rsidRPr="00C22FD0" w14:paraId="6F71311B" w14:textId="77777777" w:rsidTr="00251B1F">
        <w:trPr>
          <w:trHeight w:val="1150"/>
        </w:trPr>
        <w:tc>
          <w:tcPr>
            <w:tcW w:w="1843" w:type="dxa"/>
            <w:shd w:val="clear" w:color="auto" w:fill="auto"/>
          </w:tcPr>
          <w:p w14:paraId="43E422C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R0210/C0050</w:t>
            </w:r>
          </w:p>
        </w:tc>
        <w:tc>
          <w:tcPr>
            <w:tcW w:w="2835" w:type="dxa"/>
            <w:shd w:val="clear" w:color="auto" w:fill="auto"/>
          </w:tcPr>
          <w:p w14:paraId="2217CA72"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Non available minority interests at group level – tier 3</w:t>
            </w:r>
          </w:p>
        </w:tc>
        <w:tc>
          <w:tcPr>
            <w:tcW w:w="4536" w:type="dxa"/>
            <w:gridSpan w:val="2"/>
            <w:shd w:val="clear" w:color="auto" w:fill="auto"/>
          </w:tcPr>
          <w:p w14:paraId="05BE4532" w14:textId="314D0B50" w:rsidR="00E21451" w:rsidRPr="00C22FD0" w:rsidRDefault="00E21451" w:rsidP="00C04AF9">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minority interests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(5) of the Directive 2009/138/EC that meet the criteria for Tier 3. </w:t>
            </w:r>
          </w:p>
        </w:tc>
      </w:tr>
      <w:tr w:rsidR="00E21451" w:rsidRPr="00C22FD0" w14:paraId="13F4293A" w14:textId="77777777" w:rsidTr="00251B1F">
        <w:trPr>
          <w:gridAfter w:val="1"/>
          <w:wAfter w:w="7" w:type="dxa"/>
          <w:trHeight w:val="637"/>
        </w:trPr>
        <w:tc>
          <w:tcPr>
            <w:tcW w:w="9207" w:type="dxa"/>
            <w:gridSpan w:val="3"/>
          </w:tcPr>
          <w:p w14:paraId="6475BD83" w14:textId="6F4D9EA0" w:rsidR="00E21451" w:rsidRPr="00C22FD0" w:rsidRDefault="00E21451" w:rsidP="0069036B">
            <w:pPr>
              <w:tabs>
                <w:tab w:val="left" w:pos="2042"/>
              </w:tabs>
              <w:rPr>
                <w:rFonts w:ascii="Times New Roman" w:hAnsi="Times New Roman" w:cs="Times New Roman"/>
                <w:b/>
                <w:sz w:val="20"/>
                <w:szCs w:val="20"/>
              </w:rPr>
            </w:pPr>
            <w:r w:rsidRPr="00C22FD0">
              <w:rPr>
                <w:rFonts w:ascii="Times New Roman" w:hAnsi="Times New Roman" w:cs="Times New Roman"/>
                <w:b/>
                <w:sz w:val="20"/>
                <w:szCs w:val="20"/>
              </w:rPr>
              <w:t>Own funds from the financial statements that should not be represented by the reconciliation reserve and do not meet the criteria to be classified as Solvency II own funds</w:t>
            </w:r>
          </w:p>
        </w:tc>
      </w:tr>
      <w:tr w:rsidR="00E21451" w:rsidRPr="00C22FD0" w14:paraId="6B7730ED" w14:textId="77777777" w:rsidTr="00251B1F">
        <w:trPr>
          <w:gridAfter w:val="1"/>
          <w:wAfter w:w="7" w:type="dxa"/>
          <w:trHeight w:val="416"/>
        </w:trPr>
        <w:tc>
          <w:tcPr>
            <w:tcW w:w="1843" w:type="dxa"/>
            <w:hideMark/>
          </w:tcPr>
          <w:p w14:paraId="18DE595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R0220/C0010</w:t>
            </w:r>
          </w:p>
        </w:tc>
        <w:tc>
          <w:tcPr>
            <w:tcW w:w="2835" w:type="dxa"/>
            <w:hideMark/>
          </w:tcPr>
          <w:p w14:paraId="2516D63F"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Own funds from the financial statements that shall not be represented by the reconciliation reserve and do not meet the criteria to be classified as Solvency II own funds – total</w:t>
            </w:r>
          </w:p>
        </w:tc>
        <w:tc>
          <w:tcPr>
            <w:tcW w:w="4529" w:type="dxa"/>
            <w:hideMark/>
          </w:tcPr>
          <w:p w14:paraId="7825EEB9" w14:textId="73B7BCC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total amount of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from financial statements that are not represented by the reconciliation reserve and do not meet the criteria to be classified as Solvency II own funds.</w:t>
            </w:r>
          </w:p>
          <w:p w14:paraId="6244261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These own fund items are either</w:t>
            </w:r>
            <w:proofErr w:type="gramStart"/>
            <w:r w:rsidRPr="00C22FD0">
              <w:rPr>
                <w:rFonts w:ascii="Times New Roman" w:hAnsi="Times New Roman" w:cs="Times New Roman"/>
                <w:sz w:val="20"/>
                <w:szCs w:val="20"/>
              </w:rPr>
              <w:t>:</w:t>
            </w:r>
            <w:proofErr w:type="gramEnd"/>
            <w:r w:rsidRPr="00C22FD0">
              <w:rPr>
                <w:rFonts w:ascii="Times New Roman" w:hAnsi="Times New Roman" w:cs="Times New Roman"/>
                <w:sz w:val="20"/>
                <w:szCs w:val="20"/>
              </w:rPr>
              <w:br/>
            </w:r>
            <w:proofErr w:type="spellStart"/>
            <w:r w:rsidRPr="00C22FD0">
              <w:rPr>
                <w:rFonts w:ascii="Times New Roman" w:hAnsi="Times New Roman" w:cs="Times New Roman"/>
                <w:sz w:val="20"/>
                <w:szCs w:val="20"/>
              </w:rPr>
              <w:t>i</w:t>
            </w:r>
            <w:proofErr w:type="spellEnd"/>
            <w:r w:rsidRPr="00C22FD0">
              <w:rPr>
                <w:rFonts w:ascii="Times New Roman" w:hAnsi="Times New Roman" w:cs="Times New Roman"/>
                <w:sz w:val="20"/>
                <w:szCs w:val="20"/>
              </w:rPr>
              <w:t>) items that appear in the lists of own fund items, but fail to meet the classification criteria or the transitional provisions; or</w:t>
            </w:r>
            <w:r w:rsidRPr="00C22FD0">
              <w:rPr>
                <w:rFonts w:ascii="Times New Roman" w:hAnsi="Times New Roman" w:cs="Times New Roman"/>
                <w:sz w:val="20"/>
                <w:szCs w:val="20"/>
              </w:rPr>
              <w:br/>
              <w:t>ii) items intended to perform the role of own funds that are not on the list of own fund items and have not been approved by the supervisory authority, and do not appear on the balance sheet as liabilities.</w:t>
            </w:r>
            <w:r w:rsidRPr="00C22FD0">
              <w:rPr>
                <w:rFonts w:ascii="Times New Roman" w:hAnsi="Times New Roman" w:cs="Times New Roman"/>
                <w:sz w:val="20"/>
                <w:szCs w:val="20"/>
              </w:rPr>
              <w:br/>
              <w:t>Subordinated liabilities which do not count as basic own funds shall  not be reported here, but on the balance sheet (template S.02.01) as subordinated liabilities that do not count as basic own funds.</w:t>
            </w:r>
          </w:p>
        </w:tc>
      </w:tr>
      <w:tr w:rsidR="00E21451" w:rsidRPr="00C22FD0" w14:paraId="5B66C166" w14:textId="77777777" w:rsidTr="00251B1F">
        <w:trPr>
          <w:trHeight w:val="361"/>
        </w:trPr>
        <w:tc>
          <w:tcPr>
            <w:tcW w:w="9214" w:type="dxa"/>
            <w:gridSpan w:val="4"/>
          </w:tcPr>
          <w:p w14:paraId="569CE0BE"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Deductions</w:t>
            </w:r>
          </w:p>
        </w:tc>
      </w:tr>
      <w:tr w:rsidR="00E21451" w:rsidRPr="00C22FD0" w14:paraId="58B8ADCB" w14:textId="77777777" w:rsidTr="00251B1F">
        <w:trPr>
          <w:trHeight w:val="132"/>
        </w:trPr>
        <w:tc>
          <w:tcPr>
            <w:tcW w:w="1843" w:type="dxa"/>
            <w:shd w:val="clear" w:color="auto" w:fill="auto"/>
          </w:tcPr>
          <w:p w14:paraId="101640D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R0230/C0010</w:t>
            </w:r>
          </w:p>
        </w:tc>
        <w:tc>
          <w:tcPr>
            <w:tcW w:w="2835" w:type="dxa"/>
            <w:shd w:val="clear" w:color="auto" w:fill="auto"/>
          </w:tcPr>
          <w:p w14:paraId="40C3642F" w14:textId="364B78F3"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Deductions for participations in other financial undertakings, including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regulated undertakings carrying out financial activities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36" w:type="dxa"/>
            <w:gridSpan w:val="2"/>
            <w:shd w:val="clear" w:color="auto" w:fill="auto"/>
          </w:tcPr>
          <w:p w14:paraId="22E72941" w14:textId="5396C376"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deduction for participations in credit institutions, investment firms, financial institutions,</w:t>
            </w:r>
            <w:r w:rsidRPr="00C22FD0">
              <w:rPr>
                <w:rFonts w:ascii="Times New Roman" w:hAnsi="Times New Roman" w:cs="Times New Roman"/>
                <w:sz w:val="20"/>
                <w:szCs w:val="20"/>
                <w:lang w:val="en-US" w:eastAsia="it-IT"/>
              </w:rPr>
              <w:t xml:space="preserve"> alternative investment fund managers, UCITS management companies</w:t>
            </w:r>
            <w:r w:rsidRPr="00C22FD0">
              <w:rPr>
                <w:rFonts w:ascii="Times New Roman" w:hAnsi="Times New Roman" w:cs="Times New Roman"/>
                <w:sz w:val="20"/>
                <w:szCs w:val="20"/>
              </w:rPr>
              <w:t>, institutions for occupational retirement provisions,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regulated </w:t>
            </w:r>
            <w:r w:rsidR="002700F6" w:rsidRPr="00C22FD0">
              <w:rPr>
                <w:rFonts w:ascii="Times New Roman" w:hAnsi="Times New Roman" w:cs="Times New Roman"/>
                <w:sz w:val="20"/>
                <w:szCs w:val="20"/>
              </w:rPr>
              <w:t>undertakings</w:t>
            </w:r>
            <w:r w:rsidRPr="00C22FD0">
              <w:rPr>
                <w:rFonts w:ascii="Times New Roman" w:hAnsi="Times New Roman" w:cs="Times New Roman"/>
                <w:sz w:val="20"/>
                <w:szCs w:val="20"/>
              </w:rPr>
              <w:t xml:space="preserve"> carrying out financial activities, including the participations that are deducted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  </w:t>
            </w:r>
          </w:p>
          <w:p w14:paraId="192675B6" w14:textId="77777777" w:rsidR="00E21451" w:rsidRPr="00C22FD0" w:rsidRDefault="00E21451" w:rsidP="0040755A">
            <w:pPr>
              <w:spacing w:after="0"/>
              <w:rPr>
                <w:rFonts w:ascii="Times New Roman" w:hAnsi="Times New Roman" w:cs="Times New Roman"/>
                <w:sz w:val="20"/>
                <w:szCs w:val="20"/>
              </w:rPr>
            </w:pPr>
          </w:p>
          <w:p w14:paraId="737E8B7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Those participations are deducted from basic own funds and added back as own funds according to the relevant sectoral rules in the rows from R0410 to R0440, thereby facilitating the calculation of SCR ratios both excluding and including other financial sector entities. </w:t>
            </w:r>
          </w:p>
        </w:tc>
      </w:tr>
      <w:tr w:rsidR="00E21451" w:rsidRPr="00C22FD0" w14:paraId="2E9BAC3E" w14:textId="77777777" w:rsidTr="00251B1F">
        <w:trPr>
          <w:trHeight w:val="1020"/>
        </w:trPr>
        <w:tc>
          <w:tcPr>
            <w:tcW w:w="1843" w:type="dxa"/>
            <w:shd w:val="clear" w:color="auto" w:fill="auto"/>
          </w:tcPr>
          <w:p w14:paraId="3FF017B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R0230/C0020</w:t>
            </w:r>
          </w:p>
        </w:tc>
        <w:tc>
          <w:tcPr>
            <w:tcW w:w="2835" w:type="dxa"/>
            <w:shd w:val="clear" w:color="auto" w:fill="auto"/>
          </w:tcPr>
          <w:p w14:paraId="78C9BE0F" w14:textId="1B0AD365"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Deductions for participations in other financial undertakings, including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regulated undertakings carrying out financial activities  – tier 1 unrestricted</w:t>
            </w:r>
          </w:p>
        </w:tc>
        <w:tc>
          <w:tcPr>
            <w:tcW w:w="4536" w:type="dxa"/>
            <w:gridSpan w:val="2"/>
            <w:shd w:val="clear" w:color="auto" w:fill="auto"/>
          </w:tcPr>
          <w:p w14:paraId="6E8D40B4" w14:textId="59D5731D"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deduction of the participations in credit institutions, investment firms, financial institutions,</w:t>
            </w:r>
            <w:r w:rsidRPr="00C22FD0">
              <w:rPr>
                <w:rFonts w:ascii="Times New Roman" w:hAnsi="Times New Roman" w:cs="Times New Roman"/>
                <w:sz w:val="20"/>
                <w:szCs w:val="20"/>
                <w:lang w:val="en-US" w:eastAsia="it-IT"/>
              </w:rPr>
              <w:t xml:space="preserve"> alternative investment fund managers, UCITS management companies</w:t>
            </w:r>
            <w:r w:rsidRPr="00C22FD0">
              <w:rPr>
                <w:rFonts w:ascii="Times New Roman" w:hAnsi="Times New Roman" w:cs="Times New Roman"/>
                <w:sz w:val="20"/>
                <w:szCs w:val="20"/>
              </w:rPr>
              <w:t>, institutions for occupational retirement provisions,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regulated </w:t>
            </w:r>
            <w:r w:rsidR="002700F6" w:rsidRPr="00C22FD0">
              <w:rPr>
                <w:rFonts w:ascii="Times New Roman" w:hAnsi="Times New Roman" w:cs="Times New Roman"/>
                <w:sz w:val="20"/>
                <w:szCs w:val="20"/>
              </w:rPr>
              <w:t>undertakings</w:t>
            </w:r>
            <w:r w:rsidRPr="00C22FD0">
              <w:rPr>
                <w:rFonts w:ascii="Times New Roman" w:hAnsi="Times New Roman" w:cs="Times New Roman"/>
                <w:sz w:val="20"/>
                <w:szCs w:val="20"/>
              </w:rPr>
              <w:t xml:space="preserve"> carrying out financial activities, including the participations that are deducted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 (to be showed separately in the row R0240).  </w:t>
            </w:r>
          </w:p>
          <w:p w14:paraId="3BF831F3" w14:textId="77777777" w:rsidR="00E21451" w:rsidRPr="00C22FD0" w:rsidRDefault="00E21451" w:rsidP="0040755A">
            <w:pPr>
              <w:spacing w:after="0"/>
              <w:rPr>
                <w:rFonts w:ascii="Times New Roman" w:hAnsi="Times New Roman" w:cs="Times New Roman"/>
                <w:sz w:val="20"/>
                <w:szCs w:val="20"/>
              </w:rPr>
            </w:pPr>
          </w:p>
          <w:p w14:paraId="3BA11B2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Those participations are deducted from basic own funds and added back as own funds according to the relevant sectoral rules in the rows from R0410 to R0440, thereby facilitating the calculation of SCR ratios both excluding and including other financial sector entities  – tier 1 unrestricted items. </w:t>
            </w:r>
          </w:p>
        </w:tc>
      </w:tr>
      <w:tr w:rsidR="00E21451" w:rsidRPr="00C22FD0" w14:paraId="19A35AA4" w14:textId="77777777" w:rsidTr="00251B1F">
        <w:trPr>
          <w:trHeight w:val="1020"/>
        </w:trPr>
        <w:tc>
          <w:tcPr>
            <w:tcW w:w="1843" w:type="dxa"/>
            <w:shd w:val="clear" w:color="auto" w:fill="auto"/>
          </w:tcPr>
          <w:p w14:paraId="252B90C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R0230/C0030</w:t>
            </w:r>
          </w:p>
        </w:tc>
        <w:tc>
          <w:tcPr>
            <w:tcW w:w="2835" w:type="dxa"/>
            <w:shd w:val="clear" w:color="auto" w:fill="auto"/>
          </w:tcPr>
          <w:p w14:paraId="135DFC5C" w14:textId="0B8CE03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Deductions for in other financial undertakings, including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regulated undertakings carrying out financial activities – tier 1 restricted </w:t>
            </w:r>
          </w:p>
        </w:tc>
        <w:tc>
          <w:tcPr>
            <w:tcW w:w="4536" w:type="dxa"/>
            <w:gridSpan w:val="2"/>
            <w:shd w:val="clear" w:color="auto" w:fill="auto"/>
          </w:tcPr>
          <w:p w14:paraId="17A715A3" w14:textId="6CADF2EE"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deduction of the participations in credit institutions, investment firms, financial institutions,</w:t>
            </w:r>
            <w:r w:rsidRPr="00C22FD0">
              <w:rPr>
                <w:rFonts w:ascii="Times New Roman" w:hAnsi="Times New Roman" w:cs="Times New Roman"/>
                <w:sz w:val="20"/>
                <w:szCs w:val="20"/>
                <w:lang w:val="en-US" w:eastAsia="it-IT"/>
              </w:rPr>
              <w:t xml:space="preserve"> alternative investment fund managers, UCITS management companies</w:t>
            </w:r>
            <w:r w:rsidRPr="00C22FD0">
              <w:rPr>
                <w:rFonts w:ascii="Times New Roman" w:hAnsi="Times New Roman" w:cs="Times New Roman"/>
                <w:sz w:val="20"/>
                <w:szCs w:val="20"/>
              </w:rPr>
              <w:t>, institutions for occupational retirement provisions,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regulated </w:t>
            </w:r>
            <w:r w:rsidR="002700F6" w:rsidRPr="00C22FD0">
              <w:rPr>
                <w:rFonts w:ascii="Times New Roman" w:hAnsi="Times New Roman" w:cs="Times New Roman"/>
                <w:sz w:val="20"/>
                <w:szCs w:val="20"/>
              </w:rPr>
              <w:t>undertakings</w:t>
            </w:r>
            <w:r w:rsidRPr="00C22FD0">
              <w:rPr>
                <w:rFonts w:ascii="Times New Roman" w:hAnsi="Times New Roman" w:cs="Times New Roman"/>
                <w:sz w:val="20"/>
                <w:szCs w:val="20"/>
              </w:rPr>
              <w:t xml:space="preserve"> carrying out financial activities, including the participations that are deducted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p w14:paraId="7FF5DB3D" w14:textId="77777777" w:rsidR="00E21451" w:rsidRPr="00C22FD0" w:rsidRDefault="00E21451" w:rsidP="0040755A">
            <w:pPr>
              <w:spacing w:after="0"/>
              <w:rPr>
                <w:rFonts w:ascii="Times New Roman" w:hAnsi="Times New Roman" w:cs="Times New Roman"/>
                <w:sz w:val="20"/>
                <w:szCs w:val="20"/>
              </w:rPr>
            </w:pPr>
          </w:p>
          <w:p w14:paraId="15E8A8E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Those participations are deducted from basic own funds and added back as own funds according to the relevant sectoral rules in the rows from R0410 to R0440, thereby facilitating the calculation of SCR ratios both excluding and including other financial sector entities  – tier 1 restricted items. </w:t>
            </w:r>
          </w:p>
        </w:tc>
      </w:tr>
      <w:tr w:rsidR="00E21451" w:rsidRPr="00C22FD0" w14:paraId="7762C5F4" w14:textId="77777777" w:rsidTr="00251B1F">
        <w:trPr>
          <w:trHeight w:val="1020"/>
        </w:trPr>
        <w:tc>
          <w:tcPr>
            <w:tcW w:w="1843" w:type="dxa"/>
            <w:shd w:val="clear" w:color="auto" w:fill="auto"/>
          </w:tcPr>
          <w:p w14:paraId="2AD9011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R0230/C0040</w:t>
            </w:r>
          </w:p>
        </w:tc>
        <w:tc>
          <w:tcPr>
            <w:tcW w:w="2835" w:type="dxa"/>
            <w:shd w:val="clear" w:color="auto" w:fill="auto"/>
          </w:tcPr>
          <w:p w14:paraId="620AF1EB" w14:textId="56529D4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Deductions for participations in other financial undertakings, including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regulated undertakings carrying out financial activities – tier 2</w:t>
            </w:r>
          </w:p>
        </w:tc>
        <w:tc>
          <w:tcPr>
            <w:tcW w:w="4536" w:type="dxa"/>
            <w:gridSpan w:val="2"/>
            <w:shd w:val="clear" w:color="auto" w:fill="auto"/>
          </w:tcPr>
          <w:p w14:paraId="58EFB12A" w14:textId="7E81A6A6" w:rsidR="00E21451" w:rsidRPr="00C22FD0" w:rsidRDefault="00E21451" w:rsidP="0040755A">
            <w:pPr>
              <w:spacing w:after="0"/>
              <w:rPr>
                <w:rFonts w:ascii="Times New Roman" w:hAnsi="Times New Roman" w:cs="Times New Roman"/>
                <w:sz w:val="20"/>
                <w:szCs w:val="20"/>
                <w:rPrChange w:id="1165" w:author="Author">
                  <w:rPr>
                    <w:rFonts w:ascii="Times New Roman" w:hAnsi="Times New Roman" w:cs="Times New Roman"/>
                    <w:sz w:val="20"/>
                    <w:szCs w:val="20"/>
                    <w:highlight w:val="yellow"/>
                  </w:rPr>
                </w:rPrChange>
              </w:rPr>
            </w:pPr>
            <w:r w:rsidRPr="00C22FD0">
              <w:rPr>
                <w:rFonts w:ascii="Times New Roman" w:hAnsi="Times New Roman" w:cs="Times New Roman"/>
                <w:sz w:val="20"/>
                <w:szCs w:val="20"/>
              </w:rPr>
              <w:t>This is the deduction of the participations in credit institutions, investment firms, financial institutions,</w:t>
            </w:r>
            <w:r w:rsidRPr="00C22FD0">
              <w:rPr>
                <w:rFonts w:ascii="Times New Roman" w:hAnsi="Times New Roman" w:cs="Times New Roman"/>
                <w:sz w:val="20"/>
                <w:szCs w:val="20"/>
                <w:lang w:val="en-US" w:eastAsia="it-IT"/>
              </w:rPr>
              <w:t xml:space="preserve"> alternative investment fund managers, UCITS management companies</w:t>
            </w:r>
            <w:r w:rsidRPr="00C22FD0">
              <w:rPr>
                <w:rFonts w:ascii="Times New Roman" w:hAnsi="Times New Roman" w:cs="Times New Roman"/>
                <w:sz w:val="20"/>
                <w:szCs w:val="20"/>
              </w:rPr>
              <w:t>, institutions for occupational retirement provisions,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regulated </w:t>
            </w:r>
            <w:r w:rsidR="002700F6" w:rsidRPr="00C22FD0">
              <w:rPr>
                <w:rFonts w:ascii="Times New Roman" w:hAnsi="Times New Roman" w:cs="Times New Roman"/>
                <w:sz w:val="20"/>
                <w:szCs w:val="20"/>
              </w:rPr>
              <w:t>undertakings</w:t>
            </w:r>
            <w:r w:rsidRPr="00C22FD0">
              <w:rPr>
                <w:rFonts w:ascii="Times New Roman" w:hAnsi="Times New Roman" w:cs="Times New Roman"/>
                <w:sz w:val="20"/>
                <w:szCs w:val="20"/>
              </w:rPr>
              <w:t xml:space="preserve"> carrying out financial activities, including the participations that are deducted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  </w:t>
            </w:r>
          </w:p>
          <w:p w14:paraId="7E6C8E91" w14:textId="77777777" w:rsidR="00E21451" w:rsidRPr="00C22FD0" w:rsidRDefault="00E21451" w:rsidP="0040755A">
            <w:pPr>
              <w:spacing w:after="0"/>
              <w:rPr>
                <w:rFonts w:ascii="Times New Roman" w:hAnsi="Times New Roman" w:cs="Times New Roman"/>
                <w:sz w:val="20"/>
                <w:szCs w:val="20"/>
              </w:rPr>
            </w:pPr>
          </w:p>
          <w:p w14:paraId="25A6499D" w14:textId="319A2364"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Those participations are deducted from basic own funds and added back as own funds according to the relevant sectoral rules in the rows from R0410 to R0440, thereby facilitating the calculation of SCR ratios both excluding and including other financial sector entities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2.</w:t>
            </w:r>
          </w:p>
        </w:tc>
      </w:tr>
      <w:tr w:rsidR="00D22039" w:rsidRPr="00C22FD0" w14:paraId="45320D23" w14:textId="77777777" w:rsidTr="00251B1F">
        <w:trPr>
          <w:trHeight w:val="1020"/>
        </w:trPr>
        <w:tc>
          <w:tcPr>
            <w:tcW w:w="1843" w:type="dxa"/>
            <w:shd w:val="clear" w:color="auto" w:fill="auto"/>
          </w:tcPr>
          <w:p w14:paraId="1867ED66" w14:textId="77777777" w:rsidR="00D22039" w:rsidRPr="00C22FD0" w:rsidRDefault="00D22039" w:rsidP="008D547B">
            <w:pPr>
              <w:spacing w:after="0"/>
              <w:rPr>
                <w:rFonts w:ascii="Times New Roman" w:hAnsi="Times New Roman"/>
                <w:sz w:val="24"/>
                <w:szCs w:val="24"/>
              </w:rPr>
            </w:pPr>
            <w:r w:rsidRPr="00C22FD0">
              <w:rPr>
                <w:rFonts w:ascii="Times New Roman" w:hAnsi="Times New Roman" w:cs="Times New Roman"/>
                <w:sz w:val="20"/>
                <w:szCs w:val="20"/>
              </w:rPr>
              <w:t>R0230/C0050</w:t>
            </w:r>
          </w:p>
        </w:tc>
        <w:tc>
          <w:tcPr>
            <w:tcW w:w="2835" w:type="dxa"/>
            <w:shd w:val="clear" w:color="auto" w:fill="auto"/>
          </w:tcPr>
          <w:p w14:paraId="660B2198" w14:textId="77777777" w:rsidR="00D22039" w:rsidRPr="00C22FD0" w:rsidRDefault="00D22039" w:rsidP="008D547B">
            <w:pPr>
              <w:spacing w:after="0"/>
              <w:rPr>
                <w:rFonts w:ascii="Times New Roman" w:hAnsi="Times New Roman"/>
                <w:sz w:val="24"/>
                <w:szCs w:val="24"/>
              </w:rPr>
            </w:pPr>
            <w:r w:rsidRPr="00C22FD0">
              <w:rPr>
                <w:rFonts w:ascii="Times New Roman" w:hAnsi="Times New Roman" w:cs="Times New Roman"/>
                <w:sz w:val="20"/>
                <w:szCs w:val="20"/>
              </w:rPr>
              <w:t>Deductions for participations in other financial undertakings, including non–regulated undertakings carrying out financial activities – tier 3</w:t>
            </w:r>
          </w:p>
        </w:tc>
        <w:tc>
          <w:tcPr>
            <w:tcW w:w="4536" w:type="dxa"/>
            <w:gridSpan w:val="2"/>
            <w:shd w:val="clear" w:color="auto" w:fill="auto"/>
          </w:tcPr>
          <w:p w14:paraId="54149F41" w14:textId="77777777" w:rsidR="00D22039" w:rsidRPr="00C22FD0" w:rsidRDefault="00D22039" w:rsidP="008D547B">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deduction of the participations in credit institutions, investment firms, financial institutions, alternative investment fund managers, UCITS management companies, institutions for occupational retirement provisions, non–regulated undertakings carrying out financial activities, including the </w:t>
            </w:r>
            <w:r w:rsidRPr="00C22FD0">
              <w:rPr>
                <w:rFonts w:ascii="Times New Roman" w:hAnsi="Times New Roman" w:cs="Times New Roman"/>
                <w:sz w:val="20"/>
                <w:szCs w:val="20"/>
              </w:rPr>
              <w:lastRenderedPageBreak/>
              <w:t xml:space="preserve">participations that are deducted according to Article 228, paragraph 2 of the Directive  2009/138/EC.  </w:t>
            </w:r>
          </w:p>
          <w:p w14:paraId="362E750E" w14:textId="77777777" w:rsidR="00D22039" w:rsidRPr="00C22FD0" w:rsidRDefault="00D22039" w:rsidP="008D547B">
            <w:pPr>
              <w:spacing w:after="0"/>
              <w:rPr>
                <w:rFonts w:ascii="Times New Roman" w:hAnsi="Times New Roman" w:cs="Times New Roman"/>
                <w:sz w:val="20"/>
                <w:szCs w:val="20"/>
              </w:rPr>
            </w:pPr>
          </w:p>
          <w:p w14:paraId="2F4D57E7" w14:textId="77777777" w:rsidR="00D22039" w:rsidRPr="00C22FD0" w:rsidRDefault="00D22039" w:rsidP="008D547B">
            <w:pPr>
              <w:spacing w:after="0"/>
              <w:rPr>
                <w:rFonts w:ascii="Times New Roman" w:hAnsi="Times New Roman"/>
                <w:sz w:val="24"/>
                <w:szCs w:val="24"/>
              </w:rPr>
            </w:pPr>
            <w:r w:rsidRPr="00C22FD0">
              <w:rPr>
                <w:rFonts w:ascii="Times New Roman" w:hAnsi="Times New Roman" w:cs="Times New Roman"/>
                <w:sz w:val="20"/>
                <w:szCs w:val="20"/>
              </w:rPr>
              <w:t>Those participations are deducted from basic own funds and added back as own funds according to the relevant sectoral rules in the rows from R0410 to R0440, thereby facilitating the calculation of SCR ratios both excluding and including other financial sector entities – tier 3.</w:t>
            </w:r>
          </w:p>
        </w:tc>
      </w:tr>
      <w:tr w:rsidR="00E21451" w:rsidRPr="00C22FD0" w14:paraId="4C19B952" w14:textId="77777777" w:rsidTr="00251B1F">
        <w:trPr>
          <w:trHeight w:val="1020"/>
        </w:trPr>
        <w:tc>
          <w:tcPr>
            <w:tcW w:w="1843" w:type="dxa"/>
            <w:shd w:val="clear" w:color="auto" w:fill="auto"/>
          </w:tcPr>
          <w:p w14:paraId="23510B2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R0240/C0010</w:t>
            </w:r>
          </w:p>
        </w:tc>
        <w:tc>
          <w:tcPr>
            <w:tcW w:w="2835" w:type="dxa"/>
            <w:shd w:val="clear" w:color="auto" w:fill="auto"/>
          </w:tcPr>
          <w:p w14:paraId="77253453" w14:textId="014C72D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whereof deducted according to art 228 of the Directive 2009/138/EC</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p w14:paraId="69554298" w14:textId="77777777" w:rsidR="00E21451" w:rsidRPr="00C22FD0" w:rsidRDefault="00E21451" w:rsidP="0040755A">
            <w:pPr>
              <w:spacing w:after="0"/>
              <w:rPr>
                <w:rFonts w:ascii="Times New Roman" w:hAnsi="Times New Roman" w:cs="Times New Roman"/>
                <w:sz w:val="20"/>
                <w:szCs w:val="20"/>
              </w:rPr>
            </w:pPr>
          </w:p>
        </w:tc>
        <w:tc>
          <w:tcPr>
            <w:tcW w:w="4536" w:type="dxa"/>
            <w:gridSpan w:val="2"/>
            <w:shd w:val="clear" w:color="auto" w:fill="auto"/>
          </w:tcPr>
          <w:p w14:paraId="06E8B762" w14:textId="394630D1" w:rsidR="00E21451" w:rsidRPr="00C22FD0" w:rsidRDefault="00E21451" w:rsidP="0040755A">
            <w:pPr>
              <w:spacing w:after="0"/>
              <w:rPr>
                <w:rFonts w:ascii="Times New Roman" w:hAnsi="Times New Roman" w:cs="Times New Roman"/>
                <w:sz w:val="20"/>
                <w:szCs w:val="20"/>
                <w:rPrChange w:id="1166" w:author="Author">
                  <w:rPr>
                    <w:rFonts w:ascii="Times New Roman" w:hAnsi="Times New Roman" w:cs="Times New Roman"/>
                    <w:sz w:val="20"/>
                    <w:szCs w:val="20"/>
                    <w:highlight w:val="yellow"/>
                  </w:rPr>
                </w:rPrChange>
              </w:rPr>
            </w:pPr>
            <w:r w:rsidRPr="00C22FD0">
              <w:rPr>
                <w:rFonts w:ascii="Times New Roman" w:hAnsi="Times New Roman" w:cs="Times New Roman"/>
                <w:sz w:val="20"/>
                <w:szCs w:val="20"/>
              </w:rPr>
              <w:t xml:space="preserve">This is the total value of participations deducted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 as part of the value reported in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 xml:space="preserve">R0230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p w14:paraId="28CFEF3D" w14:textId="77777777" w:rsidR="00E21451" w:rsidRPr="00C22FD0" w:rsidRDefault="00E21451" w:rsidP="0040755A">
            <w:pPr>
              <w:spacing w:after="0"/>
              <w:rPr>
                <w:rFonts w:ascii="Times New Roman" w:hAnsi="Times New Roman" w:cs="Times New Roman"/>
                <w:sz w:val="20"/>
                <w:szCs w:val="20"/>
              </w:rPr>
            </w:pPr>
          </w:p>
        </w:tc>
      </w:tr>
      <w:tr w:rsidR="00E21451" w:rsidRPr="00C22FD0" w14:paraId="3B8B4070" w14:textId="77777777" w:rsidTr="00251B1F">
        <w:trPr>
          <w:trHeight w:val="1324"/>
        </w:trPr>
        <w:tc>
          <w:tcPr>
            <w:tcW w:w="1843" w:type="dxa"/>
            <w:shd w:val="clear" w:color="auto" w:fill="auto"/>
          </w:tcPr>
          <w:p w14:paraId="11E7678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R0240/C0020</w:t>
            </w:r>
          </w:p>
          <w:p w14:paraId="757BF06C" w14:textId="77777777" w:rsidR="00E21451" w:rsidRPr="00C22FD0" w:rsidRDefault="00E21451" w:rsidP="0040755A">
            <w:pPr>
              <w:spacing w:after="0"/>
              <w:rPr>
                <w:rFonts w:ascii="Times New Roman" w:hAnsi="Times New Roman" w:cs="Times New Roman"/>
                <w:sz w:val="20"/>
                <w:szCs w:val="20"/>
              </w:rPr>
            </w:pPr>
          </w:p>
        </w:tc>
        <w:tc>
          <w:tcPr>
            <w:tcW w:w="2835" w:type="dxa"/>
            <w:shd w:val="clear" w:color="auto" w:fill="auto"/>
          </w:tcPr>
          <w:p w14:paraId="2EC35087" w14:textId="54CB8A7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whereof deducted according to art 228 of the Directive 2009/138/EC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1 unrestricted</w:t>
            </w:r>
          </w:p>
        </w:tc>
        <w:tc>
          <w:tcPr>
            <w:tcW w:w="4536" w:type="dxa"/>
            <w:gridSpan w:val="2"/>
            <w:shd w:val="clear" w:color="auto" w:fill="auto"/>
          </w:tcPr>
          <w:p w14:paraId="15F51719" w14:textId="3330BA12" w:rsidR="00E21451" w:rsidRPr="00C22FD0" w:rsidRDefault="00E21451" w:rsidP="0040755A">
            <w:pPr>
              <w:spacing w:after="0"/>
              <w:rPr>
                <w:rFonts w:ascii="Times New Roman" w:hAnsi="Times New Roman" w:cs="Times New Roman"/>
                <w:sz w:val="20"/>
                <w:szCs w:val="20"/>
                <w:rPrChange w:id="1167" w:author="Author">
                  <w:rPr>
                    <w:rFonts w:ascii="Times New Roman" w:hAnsi="Times New Roman" w:cs="Times New Roman"/>
                    <w:sz w:val="20"/>
                    <w:szCs w:val="20"/>
                    <w:highlight w:val="yellow"/>
                  </w:rPr>
                </w:rPrChange>
              </w:rPr>
            </w:pPr>
            <w:r w:rsidRPr="00C22FD0">
              <w:rPr>
                <w:rFonts w:ascii="Times New Roman" w:hAnsi="Times New Roman" w:cs="Times New Roman"/>
                <w:sz w:val="20"/>
                <w:szCs w:val="20"/>
              </w:rPr>
              <w:t xml:space="preserve">This is the value of participations that are deducted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 as part of the value reported in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R0230 – tier 1 unrestricted</w:t>
            </w:r>
          </w:p>
          <w:p w14:paraId="7683DB91" w14:textId="77777777" w:rsidR="00E21451" w:rsidRPr="00C22FD0" w:rsidRDefault="00E21451" w:rsidP="0040755A">
            <w:pPr>
              <w:spacing w:after="0"/>
              <w:rPr>
                <w:rFonts w:ascii="Times New Roman" w:hAnsi="Times New Roman" w:cs="Times New Roman"/>
                <w:sz w:val="20"/>
                <w:szCs w:val="20"/>
              </w:rPr>
            </w:pPr>
          </w:p>
        </w:tc>
      </w:tr>
      <w:tr w:rsidR="00E21451" w:rsidRPr="00C22FD0" w14:paraId="3B074FB5" w14:textId="77777777" w:rsidTr="00251B1F">
        <w:trPr>
          <w:trHeight w:val="1020"/>
        </w:trPr>
        <w:tc>
          <w:tcPr>
            <w:tcW w:w="1843" w:type="dxa"/>
            <w:shd w:val="clear" w:color="auto" w:fill="auto"/>
          </w:tcPr>
          <w:p w14:paraId="6833DEC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R0240/C0030</w:t>
            </w:r>
          </w:p>
          <w:p w14:paraId="28F66D2F" w14:textId="77777777" w:rsidR="00E21451" w:rsidRPr="00C22FD0" w:rsidRDefault="00E21451" w:rsidP="0040755A">
            <w:pPr>
              <w:spacing w:after="0"/>
              <w:rPr>
                <w:rFonts w:ascii="Times New Roman" w:hAnsi="Times New Roman" w:cs="Times New Roman"/>
                <w:sz w:val="20"/>
                <w:szCs w:val="20"/>
              </w:rPr>
            </w:pPr>
          </w:p>
        </w:tc>
        <w:tc>
          <w:tcPr>
            <w:tcW w:w="2835" w:type="dxa"/>
            <w:shd w:val="clear" w:color="auto" w:fill="auto"/>
          </w:tcPr>
          <w:p w14:paraId="10C76557" w14:textId="6F5F1AB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whereof deducted according to art 228 of the Directive 2009/138/EC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1 restricted</w:t>
            </w:r>
          </w:p>
          <w:p w14:paraId="4C877619" w14:textId="77777777" w:rsidR="00E21451" w:rsidRPr="00C22FD0" w:rsidRDefault="00E21451" w:rsidP="0040755A">
            <w:pPr>
              <w:spacing w:after="0"/>
              <w:rPr>
                <w:rFonts w:ascii="Times New Roman" w:hAnsi="Times New Roman" w:cs="Times New Roman"/>
                <w:sz w:val="20"/>
                <w:szCs w:val="20"/>
              </w:rPr>
            </w:pPr>
          </w:p>
        </w:tc>
        <w:tc>
          <w:tcPr>
            <w:tcW w:w="4536" w:type="dxa"/>
            <w:gridSpan w:val="2"/>
            <w:shd w:val="clear" w:color="auto" w:fill="auto"/>
          </w:tcPr>
          <w:p w14:paraId="03CA7F78" w14:textId="105253B4" w:rsidR="00E21451" w:rsidRPr="00C22FD0" w:rsidRDefault="00E21451" w:rsidP="0040755A">
            <w:pPr>
              <w:spacing w:after="0"/>
              <w:rPr>
                <w:rFonts w:ascii="Times New Roman" w:hAnsi="Times New Roman" w:cs="Times New Roman"/>
                <w:sz w:val="20"/>
                <w:szCs w:val="20"/>
                <w:rPrChange w:id="1168" w:author="Author">
                  <w:rPr>
                    <w:rFonts w:ascii="Times New Roman" w:hAnsi="Times New Roman" w:cs="Times New Roman"/>
                    <w:sz w:val="20"/>
                    <w:szCs w:val="20"/>
                    <w:highlight w:val="yellow"/>
                  </w:rPr>
                </w:rPrChange>
              </w:rPr>
            </w:pPr>
            <w:r w:rsidRPr="00C22FD0">
              <w:rPr>
                <w:rFonts w:ascii="Times New Roman" w:hAnsi="Times New Roman" w:cs="Times New Roman"/>
                <w:sz w:val="20"/>
                <w:szCs w:val="20"/>
              </w:rPr>
              <w:t xml:space="preserve">This is the value of participations deducted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 as part of the value reported in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R0230 – tier 1 restricted</w:t>
            </w:r>
          </w:p>
          <w:p w14:paraId="0A88BEAB" w14:textId="77777777" w:rsidR="00E21451" w:rsidRPr="00C22FD0" w:rsidRDefault="00E21451" w:rsidP="0040755A">
            <w:pPr>
              <w:spacing w:after="0" w:line="240" w:lineRule="auto"/>
              <w:jc w:val="both"/>
              <w:rPr>
                <w:rFonts w:ascii="Times New Roman" w:hAnsi="Times New Roman" w:cs="Times New Roman"/>
                <w:sz w:val="20"/>
                <w:szCs w:val="20"/>
              </w:rPr>
            </w:pPr>
          </w:p>
        </w:tc>
      </w:tr>
      <w:tr w:rsidR="00E21451" w:rsidRPr="00C22FD0" w14:paraId="5339C400" w14:textId="77777777" w:rsidTr="00251B1F">
        <w:trPr>
          <w:trHeight w:val="1020"/>
        </w:trPr>
        <w:tc>
          <w:tcPr>
            <w:tcW w:w="1843" w:type="dxa"/>
            <w:shd w:val="clear" w:color="auto" w:fill="auto"/>
          </w:tcPr>
          <w:p w14:paraId="2289A55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R0240/C0040</w:t>
            </w:r>
          </w:p>
          <w:p w14:paraId="15984170" w14:textId="77777777" w:rsidR="00E21451" w:rsidRPr="00C22FD0" w:rsidRDefault="00E21451" w:rsidP="0040755A">
            <w:pPr>
              <w:spacing w:after="0"/>
              <w:rPr>
                <w:rFonts w:ascii="Times New Roman" w:hAnsi="Times New Roman" w:cs="Times New Roman"/>
                <w:sz w:val="20"/>
                <w:szCs w:val="20"/>
              </w:rPr>
            </w:pPr>
          </w:p>
        </w:tc>
        <w:tc>
          <w:tcPr>
            <w:tcW w:w="2835" w:type="dxa"/>
            <w:shd w:val="clear" w:color="auto" w:fill="auto"/>
          </w:tcPr>
          <w:p w14:paraId="0D1328D4" w14:textId="4161D29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whereof deducted according to art 228 of the Directive 2009/138/EC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2 </w:t>
            </w:r>
          </w:p>
        </w:tc>
        <w:tc>
          <w:tcPr>
            <w:tcW w:w="4536" w:type="dxa"/>
            <w:gridSpan w:val="2"/>
            <w:shd w:val="clear" w:color="auto" w:fill="auto"/>
          </w:tcPr>
          <w:p w14:paraId="3311F6E7" w14:textId="27824BBE"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value of participations deducted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 as part of the value reported in </w:t>
            </w:r>
            <w:r w:rsidR="00473BE5" w:rsidRPr="00C22FD0">
              <w:rPr>
                <w:rFonts w:ascii="Times New Roman" w:hAnsi="Times New Roman" w:cs="Times New Roman"/>
                <w:sz w:val="20"/>
                <w:szCs w:val="20"/>
              </w:rPr>
              <w:t xml:space="preserve">row </w:t>
            </w:r>
            <w:r w:rsidRPr="00C22FD0">
              <w:rPr>
                <w:rFonts w:ascii="Times New Roman" w:hAnsi="Times New Roman" w:cs="Times New Roman"/>
                <w:sz w:val="20"/>
                <w:szCs w:val="20"/>
              </w:rPr>
              <w:t>R0230 – tier 2</w:t>
            </w:r>
          </w:p>
        </w:tc>
      </w:tr>
      <w:tr w:rsidR="00E21451" w:rsidRPr="00C22FD0" w14:paraId="7DE57DA0" w14:textId="77777777" w:rsidTr="00251B1F">
        <w:trPr>
          <w:trHeight w:val="1020"/>
        </w:trPr>
        <w:tc>
          <w:tcPr>
            <w:tcW w:w="1843" w:type="dxa"/>
            <w:shd w:val="clear" w:color="auto" w:fill="auto"/>
          </w:tcPr>
          <w:p w14:paraId="6A2103C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R0250/C0010</w:t>
            </w:r>
          </w:p>
        </w:tc>
        <w:tc>
          <w:tcPr>
            <w:tcW w:w="2835" w:type="dxa"/>
            <w:shd w:val="clear" w:color="auto" w:fill="auto"/>
          </w:tcPr>
          <w:p w14:paraId="0F9B941C" w14:textId="4CA08FFD"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Deductions for participations where there is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availability of information (Article 229) – total</w:t>
            </w:r>
          </w:p>
        </w:tc>
        <w:tc>
          <w:tcPr>
            <w:tcW w:w="4536" w:type="dxa"/>
            <w:gridSpan w:val="2"/>
            <w:shd w:val="clear" w:color="auto" w:fill="auto"/>
          </w:tcPr>
          <w:p w14:paraId="5E8DB855" w14:textId="46C0C031" w:rsidR="00E21451" w:rsidRPr="00C22FD0" w:rsidRDefault="00E21451" w:rsidP="00081CAA">
            <w:pPr>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This is the total deduction of the participations in related undertakings when the information necessary for calculating the group solvency is not available, 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229 of the Directive 2009/138/EC.</w:t>
            </w:r>
          </w:p>
        </w:tc>
      </w:tr>
      <w:tr w:rsidR="00E21451" w:rsidRPr="00C22FD0" w14:paraId="407D8F3D" w14:textId="77777777" w:rsidTr="00251B1F">
        <w:trPr>
          <w:trHeight w:val="1020"/>
        </w:trPr>
        <w:tc>
          <w:tcPr>
            <w:tcW w:w="1843" w:type="dxa"/>
            <w:shd w:val="clear" w:color="auto" w:fill="auto"/>
          </w:tcPr>
          <w:p w14:paraId="681160C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R0250/C0020</w:t>
            </w:r>
          </w:p>
        </w:tc>
        <w:tc>
          <w:tcPr>
            <w:tcW w:w="2835" w:type="dxa"/>
            <w:shd w:val="clear" w:color="auto" w:fill="auto"/>
          </w:tcPr>
          <w:p w14:paraId="7DBAA3A8" w14:textId="6B99E520"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Deductions for participations where there is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availability of information (Article 229) – tier 1 unrestricted </w:t>
            </w:r>
          </w:p>
        </w:tc>
        <w:tc>
          <w:tcPr>
            <w:tcW w:w="4536" w:type="dxa"/>
            <w:gridSpan w:val="2"/>
            <w:shd w:val="clear" w:color="auto" w:fill="auto"/>
          </w:tcPr>
          <w:p w14:paraId="7C255D69" w14:textId="09F7E7DA" w:rsidR="00E21451" w:rsidRPr="00C22FD0" w:rsidRDefault="00E21451" w:rsidP="00081CAA">
            <w:pPr>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This is the deduction of the participations in related undertakings when the information necessary for calculating the group solvency is not available, 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229 of the Directive 2009/138/EC – tier 1 unrestricted. </w:t>
            </w:r>
          </w:p>
        </w:tc>
      </w:tr>
      <w:tr w:rsidR="00E21451" w:rsidRPr="00C22FD0" w14:paraId="65505844" w14:textId="77777777" w:rsidTr="00251B1F">
        <w:trPr>
          <w:trHeight w:val="1020"/>
        </w:trPr>
        <w:tc>
          <w:tcPr>
            <w:tcW w:w="1843" w:type="dxa"/>
            <w:shd w:val="clear" w:color="auto" w:fill="auto"/>
          </w:tcPr>
          <w:p w14:paraId="2BECE80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R0250/C0030</w:t>
            </w:r>
          </w:p>
        </w:tc>
        <w:tc>
          <w:tcPr>
            <w:tcW w:w="2835" w:type="dxa"/>
            <w:shd w:val="clear" w:color="auto" w:fill="auto"/>
          </w:tcPr>
          <w:p w14:paraId="3A8D6E31" w14:textId="068646FA"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Deductions for participations where there is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availability of information (Article 229) – tier 1 restricted </w:t>
            </w:r>
          </w:p>
        </w:tc>
        <w:tc>
          <w:tcPr>
            <w:tcW w:w="4536" w:type="dxa"/>
            <w:gridSpan w:val="2"/>
            <w:shd w:val="clear" w:color="auto" w:fill="auto"/>
          </w:tcPr>
          <w:p w14:paraId="5EC922FE" w14:textId="685DA1CF" w:rsidR="00E21451" w:rsidRPr="00C22FD0" w:rsidRDefault="00E21451" w:rsidP="00081CAA">
            <w:pPr>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This is the deduction of the participations in related undertakings when the information necessary for calculating the group solvency is not available, 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229 of the Directive 2009/138/EC – tier 1 restricted. </w:t>
            </w:r>
          </w:p>
        </w:tc>
      </w:tr>
      <w:tr w:rsidR="00E21451" w:rsidRPr="00C22FD0" w14:paraId="6365E3A2" w14:textId="77777777" w:rsidTr="00251B1F">
        <w:trPr>
          <w:trHeight w:val="1020"/>
        </w:trPr>
        <w:tc>
          <w:tcPr>
            <w:tcW w:w="1843" w:type="dxa"/>
            <w:shd w:val="clear" w:color="auto" w:fill="auto"/>
          </w:tcPr>
          <w:p w14:paraId="56571B6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R0250/C0040</w:t>
            </w:r>
          </w:p>
        </w:tc>
        <w:tc>
          <w:tcPr>
            <w:tcW w:w="2835" w:type="dxa"/>
            <w:shd w:val="clear" w:color="auto" w:fill="auto"/>
          </w:tcPr>
          <w:p w14:paraId="66C3B53B" w14:textId="6B157CD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Deductions for participations where there is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availability of information (Article 229) – tier 2</w:t>
            </w:r>
          </w:p>
        </w:tc>
        <w:tc>
          <w:tcPr>
            <w:tcW w:w="4536" w:type="dxa"/>
            <w:gridSpan w:val="2"/>
            <w:shd w:val="clear" w:color="auto" w:fill="auto"/>
          </w:tcPr>
          <w:p w14:paraId="7D0C7EB5" w14:textId="3263C4A9"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rPr>
              <w:t>This is the deduction of the participations in related undertakings when the information necessary for calculating the group solvency is not available, 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229 of the Directive 2009/138/EC, Tier 2. </w:t>
            </w:r>
          </w:p>
        </w:tc>
      </w:tr>
      <w:tr w:rsidR="00E21451" w:rsidRPr="00C22FD0" w14:paraId="29B08A48" w14:textId="77777777" w:rsidTr="00251B1F">
        <w:trPr>
          <w:trHeight w:val="488"/>
        </w:trPr>
        <w:tc>
          <w:tcPr>
            <w:tcW w:w="1843" w:type="dxa"/>
            <w:shd w:val="clear" w:color="auto" w:fill="auto"/>
          </w:tcPr>
          <w:p w14:paraId="56DA9DA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R0250/C0050</w:t>
            </w:r>
          </w:p>
        </w:tc>
        <w:tc>
          <w:tcPr>
            <w:tcW w:w="2835" w:type="dxa"/>
            <w:shd w:val="clear" w:color="auto" w:fill="auto"/>
          </w:tcPr>
          <w:p w14:paraId="1BE028A1" w14:textId="387C5ED6"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Deductions for participations where there is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availability of information (Article 229) – tier 3</w:t>
            </w:r>
          </w:p>
        </w:tc>
        <w:tc>
          <w:tcPr>
            <w:tcW w:w="4536" w:type="dxa"/>
            <w:gridSpan w:val="2"/>
            <w:shd w:val="clear" w:color="auto" w:fill="auto"/>
          </w:tcPr>
          <w:p w14:paraId="01836B1B" w14:textId="164F109C"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rPr>
              <w:t>This is the deduction of the participations in related undertakings when the information necessary for calculating the group solvency is not available, 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229 of the Directive 2009/138/EC, Tier 3. </w:t>
            </w:r>
          </w:p>
        </w:tc>
      </w:tr>
      <w:tr w:rsidR="00E21451" w:rsidRPr="00C22FD0" w14:paraId="344E3600" w14:textId="77777777" w:rsidTr="00251B1F">
        <w:trPr>
          <w:trHeight w:val="1020"/>
        </w:trPr>
        <w:tc>
          <w:tcPr>
            <w:tcW w:w="1843" w:type="dxa"/>
            <w:shd w:val="clear" w:color="auto" w:fill="auto"/>
          </w:tcPr>
          <w:p w14:paraId="74B5AAB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R0260/C0010</w:t>
            </w:r>
          </w:p>
        </w:tc>
        <w:tc>
          <w:tcPr>
            <w:tcW w:w="2835" w:type="dxa"/>
            <w:shd w:val="clear" w:color="auto" w:fill="auto"/>
          </w:tcPr>
          <w:p w14:paraId="786353E2" w14:textId="494B5EE9" w:rsidR="00E21451" w:rsidRPr="00C22FD0" w:rsidRDefault="00E21451" w:rsidP="00950CB0">
            <w:pPr>
              <w:spacing w:after="0"/>
              <w:rPr>
                <w:rFonts w:ascii="Times New Roman" w:hAnsi="Times New Roman" w:cs="Times New Roman"/>
                <w:sz w:val="20"/>
                <w:szCs w:val="20"/>
              </w:rPr>
            </w:pPr>
            <w:r w:rsidRPr="00C22FD0">
              <w:rPr>
                <w:rFonts w:ascii="Times New Roman" w:hAnsi="Times New Roman" w:cs="Times New Roman"/>
                <w:sz w:val="20"/>
                <w:szCs w:val="20"/>
              </w:rPr>
              <w:t xml:space="preserve">Deduction for participations included via  </w:t>
            </w:r>
            <w:r w:rsidR="00950CB0" w:rsidRPr="00C22FD0">
              <w:rPr>
                <w:rFonts w:ascii="Times New Roman" w:hAnsi="Times New Roman" w:cs="Times New Roman"/>
                <w:sz w:val="20"/>
                <w:szCs w:val="20"/>
              </w:rPr>
              <w:t>deduction and aggregation ("</w:t>
            </w:r>
            <w:r w:rsidRPr="00C22FD0">
              <w:rPr>
                <w:rFonts w:ascii="Times New Roman" w:hAnsi="Times New Roman" w:cs="Times New Roman"/>
                <w:sz w:val="20"/>
                <w:szCs w:val="20"/>
              </w:rPr>
              <w:t>D&amp;A</w:t>
            </w:r>
            <w:r w:rsidR="00950CB0" w:rsidRPr="00C22FD0">
              <w:rPr>
                <w:rFonts w:ascii="Times New Roman" w:hAnsi="Times New Roman" w:cs="Times New Roman"/>
                <w:sz w:val="20"/>
                <w:szCs w:val="20"/>
              </w:rPr>
              <w:t>")</w:t>
            </w:r>
            <w:r w:rsidRPr="00C22FD0">
              <w:rPr>
                <w:rFonts w:ascii="Times New Roman" w:hAnsi="Times New Roman" w:cs="Times New Roman"/>
                <w:sz w:val="20"/>
                <w:szCs w:val="20"/>
              </w:rPr>
              <w:t xml:space="preserve"> when the combination of methods is used  – total</w:t>
            </w:r>
          </w:p>
        </w:tc>
        <w:tc>
          <w:tcPr>
            <w:tcW w:w="4536" w:type="dxa"/>
            <w:gridSpan w:val="2"/>
            <w:shd w:val="clear" w:color="auto" w:fill="auto"/>
          </w:tcPr>
          <w:p w14:paraId="1595F113"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total deduction of the participations in related undertakings included with the Deduction and Aggregation when the combination of methods is used. </w:t>
            </w:r>
          </w:p>
        </w:tc>
      </w:tr>
      <w:tr w:rsidR="00E21451" w:rsidRPr="00C22FD0" w14:paraId="18EE6CD9" w14:textId="77777777" w:rsidTr="00251B1F">
        <w:trPr>
          <w:trHeight w:val="1020"/>
        </w:trPr>
        <w:tc>
          <w:tcPr>
            <w:tcW w:w="1843" w:type="dxa"/>
            <w:shd w:val="clear" w:color="auto" w:fill="auto"/>
          </w:tcPr>
          <w:p w14:paraId="377A7E8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R0260/C0020</w:t>
            </w:r>
          </w:p>
        </w:tc>
        <w:tc>
          <w:tcPr>
            <w:tcW w:w="2835" w:type="dxa"/>
            <w:shd w:val="clear" w:color="auto" w:fill="auto"/>
          </w:tcPr>
          <w:p w14:paraId="7154194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Deduction for participations  included with  D&amp;A  when the combination of methods is used  – tier 1 unrestricted</w:t>
            </w:r>
          </w:p>
        </w:tc>
        <w:tc>
          <w:tcPr>
            <w:tcW w:w="4536" w:type="dxa"/>
            <w:gridSpan w:val="2"/>
            <w:shd w:val="clear" w:color="auto" w:fill="auto"/>
          </w:tcPr>
          <w:p w14:paraId="425A2FF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deduction of the participations in related undertakings included with the Deduction and Aggregation method when the combination of methods is used – tier 1 unrestricted. </w:t>
            </w:r>
          </w:p>
        </w:tc>
      </w:tr>
      <w:tr w:rsidR="00E21451" w:rsidRPr="00C22FD0" w14:paraId="24EA7933" w14:textId="77777777" w:rsidTr="00251B1F">
        <w:trPr>
          <w:trHeight w:val="1020"/>
        </w:trPr>
        <w:tc>
          <w:tcPr>
            <w:tcW w:w="1843" w:type="dxa"/>
            <w:shd w:val="clear" w:color="auto" w:fill="auto"/>
          </w:tcPr>
          <w:p w14:paraId="0DD2861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R0260/C0030</w:t>
            </w:r>
          </w:p>
        </w:tc>
        <w:tc>
          <w:tcPr>
            <w:tcW w:w="2835" w:type="dxa"/>
            <w:shd w:val="clear" w:color="auto" w:fill="auto"/>
          </w:tcPr>
          <w:p w14:paraId="606E0DB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Deduction for participations included with D&amp;A when the combination of methods is used  – tier 1 restricted </w:t>
            </w:r>
          </w:p>
        </w:tc>
        <w:tc>
          <w:tcPr>
            <w:tcW w:w="4536" w:type="dxa"/>
            <w:gridSpan w:val="2"/>
            <w:shd w:val="clear" w:color="auto" w:fill="auto"/>
          </w:tcPr>
          <w:p w14:paraId="791139FC"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deduction of the participations in related undertakings included with the Deduction and Aggregation when a combination of methods is used – tier 1 restricted. </w:t>
            </w:r>
          </w:p>
        </w:tc>
      </w:tr>
      <w:tr w:rsidR="00E21451" w:rsidRPr="00C22FD0" w14:paraId="3D677FDD" w14:textId="77777777" w:rsidTr="00251B1F">
        <w:trPr>
          <w:trHeight w:val="1020"/>
        </w:trPr>
        <w:tc>
          <w:tcPr>
            <w:tcW w:w="1843" w:type="dxa"/>
            <w:shd w:val="clear" w:color="auto" w:fill="auto"/>
          </w:tcPr>
          <w:p w14:paraId="52386EB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R0260/C0040</w:t>
            </w:r>
          </w:p>
        </w:tc>
        <w:tc>
          <w:tcPr>
            <w:tcW w:w="2835" w:type="dxa"/>
            <w:shd w:val="clear" w:color="auto" w:fill="auto"/>
          </w:tcPr>
          <w:p w14:paraId="59FC76D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Deduction for participations included with  D&amp;A  when the combination of methods is used – tier 2</w:t>
            </w:r>
          </w:p>
        </w:tc>
        <w:tc>
          <w:tcPr>
            <w:tcW w:w="4536" w:type="dxa"/>
            <w:gridSpan w:val="2"/>
            <w:shd w:val="clear" w:color="auto" w:fill="auto"/>
          </w:tcPr>
          <w:p w14:paraId="4567E27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deduction of the participations in related undertakings included with the Deduction and Aggregation method when the combination of methods is used – tier 2. </w:t>
            </w:r>
          </w:p>
        </w:tc>
      </w:tr>
      <w:tr w:rsidR="00E21451" w:rsidRPr="00C22FD0" w14:paraId="135FC4E3" w14:textId="77777777" w:rsidTr="00251B1F">
        <w:trPr>
          <w:trHeight w:val="1020"/>
        </w:trPr>
        <w:tc>
          <w:tcPr>
            <w:tcW w:w="1843" w:type="dxa"/>
            <w:shd w:val="clear" w:color="auto" w:fill="auto"/>
          </w:tcPr>
          <w:p w14:paraId="46A1279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R0260/C0050</w:t>
            </w:r>
          </w:p>
        </w:tc>
        <w:tc>
          <w:tcPr>
            <w:tcW w:w="2835" w:type="dxa"/>
            <w:shd w:val="clear" w:color="auto" w:fill="auto"/>
          </w:tcPr>
          <w:p w14:paraId="2F7796D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Deduction for participations included with D&amp;A when combination of methods is used  – tier 3</w:t>
            </w:r>
          </w:p>
        </w:tc>
        <w:tc>
          <w:tcPr>
            <w:tcW w:w="4536" w:type="dxa"/>
            <w:gridSpan w:val="2"/>
            <w:shd w:val="clear" w:color="auto" w:fill="auto"/>
          </w:tcPr>
          <w:p w14:paraId="19E222DA"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deduction of the participations in related undertakings included with the Deduction and Aggregation method when the combination of methods is used – tier 3. </w:t>
            </w:r>
          </w:p>
        </w:tc>
      </w:tr>
      <w:tr w:rsidR="00E21451" w:rsidRPr="00C22FD0" w14:paraId="38B06844" w14:textId="77777777" w:rsidTr="00251B1F">
        <w:trPr>
          <w:trHeight w:val="757"/>
        </w:trPr>
        <w:tc>
          <w:tcPr>
            <w:tcW w:w="1843" w:type="dxa"/>
            <w:shd w:val="clear" w:color="auto" w:fill="auto"/>
          </w:tcPr>
          <w:p w14:paraId="5C10FB1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R0270/C0010</w:t>
            </w:r>
          </w:p>
        </w:tc>
        <w:tc>
          <w:tcPr>
            <w:tcW w:w="2835" w:type="dxa"/>
            <w:shd w:val="clear" w:color="auto" w:fill="auto"/>
          </w:tcPr>
          <w:p w14:paraId="127CF41A" w14:textId="723CF47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of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own fund items – total</w:t>
            </w:r>
          </w:p>
        </w:tc>
        <w:tc>
          <w:tcPr>
            <w:tcW w:w="4536" w:type="dxa"/>
            <w:gridSpan w:val="2"/>
            <w:shd w:val="clear" w:color="auto" w:fill="auto"/>
          </w:tcPr>
          <w:p w14:paraId="5EAD4802" w14:textId="5A63E8D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available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w:t>
            </w:r>
          </w:p>
        </w:tc>
      </w:tr>
      <w:tr w:rsidR="00E21451" w:rsidRPr="00C22FD0" w14:paraId="6C0159A4" w14:textId="77777777" w:rsidTr="00251B1F">
        <w:trPr>
          <w:trHeight w:val="710"/>
        </w:trPr>
        <w:tc>
          <w:tcPr>
            <w:tcW w:w="1843" w:type="dxa"/>
            <w:shd w:val="clear" w:color="auto" w:fill="auto"/>
          </w:tcPr>
          <w:p w14:paraId="629CD5F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R0270/C0020</w:t>
            </w:r>
          </w:p>
        </w:tc>
        <w:tc>
          <w:tcPr>
            <w:tcW w:w="2835" w:type="dxa"/>
            <w:shd w:val="clear" w:color="auto" w:fill="auto"/>
          </w:tcPr>
          <w:p w14:paraId="35CA2A38" w14:textId="45E9AC8C"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of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own fund items – tier 1 unrestricted</w:t>
            </w:r>
          </w:p>
        </w:tc>
        <w:tc>
          <w:tcPr>
            <w:tcW w:w="4536" w:type="dxa"/>
            <w:gridSpan w:val="2"/>
            <w:shd w:val="clear" w:color="auto" w:fill="auto"/>
          </w:tcPr>
          <w:p w14:paraId="27C281FC" w14:textId="36300DCA"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available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in Tier 1 unrestricted items. </w:t>
            </w:r>
          </w:p>
        </w:tc>
      </w:tr>
      <w:tr w:rsidR="00E21451" w:rsidRPr="00C22FD0" w14:paraId="495DD429" w14:textId="77777777" w:rsidTr="00251B1F">
        <w:trPr>
          <w:trHeight w:val="657"/>
        </w:trPr>
        <w:tc>
          <w:tcPr>
            <w:tcW w:w="1843" w:type="dxa"/>
            <w:shd w:val="clear" w:color="auto" w:fill="auto"/>
          </w:tcPr>
          <w:p w14:paraId="0AD8D22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R0270/C0030</w:t>
            </w:r>
          </w:p>
        </w:tc>
        <w:tc>
          <w:tcPr>
            <w:tcW w:w="2835" w:type="dxa"/>
            <w:shd w:val="clear" w:color="auto" w:fill="auto"/>
          </w:tcPr>
          <w:p w14:paraId="3B02F976" w14:textId="6C8DD1A0"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of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own fund items – tier 1 restricted</w:t>
            </w:r>
          </w:p>
        </w:tc>
        <w:tc>
          <w:tcPr>
            <w:tcW w:w="4536" w:type="dxa"/>
            <w:gridSpan w:val="2"/>
            <w:shd w:val="clear" w:color="auto" w:fill="auto"/>
          </w:tcPr>
          <w:p w14:paraId="7C28EECB" w14:textId="17AFDFC3"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available own fund items – tier 1 restricted items. </w:t>
            </w:r>
          </w:p>
        </w:tc>
      </w:tr>
      <w:tr w:rsidR="00E21451" w:rsidRPr="00C22FD0" w14:paraId="0B740F65" w14:textId="77777777" w:rsidTr="00251B1F">
        <w:trPr>
          <w:trHeight w:val="708"/>
        </w:trPr>
        <w:tc>
          <w:tcPr>
            <w:tcW w:w="1843" w:type="dxa"/>
            <w:shd w:val="clear" w:color="auto" w:fill="auto"/>
          </w:tcPr>
          <w:p w14:paraId="2FA110D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R0270/C0040</w:t>
            </w:r>
          </w:p>
        </w:tc>
        <w:tc>
          <w:tcPr>
            <w:tcW w:w="2835" w:type="dxa"/>
            <w:shd w:val="clear" w:color="auto" w:fill="auto"/>
          </w:tcPr>
          <w:p w14:paraId="510F1FA8" w14:textId="51280040"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of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own fund items – tier 2</w:t>
            </w:r>
          </w:p>
        </w:tc>
        <w:tc>
          <w:tcPr>
            <w:tcW w:w="4536" w:type="dxa"/>
            <w:gridSpan w:val="2"/>
            <w:shd w:val="clear" w:color="auto" w:fill="auto"/>
          </w:tcPr>
          <w:p w14:paraId="4C3E41ED" w14:textId="069E6AE0"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own fund items – tier 2.</w:t>
            </w:r>
          </w:p>
        </w:tc>
      </w:tr>
      <w:tr w:rsidR="00E21451" w:rsidRPr="00C22FD0" w14:paraId="0B806873" w14:textId="77777777" w:rsidTr="00251B1F">
        <w:trPr>
          <w:trHeight w:val="691"/>
        </w:trPr>
        <w:tc>
          <w:tcPr>
            <w:tcW w:w="1843" w:type="dxa"/>
            <w:shd w:val="clear" w:color="auto" w:fill="auto"/>
          </w:tcPr>
          <w:p w14:paraId="7E7F578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R0270/C0050</w:t>
            </w:r>
          </w:p>
        </w:tc>
        <w:tc>
          <w:tcPr>
            <w:tcW w:w="2835" w:type="dxa"/>
            <w:shd w:val="clear" w:color="auto" w:fill="auto"/>
          </w:tcPr>
          <w:p w14:paraId="764EAF76" w14:textId="0676BBC4"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of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own fund items – tier 3</w:t>
            </w:r>
          </w:p>
        </w:tc>
        <w:tc>
          <w:tcPr>
            <w:tcW w:w="4536" w:type="dxa"/>
            <w:gridSpan w:val="2"/>
            <w:shd w:val="clear" w:color="auto" w:fill="auto"/>
          </w:tcPr>
          <w:p w14:paraId="43AE29A5" w14:textId="140DFE03"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own fund items – tier 3.</w:t>
            </w:r>
          </w:p>
        </w:tc>
      </w:tr>
      <w:tr w:rsidR="00E21451" w:rsidRPr="00C22FD0" w14:paraId="4CD7FB8A" w14:textId="77777777" w:rsidTr="00251B1F">
        <w:trPr>
          <w:trHeight w:val="701"/>
        </w:trPr>
        <w:tc>
          <w:tcPr>
            <w:tcW w:w="1843" w:type="dxa"/>
            <w:shd w:val="clear" w:color="auto" w:fill="auto"/>
          </w:tcPr>
          <w:p w14:paraId="5833BE8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R0280/C0010</w:t>
            </w:r>
          </w:p>
        </w:tc>
        <w:tc>
          <w:tcPr>
            <w:tcW w:w="2835" w:type="dxa"/>
            <w:shd w:val="clear" w:color="auto" w:fill="auto"/>
          </w:tcPr>
          <w:p w14:paraId="5420DDB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deductions – total</w:t>
            </w:r>
          </w:p>
        </w:tc>
        <w:tc>
          <w:tcPr>
            <w:tcW w:w="4536" w:type="dxa"/>
            <w:gridSpan w:val="2"/>
            <w:shd w:val="clear" w:color="auto" w:fill="auto"/>
          </w:tcPr>
          <w:p w14:paraId="0BE78B4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amount of deductions not included in the reconciliation reserves.</w:t>
            </w:r>
          </w:p>
        </w:tc>
      </w:tr>
      <w:tr w:rsidR="00E21451" w:rsidRPr="00C22FD0" w14:paraId="062BCA48" w14:textId="77777777" w:rsidTr="00251B1F">
        <w:trPr>
          <w:trHeight w:val="861"/>
        </w:trPr>
        <w:tc>
          <w:tcPr>
            <w:tcW w:w="1843" w:type="dxa"/>
            <w:shd w:val="clear" w:color="auto" w:fill="auto"/>
          </w:tcPr>
          <w:p w14:paraId="14D9AC8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R0280/C0020</w:t>
            </w:r>
          </w:p>
        </w:tc>
        <w:tc>
          <w:tcPr>
            <w:tcW w:w="2835" w:type="dxa"/>
            <w:shd w:val="clear" w:color="auto" w:fill="auto"/>
          </w:tcPr>
          <w:p w14:paraId="7DBDB21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deductions – tier 1 unrestricted</w:t>
            </w:r>
          </w:p>
        </w:tc>
        <w:tc>
          <w:tcPr>
            <w:tcW w:w="4536" w:type="dxa"/>
            <w:gridSpan w:val="2"/>
            <w:shd w:val="clear" w:color="auto" w:fill="auto"/>
          </w:tcPr>
          <w:p w14:paraId="71668C9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deductions from tier 1 unrestricted not included in the reconciliation reserves.</w:t>
            </w:r>
          </w:p>
        </w:tc>
      </w:tr>
      <w:tr w:rsidR="00E21451" w:rsidRPr="00C22FD0" w14:paraId="4D1A007E" w14:textId="77777777" w:rsidTr="00251B1F">
        <w:trPr>
          <w:trHeight w:val="771"/>
        </w:trPr>
        <w:tc>
          <w:tcPr>
            <w:tcW w:w="1843" w:type="dxa"/>
            <w:shd w:val="clear" w:color="auto" w:fill="auto"/>
          </w:tcPr>
          <w:p w14:paraId="58FBEEC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R0280/C0030</w:t>
            </w:r>
          </w:p>
        </w:tc>
        <w:tc>
          <w:tcPr>
            <w:tcW w:w="2835" w:type="dxa"/>
            <w:shd w:val="clear" w:color="auto" w:fill="auto"/>
          </w:tcPr>
          <w:p w14:paraId="5403C16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deductions – tier 1 restricted</w:t>
            </w:r>
          </w:p>
        </w:tc>
        <w:tc>
          <w:tcPr>
            <w:tcW w:w="4536" w:type="dxa"/>
            <w:gridSpan w:val="2"/>
            <w:shd w:val="clear" w:color="auto" w:fill="auto"/>
          </w:tcPr>
          <w:p w14:paraId="2F1F4AF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deductions from tier 1 restricted not included in the reconciliation reserves. </w:t>
            </w:r>
          </w:p>
          <w:p w14:paraId="5E8C72B9" w14:textId="77777777" w:rsidR="00E21451" w:rsidRPr="00C22FD0" w:rsidRDefault="00E21451" w:rsidP="0040755A">
            <w:pPr>
              <w:spacing w:after="0"/>
              <w:rPr>
                <w:rFonts w:ascii="Times New Roman" w:hAnsi="Times New Roman" w:cs="Times New Roman"/>
                <w:sz w:val="20"/>
                <w:szCs w:val="20"/>
              </w:rPr>
            </w:pPr>
          </w:p>
        </w:tc>
      </w:tr>
      <w:tr w:rsidR="00E21451" w:rsidRPr="00C22FD0" w14:paraId="7FC54C56" w14:textId="77777777" w:rsidTr="00251B1F">
        <w:trPr>
          <w:trHeight w:val="669"/>
        </w:trPr>
        <w:tc>
          <w:tcPr>
            <w:tcW w:w="1843" w:type="dxa"/>
            <w:shd w:val="clear" w:color="auto" w:fill="auto"/>
          </w:tcPr>
          <w:p w14:paraId="7991C11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R0280/C0040</w:t>
            </w:r>
          </w:p>
        </w:tc>
        <w:tc>
          <w:tcPr>
            <w:tcW w:w="2835" w:type="dxa"/>
            <w:shd w:val="clear" w:color="auto" w:fill="auto"/>
          </w:tcPr>
          <w:p w14:paraId="67A91E4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deductions – tier 2</w:t>
            </w:r>
          </w:p>
        </w:tc>
        <w:tc>
          <w:tcPr>
            <w:tcW w:w="4536" w:type="dxa"/>
            <w:gridSpan w:val="2"/>
            <w:shd w:val="clear" w:color="auto" w:fill="auto"/>
          </w:tcPr>
          <w:p w14:paraId="5DFAF63C"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deductions from tier 2 not included in the reconciliation reserves. </w:t>
            </w:r>
          </w:p>
        </w:tc>
      </w:tr>
      <w:tr w:rsidR="00E21451" w:rsidRPr="00C22FD0" w14:paraId="5D6F0078" w14:textId="77777777" w:rsidTr="00251B1F">
        <w:trPr>
          <w:trHeight w:val="708"/>
        </w:trPr>
        <w:tc>
          <w:tcPr>
            <w:tcW w:w="1843" w:type="dxa"/>
            <w:shd w:val="clear" w:color="auto" w:fill="auto"/>
          </w:tcPr>
          <w:p w14:paraId="4F0E78B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R0280/C0050</w:t>
            </w:r>
          </w:p>
        </w:tc>
        <w:tc>
          <w:tcPr>
            <w:tcW w:w="2835" w:type="dxa"/>
            <w:shd w:val="clear" w:color="auto" w:fill="auto"/>
          </w:tcPr>
          <w:p w14:paraId="793955C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deductions – tier 3</w:t>
            </w:r>
          </w:p>
        </w:tc>
        <w:tc>
          <w:tcPr>
            <w:tcW w:w="4536" w:type="dxa"/>
            <w:gridSpan w:val="2"/>
            <w:shd w:val="clear" w:color="auto" w:fill="auto"/>
          </w:tcPr>
          <w:p w14:paraId="279D6D18"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deductions from tier 3 not included in the reconciliation reserves. </w:t>
            </w:r>
          </w:p>
        </w:tc>
      </w:tr>
      <w:tr w:rsidR="00E21451" w:rsidRPr="00C22FD0" w14:paraId="5788FB55" w14:textId="77777777" w:rsidTr="00251B1F">
        <w:trPr>
          <w:gridAfter w:val="1"/>
          <w:wAfter w:w="7" w:type="dxa"/>
          <w:trHeight w:val="414"/>
        </w:trPr>
        <w:tc>
          <w:tcPr>
            <w:tcW w:w="9207" w:type="dxa"/>
            <w:gridSpan w:val="3"/>
            <w:shd w:val="clear" w:color="auto" w:fill="auto"/>
          </w:tcPr>
          <w:p w14:paraId="0671D1C4"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Total basic own funds after deductions</w:t>
            </w:r>
          </w:p>
        </w:tc>
      </w:tr>
      <w:tr w:rsidR="00E21451" w:rsidRPr="00C22FD0" w14:paraId="525B425A" w14:textId="77777777" w:rsidTr="00251B1F">
        <w:trPr>
          <w:gridAfter w:val="1"/>
          <w:wAfter w:w="7" w:type="dxa"/>
          <w:trHeight w:val="346"/>
        </w:trPr>
        <w:tc>
          <w:tcPr>
            <w:tcW w:w="1843" w:type="dxa"/>
            <w:shd w:val="clear" w:color="auto" w:fill="auto"/>
          </w:tcPr>
          <w:p w14:paraId="3D1ECF6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R0290/C0010</w:t>
            </w:r>
          </w:p>
        </w:tc>
        <w:tc>
          <w:tcPr>
            <w:tcW w:w="2835" w:type="dxa"/>
            <w:shd w:val="clear" w:color="auto" w:fill="auto"/>
            <w:hideMark/>
          </w:tcPr>
          <w:p w14:paraId="6206C4D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basic own funds after </w:t>
            </w:r>
            <w:r w:rsidRPr="00C22FD0">
              <w:rPr>
                <w:rFonts w:ascii="Times New Roman" w:hAnsi="Times New Roman" w:cs="Times New Roman"/>
                <w:sz w:val="20"/>
                <w:szCs w:val="20"/>
              </w:rPr>
              <w:lastRenderedPageBreak/>
              <w:t xml:space="preserve">deductions </w:t>
            </w:r>
          </w:p>
        </w:tc>
        <w:tc>
          <w:tcPr>
            <w:tcW w:w="4529" w:type="dxa"/>
            <w:shd w:val="clear" w:color="auto" w:fill="auto"/>
            <w:hideMark/>
          </w:tcPr>
          <w:p w14:paraId="38B9FE3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lastRenderedPageBreak/>
              <w:t xml:space="preserve">This is the total amount of basic own fund items after </w:t>
            </w:r>
            <w:r w:rsidRPr="00C22FD0">
              <w:rPr>
                <w:rFonts w:ascii="Times New Roman" w:hAnsi="Times New Roman" w:cs="Times New Roman"/>
                <w:sz w:val="20"/>
                <w:szCs w:val="20"/>
              </w:rPr>
              <w:lastRenderedPageBreak/>
              <w:t xml:space="preserve">deductions. </w:t>
            </w:r>
          </w:p>
        </w:tc>
      </w:tr>
      <w:tr w:rsidR="00E21451" w:rsidRPr="00C22FD0" w14:paraId="03605095" w14:textId="77777777" w:rsidTr="00251B1F">
        <w:trPr>
          <w:gridAfter w:val="1"/>
          <w:wAfter w:w="7" w:type="dxa"/>
          <w:trHeight w:val="881"/>
        </w:trPr>
        <w:tc>
          <w:tcPr>
            <w:tcW w:w="1843" w:type="dxa"/>
            <w:hideMark/>
          </w:tcPr>
          <w:p w14:paraId="120D488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R0290/C0020</w:t>
            </w:r>
          </w:p>
        </w:tc>
        <w:tc>
          <w:tcPr>
            <w:tcW w:w="2835" w:type="dxa"/>
            <w:hideMark/>
          </w:tcPr>
          <w:p w14:paraId="22A3D74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basic own funds after deductions  – tier 1 unrestricted </w:t>
            </w:r>
          </w:p>
        </w:tc>
        <w:tc>
          <w:tcPr>
            <w:tcW w:w="4529" w:type="dxa"/>
            <w:hideMark/>
          </w:tcPr>
          <w:p w14:paraId="0286AB2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basic own fund items after deductions that meet the criteria for Tier 1 unrestricted items. </w:t>
            </w:r>
          </w:p>
        </w:tc>
      </w:tr>
      <w:tr w:rsidR="00E21451" w:rsidRPr="00C22FD0" w14:paraId="7E60D4B5" w14:textId="77777777" w:rsidTr="00251B1F">
        <w:trPr>
          <w:gridAfter w:val="1"/>
          <w:wAfter w:w="7" w:type="dxa"/>
          <w:trHeight w:val="862"/>
        </w:trPr>
        <w:tc>
          <w:tcPr>
            <w:tcW w:w="1843" w:type="dxa"/>
            <w:hideMark/>
          </w:tcPr>
          <w:p w14:paraId="2100291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R0290/C0030</w:t>
            </w:r>
          </w:p>
        </w:tc>
        <w:tc>
          <w:tcPr>
            <w:tcW w:w="2835" w:type="dxa"/>
            <w:hideMark/>
          </w:tcPr>
          <w:p w14:paraId="1E343FD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basic own funds after deductions – tier 1 restricted </w:t>
            </w:r>
          </w:p>
        </w:tc>
        <w:tc>
          <w:tcPr>
            <w:tcW w:w="4529" w:type="dxa"/>
            <w:hideMark/>
          </w:tcPr>
          <w:p w14:paraId="55822F63" w14:textId="6609C42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basic own fund items after </w:t>
            </w:r>
            <w:r w:rsidR="00FF0A2B" w:rsidRPr="00C22FD0">
              <w:rPr>
                <w:rFonts w:ascii="Times New Roman" w:hAnsi="Times New Roman" w:cs="Times New Roman"/>
                <w:sz w:val="20"/>
                <w:szCs w:val="20"/>
              </w:rPr>
              <w:t>deductions</w:t>
            </w:r>
            <w:r w:rsidRPr="00C22FD0">
              <w:rPr>
                <w:rFonts w:ascii="Times New Roman" w:hAnsi="Times New Roman" w:cs="Times New Roman"/>
                <w:sz w:val="20"/>
                <w:szCs w:val="20"/>
              </w:rPr>
              <w:t xml:space="preserve"> that meet the criteria for Tier 1 restricted items.</w:t>
            </w:r>
          </w:p>
        </w:tc>
      </w:tr>
      <w:tr w:rsidR="00E21451" w:rsidRPr="00C22FD0" w14:paraId="6AE3B5F5" w14:textId="77777777" w:rsidTr="00251B1F">
        <w:trPr>
          <w:gridAfter w:val="1"/>
          <w:wAfter w:w="7" w:type="dxa"/>
          <w:trHeight w:val="673"/>
        </w:trPr>
        <w:tc>
          <w:tcPr>
            <w:tcW w:w="1843" w:type="dxa"/>
            <w:tcBorders>
              <w:bottom w:val="single" w:sz="4" w:space="0" w:color="auto"/>
            </w:tcBorders>
            <w:hideMark/>
          </w:tcPr>
          <w:p w14:paraId="63CD2B9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R0290/C0040</w:t>
            </w:r>
          </w:p>
        </w:tc>
        <w:tc>
          <w:tcPr>
            <w:tcW w:w="2835" w:type="dxa"/>
            <w:tcBorders>
              <w:bottom w:val="single" w:sz="4" w:space="0" w:color="auto"/>
            </w:tcBorders>
            <w:hideMark/>
          </w:tcPr>
          <w:p w14:paraId="510E728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14:paraId="324DB9F5" w14:textId="1FB7D5B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basic own fund items after </w:t>
            </w:r>
            <w:r w:rsidR="00FF0A2B" w:rsidRPr="00C22FD0">
              <w:rPr>
                <w:rFonts w:ascii="Times New Roman" w:hAnsi="Times New Roman" w:cs="Times New Roman"/>
                <w:sz w:val="20"/>
                <w:szCs w:val="20"/>
              </w:rPr>
              <w:t>deductions</w:t>
            </w:r>
            <w:r w:rsidRPr="00C22FD0">
              <w:rPr>
                <w:rFonts w:ascii="Times New Roman" w:hAnsi="Times New Roman" w:cs="Times New Roman"/>
                <w:sz w:val="20"/>
                <w:szCs w:val="20"/>
              </w:rPr>
              <w:t xml:space="preserve"> that meet the criteria for Tier 2. </w:t>
            </w:r>
          </w:p>
        </w:tc>
      </w:tr>
      <w:tr w:rsidR="00E21451" w:rsidRPr="00C22FD0" w14:paraId="72B061D0" w14:textId="77777777" w:rsidTr="00251B1F">
        <w:trPr>
          <w:gridAfter w:val="1"/>
          <w:wAfter w:w="7" w:type="dxa"/>
          <w:trHeight w:val="657"/>
        </w:trPr>
        <w:tc>
          <w:tcPr>
            <w:tcW w:w="1843" w:type="dxa"/>
            <w:tcBorders>
              <w:bottom w:val="single" w:sz="4" w:space="0" w:color="auto"/>
            </w:tcBorders>
            <w:hideMark/>
          </w:tcPr>
          <w:p w14:paraId="3CC85C8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R0290/C0050</w:t>
            </w:r>
          </w:p>
        </w:tc>
        <w:tc>
          <w:tcPr>
            <w:tcW w:w="2835" w:type="dxa"/>
            <w:tcBorders>
              <w:bottom w:val="single" w:sz="4" w:space="0" w:color="auto"/>
            </w:tcBorders>
            <w:hideMark/>
          </w:tcPr>
          <w:p w14:paraId="6D93AAA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14:paraId="55066DD5" w14:textId="6A8E2EA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basic own fund items after </w:t>
            </w:r>
            <w:r w:rsidR="00FF0A2B" w:rsidRPr="00C22FD0">
              <w:rPr>
                <w:rFonts w:ascii="Times New Roman" w:hAnsi="Times New Roman" w:cs="Times New Roman"/>
                <w:sz w:val="20"/>
                <w:szCs w:val="20"/>
              </w:rPr>
              <w:t>deductions</w:t>
            </w:r>
            <w:r w:rsidRPr="00C22FD0">
              <w:rPr>
                <w:rFonts w:ascii="Times New Roman" w:hAnsi="Times New Roman" w:cs="Times New Roman"/>
                <w:sz w:val="20"/>
                <w:szCs w:val="20"/>
              </w:rPr>
              <w:t xml:space="preserve"> that meet the criteria for Tier 3.</w:t>
            </w:r>
          </w:p>
        </w:tc>
      </w:tr>
      <w:tr w:rsidR="00E21451" w:rsidRPr="00C22FD0" w14:paraId="28D9B999" w14:textId="77777777" w:rsidTr="00251B1F">
        <w:trPr>
          <w:gridAfter w:val="1"/>
          <w:wAfter w:w="7" w:type="dxa"/>
          <w:trHeight w:val="457"/>
        </w:trPr>
        <w:tc>
          <w:tcPr>
            <w:tcW w:w="9207" w:type="dxa"/>
            <w:gridSpan w:val="3"/>
            <w:tcBorders>
              <w:top w:val="single" w:sz="4" w:space="0" w:color="auto"/>
              <w:left w:val="nil"/>
              <w:bottom w:val="single" w:sz="4" w:space="0" w:color="auto"/>
              <w:right w:val="nil"/>
            </w:tcBorders>
            <w:vAlign w:val="center"/>
            <w:hideMark/>
          </w:tcPr>
          <w:p w14:paraId="73A555CE" w14:textId="77777777" w:rsidR="00E21451" w:rsidRPr="00C22FD0" w:rsidRDefault="00E21451" w:rsidP="0040755A">
            <w:pPr>
              <w:spacing w:before="120" w:after="120"/>
              <w:rPr>
                <w:rFonts w:ascii="Times New Roman" w:hAnsi="Times New Roman" w:cs="Times New Roman"/>
                <w:sz w:val="20"/>
                <w:szCs w:val="20"/>
              </w:rPr>
            </w:pPr>
            <w:r w:rsidRPr="00C22FD0">
              <w:rPr>
                <w:rFonts w:ascii="Times New Roman" w:hAnsi="Times New Roman" w:cs="Times New Roman"/>
                <w:b/>
                <w:bCs/>
                <w:sz w:val="20"/>
                <w:szCs w:val="20"/>
              </w:rPr>
              <w:t>Ancillary own funds</w:t>
            </w:r>
          </w:p>
        </w:tc>
      </w:tr>
      <w:tr w:rsidR="00E21451" w:rsidRPr="00C22FD0" w14:paraId="55E21354" w14:textId="77777777" w:rsidTr="00251B1F">
        <w:trPr>
          <w:gridAfter w:val="1"/>
          <w:wAfter w:w="7" w:type="dxa"/>
          <w:trHeight w:val="1020"/>
        </w:trPr>
        <w:tc>
          <w:tcPr>
            <w:tcW w:w="1843" w:type="dxa"/>
            <w:tcBorders>
              <w:top w:val="single" w:sz="4" w:space="0" w:color="auto"/>
            </w:tcBorders>
            <w:hideMark/>
          </w:tcPr>
          <w:p w14:paraId="43B1DC8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R0300/C0010</w:t>
            </w:r>
          </w:p>
        </w:tc>
        <w:tc>
          <w:tcPr>
            <w:tcW w:w="2835" w:type="dxa"/>
            <w:tcBorders>
              <w:top w:val="single" w:sz="4" w:space="0" w:color="auto"/>
            </w:tcBorders>
            <w:hideMark/>
          </w:tcPr>
          <w:p w14:paraId="1965040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Unpaid and uncalled ordinary share capital callable on demand – total</w:t>
            </w:r>
          </w:p>
        </w:tc>
        <w:tc>
          <w:tcPr>
            <w:tcW w:w="4529" w:type="dxa"/>
            <w:tcBorders>
              <w:top w:val="single" w:sz="4" w:space="0" w:color="auto"/>
            </w:tcBorders>
            <w:hideMark/>
          </w:tcPr>
          <w:p w14:paraId="5357443F"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total amount of issued ordinary share capital that has not been called up or paid up but that is callable on demand. </w:t>
            </w:r>
          </w:p>
        </w:tc>
      </w:tr>
      <w:tr w:rsidR="00E21451" w:rsidRPr="00C22FD0" w14:paraId="6E597505" w14:textId="77777777" w:rsidTr="00251B1F">
        <w:trPr>
          <w:gridAfter w:val="1"/>
          <w:wAfter w:w="7" w:type="dxa"/>
          <w:trHeight w:val="1020"/>
        </w:trPr>
        <w:tc>
          <w:tcPr>
            <w:tcW w:w="1843" w:type="dxa"/>
            <w:hideMark/>
          </w:tcPr>
          <w:p w14:paraId="5D0C73A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R0300/C0040</w:t>
            </w:r>
          </w:p>
        </w:tc>
        <w:tc>
          <w:tcPr>
            <w:tcW w:w="2835" w:type="dxa"/>
            <w:hideMark/>
          </w:tcPr>
          <w:p w14:paraId="41BE9ED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Unpaid and uncalled ordinary share capital callable on demand – tier 2</w:t>
            </w:r>
          </w:p>
        </w:tc>
        <w:tc>
          <w:tcPr>
            <w:tcW w:w="4529" w:type="dxa"/>
            <w:hideMark/>
          </w:tcPr>
          <w:p w14:paraId="48E0ACFE" w14:textId="51BCBF1F" w:rsidR="00E21451" w:rsidRPr="00C22FD0" w:rsidRDefault="00E21451" w:rsidP="00C04AF9">
            <w:pPr>
              <w:rPr>
                <w:rFonts w:ascii="Times New Roman" w:hAnsi="Times New Roman" w:cs="Times New Roman"/>
                <w:sz w:val="20"/>
                <w:szCs w:val="20"/>
              </w:rPr>
            </w:pPr>
            <w:r w:rsidRPr="00C22FD0">
              <w:rPr>
                <w:rFonts w:ascii="Times New Roman" w:hAnsi="Times New Roman" w:cs="Times New Roman"/>
                <w:sz w:val="20"/>
                <w:szCs w:val="20"/>
              </w:rPr>
              <w:t>This is the amount of issued ordinary share capital that has not been called up or paid up but that is callable on demand that meet</w:t>
            </w:r>
            <w:r w:rsidR="00A96651" w:rsidRPr="00C22FD0">
              <w:rPr>
                <w:rFonts w:ascii="Times New Roman" w:hAnsi="Times New Roman" w:cs="Times New Roman"/>
                <w:sz w:val="20"/>
                <w:szCs w:val="20"/>
              </w:rPr>
              <w:t>s</w:t>
            </w:r>
            <w:r w:rsidRPr="00C22FD0">
              <w:rPr>
                <w:rFonts w:ascii="Times New Roman" w:hAnsi="Times New Roman" w:cs="Times New Roman"/>
                <w:sz w:val="20"/>
                <w:szCs w:val="20"/>
              </w:rPr>
              <w:t xml:space="preserve"> the criteria for Tier 2.</w:t>
            </w:r>
          </w:p>
        </w:tc>
      </w:tr>
      <w:tr w:rsidR="00E21451" w:rsidRPr="00C22FD0" w14:paraId="4ED70BA4" w14:textId="77777777" w:rsidTr="00251B1F">
        <w:trPr>
          <w:gridAfter w:val="1"/>
          <w:wAfter w:w="7" w:type="dxa"/>
          <w:trHeight w:val="1515"/>
        </w:trPr>
        <w:tc>
          <w:tcPr>
            <w:tcW w:w="1843" w:type="dxa"/>
            <w:hideMark/>
          </w:tcPr>
          <w:p w14:paraId="78EB3E7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R0310/C0010</w:t>
            </w:r>
          </w:p>
        </w:tc>
        <w:tc>
          <w:tcPr>
            <w:tcW w:w="2835" w:type="dxa"/>
            <w:hideMark/>
          </w:tcPr>
          <w:p w14:paraId="73C872F5" w14:textId="77690FD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Unpaid and uncalled initial funds, members' contributions or the equivalent basic own fund item for mutual and mutual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type undertakings, callable on demand</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total</w:t>
            </w:r>
          </w:p>
        </w:tc>
        <w:tc>
          <w:tcPr>
            <w:tcW w:w="4529" w:type="dxa"/>
            <w:hideMark/>
          </w:tcPr>
          <w:p w14:paraId="6BEF1A76" w14:textId="1491DA1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total amount of initial funds, members' contributions or the equivalent basic own fund item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type undertakings that has not been called up or paid up but that is callable on demand. </w:t>
            </w:r>
          </w:p>
        </w:tc>
      </w:tr>
      <w:tr w:rsidR="00E21451" w:rsidRPr="00C22FD0" w14:paraId="03204111" w14:textId="77777777" w:rsidTr="00251B1F">
        <w:trPr>
          <w:gridAfter w:val="1"/>
          <w:wAfter w:w="7" w:type="dxa"/>
          <w:trHeight w:val="1710"/>
        </w:trPr>
        <w:tc>
          <w:tcPr>
            <w:tcW w:w="1843" w:type="dxa"/>
            <w:hideMark/>
          </w:tcPr>
          <w:p w14:paraId="2AE6664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R0310/C0040</w:t>
            </w:r>
          </w:p>
        </w:tc>
        <w:tc>
          <w:tcPr>
            <w:tcW w:w="2835" w:type="dxa"/>
            <w:hideMark/>
          </w:tcPr>
          <w:p w14:paraId="63EE6125" w14:textId="3A6776B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Unpaid and uncalled initial funds, members' contributions or the equivalent basic own fund item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type undertakings, callable on demand – tier 2</w:t>
            </w:r>
          </w:p>
        </w:tc>
        <w:tc>
          <w:tcPr>
            <w:tcW w:w="4529" w:type="dxa"/>
            <w:hideMark/>
          </w:tcPr>
          <w:p w14:paraId="4B11C0DA" w14:textId="2E435C8C" w:rsidR="00E21451" w:rsidRPr="00C22FD0" w:rsidRDefault="00E21451" w:rsidP="00C04AF9">
            <w:pPr>
              <w:rPr>
                <w:rFonts w:ascii="Times New Roman" w:hAnsi="Times New Roman" w:cs="Times New Roman"/>
                <w:sz w:val="20"/>
                <w:szCs w:val="20"/>
              </w:rPr>
            </w:pPr>
            <w:r w:rsidRPr="00C22FD0">
              <w:rPr>
                <w:rFonts w:ascii="Times New Roman" w:hAnsi="Times New Roman" w:cs="Times New Roman"/>
                <w:sz w:val="20"/>
                <w:szCs w:val="20"/>
              </w:rPr>
              <w:t>This is the amount of initial funds, members' contributions or the equivalent basic own fund item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type undertakings that has not been called up or paid up but that is callable on demand that meet</w:t>
            </w:r>
            <w:r w:rsidR="00FF3B22" w:rsidRPr="00C22FD0">
              <w:rPr>
                <w:rFonts w:ascii="Times New Roman" w:hAnsi="Times New Roman" w:cs="Times New Roman"/>
                <w:sz w:val="20"/>
                <w:szCs w:val="20"/>
              </w:rPr>
              <w:t>s</w:t>
            </w:r>
            <w:r w:rsidRPr="00C22FD0">
              <w:rPr>
                <w:rFonts w:ascii="Times New Roman" w:hAnsi="Times New Roman" w:cs="Times New Roman"/>
                <w:sz w:val="20"/>
                <w:szCs w:val="20"/>
              </w:rPr>
              <w:t xml:space="preserve"> the criteria for Tier 2.</w:t>
            </w:r>
          </w:p>
        </w:tc>
      </w:tr>
      <w:tr w:rsidR="00E21451" w:rsidRPr="00C22FD0" w14:paraId="4B38CFC6" w14:textId="77777777" w:rsidTr="00251B1F">
        <w:trPr>
          <w:gridAfter w:val="1"/>
          <w:wAfter w:w="7" w:type="dxa"/>
          <w:trHeight w:val="949"/>
        </w:trPr>
        <w:tc>
          <w:tcPr>
            <w:tcW w:w="1843" w:type="dxa"/>
            <w:hideMark/>
          </w:tcPr>
          <w:p w14:paraId="076CE2C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R0320/C0010</w:t>
            </w:r>
          </w:p>
        </w:tc>
        <w:tc>
          <w:tcPr>
            <w:tcW w:w="2835" w:type="dxa"/>
            <w:hideMark/>
          </w:tcPr>
          <w:p w14:paraId="774579BC" w14:textId="6942348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Unpaid and uncalled preference shares callable on demand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29" w:type="dxa"/>
            <w:hideMark/>
          </w:tcPr>
          <w:p w14:paraId="3F5C1906"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total amount of preference shares that have not been called up or paid up but that are callable on demand.</w:t>
            </w:r>
          </w:p>
        </w:tc>
      </w:tr>
      <w:tr w:rsidR="00E21451" w:rsidRPr="00C22FD0" w14:paraId="329456F4" w14:textId="77777777" w:rsidTr="00251B1F">
        <w:trPr>
          <w:gridAfter w:val="1"/>
          <w:wAfter w:w="7" w:type="dxa"/>
          <w:trHeight w:val="949"/>
        </w:trPr>
        <w:tc>
          <w:tcPr>
            <w:tcW w:w="1843" w:type="dxa"/>
            <w:hideMark/>
          </w:tcPr>
          <w:p w14:paraId="5D87BB8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R0320/C0040</w:t>
            </w:r>
          </w:p>
        </w:tc>
        <w:tc>
          <w:tcPr>
            <w:tcW w:w="2835" w:type="dxa"/>
            <w:hideMark/>
          </w:tcPr>
          <w:p w14:paraId="3B328A7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Unpaid and uncalled preference shares callable on demand – tier 2</w:t>
            </w:r>
          </w:p>
        </w:tc>
        <w:tc>
          <w:tcPr>
            <w:tcW w:w="4529" w:type="dxa"/>
            <w:hideMark/>
          </w:tcPr>
          <w:p w14:paraId="1CF65E8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preference shares that have not been called up or paid up but that are callable on demand that meet the criteria for Tier 2.</w:t>
            </w:r>
          </w:p>
        </w:tc>
      </w:tr>
      <w:tr w:rsidR="00E21451" w:rsidRPr="00C22FD0" w14:paraId="30DDFE98" w14:textId="77777777" w:rsidTr="00251B1F">
        <w:trPr>
          <w:gridAfter w:val="1"/>
          <w:wAfter w:w="7" w:type="dxa"/>
          <w:trHeight w:val="1020"/>
        </w:trPr>
        <w:tc>
          <w:tcPr>
            <w:tcW w:w="1843" w:type="dxa"/>
            <w:hideMark/>
          </w:tcPr>
          <w:p w14:paraId="7FD88B2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R0320/C0050</w:t>
            </w:r>
          </w:p>
        </w:tc>
        <w:tc>
          <w:tcPr>
            <w:tcW w:w="2835" w:type="dxa"/>
            <w:hideMark/>
          </w:tcPr>
          <w:p w14:paraId="31605AE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Unpaid and uncalled preference shares callable on demand – tier 3</w:t>
            </w:r>
          </w:p>
        </w:tc>
        <w:tc>
          <w:tcPr>
            <w:tcW w:w="4529" w:type="dxa"/>
            <w:hideMark/>
          </w:tcPr>
          <w:p w14:paraId="588CE94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preference shares that have not been called up or paid up but that are callable on demand that meet the criteria for Tier 3</w:t>
            </w:r>
          </w:p>
        </w:tc>
      </w:tr>
      <w:tr w:rsidR="00E21451" w:rsidRPr="00C22FD0" w14:paraId="46A91A79" w14:textId="77777777" w:rsidTr="00251B1F">
        <w:trPr>
          <w:gridAfter w:val="1"/>
          <w:wAfter w:w="7" w:type="dxa"/>
          <w:trHeight w:val="1196"/>
        </w:trPr>
        <w:tc>
          <w:tcPr>
            <w:tcW w:w="1843" w:type="dxa"/>
            <w:hideMark/>
          </w:tcPr>
          <w:p w14:paraId="4F7CD0B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R0330/C0010</w:t>
            </w:r>
          </w:p>
        </w:tc>
        <w:tc>
          <w:tcPr>
            <w:tcW w:w="2835" w:type="dxa"/>
            <w:hideMark/>
          </w:tcPr>
          <w:p w14:paraId="026062AA" w14:textId="2BE739A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 legally binding commitment to subscribe and pay for subordinated liabilities on demand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29" w:type="dxa"/>
            <w:hideMark/>
          </w:tcPr>
          <w:p w14:paraId="46B5C73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total amount of legally binding commitments to subscribe and pay for subordinated liabilities on demand. </w:t>
            </w:r>
          </w:p>
        </w:tc>
      </w:tr>
      <w:tr w:rsidR="00E21451" w:rsidRPr="00C22FD0" w14:paraId="6D41A5CC" w14:textId="77777777" w:rsidTr="00251B1F">
        <w:trPr>
          <w:gridAfter w:val="1"/>
          <w:wAfter w:w="7" w:type="dxa"/>
          <w:trHeight w:val="1020"/>
        </w:trPr>
        <w:tc>
          <w:tcPr>
            <w:tcW w:w="1843" w:type="dxa"/>
            <w:hideMark/>
          </w:tcPr>
          <w:p w14:paraId="60695DF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R0330/C0040</w:t>
            </w:r>
          </w:p>
        </w:tc>
        <w:tc>
          <w:tcPr>
            <w:tcW w:w="2835" w:type="dxa"/>
            <w:hideMark/>
          </w:tcPr>
          <w:p w14:paraId="4547781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 legally binding commitment to subscribe and pay for subordinated liabilities on demand – tier 2</w:t>
            </w:r>
          </w:p>
        </w:tc>
        <w:tc>
          <w:tcPr>
            <w:tcW w:w="4529" w:type="dxa"/>
            <w:hideMark/>
          </w:tcPr>
          <w:p w14:paraId="61D6171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legally binding commitments to subscribe and pay for subordinated liabilities on demand that meet the criteria for Tier 2.</w:t>
            </w:r>
          </w:p>
        </w:tc>
      </w:tr>
      <w:tr w:rsidR="00E21451" w:rsidRPr="00C22FD0" w14:paraId="7F8C9C5D" w14:textId="77777777" w:rsidTr="00251B1F">
        <w:trPr>
          <w:gridAfter w:val="1"/>
          <w:wAfter w:w="7" w:type="dxa"/>
          <w:trHeight w:val="1020"/>
        </w:trPr>
        <w:tc>
          <w:tcPr>
            <w:tcW w:w="1843" w:type="dxa"/>
            <w:hideMark/>
          </w:tcPr>
          <w:p w14:paraId="0A82836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R0330/C0050</w:t>
            </w:r>
          </w:p>
        </w:tc>
        <w:tc>
          <w:tcPr>
            <w:tcW w:w="2835" w:type="dxa"/>
            <w:hideMark/>
          </w:tcPr>
          <w:p w14:paraId="4BF7459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 legally binding commitment to subscribe and pay for subordinated liabilities on demand – tier 3</w:t>
            </w:r>
          </w:p>
        </w:tc>
        <w:tc>
          <w:tcPr>
            <w:tcW w:w="4529" w:type="dxa"/>
            <w:hideMark/>
          </w:tcPr>
          <w:p w14:paraId="6836209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legally binding commitments to subscribe and pay for subordinated liabilities on demand that meet the criteria for Tier 3.</w:t>
            </w:r>
          </w:p>
        </w:tc>
      </w:tr>
      <w:tr w:rsidR="00E21451" w:rsidRPr="00C22FD0" w14:paraId="403A4FE4" w14:textId="77777777" w:rsidTr="00251B1F">
        <w:trPr>
          <w:gridAfter w:val="1"/>
          <w:wAfter w:w="7" w:type="dxa"/>
          <w:trHeight w:val="1505"/>
        </w:trPr>
        <w:tc>
          <w:tcPr>
            <w:tcW w:w="1843" w:type="dxa"/>
            <w:hideMark/>
          </w:tcPr>
          <w:p w14:paraId="50578A6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R0340/C0010</w:t>
            </w:r>
          </w:p>
        </w:tc>
        <w:tc>
          <w:tcPr>
            <w:tcW w:w="2835" w:type="dxa"/>
            <w:hideMark/>
          </w:tcPr>
          <w:p w14:paraId="496488F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Letters of credit and guarantees under Article 96(2) of the  Directive 2009/138/EC – total</w:t>
            </w:r>
          </w:p>
        </w:tc>
        <w:tc>
          <w:tcPr>
            <w:tcW w:w="4529" w:type="dxa"/>
            <w:hideMark/>
          </w:tcPr>
          <w:p w14:paraId="30E79B3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total amount of letters of credit and guarantees that are held in trust for the benefit of insurance creditors by an independent trustee and provided by credit institutions authorised in accordance with Directive 2006/48/EC.</w:t>
            </w:r>
          </w:p>
        </w:tc>
      </w:tr>
      <w:tr w:rsidR="00E21451" w:rsidRPr="00C22FD0" w14:paraId="165F4F3C" w14:textId="77777777" w:rsidTr="00251B1F">
        <w:trPr>
          <w:gridAfter w:val="1"/>
          <w:wAfter w:w="7" w:type="dxa"/>
          <w:trHeight w:val="1669"/>
        </w:trPr>
        <w:tc>
          <w:tcPr>
            <w:tcW w:w="1843" w:type="dxa"/>
            <w:hideMark/>
          </w:tcPr>
          <w:p w14:paraId="1817BF8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R0340/C0040</w:t>
            </w:r>
          </w:p>
        </w:tc>
        <w:tc>
          <w:tcPr>
            <w:tcW w:w="2835" w:type="dxa"/>
            <w:hideMark/>
          </w:tcPr>
          <w:p w14:paraId="621BBF3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Letters of credit and guarantees under Article 96(2) of the  Directive 2009/138/EC – tier 2</w:t>
            </w:r>
          </w:p>
        </w:tc>
        <w:tc>
          <w:tcPr>
            <w:tcW w:w="4529" w:type="dxa"/>
            <w:hideMark/>
          </w:tcPr>
          <w:p w14:paraId="5D836FA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letters of credit and guarantees that are held in trust for the benefit of insurance creditors by an independent trustee and provided by credit institutions authorised in accordance with Directive 2006/48/EC that meet the criteria for Tier 2.</w:t>
            </w:r>
          </w:p>
        </w:tc>
      </w:tr>
      <w:tr w:rsidR="00E21451" w:rsidRPr="00C22FD0" w14:paraId="277DF05C" w14:textId="77777777" w:rsidTr="00251B1F">
        <w:trPr>
          <w:gridAfter w:val="1"/>
          <w:wAfter w:w="7" w:type="dxa"/>
          <w:trHeight w:val="1545"/>
        </w:trPr>
        <w:tc>
          <w:tcPr>
            <w:tcW w:w="1843" w:type="dxa"/>
            <w:hideMark/>
          </w:tcPr>
          <w:p w14:paraId="616F640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R0350/C0010</w:t>
            </w:r>
          </w:p>
        </w:tc>
        <w:tc>
          <w:tcPr>
            <w:tcW w:w="2835" w:type="dxa"/>
            <w:hideMark/>
          </w:tcPr>
          <w:p w14:paraId="095E037E" w14:textId="609B7E2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Letters of credit and guarantees other than under Article 96(2) of the  Directive 2009/138/EC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29" w:type="dxa"/>
            <w:hideMark/>
          </w:tcPr>
          <w:p w14:paraId="76B8B82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2006/48/EC.</w:t>
            </w:r>
          </w:p>
        </w:tc>
      </w:tr>
      <w:tr w:rsidR="00E21451" w:rsidRPr="00C22FD0" w14:paraId="33224AA8" w14:textId="77777777" w:rsidTr="00251B1F">
        <w:trPr>
          <w:gridAfter w:val="1"/>
          <w:wAfter w:w="7" w:type="dxa"/>
          <w:trHeight w:val="1530"/>
        </w:trPr>
        <w:tc>
          <w:tcPr>
            <w:tcW w:w="1843" w:type="dxa"/>
            <w:hideMark/>
          </w:tcPr>
          <w:p w14:paraId="257ACFD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R0350/C0040</w:t>
            </w:r>
          </w:p>
        </w:tc>
        <w:tc>
          <w:tcPr>
            <w:tcW w:w="2835" w:type="dxa"/>
            <w:hideMark/>
          </w:tcPr>
          <w:p w14:paraId="738348F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Letters of credit and guarantees other than under Article 96(2) of the  Directive 2009/138/EC – tier 2</w:t>
            </w:r>
          </w:p>
        </w:tc>
        <w:tc>
          <w:tcPr>
            <w:tcW w:w="4529" w:type="dxa"/>
            <w:hideMark/>
          </w:tcPr>
          <w:p w14:paraId="0E92DC8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letters of credit and guarantees that meet the criteria for Tier 2, other than those which are held in trust for the benefit of insurance creditors by an independent trustee and provided by credit institutions authorised in accordance with Directive 2006/48/EC. </w:t>
            </w:r>
          </w:p>
        </w:tc>
      </w:tr>
      <w:tr w:rsidR="00E21451" w:rsidRPr="00C22FD0" w14:paraId="3A84F3CF" w14:textId="77777777" w:rsidTr="00251B1F">
        <w:trPr>
          <w:gridAfter w:val="1"/>
          <w:wAfter w:w="7" w:type="dxa"/>
          <w:trHeight w:val="1545"/>
        </w:trPr>
        <w:tc>
          <w:tcPr>
            <w:tcW w:w="1843" w:type="dxa"/>
            <w:hideMark/>
          </w:tcPr>
          <w:p w14:paraId="4596EA4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R0350/C0050</w:t>
            </w:r>
          </w:p>
        </w:tc>
        <w:tc>
          <w:tcPr>
            <w:tcW w:w="2835" w:type="dxa"/>
            <w:hideMark/>
          </w:tcPr>
          <w:p w14:paraId="49A7223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Letters of credit and guarantees other than under Article 96(2) of the  Directive 2009/138/EC– tier 3</w:t>
            </w:r>
          </w:p>
        </w:tc>
        <w:tc>
          <w:tcPr>
            <w:tcW w:w="4529" w:type="dxa"/>
            <w:hideMark/>
          </w:tcPr>
          <w:p w14:paraId="2BD8E2E3"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amount of letters of credit and guarantees that meet the criteria for Tier 3, other than those which are held in trust for the benefit of insurance creditors by an independent trustee and provided by credit institutions authorised in accordance with Directive 2006/48/EC.</w:t>
            </w:r>
          </w:p>
        </w:tc>
      </w:tr>
      <w:tr w:rsidR="00E21451" w:rsidRPr="00C22FD0" w14:paraId="59D7EE3D" w14:textId="77777777" w:rsidTr="00251B1F">
        <w:trPr>
          <w:gridAfter w:val="1"/>
          <w:wAfter w:w="7" w:type="dxa"/>
          <w:trHeight w:val="1905"/>
        </w:trPr>
        <w:tc>
          <w:tcPr>
            <w:tcW w:w="1843" w:type="dxa"/>
            <w:hideMark/>
          </w:tcPr>
          <w:p w14:paraId="198A21C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R0360/C0010</w:t>
            </w:r>
          </w:p>
        </w:tc>
        <w:tc>
          <w:tcPr>
            <w:tcW w:w="2835" w:type="dxa"/>
            <w:hideMark/>
          </w:tcPr>
          <w:p w14:paraId="633E46AD" w14:textId="4842963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Supplementary members calls under first subparagraph of Article 96(3) of the  Directive 2009/138/EC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29" w:type="dxa"/>
            <w:hideMark/>
          </w:tcPr>
          <w:p w14:paraId="672A38F5" w14:textId="3D8ADC0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total amount of any future claims which mutual or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type associations of ship owners with variable contributions solely insuring risks listed in classes 6, 12 and 17 in Part A of Annex I may have against their members by way of a call for supplementary contributions, within the following 12 months. </w:t>
            </w:r>
          </w:p>
        </w:tc>
      </w:tr>
      <w:tr w:rsidR="00E21451" w:rsidRPr="00C22FD0" w14:paraId="7C84E19B" w14:textId="77777777" w:rsidTr="00251B1F">
        <w:trPr>
          <w:gridAfter w:val="1"/>
          <w:wAfter w:w="7" w:type="dxa"/>
          <w:trHeight w:val="1845"/>
        </w:trPr>
        <w:tc>
          <w:tcPr>
            <w:tcW w:w="1843" w:type="dxa"/>
            <w:hideMark/>
          </w:tcPr>
          <w:p w14:paraId="4BDB6ED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R0360/C0040</w:t>
            </w:r>
          </w:p>
        </w:tc>
        <w:tc>
          <w:tcPr>
            <w:tcW w:w="2835" w:type="dxa"/>
            <w:hideMark/>
          </w:tcPr>
          <w:p w14:paraId="3C379E9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Supplementary members calls under first subparagraph of Article 96(3) of the  Directive 2009/138/EC – tier 2</w:t>
            </w:r>
          </w:p>
        </w:tc>
        <w:tc>
          <w:tcPr>
            <w:tcW w:w="4529" w:type="dxa"/>
            <w:hideMark/>
          </w:tcPr>
          <w:p w14:paraId="3CCC166B" w14:textId="1328F7E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any future claims which mutual or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type associations of ship owners with variable contributions solely insuring risks listed in classes 6, 12 and 17 in Part A of Annex I may have against their members by way of a call for supplementary contributions, within the following 12 months.</w:t>
            </w:r>
          </w:p>
        </w:tc>
      </w:tr>
      <w:tr w:rsidR="00E21451" w:rsidRPr="00C22FD0" w14:paraId="108315B7" w14:textId="77777777" w:rsidTr="00251B1F">
        <w:trPr>
          <w:gridAfter w:val="1"/>
          <w:wAfter w:w="7" w:type="dxa"/>
          <w:trHeight w:val="1830"/>
        </w:trPr>
        <w:tc>
          <w:tcPr>
            <w:tcW w:w="1843" w:type="dxa"/>
            <w:hideMark/>
          </w:tcPr>
          <w:p w14:paraId="10CFF63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R0370/C0010</w:t>
            </w:r>
          </w:p>
        </w:tc>
        <w:tc>
          <w:tcPr>
            <w:tcW w:w="2835" w:type="dxa"/>
            <w:hideMark/>
          </w:tcPr>
          <w:p w14:paraId="15265077" w14:textId="25BA30B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Supplementary members calls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than under first subparagraph of Article 96(3) of the  Directive 2009/138/EC</w:t>
            </w:r>
          </w:p>
        </w:tc>
        <w:tc>
          <w:tcPr>
            <w:tcW w:w="4529" w:type="dxa"/>
            <w:hideMark/>
          </w:tcPr>
          <w:p w14:paraId="79E99196" w14:textId="61BBCF23" w:rsidR="00E21451" w:rsidRPr="00C22FD0" w:rsidRDefault="00E21451" w:rsidP="00147184">
            <w:pPr>
              <w:rPr>
                <w:rFonts w:ascii="Times New Roman" w:hAnsi="Times New Roman" w:cs="Times New Roman"/>
                <w:sz w:val="20"/>
                <w:szCs w:val="20"/>
              </w:rPr>
            </w:pPr>
            <w:r w:rsidRPr="00C22FD0">
              <w:rPr>
                <w:rFonts w:ascii="Times New Roman" w:hAnsi="Times New Roman" w:cs="Times New Roman"/>
                <w:sz w:val="20"/>
                <w:szCs w:val="20"/>
              </w:rPr>
              <w:t>This is the total amount of any future claims which mutual or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type associations with variable contributions may have against their members by way of a call for supplementary contributions, within the following 12 months, other than those described in the first subparagraph of </w:t>
            </w:r>
            <w:r w:rsidR="00147184" w:rsidRPr="00C22FD0">
              <w:rPr>
                <w:rFonts w:ascii="Times New Roman" w:hAnsi="Times New Roman" w:cs="Times New Roman"/>
                <w:sz w:val="20"/>
                <w:szCs w:val="20"/>
              </w:rPr>
              <w:t>a</w:t>
            </w:r>
            <w:r w:rsidRPr="00C22FD0">
              <w:rPr>
                <w:rFonts w:ascii="Times New Roman" w:hAnsi="Times New Roman" w:cs="Times New Roman"/>
                <w:sz w:val="20"/>
                <w:szCs w:val="20"/>
              </w:rPr>
              <w:t>rt</w:t>
            </w:r>
            <w:r w:rsidR="00147184"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96(3) of the Directive 2009/138/EC. </w:t>
            </w:r>
          </w:p>
        </w:tc>
      </w:tr>
      <w:tr w:rsidR="00E21451" w:rsidRPr="00C22FD0" w14:paraId="2C22BCAA" w14:textId="77777777" w:rsidTr="00251B1F">
        <w:trPr>
          <w:gridAfter w:val="1"/>
          <w:wAfter w:w="7" w:type="dxa"/>
          <w:trHeight w:val="1815"/>
        </w:trPr>
        <w:tc>
          <w:tcPr>
            <w:tcW w:w="1843" w:type="dxa"/>
            <w:hideMark/>
          </w:tcPr>
          <w:p w14:paraId="0FE4C87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R0370/C0040</w:t>
            </w:r>
          </w:p>
        </w:tc>
        <w:tc>
          <w:tcPr>
            <w:tcW w:w="2835" w:type="dxa"/>
            <w:hideMark/>
          </w:tcPr>
          <w:p w14:paraId="56EABBBE" w14:textId="7D064A2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Supplementary members calls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than under first subparagraph of Article 96(3) of the  Directive 2009/138/EC – tier 2</w:t>
            </w:r>
          </w:p>
        </w:tc>
        <w:tc>
          <w:tcPr>
            <w:tcW w:w="4529" w:type="dxa"/>
            <w:hideMark/>
          </w:tcPr>
          <w:p w14:paraId="06314B4F" w14:textId="61B69177" w:rsidR="00E21451" w:rsidRPr="00C22FD0" w:rsidRDefault="00E21451" w:rsidP="00147184">
            <w:pPr>
              <w:rPr>
                <w:rFonts w:ascii="Times New Roman" w:hAnsi="Times New Roman" w:cs="Times New Roman"/>
                <w:sz w:val="20"/>
                <w:szCs w:val="20"/>
              </w:rPr>
            </w:pPr>
            <w:r w:rsidRPr="00C22FD0">
              <w:rPr>
                <w:rFonts w:ascii="Times New Roman" w:hAnsi="Times New Roman" w:cs="Times New Roman"/>
                <w:sz w:val="20"/>
                <w:szCs w:val="20"/>
              </w:rPr>
              <w:t>This is the amount of any future claims which mutual or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type associations of with variable contributions may have against their members by way of a call for supplementary contributions within the following 12 months, other than those described in the first subparagraph of </w:t>
            </w:r>
            <w:r w:rsidR="00147184" w:rsidRPr="00C22FD0">
              <w:rPr>
                <w:rFonts w:ascii="Times New Roman" w:hAnsi="Times New Roman" w:cs="Times New Roman"/>
                <w:sz w:val="20"/>
                <w:szCs w:val="20"/>
              </w:rPr>
              <w:t>a</w:t>
            </w:r>
            <w:r w:rsidRPr="00C22FD0">
              <w:rPr>
                <w:rFonts w:ascii="Times New Roman" w:hAnsi="Times New Roman" w:cs="Times New Roman"/>
                <w:sz w:val="20"/>
                <w:szCs w:val="20"/>
              </w:rPr>
              <w:t>rt</w:t>
            </w:r>
            <w:r w:rsidR="00147184"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96(3) of the Directive 2009/138/EC that meet the criteria for Tier 2.</w:t>
            </w:r>
          </w:p>
        </w:tc>
      </w:tr>
      <w:tr w:rsidR="00E21451" w:rsidRPr="00C22FD0" w14:paraId="48DF28D0" w14:textId="77777777" w:rsidTr="00251B1F">
        <w:trPr>
          <w:gridAfter w:val="1"/>
          <w:wAfter w:w="7" w:type="dxa"/>
          <w:trHeight w:val="1845"/>
        </w:trPr>
        <w:tc>
          <w:tcPr>
            <w:tcW w:w="1843" w:type="dxa"/>
            <w:hideMark/>
          </w:tcPr>
          <w:p w14:paraId="4BAC8A9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R0370/C0050</w:t>
            </w:r>
          </w:p>
        </w:tc>
        <w:tc>
          <w:tcPr>
            <w:tcW w:w="2835" w:type="dxa"/>
            <w:hideMark/>
          </w:tcPr>
          <w:p w14:paraId="354EA677" w14:textId="33F76D6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Supplementary members calls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than under first subparagraph of Article 96(3) of the Directive 2009/138/EC – tier 3</w:t>
            </w:r>
          </w:p>
        </w:tc>
        <w:tc>
          <w:tcPr>
            <w:tcW w:w="4529" w:type="dxa"/>
            <w:hideMark/>
          </w:tcPr>
          <w:p w14:paraId="2554FF9E" w14:textId="49B40DA2" w:rsidR="00E21451" w:rsidRPr="00C22FD0" w:rsidRDefault="00E21451" w:rsidP="00147184">
            <w:pPr>
              <w:rPr>
                <w:rFonts w:ascii="Times New Roman" w:hAnsi="Times New Roman" w:cs="Times New Roman"/>
                <w:sz w:val="20"/>
                <w:szCs w:val="20"/>
              </w:rPr>
            </w:pPr>
            <w:r w:rsidRPr="00C22FD0">
              <w:rPr>
                <w:rFonts w:ascii="Times New Roman" w:hAnsi="Times New Roman" w:cs="Times New Roman"/>
                <w:sz w:val="20"/>
                <w:szCs w:val="20"/>
              </w:rPr>
              <w:t>This is the amount of any future claims which mutual or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type associations with variable contributions may have against their members by way of a call for supplementary contributions within the following 12 months, other than those described in the first subparagraph of </w:t>
            </w:r>
            <w:r w:rsidR="00147184" w:rsidRPr="00C22FD0">
              <w:rPr>
                <w:rFonts w:ascii="Times New Roman" w:hAnsi="Times New Roman" w:cs="Times New Roman"/>
                <w:sz w:val="20"/>
                <w:szCs w:val="20"/>
              </w:rPr>
              <w:t>a</w:t>
            </w:r>
            <w:r w:rsidRPr="00C22FD0">
              <w:rPr>
                <w:rFonts w:ascii="Times New Roman" w:hAnsi="Times New Roman" w:cs="Times New Roman"/>
                <w:sz w:val="20"/>
                <w:szCs w:val="20"/>
              </w:rPr>
              <w:t>rt</w:t>
            </w:r>
            <w:r w:rsidR="00147184"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96(3) of the Framework Directive 2009/138/EC that meet the criteria for Tier 3.</w:t>
            </w:r>
          </w:p>
        </w:tc>
      </w:tr>
      <w:tr w:rsidR="00E21451" w:rsidRPr="00C22FD0" w14:paraId="08B4597E" w14:textId="77777777" w:rsidTr="00251B1F">
        <w:trPr>
          <w:trHeight w:val="913"/>
        </w:trPr>
        <w:tc>
          <w:tcPr>
            <w:tcW w:w="1843" w:type="dxa"/>
            <w:shd w:val="clear" w:color="auto" w:fill="auto"/>
          </w:tcPr>
          <w:p w14:paraId="342D9A4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R0380/C0010</w:t>
            </w:r>
          </w:p>
        </w:tc>
        <w:tc>
          <w:tcPr>
            <w:tcW w:w="2835" w:type="dxa"/>
            <w:shd w:val="clear" w:color="auto" w:fill="auto"/>
          </w:tcPr>
          <w:p w14:paraId="5484E3D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 available ancillary own funds at group level – total</w:t>
            </w:r>
          </w:p>
        </w:tc>
        <w:tc>
          <w:tcPr>
            <w:tcW w:w="4536" w:type="dxa"/>
            <w:gridSpan w:val="2"/>
            <w:shd w:val="clear" w:color="auto" w:fill="auto"/>
          </w:tcPr>
          <w:p w14:paraId="0925C2F1" w14:textId="76DD09AE"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total amount of ancillary own funds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w:t>
            </w:r>
          </w:p>
        </w:tc>
      </w:tr>
      <w:tr w:rsidR="00E21451" w:rsidRPr="00C22FD0" w14:paraId="5157BEA1" w14:textId="77777777" w:rsidTr="00251B1F">
        <w:trPr>
          <w:trHeight w:val="1054"/>
        </w:trPr>
        <w:tc>
          <w:tcPr>
            <w:tcW w:w="1843" w:type="dxa"/>
            <w:shd w:val="clear" w:color="auto" w:fill="auto"/>
          </w:tcPr>
          <w:p w14:paraId="09D9E442" w14:textId="77777777" w:rsidR="00E21451" w:rsidRPr="00C22FD0" w:rsidDel="003658E1"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R0380/C0040</w:t>
            </w:r>
          </w:p>
        </w:tc>
        <w:tc>
          <w:tcPr>
            <w:tcW w:w="2835" w:type="dxa"/>
            <w:shd w:val="clear" w:color="auto" w:fill="auto"/>
          </w:tcPr>
          <w:p w14:paraId="0716754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 available ancillary own funds at group level – tier 2</w:t>
            </w:r>
          </w:p>
        </w:tc>
        <w:tc>
          <w:tcPr>
            <w:tcW w:w="4536" w:type="dxa"/>
            <w:gridSpan w:val="2"/>
            <w:shd w:val="clear" w:color="auto" w:fill="auto"/>
          </w:tcPr>
          <w:p w14:paraId="039DA1E0" w14:textId="7E60371D"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ancillary own funds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 that meet the criteria for Tier 2.</w:t>
            </w:r>
          </w:p>
        </w:tc>
      </w:tr>
      <w:tr w:rsidR="00E21451" w:rsidRPr="00C22FD0" w14:paraId="53341ACF" w14:textId="77777777" w:rsidTr="00251B1F">
        <w:trPr>
          <w:trHeight w:val="1112"/>
        </w:trPr>
        <w:tc>
          <w:tcPr>
            <w:tcW w:w="1843" w:type="dxa"/>
            <w:shd w:val="clear" w:color="auto" w:fill="auto"/>
          </w:tcPr>
          <w:p w14:paraId="2E38FF6E" w14:textId="77777777" w:rsidR="00E21451" w:rsidRPr="00C22FD0" w:rsidDel="003658E1"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R0380/C0050</w:t>
            </w:r>
          </w:p>
        </w:tc>
        <w:tc>
          <w:tcPr>
            <w:tcW w:w="2835" w:type="dxa"/>
            <w:shd w:val="clear" w:color="auto" w:fill="auto"/>
          </w:tcPr>
          <w:p w14:paraId="5BABE9B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 available ancillary own funds at group level – tier 3</w:t>
            </w:r>
          </w:p>
        </w:tc>
        <w:tc>
          <w:tcPr>
            <w:tcW w:w="4536" w:type="dxa"/>
            <w:gridSpan w:val="2"/>
            <w:shd w:val="clear" w:color="auto" w:fill="auto"/>
          </w:tcPr>
          <w:p w14:paraId="6D32DC23" w14:textId="4FC8DE8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ancillary own funds which are deemed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as defined in Article 222(2)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(5) of the Directive 2009/138/EC that meet the criteria for Tier 3.</w:t>
            </w:r>
          </w:p>
        </w:tc>
      </w:tr>
      <w:tr w:rsidR="00E21451" w:rsidRPr="00C22FD0" w14:paraId="54FB0538" w14:textId="77777777" w:rsidTr="00251B1F">
        <w:trPr>
          <w:gridAfter w:val="1"/>
          <w:wAfter w:w="7" w:type="dxa"/>
          <w:trHeight w:val="734"/>
        </w:trPr>
        <w:tc>
          <w:tcPr>
            <w:tcW w:w="1843" w:type="dxa"/>
            <w:hideMark/>
          </w:tcPr>
          <w:p w14:paraId="10F546D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R0390/C0010</w:t>
            </w:r>
          </w:p>
        </w:tc>
        <w:tc>
          <w:tcPr>
            <w:tcW w:w="2835" w:type="dxa"/>
            <w:hideMark/>
          </w:tcPr>
          <w:p w14:paraId="2CABCFE5" w14:textId="680DC87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ancillary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29" w:type="dxa"/>
            <w:hideMark/>
          </w:tcPr>
          <w:p w14:paraId="56534E9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total amount of other ancillary own funds.</w:t>
            </w:r>
          </w:p>
        </w:tc>
      </w:tr>
      <w:tr w:rsidR="00E21451" w:rsidRPr="00C22FD0" w14:paraId="30BE0BAF" w14:textId="77777777" w:rsidTr="00251B1F">
        <w:trPr>
          <w:gridAfter w:val="1"/>
          <w:wAfter w:w="7" w:type="dxa"/>
          <w:trHeight w:val="771"/>
        </w:trPr>
        <w:tc>
          <w:tcPr>
            <w:tcW w:w="1843" w:type="dxa"/>
            <w:hideMark/>
          </w:tcPr>
          <w:p w14:paraId="3D0413A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R0390/C0040</w:t>
            </w:r>
          </w:p>
        </w:tc>
        <w:tc>
          <w:tcPr>
            <w:tcW w:w="2835" w:type="dxa"/>
            <w:hideMark/>
          </w:tcPr>
          <w:p w14:paraId="6073C7F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Other ancillary own funds – tier 2</w:t>
            </w:r>
          </w:p>
        </w:tc>
        <w:tc>
          <w:tcPr>
            <w:tcW w:w="4529" w:type="dxa"/>
            <w:hideMark/>
          </w:tcPr>
          <w:p w14:paraId="54CBFD3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other ancillary own funds that meet criteria for Tier 2.</w:t>
            </w:r>
          </w:p>
        </w:tc>
      </w:tr>
      <w:tr w:rsidR="00E21451" w:rsidRPr="00C22FD0" w14:paraId="522174A6" w14:textId="77777777" w:rsidTr="00251B1F">
        <w:trPr>
          <w:gridAfter w:val="1"/>
          <w:wAfter w:w="7" w:type="dxa"/>
          <w:trHeight w:val="771"/>
        </w:trPr>
        <w:tc>
          <w:tcPr>
            <w:tcW w:w="1843" w:type="dxa"/>
            <w:hideMark/>
          </w:tcPr>
          <w:p w14:paraId="05D3173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R0390/C0050</w:t>
            </w:r>
          </w:p>
        </w:tc>
        <w:tc>
          <w:tcPr>
            <w:tcW w:w="2835" w:type="dxa"/>
            <w:hideMark/>
          </w:tcPr>
          <w:p w14:paraId="0E2E35E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Other ancillary own funds – tier 3</w:t>
            </w:r>
          </w:p>
        </w:tc>
        <w:tc>
          <w:tcPr>
            <w:tcW w:w="4529" w:type="dxa"/>
            <w:hideMark/>
          </w:tcPr>
          <w:p w14:paraId="1DD6BD1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other ancillary own funds that meet criteria for Tier 3.</w:t>
            </w:r>
          </w:p>
        </w:tc>
      </w:tr>
      <w:tr w:rsidR="00E21451" w:rsidRPr="00C22FD0" w14:paraId="69DAA12D" w14:textId="77777777" w:rsidTr="00251B1F">
        <w:trPr>
          <w:gridAfter w:val="1"/>
          <w:wAfter w:w="7" w:type="dxa"/>
          <w:trHeight w:val="683"/>
        </w:trPr>
        <w:tc>
          <w:tcPr>
            <w:tcW w:w="1843" w:type="dxa"/>
            <w:hideMark/>
          </w:tcPr>
          <w:p w14:paraId="6884D4D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R0400/C0010</w:t>
            </w:r>
          </w:p>
        </w:tc>
        <w:tc>
          <w:tcPr>
            <w:tcW w:w="2835" w:type="dxa"/>
            <w:hideMark/>
          </w:tcPr>
          <w:p w14:paraId="4AE6932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ancillary own funds </w:t>
            </w:r>
          </w:p>
        </w:tc>
        <w:tc>
          <w:tcPr>
            <w:tcW w:w="4529" w:type="dxa"/>
            <w:hideMark/>
          </w:tcPr>
          <w:p w14:paraId="0AA7FE7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total amount of ancillary own fund items.</w:t>
            </w:r>
          </w:p>
        </w:tc>
      </w:tr>
      <w:tr w:rsidR="00E21451" w:rsidRPr="00C22FD0" w14:paraId="114C0EFB" w14:textId="77777777" w:rsidTr="00251B1F">
        <w:trPr>
          <w:gridAfter w:val="1"/>
          <w:wAfter w:w="7" w:type="dxa"/>
          <w:trHeight w:val="706"/>
        </w:trPr>
        <w:tc>
          <w:tcPr>
            <w:tcW w:w="1843" w:type="dxa"/>
            <w:tcBorders>
              <w:bottom w:val="single" w:sz="4" w:space="0" w:color="auto"/>
            </w:tcBorders>
            <w:hideMark/>
          </w:tcPr>
          <w:p w14:paraId="03663C2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R0400/C0040</w:t>
            </w:r>
          </w:p>
        </w:tc>
        <w:tc>
          <w:tcPr>
            <w:tcW w:w="2835" w:type="dxa"/>
            <w:tcBorders>
              <w:bottom w:val="single" w:sz="4" w:space="0" w:color="auto"/>
            </w:tcBorders>
            <w:hideMark/>
          </w:tcPr>
          <w:p w14:paraId="041E60D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Total ancillary own funds tier 2</w:t>
            </w:r>
          </w:p>
        </w:tc>
        <w:tc>
          <w:tcPr>
            <w:tcW w:w="4529" w:type="dxa"/>
            <w:tcBorders>
              <w:bottom w:val="single" w:sz="4" w:space="0" w:color="auto"/>
            </w:tcBorders>
            <w:hideMark/>
          </w:tcPr>
          <w:p w14:paraId="1C76B6B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ancillary own fund items that meet the criteria for Tier 2. </w:t>
            </w:r>
          </w:p>
        </w:tc>
      </w:tr>
      <w:tr w:rsidR="00E21451" w:rsidRPr="00C22FD0" w14:paraId="61B0FA5B" w14:textId="77777777" w:rsidTr="00251B1F">
        <w:trPr>
          <w:gridAfter w:val="1"/>
          <w:wAfter w:w="7" w:type="dxa"/>
          <w:trHeight w:val="675"/>
        </w:trPr>
        <w:tc>
          <w:tcPr>
            <w:tcW w:w="1843" w:type="dxa"/>
            <w:tcBorders>
              <w:bottom w:val="single" w:sz="4" w:space="0" w:color="auto"/>
            </w:tcBorders>
            <w:hideMark/>
          </w:tcPr>
          <w:p w14:paraId="2DE762C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R0400/C0050</w:t>
            </w:r>
          </w:p>
        </w:tc>
        <w:tc>
          <w:tcPr>
            <w:tcW w:w="2835" w:type="dxa"/>
            <w:tcBorders>
              <w:bottom w:val="single" w:sz="4" w:space="0" w:color="auto"/>
            </w:tcBorders>
            <w:hideMark/>
          </w:tcPr>
          <w:p w14:paraId="20C4B9C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ancillary own funds – tier 3 </w:t>
            </w:r>
          </w:p>
        </w:tc>
        <w:tc>
          <w:tcPr>
            <w:tcW w:w="4529" w:type="dxa"/>
            <w:tcBorders>
              <w:bottom w:val="single" w:sz="4" w:space="0" w:color="auto"/>
            </w:tcBorders>
            <w:hideMark/>
          </w:tcPr>
          <w:p w14:paraId="36186A4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ancillary own fund items that meet the criteria for Tier 3. </w:t>
            </w:r>
          </w:p>
        </w:tc>
      </w:tr>
      <w:tr w:rsidR="00E21451" w:rsidRPr="00C22FD0" w14:paraId="2C6B56B8" w14:textId="77777777" w:rsidTr="00251B1F">
        <w:trPr>
          <w:trHeight w:val="565"/>
        </w:trPr>
        <w:tc>
          <w:tcPr>
            <w:tcW w:w="9214" w:type="dxa"/>
            <w:gridSpan w:val="4"/>
            <w:tcBorders>
              <w:top w:val="nil"/>
              <w:left w:val="nil"/>
              <w:bottom w:val="single" w:sz="4" w:space="0" w:color="auto"/>
              <w:right w:val="nil"/>
            </w:tcBorders>
            <w:shd w:val="clear" w:color="auto" w:fill="auto"/>
          </w:tcPr>
          <w:p w14:paraId="5D815E7B" w14:textId="77777777" w:rsidR="00E21451" w:rsidRPr="00C22FD0" w:rsidRDefault="00E21451" w:rsidP="0040755A">
            <w:pPr>
              <w:spacing w:before="120" w:after="120"/>
              <w:rPr>
                <w:rFonts w:ascii="Times New Roman" w:hAnsi="Times New Roman" w:cs="Times New Roman"/>
                <w:b/>
                <w:bCs/>
                <w:sz w:val="20"/>
                <w:szCs w:val="20"/>
              </w:rPr>
            </w:pPr>
            <w:r w:rsidRPr="00C22FD0">
              <w:rPr>
                <w:rFonts w:ascii="Times New Roman" w:hAnsi="Times New Roman" w:cs="Times New Roman"/>
                <w:b/>
                <w:bCs/>
                <w:sz w:val="20"/>
                <w:szCs w:val="20"/>
              </w:rPr>
              <w:t>Own funds of other financial sectors</w:t>
            </w:r>
          </w:p>
          <w:p w14:paraId="47128454" w14:textId="77777777" w:rsidR="00E21451" w:rsidRPr="00C22FD0" w:rsidRDefault="00E21451" w:rsidP="0040755A">
            <w:pPr>
              <w:spacing w:before="120" w:after="120"/>
              <w:rPr>
                <w:rFonts w:ascii="Times New Roman" w:hAnsi="Times New Roman" w:cs="Times New Roman"/>
                <w:sz w:val="20"/>
                <w:szCs w:val="20"/>
              </w:rPr>
            </w:pPr>
            <w:r w:rsidRPr="00C22FD0">
              <w:rPr>
                <w:rFonts w:ascii="Times New Roman" w:hAnsi="Times New Roman" w:cs="Times New Roman"/>
                <w:b/>
                <w:bCs/>
                <w:sz w:val="20"/>
                <w:szCs w:val="20"/>
              </w:rPr>
              <w:t>The following items  are applicable also in case of D&amp;A and combination of methods</w:t>
            </w:r>
          </w:p>
        </w:tc>
      </w:tr>
      <w:tr w:rsidR="00E21451" w:rsidRPr="00C22FD0" w14:paraId="23E8BCD6" w14:textId="77777777" w:rsidTr="00251B1F">
        <w:trPr>
          <w:trHeight w:val="1020"/>
        </w:trPr>
        <w:tc>
          <w:tcPr>
            <w:tcW w:w="1843" w:type="dxa"/>
            <w:tcBorders>
              <w:top w:val="single" w:sz="4" w:space="0" w:color="auto"/>
            </w:tcBorders>
            <w:shd w:val="clear" w:color="auto" w:fill="auto"/>
          </w:tcPr>
          <w:p w14:paraId="2CEAA04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R0410/C0010</w:t>
            </w:r>
          </w:p>
        </w:tc>
        <w:tc>
          <w:tcPr>
            <w:tcW w:w="2835" w:type="dxa"/>
            <w:tcBorders>
              <w:top w:val="single" w:sz="4" w:space="0" w:color="auto"/>
            </w:tcBorders>
            <w:shd w:val="clear" w:color="auto" w:fill="auto"/>
          </w:tcPr>
          <w:p w14:paraId="40133F39" w14:textId="73CF8A5D"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Credit institutions, investment firms, financial institutions,</w:t>
            </w:r>
            <w:r w:rsidRPr="00C22FD0">
              <w:rPr>
                <w:rFonts w:ascii="Times New Roman" w:hAnsi="Times New Roman" w:cs="Times New Roman"/>
                <w:sz w:val="20"/>
                <w:szCs w:val="20"/>
                <w:lang w:val="en-US" w:eastAsia="it-IT"/>
              </w:rPr>
              <w:t xml:space="preserve"> alternative investment fund managers, UCITS management companies </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 total</w:t>
            </w:r>
          </w:p>
        </w:tc>
        <w:tc>
          <w:tcPr>
            <w:tcW w:w="4536" w:type="dxa"/>
            <w:gridSpan w:val="2"/>
            <w:tcBorders>
              <w:top w:val="single" w:sz="4" w:space="0" w:color="auto"/>
            </w:tcBorders>
            <w:shd w:val="clear" w:color="auto" w:fill="auto"/>
          </w:tcPr>
          <w:p w14:paraId="3D6D4479" w14:textId="4EE32909"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rPr>
              <w:t>Total of own funds in credit institutions, investment firms, financial institutions,</w:t>
            </w:r>
            <w:r w:rsidRPr="00C22FD0">
              <w:rPr>
                <w:rFonts w:ascii="Times New Roman" w:hAnsi="Times New Roman" w:cs="Times New Roman"/>
                <w:sz w:val="20"/>
                <w:szCs w:val="20"/>
                <w:lang w:val="en-US" w:eastAsia="it-IT"/>
              </w:rPr>
              <w:t xml:space="preserve"> alternative investment fund managers, UCITS management companies already net of any relevant Intragroup Transaction. Those items </w:t>
            </w:r>
            <w:r w:rsidR="0069036B" w:rsidRPr="00C22FD0">
              <w:rPr>
                <w:rFonts w:ascii="Times New Roman" w:hAnsi="Times New Roman" w:cs="Times New Roman"/>
                <w:sz w:val="20"/>
                <w:szCs w:val="20"/>
                <w:lang w:val="en-US" w:eastAsia="it-IT"/>
              </w:rPr>
              <w:t>should</w:t>
            </w:r>
            <w:r w:rsidRPr="00C22FD0">
              <w:rPr>
                <w:rFonts w:ascii="Times New Roman" w:hAnsi="Times New Roman" w:cs="Times New Roman"/>
                <w:sz w:val="20"/>
                <w:szCs w:val="20"/>
                <w:lang w:val="en-US" w:eastAsia="it-IT"/>
              </w:rPr>
              <w:t xml:space="preserve"> be also deducted of any non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available own funds according to the relevant sectoral rules and deducted of own funds </w:t>
            </w:r>
            <w:r w:rsidRPr="00C22FD0">
              <w:rPr>
                <w:rFonts w:ascii="Times New Roman" w:hAnsi="Times New Roman" w:cs="Times New Roman"/>
                <w:sz w:val="20"/>
                <w:szCs w:val="20"/>
              </w:rPr>
              <w:t>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r w:rsidRPr="00C22FD0">
              <w:rPr>
                <w:rFonts w:ascii="Times New Roman" w:hAnsi="Times New Roman" w:cs="Times New Roman"/>
                <w:sz w:val="20"/>
                <w:szCs w:val="20"/>
                <w:lang w:val="en-US" w:eastAsia="it-IT"/>
              </w:rPr>
              <w:t xml:space="preserve">. </w:t>
            </w:r>
          </w:p>
        </w:tc>
      </w:tr>
      <w:tr w:rsidR="00E21451" w:rsidRPr="00C22FD0" w14:paraId="49788E0B" w14:textId="77777777" w:rsidTr="00251B1F">
        <w:trPr>
          <w:trHeight w:val="1020"/>
        </w:trPr>
        <w:tc>
          <w:tcPr>
            <w:tcW w:w="1843" w:type="dxa"/>
            <w:tcBorders>
              <w:top w:val="single" w:sz="4" w:space="0" w:color="auto"/>
            </w:tcBorders>
            <w:shd w:val="clear" w:color="auto" w:fill="auto"/>
          </w:tcPr>
          <w:p w14:paraId="32A1204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R0410/C0020</w:t>
            </w:r>
          </w:p>
        </w:tc>
        <w:tc>
          <w:tcPr>
            <w:tcW w:w="2835" w:type="dxa"/>
            <w:tcBorders>
              <w:top w:val="single" w:sz="4" w:space="0" w:color="auto"/>
            </w:tcBorders>
            <w:shd w:val="clear" w:color="auto" w:fill="auto"/>
          </w:tcPr>
          <w:p w14:paraId="6A60290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Credit institutions, investment firms, financial institutions,</w:t>
            </w:r>
            <w:r w:rsidRPr="00C22FD0">
              <w:rPr>
                <w:rFonts w:ascii="Times New Roman" w:hAnsi="Times New Roman" w:cs="Times New Roman"/>
                <w:sz w:val="20"/>
                <w:szCs w:val="20"/>
                <w:lang w:val="en-US" w:eastAsia="it-IT"/>
              </w:rPr>
              <w:t xml:space="preserve"> alternative investment fund managers, UCITS management companies – Tier 1 unrestricted</w:t>
            </w:r>
          </w:p>
        </w:tc>
        <w:tc>
          <w:tcPr>
            <w:tcW w:w="4536" w:type="dxa"/>
            <w:gridSpan w:val="2"/>
            <w:tcBorders>
              <w:top w:val="single" w:sz="4" w:space="0" w:color="auto"/>
            </w:tcBorders>
            <w:shd w:val="clear" w:color="auto" w:fill="auto"/>
          </w:tcPr>
          <w:p w14:paraId="06128DDF" w14:textId="77777777" w:rsidR="00E21451" w:rsidRPr="00C22FD0" w:rsidRDefault="00E21451" w:rsidP="0040755A">
            <w:pPr>
              <w:spacing w:after="0"/>
              <w:rPr>
                <w:rFonts w:ascii="Times New Roman" w:hAnsi="Times New Roman" w:cs="Times New Roman"/>
                <w:sz w:val="20"/>
                <w:szCs w:val="20"/>
                <w:lang w:val="en-US" w:eastAsia="it-IT"/>
              </w:rPr>
            </w:pPr>
            <w:r w:rsidRPr="00C22FD0">
              <w:rPr>
                <w:rFonts w:ascii="Times New Roman" w:hAnsi="Times New Roman" w:cs="Times New Roman"/>
                <w:sz w:val="20"/>
                <w:szCs w:val="20"/>
              </w:rPr>
              <w:t>Own funds in credit institutions, investment firms, financial institutions,</w:t>
            </w:r>
            <w:r w:rsidRPr="00C22FD0">
              <w:rPr>
                <w:rFonts w:ascii="Times New Roman" w:hAnsi="Times New Roman" w:cs="Times New Roman"/>
                <w:sz w:val="20"/>
                <w:szCs w:val="20"/>
                <w:lang w:val="en-US" w:eastAsia="it-IT"/>
              </w:rPr>
              <w:t xml:space="preserve"> alternative investment fund managers, UCITS management companies already net of any relevant Intragroup Transaction – tier 1 unrestricted.</w:t>
            </w:r>
          </w:p>
          <w:p w14:paraId="10D94A74" w14:textId="77777777" w:rsidR="00E21451" w:rsidRPr="00C22FD0" w:rsidRDefault="00E21451" w:rsidP="0040755A">
            <w:pPr>
              <w:spacing w:after="0"/>
              <w:rPr>
                <w:rFonts w:ascii="Times New Roman" w:hAnsi="Times New Roman" w:cs="Times New Roman"/>
                <w:sz w:val="20"/>
                <w:szCs w:val="20"/>
                <w:lang w:val="en-US" w:eastAsia="it-IT"/>
              </w:rPr>
            </w:pPr>
          </w:p>
          <w:p w14:paraId="7B09FE95" w14:textId="7BAA2C56"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lang w:val="en-US" w:eastAsia="it-IT"/>
              </w:rPr>
              <w:t xml:space="preserve">Those items </w:t>
            </w:r>
            <w:r w:rsidR="0069036B" w:rsidRPr="00C22FD0">
              <w:rPr>
                <w:rFonts w:ascii="Times New Roman" w:hAnsi="Times New Roman" w:cs="Times New Roman"/>
                <w:sz w:val="20"/>
                <w:szCs w:val="20"/>
                <w:lang w:val="en-US" w:eastAsia="it-IT"/>
              </w:rPr>
              <w:t>should</w:t>
            </w:r>
            <w:r w:rsidRPr="00C22FD0">
              <w:rPr>
                <w:rFonts w:ascii="Times New Roman" w:hAnsi="Times New Roman" w:cs="Times New Roman"/>
                <w:sz w:val="20"/>
                <w:szCs w:val="20"/>
                <w:lang w:val="en-US" w:eastAsia="it-IT"/>
              </w:rPr>
              <w:t xml:space="preserve"> be also deducted of any non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available own funds according to the relevant sectoral rules and deducted of own funds </w:t>
            </w:r>
            <w:r w:rsidRPr="00C22FD0">
              <w:rPr>
                <w:rFonts w:ascii="Times New Roman" w:hAnsi="Times New Roman" w:cs="Times New Roman"/>
                <w:sz w:val="20"/>
                <w:szCs w:val="20"/>
              </w:rPr>
              <w:t>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r w:rsidRPr="00C22FD0">
              <w:rPr>
                <w:rFonts w:ascii="Times New Roman" w:hAnsi="Times New Roman" w:cs="Times New Roman"/>
                <w:sz w:val="20"/>
                <w:szCs w:val="20"/>
                <w:lang w:val="en-US" w:eastAsia="it-IT"/>
              </w:rPr>
              <w:t>.</w:t>
            </w:r>
          </w:p>
        </w:tc>
      </w:tr>
      <w:tr w:rsidR="00E21451" w:rsidRPr="00C22FD0" w14:paraId="2F435420" w14:textId="77777777" w:rsidTr="00251B1F">
        <w:trPr>
          <w:trHeight w:val="1020"/>
        </w:trPr>
        <w:tc>
          <w:tcPr>
            <w:tcW w:w="1843" w:type="dxa"/>
            <w:shd w:val="clear" w:color="auto" w:fill="auto"/>
          </w:tcPr>
          <w:p w14:paraId="30EE15D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R0410/C0030</w:t>
            </w:r>
          </w:p>
        </w:tc>
        <w:tc>
          <w:tcPr>
            <w:tcW w:w="2835" w:type="dxa"/>
            <w:shd w:val="clear" w:color="auto" w:fill="auto"/>
          </w:tcPr>
          <w:p w14:paraId="38C8846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Credit institutions, investment firms, financial institutions,</w:t>
            </w:r>
            <w:r w:rsidRPr="00C22FD0">
              <w:rPr>
                <w:rFonts w:ascii="Times New Roman" w:hAnsi="Times New Roman" w:cs="Times New Roman"/>
                <w:sz w:val="20"/>
                <w:szCs w:val="20"/>
                <w:lang w:val="en-US" w:eastAsia="it-IT"/>
              </w:rPr>
              <w:t xml:space="preserve"> alternative investment fund managers, UCITS management companies – Tier 1 restricted</w:t>
            </w:r>
          </w:p>
        </w:tc>
        <w:tc>
          <w:tcPr>
            <w:tcW w:w="4536" w:type="dxa"/>
            <w:gridSpan w:val="2"/>
            <w:shd w:val="clear" w:color="auto" w:fill="auto"/>
          </w:tcPr>
          <w:p w14:paraId="7F8CAFE5" w14:textId="77777777" w:rsidR="00E21451" w:rsidRPr="00C22FD0" w:rsidRDefault="00E21451" w:rsidP="0040755A">
            <w:pPr>
              <w:spacing w:after="0"/>
              <w:rPr>
                <w:rFonts w:ascii="Times New Roman" w:hAnsi="Times New Roman" w:cs="Times New Roman"/>
                <w:sz w:val="20"/>
                <w:szCs w:val="20"/>
                <w:lang w:val="en-US" w:eastAsia="it-IT"/>
              </w:rPr>
            </w:pPr>
            <w:r w:rsidRPr="00C22FD0">
              <w:rPr>
                <w:rFonts w:ascii="Times New Roman" w:hAnsi="Times New Roman" w:cs="Times New Roman"/>
                <w:sz w:val="20"/>
                <w:szCs w:val="20"/>
              </w:rPr>
              <w:t>Own funds in credit institutions, investment firms, financial institutions,</w:t>
            </w:r>
            <w:r w:rsidRPr="00C22FD0">
              <w:rPr>
                <w:rFonts w:ascii="Times New Roman" w:hAnsi="Times New Roman" w:cs="Times New Roman"/>
                <w:sz w:val="20"/>
                <w:szCs w:val="20"/>
                <w:lang w:val="en-US" w:eastAsia="it-IT"/>
              </w:rPr>
              <w:t xml:space="preserve"> alternative investment fund managers, UCITS management companies already net of any relevant Intragroup Transaction – tier 1 restricted.</w:t>
            </w:r>
          </w:p>
          <w:p w14:paraId="5344D8C7" w14:textId="77777777" w:rsidR="00E21451" w:rsidRPr="00C22FD0" w:rsidRDefault="00E21451" w:rsidP="0040755A">
            <w:pPr>
              <w:spacing w:after="0"/>
              <w:rPr>
                <w:rFonts w:ascii="Times New Roman" w:hAnsi="Times New Roman" w:cs="Times New Roman"/>
                <w:sz w:val="20"/>
                <w:szCs w:val="20"/>
                <w:lang w:val="en-US" w:eastAsia="it-IT"/>
              </w:rPr>
            </w:pPr>
          </w:p>
          <w:p w14:paraId="133D3C69" w14:textId="4A73D8ED"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lang w:val="en-US" w:eastAsia="it-IT"/>
              </w:rPr>
              <w:t xml:space="preserve">Those items </w:t>
            </w:r>
            <w:r w:rsidR="0069036B" w:rsidRPr="00C22FD0">
              <w:rPr>
                <w:rFonts w:ascii="Times New Roman" w:hAnsi="Times New Roman" w:cs="Times New Roman"/>
                <w:sz w:val="20"/>
                <w:szCs w:val="20"/>
                <w:lang w:val="en-US" w:eastAsia="it-IT"/>
              </w:rPr>
              <w:t>should</w:t>
            </w:r>
            <w:r w:rsidRPr="00C22FD0">
              <w:rPr>
                <w:rFonts w:ascii="Times New Roman" w:hAnsi="Times New Roman" w:cs="Times New Roman"/>
                <w:sz w:val="20"/>
                <w:szCs w:val="20"/>
                <w:lang w:val="en-US" w:eastAsia="it-IT"/>
              </w:rPr>
              <w:t xml:space="preserve"> be also deducted of any non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available own funds according to the relevant sectoral rules and deducted of own funds </w:t>
            </w:r>
            <w:r w:rsidRPr="00C22FD0">
              <w:rPr>
                <w:rFonts w:ascii="Times New Roman" w:hAnsi="Times New Roman" w:cs="Times New Roman"/>
                <w:sz w:val="20"/>
                <w:szCs w:val="20"/>
              </w:rPr>
              <w:t>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r w:rsidRPr="00C22FD0">
              <w:rPr>
                <w:rFonts w:ascii="Times New Roman" w:hAnsi="Times New Roman" w:cs="Times New Roman"/>
                <w:sz w:val="20"/>
                <w:szCs w:val="20"/>
                <w:lang w:val="en-US" w:eastAsia="it-IT"/>
              </w:rPr>
              <w:t>.</w:t>
            </w:r>
          </w:p>
        </w:tc>
      </w:tr>
      <w:tr w:rsidR="00E21451" w:rsidRPr="00C22FD0" w14:paraId="4EF17D48" w14:textId="77777777" w:rsidTr="00251B1F">
        <w:trPr>
          <w:trHeight w:val="1020"/>
        </w:trPr>
        <w:tc>
          <w:tcPr>
            <w:tcW w:w="1843" w:type="dxa"/>
            <w:shd w:val="clear" w:color="auto" w:fill="auto"/>
          </w:tcPr>
          <w:p w14:paraId="44FF0A2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R0410/C0040</w:t>
            </w:r>
          </w:p>
        </w:tc>
        <w:tc>
          <w:tcPr>
            <w:tcW w:w="2835" w:type="dxa"/>
            <w:shd w:val="clear" w:color="auto" w:fill="auto"/>
          </w:tcPr>
          <w:p w14:paraId="073501F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Credit institutions, investment firms, financial institutions,</w:t>
            </w:r>
            <w:r w:rsidRPr="00C22FD0">
              <w:rPr>
                <w:rFonts w:ascii="Times New Roman" w:hAnsi="Times New Roman" w:cs="Times New Roman"/>
                <w:sz w:val="20"/>
                <w:szCs w:val="20"/>
                <w:lang w:val="en-US" w:eastAsia="it-IT"/>
              </w:rPr>
              <w:t xml:space="preserve"> alternative investment fund managers, UCITS management </w:t>
            </w:r>
            <w:r w:rsidRPr="00C22FD0">
              <w:rPr>
                <w:rFonts w:ascii="Times New Roman" w:hAnsi="Times New Roman" w:cs="Times New Roman"/>
                <w:sz w:val="20"/>
                <w:szCs w:val="20"/>
                <w:lang w:val="en-US" w:eastAsia="it-IT"/>
              </w:rPr>
              <w:lastRenderedPageBreak/>
              <w:t>companies – Tier 2</w:t>
            </w:r>
          </w:p>
        </w:tc>
        <w:tc>
          <w:tcPr>
            <w:tcW w:w="4536" w:type="dxa"/>
            <w:gridSpan w:val="2"/>
            <w:shd w:val="clear" w:color="auto" w:fill="auto"/>
          </w:tcPr>
          <w:p w14:paraId="17991003" w14:textId="77777777" w:rsidR="00E21451" w:rsidRPr="00C22FD0" w:rsidRDefault="00E21451" w:rsidP="0040755A">
            <w:pPr>
              <w:spacing w:after="0"/>
              <w:rPr>
                <w:rFonts w:ascii="Times New Roman" w:hAnsi="Times New Roman" w:cs="Times New Roman"/>
                <w:sz w:val="20"/>
                <w:szCs w:val="20"/>
                <w:lang w:val="en-US" w:eastAsia="it-IT"/>
              </w:rPr>
            </w:pPr>
            <w:r w:rsidRPr="00C22FD0">
              <w:rPr>
                <w:rFonts w:ascii="Times New Roman" w:hAnsi="Times New Roman" w:cs="Times New Roman"/>
                <w:sz w:val="20"/>
                <w:szCs w:val="20"/>
              </w:rPr>
              <w:lastRenderedPageBreak/>
              <w:t>Own funds in credit institutions, investment firms, financial institutions,</w:t>
            </w:r>
            <w:r w:rsidRPr="00C22FD0">
              <w:rPr>
                <w:rFonts w:ascii="Times New Roman" w:hAnsi="Times New Roman" w:cs="Times New Roman"/>
                <w:sz w:val="20"/>
                <w:szCs w:val="20"/>
                <w:lang w:val="en-US" w:eastAsia="it-IT"/>
              </w:rPr>
              <w:t xml:space="preserve"> alternative investment fund managers, </w:t>
            </w:r>
            <w:proofErr w:type="gramStart"/>
            <w:r w:rsidRPr="00C22FD0">
              <w:rPr>
                <w:rFonts w:ascii="Times New Roman" w:hAnsi="Times New Roman" w:cs="Times New Roman"/>
                <w:sz w:val="20"/>
                <w:szCs w:val="20"/>
                <w:lang w:val="en-US" w:eastAsia="it-IT"/>
              </w:rPr>
              <w:t>UCITS</w:t>
            </w:r>
            <w:proofErr w:type="gramEnd"/>
            <w:r w:rsidRPr="00C22FD0">
              <w:rPr>
                <w:rFonts w:ascii="Times New Roman" w:hAnsi="Times New Roman" w:cs="Times New Roman"/>
                <w:sz w:val="20"/>
                <w:szCs w:val="20"/>
                <w:lang w:val="en-US" w:eastAsia="it-IT"/>
              </w:rPr>
              <w:t xml:space="preserve"> management companies already net of any relevant Intragroup Transaction – tier 2.</w:t>
            </w:r>
          </w:p>
          <w:p w14:paraId="66080E2A" w14:textId="77777777" w:rsidR="00E21451" w:rsidRPr="00C22FD0" w:rsidRDefault="00E21451" w:rsidP="0040755A">
            <w:pPr>
              <w:spacing w:after="0"/>
              <w:rPr>
                <w:rFonts w:ascii="Times New Roman" w:hAnsi="Times New Roman" w:cs="Times New Roman"/>
                <w:sz w:val="20"/>
                <w:szCs w:val="20"/>
                <w:lang w:val="en-US" w:eastAsia="it-IT"/>
              </w:rPr>
            </w:pPr>
          </w:p>
          <w:p w14:paraId="5E14619C" w14:textId="5955D556"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lang w:val="en-US" w:eastAsia="it-IT"/>
              </w:rPr>
              <w:t xml:space="preserve">Those items </w:t>
            </w:r>
            <w:r w:rsidR="0069036B" w:rsidRPr="00C22FD0">
              <w:rPr>
                <w:rFonts w:ascii="Times New Roman" w:hAnsi="Times New Roman" w:cs="Times New Roman"/>
                <w:sz w:val="20"/>
                <w:szCs w:val="20"/>
                <w:lang w:val="en-US" w:eastAsia="it-IT"/>
              </w:rPr>
              <w:t>should</w:t>
            </w:r>
            <w:r w:rsidRPr="00C22FD0">
              <w:rPr>
                <w:rFonts w:ascii="Times New Roman" w:hAnsi="Times New Roman" w:cs="Times New Roman"/>
                <w:sz w:val="20"/>
                <w:szCs w:val="20"/>
                <w:lang w:val="en-US" w:eastAsia="it-IT"/>
              </w:rPr>
              <w:t xml:space="preserve"> be also deducted of any non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available own funds according to the relevant sectoral rules and deducted of own funds </w:t>
            </w:r>
            <w:r w:rsidRPr="00C22FD0">
              <w:rPr>
                <w:rFonts w:ascii="Times New Roman" w:hAnsi="Times New Roman" w:cs="Times New Roman"/>
                <w:sz w:val="20"/>
                <w:szCs w:val="20"/>
              </w:rPr>
              <w:t>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r w:rsidRPr="00C22FD0">
              <w:rPr>
                <w:rFonts w:ascii="Times New Roman" w:hAnsi="Times New Roman" w:cs="Times New Roman"/>
                <w:sz w:val="20"/>
                <w:szCs w:val="20"/>
                <w:lang w:val="en-US" w:eastAsia="it-IT"/>
              </w:rPr>
              <w:t>.</w:t>
            </w:r>
          </w:p>
        </w:tc>
      </w:tr>
      <w:tr w:rsidR="00E21451" w:rsidRPr="00C22FD0" w14:paraId="32CD5D23" w14:textId="77777777" w:rsidTr="00251B1F">
        <w:trPr>
          <w:trHeight w:val="1020"/>
        </w:trPr>
        <w:tc>
          <w:tcPr>
            <w:tcW w:w="1843" w:type="dxa"/>
            <w:shd w:val="clear" w:color="auto" w:fill="auto"/>
          </w:tcPr>
          <w:p w14:paraId="2160044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R0420/C0010</w:t>
            </w:r>
          </w:p>
        </w:tc>
        <w:tc>
          <w:tcPr>
            <w:tcW w:w="2835" w:type="dxa"/>
            <w:shd w:val="clear" w:color="auto" w:fill="auto"/>
          </w:tcPr>
          <w:p w14:paraId="7B91F34F" w14:textId="4BDE2EA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Institutions for occupational retirement provision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36" w:type="dxa"/>
            <w:gridSpan w:val="2"/>
            <w:shd w:val="clear" w:color="auto" w:fill="auto"/>
          </w:tcPr>
          <w:p w14:paraId="293008C6" w14:textId="4CE62AE5"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of own funds in institutions for occupational retirement provision, </w:t>
            </w:r>
            <w:r w:rsidRPr="00C22FD0">
              <w:rPr>
                <w:rFonts w:ascii="Times New Roman" w:hAnsi="Times New Roman" w:cs="Times New Roman"/>
                <w:sz w:val="20"/>
                <w:szCs w:val="20"/>
                <w:lang w:val="en-US" w:eastAsia="it-IT"/>
              </w:rPr>
              <w:t xml:space="preserve">already net of any relevant Intragroup Transaction. Those items </w:t>
            </w:r>
            <w:r w:rsidR="0069036B" w:rsidRPr="00C22FD0">
              <w:rPr>
                <w:rFonts w:ascii="Times New Roman" w:hAnsi="Times New Roman" w:cs="Times New Roman"/>
                <w:sz w:val="20"/>
                <w:szCs w:val="20"/>
                <w:lang w:val="en-US" w:eastAsia="it-IT"/>
              </w:rPr>
              <w:t>should</w:t>
            </w:r>
            <w:r w:rsidRPr="00C22FD0">
              <w:rPr>
                <w:rFonts w:ascii="Times New Roman" w:hAnsi="Times New Roman" w:cs="Times New Roman"/>
                <w:sz w:val="20"/>
                <w:szCs w:val="20"/>
                <w:lang w:val="en-US" w:eastAsia="it-IT"/>
              </w:rPr>
              <w:t xml:space="preserve"> be also deducted of any non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available own funds according to the relevant sectoral rules and deducted of own funds </w:t>
            </w:r>
            <w:r w:rsidRPr="00C22FD0">
              <w:rPr>
                <w:rFonts w:ascii="Times New Roman" w:hAnsi="Times New Roman" w:cs="Times New Roman"/>
                <w:sz w:val="20"/>
                <w:szCs w:val="20"/>
              </w:rPr>
              <w:t>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tc>
      </w:tr>
      <w:tr w:rsidR="00E21451" w:rsidRPr="00C22FD0" w14:paraId="1A5F46A8" w14:textId="77777777" w:rsidTr="00251B1F">
        <w:trPr>
          <w:trHeight w:val="1020"/>
        </w:trPr>
        <w:tc>
          <w:tcPr>
            <w:tcW w:w="1843" w:type="dxa"/>
            <w:shd w:val="clear" w:color="auto" w:fill="auto"/>
          </w:tcPr>
          <w:p w14:paraId="0B7ACCF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R0420/C0020</w:t>
            </w:r>
          </w:p>
        </w:tc>
        <w:tc>
          <w:tcPr>
            <w:tcW w:w="2835" w:type="dxa"/>
            <w:shd w:val="clear" w:color="auto" w:fill="auto"/>
          </w:tcPr>
          <w:p w14:paraId="011559D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Institutions for occupational retirement provision –tier 1 unrestricted</w:t>
            </w:r>
          </w:p>
        </w:tc>
        <w:tc>
          <w:tcPr>
            <w:tcW w:w="4536" w:type="dxa"/>
            <w:gridSpan w:val="2"/>
            <w:shd w:val="clear" w:color="auto" w:fill="auto"/>
          </w:tcPr>
          <w:p w14:paraId="2B23BB6F" w14:textId="64811492" w:rsidR="00E21451" w:rsidRPr="00C22FD0" w:rsidRDefault="00E21451" w:rsidP="0040755A">
            <w:pPr>
              <w:spacing w:after="0"/>
              <w:rPr>
                <w:rFonts w:ascii="Times New Roman" w:hAnsi="Times New Roman" w:cs="Times New Roman"/>
                <w:sz w:val="20"/>
                <w:szCs w:val="20"/>
                <w:lang w:val="en-US" w:eastAsia="it-IT"/>
              </w:rPr>
            </w:pPr>
            <w:r w:rsidRPr="00C22FD0">
              <w:rPr>
                <w:rFonts w:ascii="Times New Roman" w:hAnsi="Times New Roman" w:cs="Times New Roman"/>
                <w:sz w:val="20"/>
                <w:szCs w:val="20"/>
              </w:rPr>
              <w:t xml:space="preserve">Own funds in institutions for occupational retirement provision, </w:t>
            </w:r>
            <w:r w:rsidRPr="00C22FD0">
              <w:rPr>
                <w:rFonts w:ascii="Times New Roman" w:hAnsi="Times New Roman" w:cs="Times New Roman"/>
                <w:sz w:val="20"/>
                <w:szCs w:val="20"/>
                <w:lang w:val="en-US" w:eastAsia="it-IT"/>
              </w:rPr>
              <w:t>already net of any relevant Intragroup Transaction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 tier 1 unrestricted.</w:t>
            </w:r>
          </w:p>
          <w:p w14:paraId="14DA6B9E" w14:textId="35086730"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lang w:val="en-US" w:eastAsia="it-IT"/>
              </w:rPr>
              <w:t xml:space="preserve"> Those items </w:t>
            </w:r>
            <w:r w:rsidR="0069036B" w:rsidRPr="00C22FD0">
              <w:rPr>
                <w:rFonts w:ascii="Times New Roman" w:hAnsi="Times New Roman" w:cs="Times New Roman"/>
                <w:sz w:val="20"/>
                <w:szCs w:val="20"/>
                <w:lang w:val="en-US" w:eastAsia="it-IT"/>
              </w:rPr>
              <w:t>should</w:t>
            </w:r>
            <w:r w:rsidRPr="00C22FD0">
              <w:rPr>
                <w:rFonts w:ascii="Times New Roman" w:hAnsi="Times New Roman" w:cs="Times New Roman"/>
                <w:sz w:val="20"/>
                <w:szCs w:val="20"/>
                <w:lang w:val="en-US" w:eastAsia="it-IT"/>
              </w:rPr>
              <w:t xml:space="preserve"> be also deducted of any non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available own funds according to the relevant sectoral rules and deducted of own funds </w:t>
            </w:r>
            <w:r w:rsidRPr="00C22FD0">
              <w:rPr>
                <w:rFonts w:ascii="Times New Roman" w:hAnsi="Times New Roman" w:cs="Times New Roman"/>
                <w:sz w:val="20"/>
                <w:szCs w:val="20"/>
              </w:rPr>
              <w:t>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tc>
      </w:tr>
      <w:tr w:rsidR="00E21451" w:rsidRPr="00C22FD0" w14:paraId="53FC735B" w14:textId="77777777" w:rsidTr="00251B1F">
        <w:trPr>
          <w:trHeight w:val="1020"/>
        </w:trPr>
        <w:tc>
          <w:tcPr>
            <w:tcW w:w="1843" w:type="dxa"/>
            <w:tcBorders>
              <w:bottom w:val="single" w:sz="4" w:space="0" w:color="auto"/>
            </w:tcBorders>
            <w:shd w:val="clear" w:color="auto" w:fill="auto"/>
          </w:tcPr>
          <w:p w14:paraId="54266A5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R0420/C0030</w:t>
            </w:r>
          </w:p>
        </w:tc>
        <w:tc>
          <w:tcPr>
            <w:tcW w:w="2835" w:type="dxa"/>
            <w:tcBorders>
              <w:bottom w:val="single" w:sz="4" w:space="0" w:color="auto"/>
            </w:tcBorders>
            <w:shd w:val="clear" w:color="auto" w:fill="auto"/>
          </w:tcPr>
          <w:p w14:paraId="60CA82D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Institutions for occupational retirement provision –tier 1 restricted</w:t>
            </w:r>
          </w:p>
        </w:tc>
        <w:tc>
          <w:tcPr>
            <w:tcW w:w="4536" w:type="dxa"/>
            <w:gridSpan w:val="2"/>
            <w:tcBorders>
              <w:bottom w:val="single" w:sz="4" w:space="0" w:color="auto"/>
            </w:tcBorders>
            <w:shd w:val="clear" w:color="auto" w:fill="auto"/>
          </w:tcPr>
          <w:p w14:paraId="540AD55D" w14:textId="4F7A72BB" w:rsidR="00E21451" w:rsidRPr="00C22FD0" w:rsidRDefault="00E21451" w:rsidP="0040755A">
            <w:pPr>
              <w:spacing w:after="0"/>
              <w:rPr>
                <w:rFonts w:ascii="Times New Roman" w:hAnsi="Times New Roman" w:cs="Times New Roman"/>
                <w:sz w:val="20"/>
                <w:szCs w:val="20"/>
                <w:lang w:val="en-US" w:eastAsia="it-IT"/>
              </w:rPr>
            </w:pPr>
            <w:r w:rsidRPr="00C22FD0">
              <w:rPr>
                <w:rFonts w:ascii="Times New Roman" w:hAnsi="Times New Roman" w:cs="Times New Roman"/>
                <w:sz w:val="20"/>
                <w:szCs w:val="20"/>
              </w:rPr>
              <w:t xml:space="preserve">Own funds in institutions for occupational retirement provision, </w:t>
            </w:r>
            <w:r w:rsidRPr="00C22FD0">
              <w:rPr>
                <w:rFonts w:ascii="Times New Roman" w:hAnsi="Times New Roman" w:cs="Times New Roman"/>
                <w:sz w:val="20"/>
                <w:szCs w:val="20"/>
                <w:lang w:val="en-US" w:eastAsia="it-IT"/>
              </w:rPr>
              <w:t>already net of any relevant Intragroup Transaction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 tier 1 restricted.</w:t>
            </w:r>
          </w:p>
          <w:p w14:paraId="3EA82767" w14:textId="1E6B67AB"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lang w:val="en-US" w:eastAsia="it-IT"/>
              </w:rPr>
              <w:t xml:space="preserve"> Those items </w:t>
            </w:r>
            <w:r w:rsidR="0069036B" w:rsidRPr="00C22FD0">
              <w:rPr>
                <w:rFonts w:ascii="Times New Roman" w:hAnsi="Times New Roman" w:cs="Times New Roman"/>
                <w:sz w:val="20"/>
                <w:szCs w:val="20"/>
                <w:lang w:val="en-US" w:eastAsia="it-IT"/>
              </w:rPr>
              <w:t>should</w:t>
            </w:r>
            <w:r w:rsidRPr="00C22FD0">
              <w:rPr>
                <w:rFonts w:ascii="Times New Roman" w:hAnsi="Times New Roman" w:cs="Times New Roman"/>
                <w:sz w:val="20"/>
                <w:szCs w:val="20"/>
                <w:lang w:val="en-US" w:eastAsia="it-IT"/>
              </w:rPr>
              <w:t xml:space="preserve"> be also deducted of any non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available own funds according to the relevant sectoral rules and deducted of own funds </w:t>
            </w:r>
            <w:r w:rsidRPr="00C22FD0">
              <w:rPr>
                <w:rFonts w:ascii="Times New Roman" w:hAnsi="Times New Roman" w:cs="Times New Roman"/>
                <w:sz w:val="20"/>
                <w:szCs w:val="20"/>
              </w:rPr>
              <w:t xml:space="preserve">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tc>
      </w:tr>
      <w:tr w:rsidR="00E21451" w:rsidRPr="00C22FD0" w14:paraId="6584EB4D" w14:textId="77777777" w:rsidTr="00251B1F">
        <w:trPr>
          <w:trHeight w:val="1020"/>
        </w:trPr>
        <w:tc>
          <w:tcPr>
            <w:tcW w:w="1843" w:type="dxa"/>
            <w:tcBorders>
              <w:bottom w:val="single" w:sz="4" w:space="0" w:color="auto"/>
            </w:tcBorders>
            <w:shd w:val="clear" w:color="auto" w:fill="auto"/>
          </w:tcPr>
          <w:p w14:paraId="16E25B3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R0420/C0040</w:t>
            </w:r>
          </w:p>
        </w:tc>
        <w:tc>
          <w:tcPr>
            <w:tcW w:w="2835" w:type="dxa"/>
            <w:tcBorders>
              <w:bottom w:val="single" w:sz="4" w:space="0" w:color="auto"/>
            </w:tcBorders>
            <w:shd w:val="clear" w:color="auto" w:fill="auto"/>
          </w:tcPr>
          <w:p w14:paraId="04D19803" w14:textId="77777777" w:rsidR="00E21451" w:rsidRPr="00C22FD0" w:rsidRDefault="00E21451" w:rsidP="0040755A">
            <w:pPr>
              <w:spacing w:after="0"/>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Institutions for </w:t>
            </w:r>
            <w:proofErr w:type="spellStart"/>
            <w:r w:rsidRPr="00C22FD0">
              <w:rPr>
                <w:rFonts w:ascii="Times New Roman" w:hAnsi="Times New Roman" w:cs="Times New Roman"/>
                <w:sz w:val="20"/>
                <w:szCs w:val="20"/>
                <w:lang w:val="fr-BE"/>
              </w:rPr>
              <w:t>occupational</w:t>
            </w:r>
            <w:proofErr w:type="spellEnd"/>
            <w:r w:rsidRPr="00C22FD0">
              <w:rPr>
                <w:rFonts w:ascii="Times New Roman" w:hAnsi="Times New Roman" w:cs="Times New Roman"/>
                <w:sz w:val="20"/>
                <w:szCs w:val="20"/>
                <w:lang w:val="fr-BE"/>
              </w:rPr>
              <w:t xml:space="preserve"> retirement provision –</w:t>
            </w:r>
            <w:proofErr w:type="spellStart"/>
            <w:r w:rsidRPr="00C22FD0">
              <w:rPr>
                <w:rFonts w:ascii="Times New Roman" w:hAnsi="Times New Roman" w:cs="Times New Roman"/>
                <w:sz w:val="20"/>
                <w:szCs w:val="20"/>
                <w:lang w:val="fr-BE"/>
              </w:rPr>
              <w:t>tier</w:t>
            </w:r>
            <w:proofErr w:type="spellEnd"/>
            <w:r w:rsidRPr="00C22FD0">
              <w:rPr>
                <w:rFonts w:ascii="Times New Roman" w:hAnsi="Times New Roman" w:cs="Times New Roman"/>
                <w:sz w:val="20"/>
                <w:szCs w:val="20"/>
                <w:lang w:val="fr-BE"/>
              </w:rPr>
              <w:t xml:space="preserve"> 2</w:t>
            </w:r>
          </w:p>
        </w:tc>
        <w:tc>
          <w:tcPr>
            <w:tcW w:w="4536" w:type="dxa"/>
            <w:gridSpan w:val="2"/>
            <w:tcBorders>
              <w:bottom w:val="single" w:sz="4" w:space="0" w:color="auto"/>
            </w:tcBorders>
            <w:shd w:val="clear" w:color="auto" w:fill="auto"/>
          </w:tcPr>
          <w:p w14:paraId="77C14E74" w14:textId="6589F813" w:rsidR="00E21451" w:rsidRPr="00C22FD0" w:rsidRDefault="00E21451" w:rsidP="0040755A">
            <w:pPr>
              <w:spacing w:after="0"/>
              <w:rPr>
                <w:rFonts w:ascii="Times New Roman" w:hAnsi="Times New Roman" w:cs="Times New Roman"/>
                <w:sz w:val="20"/>
                <w:szCs w:val="20"/>
                <w:lang w:val="en-US" w:eastAsia="it-IT"/>
              </w:rPr>
            </w:pPr>
            <w:r w:rsidRPr="00C22FD0">
              <w:rPr>
                <w:rFonts w:ascii="Times New Roman" w:hAnsi="Times New Roman" w:cs="Times New Roman"/>
                <w:sz w:val="20"/>
                <w:szCs w:val="20"/>
              </w:rPr>
              <w:t xml:space="preserve">Own funds in institutions for occupational retirement provision, </w:t>
            </w:r>
            <w:r w:rsidRPr="00C22FD0">
              <w:rPr>
                <w:rFonts w:ascii="Times New Roman" w:hAnsi="Times New Roman" w:cs="Times New Roman"/>
                <w:sz w:val="20"/>
                <w:szCs w:val="20"/>
                <w:lang w:val="en-US" w:eastAsia="it-IT"/>
              </w:rPr>
              <w:t>already net of any relevant Intragroup Transaction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 tier 2.</w:t>
            </w:r>
          </w:p>
          <w:p w14:paraId="4DEBAE27" w14:textId="1974CCB0"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lang w:val="en-US" w:eastAsia="it-IT"/>
              </w:rPr>
              <w:t xml:space="preserve"> Those items </w:t>
            </w:r>
            <w:r w:rsidR="0069036B" w:rsidRPr="00C22FD0">
              <w:rPr>
                <w:rFonts w:ascii="Times New Roman" w:hAnsi="Times New Roman" w:cs="Times New Roman"/>
                <w:sz w:val="20"/>
                <w:szCs w:val="20"/>
                <w:lang w:val="en-US" w:eastAsia="it-IT"/>
              </w:rPr>
              <w:t>should</w:t>
            </w:r>
            <w:r w:rsidRPr="00C22FD0">
              <w:rPr>
                <w:rFonts w:ascii="Times New Roman" w:hAnsi="Times New Roman" w:cs="Times New Roman"/>
                <w:sz w:val="20"/>
                <w:szCs w:val="20"/>
                <w:lang w:val="en-US" w:eastAsia="it-IT"/>
              </w:rPr>
              <w:t xml:space="preserve"> be also deducted of any non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available own funds according to the relevant sectoral rules and deducted of own funds </w:t>
            </w:r>
            <w:r w:rsidRPr="00C22FD0">
              <w:rPr>
                <w:rFonts w:ascii="Times New Roman" w:hAnsi="Times New Roman" w:cs="Times New Roman"/>
                <w:sz w:val="20"/>
                <w:szCs w:val="20"/>
              </w:rPr>
              <w:t>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tc>
      </w:tr>
      <w:tr w:rsidR="00E21451" w:rsidRPr="00C22FD0" w14:paraId="18B7B6BE" w14:textId="77777777" w:rsidTr="00251B1F">
        <w:trPr>
          <w:trHeight w:val="1020"/>
        </w:trPr>
        <w:tc>
          <w:tcPr>
            <w:tcW w:w="1843" w:type="dxa"/>
            <w:tcBorders>
              <w:bottom w:val="single" w:sz="4" w:space="0" w:color="auto"/>
            </w:tcBorders>
            <w:shd w:val="clear" w:color="auto" w:fill="auto"/>
          </w:tcPr>
          <w:p w14:paraId="3743E0B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R0420/C0050</w:t>
            </w:r>
          </w:p>
        </w:tc>
        <w:tc>
          <w:tcPr>
            <w:tcW w:w="2835" w:type="dxa"/>
            <w:tcBorders>
              <w:bottom w:val="single" w:sz="4" w:space="0" w:color="auto"/>
            </w:tcBorders>
            <w:shd w:val="clear" w:color="auto" w:fill="auto"/>
          </w:tcPr>
          <w:p w14:paraId="421063A2" w14:textId="77777777" w:rsidR="00E21451" w:rsidRPr="00C22FD0" w:rsidRDefault="00E21451" w:rsidP="0040755A">
            <w:pPr>
              <w:spacing w:after="0"/>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Institutions for </w:t>
            </w:r>
            <w:proofErr w:type="spellStart"/>
            <w:r w:rsidRPr="00C22FD0">
              <w:rPr>
                <w:rFonts w:ascii="Times New Roman" w:hAnsi="Times New Roman" w:cs="Times New Roman"/>
                <w:sz w:val="20"/>
                <w:szCs w:val="20"/>
                <w:lang w:val="fr-BE"/>
              </w:rPr>
              <w:t>occupational</w:t>
            </w:r>
            <w:proofErr w:type="spellEnd"/>
            <w:r w:rsidRPr="00C22FD0">
              <w:rPr>
                <w:rFonts w:ascii="Times New Roman" w:hAnsi="Times New Roman" w:cs="Times New Roman"/>
                <w:sz w:val="20"/>
                <w:szCs w:val="20"/>
                <w:lang w:val="fr-BE"/>
              </w:rPr>
              <w:t xml:space="preserve"> retirement provision –</w:t>
            </w:r>
            <w:proofErr w:type="spellStart"/>
            <w:r w:rsidRPr="00C22FD0">
              <w:rPr>
                <w:rFonts w:ascii="Times New Roman" w:hAnsi="Times New Roman" w:cs="Times New Roman"/>
                <w:sz w:val="20"/>
                <w:szCs w:val="20"/>
                <w:lang w:val="fr-BE"/>
              </w:rPr>
              <w:t>tier</w:t>
            </w:r>
            <w:proofErr w:type="spellEnd"/>
            <w:r w:rsidRPr="00C22FD0">
              <w:rPr>
                <w:rFonts w:ascii="Times New Roman" w:hAnsi="Times New Roman" w:cs="Times New Roman"/>
                <w:sz w:val="20"/>
                <w:szCs w:val="20"/>
                <w:lang w:val="fr-BE"/>
              </w:rPr>
              <w:t xml:space="preserve"> 3</w:t>
            </w:r>
          </w:p>
        </w:tc>
        <w:tc>
          <w:tcPr>
            <w:tcW w:w="4536" w:type="dxa"/>
            <w:gridSpan w:val="2"/>
            <w:tcBorders>
              <w:bottom w:val="single" w:sz="4" w:space="0" w:color="auto"/>
            </w:tcBorders>
            <w:shd w:val="clear" w:color="auto" w:fill="auto"/>
          </w:tcPr>
          <w:p w14:paraId="09CB1C91" w14:textId="1645345D" w:rsidR="00E21451" w:rsidRPr="00C22FD0" w:rsidRDefault="00E21451" w:rsidP="0040755A">
            <w:pPr>
              <w:spacing w:after="0"/>
              <w:rPr>
                <w:rFonts w:ascii="Times New Roman" w:hAnsi="Times New Roman" w:cs="Times New Roman"/>
                <w:sz w:val="20"/>
                <w:szCs w:val="20"/>
                <w:lang w:val="en-US" w:eastAsia="it-IT"/>
              </w:rPr>
            </w:pPr>
            <w:r w:rsidRPr="00C22FD0">
              <w:rPr>
                <w:rFonts w:ascii="Times New Roman" w:hAnsi="Times New Roman" w:cs="Times New Roman"/>
                <w:sz w:val="20"/>
                <w:szCs w:val="20"/>
              </w:rPr>
              <w:t xml:space="preserve">Own funds in institutions for occupational retirement provision, </w:t>
            </w:r>
            <w:r w:rsidRPr="00C22FD0">
              <w:rPr>
                <w:rFonts w:ascii="Times New Roman" w:hAnsi="Times New Roman" w:cs="Times New Roman"/>
                <w:sz w:val="20"/>
                <w:szCs w:val="20"/>
                <w:lang w:val="en-US" w:eastAsia="it-IT"/>
              </w:rPr>
              <w:t>already net of any relevant Intragroup Transaction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 tier 3.</w:t>
            </w:r>
          </w:p>
          <w:p w14:paraId="50138A91" w14:textId="30DD2CF1"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lang w:val="en-US" w:eastAsia="it-IT"/>
              </w:rPr>
              <w:t xml:space="preserve"> Those items </w:t>
            </w:r>
            <w:r w:rsidR="0069036B" w:rsidRPr="00C22FD0">
              <w:rPr>
                <w:rFonts w:ascii="Times New Roman" w:hAnsi="Times New Roman" w:cs="Times New Roman"/>
                <w:sz w:val="20"/>
                <w:szCs w:val="20"/>
                <w:lang w:val="en-US" w:eastAsia="it-IT"/>
              </w:rPr>
              <w:t>should</w:t>
            </w:r>
            <w:r w:rsidRPr="00C22FD0">
              <w:rPr>
                <w:rFonts w:ascii="Times New Roman" w:hAnsi="Times New Roman" w:cs="Times New Roman"/>
                <w:sz w:val="20"/>
                <w:szCs w:val="20"/>
                <w:lang w:val="en-US" w:eastAsia="it-IT"/>
              </w:rPr>
              <w:t xml:space="preserve"> be also deducted of any non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available own funds according to the relevant sectoral rules and deducted of own funds </w:t>
            </w:r>
            <w:r w:rsidRPr="00C22FD0">
              <w:rPr>
                <w:rFonts w:ascii="Times New Roman" w:hAnsi="Times New Roman" w:cs="Times New Roman"/>
                <w:sz w:val="20"/>
                <w:szCs w:val="20"/>
              </w:rPr>
              <w:t xml:space="preserve">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tc>
      </w:tr>
      <w:tr w:rsidR="00E21451" w:rsidRPr="00C22FD0" w14:paraId="3F21F2A5" w14:textId="77777777" w:rsidTr="00251B1F">
        <w:trPr>
          <w:trHeight w:val="1020"/>
        </w:trPr>
        <w:tc>
          <w:tcPr>
            <w:tcW w:w="1843" w:type="dxa"/>
            <w:tcBorders>
              <w:bottom w:val="single" w:sz="4" w:space="0" w:color="auto"/>
            </w:tcBorders>
            <w:shd w:val="clear" w:color="auto" w:fill="auto"/>
          </w:tcPr>
          <w:p w14:paraId="5AEA573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R0430/C0010</w:t>
            </w:r>
          </w:p>
        </w:tc>
        <w:tc>
          <w:tcPr>
            <w:tcW w:w="2835" w:type="dxa"/>
            <w:tcBorders>
              <w:bottom w:val="single" w:sz="4" w:space="0" w:color="auto"/>
            </w:tcBorders>
            <w:shd w:val="clear" w:color="auto" w:fill="auto"/>
          </w:tcPr>
          <w:p w14:paraId="6B218C2F" w14:textId="03C6C819"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regulated entities carrying out financial activities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36" w:type="dxa"/>
            <w:gridSpan w:val="2"/>
            <w:tcBorders>
              <w:bottom w:val="single" w:sz="4" w:space="0" w:color="auto"/>
            </w:tcBorders>
            <w:shd w:val="clear" w:color="auto" w:fill="auto"/>
          </w:tcPr>
          <w:p w14:paraId="010BDCCA" w14:textId="3011EB73"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rPr>
              <w:t>Total of own funds in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regulated entities carrying out financial activities,</w:t>
            </w:r>
            <w:r w:rsidRPr="00C22FD0">
              <w:rPr>
                <w:rFonts w:ascii="Times New Roman" w:hAnsi="Times New Roman" w:cs="Times New Roman"/>
                <w:sz w:val="20"/>
                <w:szCs w:val="20"/>
                <w:lang w:val="en-US" w:eastAsia="it-IT"/>
              </w:rPr>
              <w:t xml:space="preserve"> already net of any relevant Intragroup Transaction. Those items </w:t>
            </w:r>
            <w:r w:rsidR="0069036B" w:rsidRPr="00C22FD0">
              <w:rPr>
                <w:rFonts w:ascii="Times New Roman" w:hAnsi="Times New Roman" w:cs="Times New Roman"/>
                <w:sz w:val="20"/>
                <w:szCs w:val="20"/>
                <w:lang w:val="en-US" w:eastAsia="it-IT"/>
              </w:rPr>
              <w:t>should</w:t>
            </w:r>
            <w:r w:rsidRPr="00C22FD0">
              <w:rPr>
                <w:rFonts w:ascii="Times New Roman" w:hAnsi="Times New Roman" w:cs="Times New Roman"/>
                <w:sz w:val="20"/>
                <w:szCs w:val="20"/>
                <w:lang w:val="en-US" w:eastAsia="it-IT"/>
              </w:rPr>
              <w:t xml:space="preserve"> be also deducted of any non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available own funds according to the relevant sectoral rules and deducted of own funds </w:t>
            </w:r>
            <w:r w:rsidRPr="00C22FD0">
              <w:rPr>
                <w:rFonts w:ascii="Times New Roman" w:hAnsi="Times New Roman" w:cs="Times New Roman"/>
                <w:sz w:val="20"/>
                <w:szCs w:val="20"/>
              </w:rPr>
              <w:t>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tc>
      </w:tr>
      <w:tr w:rsidR="00E21451" w:rsidRPr="00C22FD0" w14:paraId="036BF59C" w14:textId="77777777" w:rsidTr="00251B1F">
        <w:trPr>
          <w:trHeight w:val="1020"/>
        </w:trPr>
        <w:tc>
          <w:tcPr>
            <w:tcW w:w="1843" w:type="dxa"/>
            <w:tcBorders>
              <w:bottom w:val="single" w:sz="4" w:space="0" w:color="auto"/>
            </w:tcBorders>
            <w:shd w:val="clear" w:color="auto" w:fill="auto"/>
          </w:tcPr>
          <w:p w14:paraId="146685C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R0430/C0020</w:t>
            </w:r>
          </w:p>
        </w:tc>
        <w:tc>
          <w:tcPr>
            <w:tcW w:w="2835" w:type="dxa"/>
            <w:tcBorders>
              <w:bottom w:val="single" w:sz="4" w:space="0" w:color="auto"/>
            </w:tcBorders>
            <w:shd w:val="clear" w:color="auto" w:fill="auto"/>
          </w:tcPr>
          <w:p w14:paraId="3C27D0F4" w14:textId="0F07D19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regulated entities carrying out financial activities – tier 1 unrestricted</w:t>
            </w:r>
          </w:p>
        </w:tc>
        <w:tc>
          <w:tcPr>
            <w:tcW w:w="4536" w:type="dxa"/>
            <w:gridSpan w:val="2"/>
            <w:tcBorders>
              <w:bottom w:val="single" w:sz="4" w:space="0" w:color="auto"/>
            </w:tcBorders>
            <w:shd w:val="clear" w:color="auto" w:fill="auto"/>
          </w:tcPr>
          <w:p w14:paraId="5E88056B" w14:textId="3A00483A" w:rsidR="00E21451" w:rsidRPr="00C22FD0" w:rsidRDefault="00E21451" w:rsidP="0040755A">
            <w:pPr>
              <w:spacing w:after="0"/>
              <w:rPr>
                <w:rFonts w:ascii="Times New Roman" w:hAnsi="Times New Roman" w:cs="Times New Roman"/>
                <w:sz w:val="20"/>
                <w:szCs w:val="20"/>
                <w:lang w:val="en-US" w:eastAsia="it-IT"/>
              </w:rPr>
            </w:pPr>
            <w:r w:rsidRPr="00C22FD0">
              <w:rPr>
                <w:rFonts w:ascii="Times New Roman" w:hAnsi="Times New Roman" w:cs="Times New Roman"/>
                <w:sz w:val="20"/>
                <w:szCs w:val="20"/>
              </w:rPr>
              <w:t>Own funds in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regulated entities carrying out financial activities,</w:t>
            </w:r>
            <w:r w:rsidRPr="00C22FD0">
              <w:rPr>
                <w:rFonts w:ascii="Times New Roman" w:hAnsi="Times New Roman" w:cs="Times New Roman"/>
                <w:sz w:val="20"/>
                <w:szCs w:val="20"/>
                <w:lang w:val="en-US" w:eastAsia="it-IT"/>
              </w:rPr>
              <w:t xml:space="preserve"> already net of any relevant Intragroup Transaction – tier 1 unrestricted.</w:t>
            </w:r>
          </w:p>
          <w:p w14:paraId="2344BF7A" w14:textId="77777777" w:rsidR="00E21451" w:rsidRPr="00C22FD0" w:rsidRDefault="00E21451" w:rsidP="0040755A">
            <w:pPr>
              <w:spacing w:after="0"/>
              <w:rPr>
                <w:rFonts w:ascii="Times New Roman" w:hAnsi="Times New Roman" w:cs="Times New Roman"/>
                <w:sz w:val="20"/>
                <w:szCs w:val="20"/>
                <w:lang w:val="en-US" w:eastAsia="it-IT"/>
              </w:rPr>
            </w:pPr>
          </w:p>
          <w:p w14:paraId="1F726A7D" w14:textId="3A8262B6"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lang w:val="en-US" w:eastAsia="it-IT"/>
              </w:rPr>
              <w:t xml:space="preserve">Those items </w:t>
            </w:r>
            <w:r w:rsidR="0069036B" w:rsidRPr="00C22FD0">
              <w:rPr>
                <w:rFonts w:ascii="Times New Roman" w:hAnsi="Times New Roman" w:cs="Times New Roman"/>
                <w:sz w:val="20"/>
                <w:szCs w:val="20"/>
                <w:lang w:val="en-US" w:eastAsia="it-IT"/>
              </w:rPr>
              <w:t>should</w:t>
            </w:r>
            <w:r w:rsidRPr="00C22FD0">
              <w:rPr>
                <w:rFonts w:ascii="Times New Roman" w:hAnsi="Times New Roman" w:cs="Times New Roman"/>
                <w:sz w:val="20"/>
                <w:szCs w:val="20"/>
                <w:lang w:val="en-US" w:eastAsia="it-IT"/>
              </w:rPr>
              <w:t xml:space="preserve"> be also deducted of any non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lastRenderedPageBreak/>
              <w:t xml:space="preserve">available own funds according to the relevant sectoral rules and deducted of own funds </w:t>
            </w:r>
            <w:r w:rsidRPr="00C22FD0">
              <w:rPr>
                <w:rFonts w:ascii="Times New Roman" w:hAnsi="Times New Roman" w:cs="Times New Roman"/>
                <w:sz w:val="20"/>
                <w:szCs w:val="20"/>
              </w:rPr>
              <w:t xml:space="preserve">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tc>
      </w:tr>
      <w:tr w:rsidR="00E21451" w:rsidRPr="00C22FD0" w14:paraId="74ED87B0" w14:textId="77777777" w:rsidTr="00251B1F">
        <w:trPr>
          <w:trHeight w:val="1020"/>
        </w:trPr>
        <w:tc>
          <w:tcPr>
            <w:tcW w:w="1843" w:type="dxa"/>
            <w:tcBorders>
              <w:bottom w:val="single" w:sz="4" w:space="0" w:color="auto"/>
            </w:tcBorders>
            <w:shd w:val="clear" w:color="auto" w:fill="auto"/>
          </w:tcPr>
          <w:p w14:paraId="5FBA1DF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R0430/C0030</w:t>
            </w:r>
          </w:p>
          <w:p w14:paraId="021D5538" w14:textId="77777777" w:rsidR="00E21451" w:rsidRPr="00C22FD0" w:rsidRDefault="00E21451" w:rsidP="0040755A">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3A5B04CF" w14:textId="738C87C1"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regulated entities carrying out financial activities – tier 1 restricted</w:t>
            </w:r>
          </w:p>
        </w:tc>
        <w:tc>
          <w:tcPr>
            <w:tcW w:w="4536" w:type="dxa"/>
            <w:gridSpan w:val="2"/>
            <w:tcBorders>
              <w:bottom w:val="single" w:sz="4" w:space="0" w:color="auto"/>
            </w:tcBorders>
            <w:shd w:val="clear" w:color="auto" w:fill="auto"/>
          </w:tcPr>
          <w:p w14:paraId="50D44D45" w14:textId="7140E94D" w:rsidR="00E21451" w:rsidRPr="00C22FD0" w:rsidRDefault="00E21451" w:rsidP="0040755A">
            <w:pPr>
              <w:spacing w:after="0" w:line="240" w:lineRule="auto"/>
              <w:rPr>
                <w:rFonts w:ascii="Times New Roman" w:hAnsi="Times New Roman" w:cs="Times New Roman"/>
                <w:sz w:val="20"/>
                <w:szCs w:val="20"/>
                <w:lang w:val="en-US" w:eastAsia="it-IT"/>
              </w:rPr>
            </w:pPr>
            <w:r w:rsidRPr="00C22FD0">
              <w:rPr>
                <w:rFonts w:ascii="Times New Roman" w:hAnsi="Times New Roman" w:cs="Times New Roman"/>
                <w:sz w:val="20"/>
                <w:szCs w:val="20"/>
              </w:rPr>
              <w:t>Own funds in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regulated entities carrying out financial activities,</w:t>
            </w:r>
            <w:r w:rsidRPr="00C22FD0">
              <w:rPr>
                <w:rFonts w:ascii="Times New Roman" w:hAnsi="Times New Roman" w:cs="Times New Roman"/>
                <w:sz w:val="20"/>
                <w:szCs w:val="20"/>
                <w:lang w:val="en-US" w:eastAsia="it-IT"/>
              </w:rPr>
              <w:t xml:space="preserve"> already net of any relevant Intragroup Transaction – tier 1 restricted.</w:t>
            </w:r>
          </w:p>
          <w:p w14:paraId="7BA53943" w14:textId="77777777" w:rsidR="00E21451" w:rsidRPr="00C22FD0" w:rsidRDefault="00E21451" w:rsidP="0040755A">
            <w:pPr>
              <w:spacing w:after="0" w:line="240" w:lineRule="auto"/>
              <w:rPr>
                <w:rFonts w:ascii="Times New Roman" w:hAnsi="Times New Roman" w:cs="Times New Roman"/>
                <w:sz w:val="20"/>
                <w:szCs w:val="20"/>
                <w:lang w:val="en-US" w:eastAsia="it-IT"/>
              </w:rPr>
            </w:pPr>
          </w:p>
          <w:p w14:paraId="0C92C072" w14:textId="3711A1FB" w:rsidR="00E21451" w:rsidRPr="00C22FD0" w:rsidRDefault="00E21451" w:rsidP="00081CAA">
            <w:pPr>
              <w:spacing w:after="0" w:line="240" w:lineRule="auto"/>
              <w:rPr>
                <w:rFonts w:ascii="Times New Roman" w:hAnsi="Times New Roman" w:cs="Times New Roman"/>
                <w:sz w:val="20"/>
                <w:szCs w:val="20"/>
              </w:rPr>
            </w:pPr>
            <w:r w:rsidRPr="00C22FD0">
              <w:rPr>
                <w:rFonts w:ascii="Times New Roman" w:hAnsi="Times New Roman" w:cs="Times New Roman"/>
                <w:sz w:val="20"/>
                <w:szCs w:val="20"/>
                <w:lang w:val="en-US" w:eastAsia="it-IT"/>
              </w:rPr>
              <w:t xml:space="preserve">Those items </w:t>
            </w:r>
            <w:r w:rsidR="0069036B" w:rsidRPr="00C22FD0">
              <w:rPr>
                <w:rFonts w:ascii="Times New Roman" w:hAnsi="Times New Roman" w:cs="Times New Roman"/>
                <w:sz w:val="20"/>
                <w:szCs w:val="20"/>
                <w:lang w:val="en-US" w:eastAsia="it-IT"/>
              </w:rPr>
              <w:t>should</w:t>
            </w:r>
            <w:r w:rsidRPr="00C22FD0">
              <w:rPr>
                <w:rFonts w:ascii="Times New Roman" w:hAnsi="Times New Roman" w:cs="Times New Roman"/>
                <w:sz w:val="20"/>
                <w:szCs w:val="20"/>
                <w:lang w:val="en-US" w:eastAsia="it-IT"/>
              </w:rPr>
              <w:t xml:space="preserve"> be also deducted of any non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available own funds according to the relevant sectoral rules and deducted of own funds </w:t>
            </w:r>
            <w:r w:rsidRPr="00C22FD0">
              <w:rPr>
                <w:rFonts w:ascii="Times New Roman" w:hAnsi="Times New Roman" w:cs="Times New Roman"/>
                <w:sz w:val="20"/>
                <w:szCs w:val="20"/>
              </w:rPr>
              <w:t>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tc>
      </w:tr>
      <w:tr w:rsidR="00E21451" w:rsidRPr="00C22FD0" w14:paraId="05693174" w14:textId="77777777" w:rsidTr="00251B1F">
        <w:trPr>
          <w:trHeight w:val="1020"/>
        </w:trPr>
        <w:tc>
          <w:tcPr>
            <w:tcW w:w="1843" w:type="dxa"/>
            <w:tcBorders>
              <w:bottom w:val="single" w:sz="4" w:space="0" w:color="auto"/>
            </w:tcBorders>
            <w:shd w:val="clear" w:color="auto" w:fill="auto"/>
          </w:tcPr>
          <w:p w14:paraId="577B669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R0430/C0040</w:t>
            </w:r>
          </w:p>
          <w:p w14:paraId="341ABDA4" w14:textId="77777777" w:rsidR="00E21451" w:rsidRPr="00C22FD0" w:rsidRDefault="00E21451" w:rsidP="0040755A">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00EA04D0" w14:textId="36C7D7B1"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regulated entities carrying out financial activities – tier 2</w:t>
            </w:r>
          </w:p>
        </w:tc>
        <w:tc>
          <w:tcPr>
            <w:tcW w:w="4536" w:type="dxa"/>
            <w:gridSpan w:val="2"/>
            <w:tcBorders>
              <w:bottom w:val="single" w:sz="4" w:space="0" w:color="auto"/>
            </w:tcBorders>
            <w:shd w:val="clear" w:color="auto" w:fill="auto"/>
          </w:tcPr>
          <w:p w14:paraId="2CC756F0" w14:textId="2BAA79A5" w:rsidR="00E21451" w:rsidRPr="00C22FD0" w:rsidRDefault="00E21451" w:rsidP="0040755A">
            <w:pPr>
              <w:spacing w:after="0" w:line="240" w:lineRule="auto"/>
              <w:rPr>
                <w:rFonts w:ascii="Times New Roman" w:hAnsi="Times New Roman" w:cs="Times New Roman"/>
                <w:sz w:val="20"/>
                <w:szCs w:val="20"/>
                <w:lang w:val="en-US" w:eastAsia="it-IT"/>
              </w:rPr>
            </w:pPr>
            <w:r w:rsidRPr="00C22FD0">
              <w:rPr>
                <w:rFonts w:ascii="Times New Roman" w:hAnsi="Times New Roman" w:cs="Times New Roman"/>
                <w:sz w:val="20"/>
                <w:szCs w:val="20"/>
              </w:rPr>
              <w:t>Own funds in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regulated entities carrying out financial activities,</w:t>
            </w:r>
            <w:r w:rsidRPr="00C22FD0">
              <w:rPr>
                <w:rFonts w:ascii="Times New Roman" w:hAnsi="Times New Roman" w:cs="Times New Roman"/>
                <w:sz w:val="20"/>
                <w:szCs w:val="20"/>
                <w:lang w:val="en-US" w:eastAsia="it-IT"/>
              </w:rPr>
              <w:t xml:space="preserve"> already net of any relevant Intragroup Transaction – tier 2.</w:t>
            </w:r>
          </w:p>
          <w:p w14:paraId="765EF194" w14:textId="77777777" w:rsidR="00E21451" w:rsidRPr="00C22FD0" w:rsidRDefault="00E21451" w:rsidP="0040755A">
            <w:pPr>
              <w:spacing w:after="0" w:line="240" w:lineRule="auto"/>
              <w:rPr>
                <w:rFonts w:ascii="Times New Roman" w:hAnsi="Times New Roman" w:cs="Times New Roman"/>
                <w:sz w:val="20"/>
                <w:szCs w:val="20"/>
                <w:lang w:val="en-US" w:eastAsia="it-IT"/>
              </w:rPr>
            </w:pPr>
          </w:p>
          <w:p w14:paraId="3366AF8B" w14:textId="3A7FE710" w:rsidR="00E21451" w:rsidRPr="00C22FD0" w:rsidRDefault="00E21451" w:rsidP="00081CAA">
            <w:pPr>
              <w:spacing w:after="0" w:line="240" w:lineRule="auto"/>
              <w:rPr>
                <w:rFonts w:ascii="Times New Roman" w:hAnsi="Times New Roman" w:cs="Times New Roman"/>
                <w:sz w:val="20"/>
                <w:szCs w:val="20"/>
              </w:rPr>
            </w:pPr>
            <w:r w:rsidRPr="00C22FD0">
              <w:rPr>
                <w:rFonts w:ascii="Times New Roman" w:hAnsi="Times New Roman" w:cs="Times New Roman"/>
                <w:sz w:val="20"/>
                <w:szCs w:val="20"/>
                <w:lang w:val="en-US" w:eastAsia="it-IT"/>
              </w:rPr>
              <w:t xml:space="preserve">Those items </w:t>
            </w:r>
            <w:r w:rsidR="0069036B" w:rsidRPr="00C22FD0">
              <w:rPr>
                <w:rFonts w:ascii="Times New Roman" w:hAnsi="Times New Roman" w:cs="Times New Roman"/>
                <w:sz w:val="20"/>
                <w:szCs w:val="20"/>
                <w:lang w:val="en-US" w:eastAsia="it-IT"/>
              </w:rPr>
              <w:t>should</w:t>
            </w:r>
            <w:r w:rsidRPr="00C22FD0">
              <w:rPr>
                <w:rFonts w:ascii="Times New Roman" w:hAnsi="Times New Roman" w:cs="Times New Roman"/>
                <w:sz w:val="20"/>
                <w:szCs w:val="20"/>
                <w:lang w:val="en-US" w:eastAsia="it-IT"/>
              </w:rPr>
              <w:t xml:space="preserve"> be also deducted of any non</w:t>
            </w:r>
            <w:r w:rsidR="004508C9" w:rsidRPr="00C22FD0">
              <w:rPr>
                <w:rFonts w:ascii="Times New Roman" w:hAnsi="Times New Roman" w:cs="Times New Roman"/>
                <w:sz w:val="20"/>
                <w:szCs w:val="20"/>
                <w:lang w:val="en-US" w:eastAsia="it-IT"/>
              </w:rPr>
              <w:t>–</w:t>
            </w:r>
            <w:r w:rsidRPr="00C22FD0">
              <w:rPr>
                <w:rFonts w:ascii="Times New Roman" w:hAnsi="Times New Roman" w:cs="Times New Roman"/>
                <w:sz w:val="20"/>
                <w:szCs w:val="20"/>
                <w:lang w:val="en-US" w:eastAsia="it-IT"/>
              </w:rPr>
              <w:t xml:space="preserve">available own funds according to the relevant sectoral rules and deducted of own funds </w:t>
            </w:r>
            <w:r w:rsidRPr="00C22FD0">
              <w:rPr>
                <w:rFonts w:ascii="Times New Roman" w:hAnsi="Times New Roman" w:cs="Times New Roman"/>
                <w:sz w:val="20"/>
                <w:szCs w:val="20"/>
              </w:rPr>
              <w:t>according to art</w:t>
            </w:r>
            <w:r w:rsidR="00081CAA" w:rsidRPr="00C22FD0">
              <w:rPr>
                <w:rFonts w:ascii="Times New Roman" w:hAnsi="Times New Roman" w:cs="Times New Roman"/>
                <w:sz w:val="20"/>
                <w:szCs w:val="20"/>
              </w:rPr>
              <w: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tc>
      </w:tr>
      <w:tr w:rsidR="00E21451" w:rsidRPr="00C22FD0" w14:paraId="758D3174" w14:textId="77777777" w:rsidTr="00251B1F">
        <w:trPr>
          <w:trHeight w:val="1020"/>
        </w:trPr>
        <w:tc>
          <w:tcPr>
            <w:tcW w:w="1843" w:type="dxa"/>
            <w:tcBorders>
              <w:bottom w:val="single" w:sz="4" w:space="0" w:color="auto"/>
            </w:tcBorders>
            <w:shd w:val="clear" w:color="auto" w:fill="auto"/>
          </w:tcPr>
          <w:p w14:paraId="2F9AED5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R0440/C0010</w:t>
            </w:r>
          </w:p>
        </w:tc>
        <w:tc>
          <w:tcPr>
            <w:tcW w:w="2835" w:type="dxa"/>
            <w:tcBorders>
              <w:bottom w:val="single" w:sz="4" w:space="0" w:color="auto"/>
            </w:tcBorders>
            <w:shd w:val="clear" w:color="auto" w:fill="auto"/>
          </w:tcPr>
          <w:p w14:paraId="658FA693" w14:textId="2B192B35"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own funds of other financial sectors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36" w:type="dxa"/>
            <w:gridSpan w:val="2"/>
            <w:tcBorders>
              <w:bottom w:val="single" w:sz="4" w:space="0" w:color="auto"/>
            </w:tcBorders>
            <w:shd w:val="clear" w:color="auto" w:fill="auto"/>
          </w:tcPr>
          <w:p w14:paraId="52F6474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Total of own funds in other financial sectors. </w:t>
            </w:r>
          </w:p>
          <w:p w14:paraId="4D19E5AE" w14:textId="15D9DBC0" w:rsidR="00E21451" w:rsidRPr="00C22FD0" w:rsidRDefault="00E21451" w:rsidP="00081CAA">
            <w:pPr>
              <w:spacing w:after="0"/>
              <w:rPr>
                <w:rFonts w:ascii="Times New Roman" w:hAnsi="Times New Roman" w:cs="Times New Roman"/>
                <w:sz w:val="20"/>
                <w:szCs w:val="20"/>
              </w:rPr>
            </w:pPr>
            <w:r w:rsidRPr="00C22FD0">
              <w:rPr>
                <w:rFonts w:ascii="Times New Roman" w:hAnsi="Times New Roman" w:cs="Times New Roman"/>
                <w:sz w:val="20"/>
                <w:szCs w:val="20"/>
              </w:rPr>
              <w:t>The total own funds deducted in cell R0230/C0010 are brought back here  after the adjustment for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available own funds according to the relevant sectoral rules and after the deduction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tc>
      </w:tr>
      <w:tr w:rsidR="00E21451" w:rsidRPr="00C22FD0" w14:paraId="680D4182" w14:textId="77777777" w:rsidTr="00251B1F">
        <w:trPr>
          <w:trHeight w:val="1020"/>
        </w:trPr>
        <w:tc>
          <w:tcPr>
            <w:tcW w:w="1843" w:type="dxa"/>
            <w:tcBorders>
              <w:bottom w:val="single" w:sz="4" w:space="0" w:color="auto"/>
            </w:tcBorders>
            <w:shd w:val="clear" w:color="auto" w:fill="auto"/>
          </w:tcPr>
          <w:p w14:paraId="44AF28E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R0440/C0020</w:t>
            </w:r>
          </w:p>
          <w:p w14:paraId="0EC0DFD7" w14:textId="77777777" w:rsidR="00E21451" w:rsidRPr="00C22FD0" w:rsidRDefault="00E21451" w:rsidP="0040755A">
            <w:pPr>
              <w:spacing w:after="0"/>
              <w:rPr>
                <w:rFonts w:ascii="Times New Roman" w:hAnsi="Times New Roman" w:cs="Times New Roman"/>
                <w:sz w:val="20"/>
                <w:szCs w:val="20"/>
              </w:rPr>
            </w:pPr>
          </w:p>
          <w:p w14:paraId="1857FE3E" w14:textId="77777777" w:rsidR="00E21451" w:rsidRPr="00C22FD0" w:rsidRDefault="00E21451" w:rsidP="0040755A">
            <w:pPr>
              <w:spacing w:after="0"/>
              <w:rPr>
                <w:rFonts w:ascii="Times New Roman" w:hAnsi="Times New Roman" w:cs="Times New Roman"/>
                <w:sz w:val="20"/>
                <w:szCs w:val="20"/>
              </w:rPr>
            </w:pPr>
          </w:p>
          <w:p w14:paraId="02C160C7" w14:textId="77777777" w:rsidR="00E21451" w:rsidRPr="00C22FD0" w:rsidRDefault="00E21451" w:rsidP="0040755A">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4FAA540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own funds of other financial sectors – tier 1 unrestricted</w:t>
            </w:r>
          </w:p>
        </w:tc>
        <w:tc>
          <w:tcPr>
            <w:tcW w:w="4536" w:type="dxa"/>
            <w:gridSpan w:val="2"/>
            <w:tcBorders>
              <w:bottom w:val="single" w:sz="4" w:space="0" w:color="auto"/>
            </w:tcBorders>
            <w:shd w:val="clear" w:color="auto" w:fill="auto"/>
          </w:tcPr>
          <w:p w14:paraId="5465C6E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Total of own funds in other financial sectors –tier 1 unrestricted. </w:t>
            </w:r>
          </w:p>
          <w:p w14:paraId="5F8BF477" w14:textId="77777777" w:rsidR="00E21451" w:rsidRPr="00C22FD0" w:rsidRDefault="00E21451" w:rsidP="0040755A">
            <w:pPr>
              <w:spacing w:after="0" w:line="240" w:lineRule="auto"/>
              <w:rPr>
                <w:rFonts w:ascii="Times New Roman" w:hAnsi="Times New Roman" w:cs="Times New Roman"/>
                <w:sz w:val="20"/>
                <w:szCs w:val="20"/>
              </w:rPr>
            </w:pPr>
          </w:p>
          <w:p w14:paraId="172E58B1" w14:textId="3FCAF8BF" w:rsidR="00E21451" w:rsidRPr="00C22FD0" w:rsidRDefault="00E21451" w:rsidP="00081CA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The total own funds deducted in cell R0230/C0010 are brought back here  after the adjustment for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available own funds according to the relevant sectoral rules and after the deduction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tc>
      </w:tr>
      <w:tr w:rsidR="00E21451" w:rsidRPr="00C22FD0" w14:paraId="45178EBD" w14:textId="77777777" w:rsidTr="00251B1F">
        <w:trPr>
          <w:trHeight w:val="1020"/>
        </w:trPr>
        <w:tc>
          <w:tcPr>
            <w:tcW w:w="1843" w:type="dxa"/>
            <w:tcBorders>
              <w:bottom w:val="single" w:sz="4" w:space="0" w:color="auto"/>
            </w:tcBorders>
            <w:shd w:val="clear" w:color="auto" w:fill="auto"/>
          </w:tcPr>
          <w:p w14:paraId="5F9715CE" w14:textId="68B597A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R0440/C00</w:t>
            </w:r>
            <w:r w:rsidR="004D695B" w:rsidRPr="00C22FD0">
              <w:rPr>
                <w:rFonts w:ascii="Times New Roman" w:hAnsi="Times New Roman" w:cs="Times New Roman"/>
                <w:sz w:val="20"/>
                <w:szCs w:val="20"/>
              </w:rPr>
              <w:t>3</w:t>
            </w:r>
            <w:r w:rsidRPr="00C22FD0">
              <w:rPr>
                <w:rFonts w:ascii="Times New Roman" w:hAnsi="Times New Roman" w:cs="Times New Roman"/>
                <w:sz w:val="20"/>
                <w:szCs w:val="20"/>
              </w:rPr>
              <w:t>0</w:t>
            </w:r>
          </w:p>
          <w:p w14:paraId="422C6A29" w14:textId="77777777" w:rsidR="00E21451" w:rsidRPr="00C22FD0" w:rsidRDefault="00E21451" w:rsidP="0040755A">
            <w:pPr>
              <w:spacing w:after="0"/>
              <w:rPr>
                <w:rFonts w:ascii="Times New Roman" w:hAnsi="Times New Roman" w:cs="Times New Roman"/>
                <w:sz w:val="20"/>
                <w:szCs w:val="20"/>
              </w:rPr>
            </w:pPr>
          </w:p>
          <w:p w14:paraId="3CF17711" w14:textId="77777777" w:rsidR="00E21451" w:rsidRPr="00C22FD0" w:rsidRDefault="00E21451" w:rsidP="0040755A">
            <w:pPr>
              <w:spacing w:after="0"/>
              <w:rPr>
                <w:rFonts w:ascii="Times New Roman" w:hAnsi="Times New Roman" w:cs="Times New Roman"/>
                <w:sz w:val="20"/>
                <w:szCs w:val="20"/>
              </w:rPr>
            </w:pPr>
          </w:p>
          <w:p w14:paraId="1671AEA8" w14:textId="77777777" w:rsidR="00E21451" w:rsidRPr="00C22FD0" w:rsidRDefault="00E21451" w:rsidP="0040755A">
            <w:pPr>
              <w:spacing w:after="0"/>
              <w:rPr>
                <w:rFonts w:ascii="Times New Roman" w:hAnsi="Times New Roman" w:cs="Times New Roman"/>
                <w:sz w:val="20"/>
                <w:szCs w:val="20"/>
              </w:rPr>
            </w:pPr>
          </w:p>
          <w:p w14:paraId="22461097" w14:textId="77777777" w:rsidR="00E21451" w:rsidRPr="00C22FD0" w:rsidRDefault="00E21451" w:rsidP="0040755A">
            <w:pPr>
              <w:spacing w:after="0"/>
              <w:rPr>
                <w:rFonts w:ascii="Times New Roman" w:hAnsi="Times New Roman" w:cs="Times New Roman"/>
                <w:sz w:val="20"/>
                <w:szCs w:val="20"/>
              </w:rPr>
            </w:pPr>
          </w:p>
          <w:p w14:paraId="74F7351D" w14:textId="77777777" w:rsidR="00E21451" w:rsidRPr="00C22FD0" w:rsidRDefault="00E21451" w:rsidP="0040755A">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4ABD859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own funds of other financial sectors – tier 1 restricted</w:t>
            </w:r>
          </w:p>
        </w:tc>
        <w:tc>
          <w:tcPr>
            <w:tcW w:w="4536" w:type="dxa"/>
            <w:gridSpan w:val="2"/>
            <w:tcBorders>
              <w:bottom w:val="single" w:sz="4" w:space="0" w:color="auto"/>
            </w:tcBorders>
            <w:shd w:val="clear" w:color="auto" w:fill="auto"/>
          </w:tcPr>
          <w:p w14:paraId="63BA7C1E"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Total of own funds in other financial sectors –tier 1 restricted. </w:t>
            </w:r>
          </w:p>
          <w:p w14:paraId="043886AF" w14:textId="77777777" w:rsidR="00E21451" w:rsidRPr="00C22FD0" w:rsidRDefault="00E21451" w:rsidP="0040755A">
            <w:pPr>
              <w:spacing w:after="0" w:line="240" w:lineRule="auto"/>
              <w:rPr>
                <w:rFonts w:ascii="Times New Roman" w:hAnsi="Times New Roman" w:cs="Times New Roman"/>
                <w:sz w:val="20"/>
                <w:szCs w:val="20"/>
              </w:rPr>
            </w:pPr>
          </w:p>
          <w:p w14:paraId="07939DC0" w14:textId="18468EC9" w:rsidR="00E21451" w:rsidRPr="00C22FD0" w:rsidRDefault="00E21451" w:rsidP="00081CA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The total own funds deducted in cell R0230/C0010 are brought back here  after the adjustment for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available own funds according to the relevant sectoral rules and after the deduction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tc>
      </w:tr>
      <w:tr w:rsidR="00E21451" w:rsidRPr="00C22FD0" w14:paraId="7F451FB7" w14:textId="77777777" w:rsidTr="00251B1F">
        <w:trPr>
          <w:trHeight w:val="1020"/>
        </w:trPr>
        <w:tc>
          <w:tcPr>
            <w:tcW w:w="1843" w:type="dxa"/>
            <w:tcBorders>
              <w:bottom w:val="single" w:sz="4" w:space="0" w:color="auto"/>
            </w:tcBorders>
            <w:shd w:val="clear" w:color="auto" w:fill="auto"/>
          </w:tcPr>
          <w:p w14:paraId="33CBC725" w14:textId="65E079A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R0440/C00</w:t>
            </w:r>
            <w:r w:rsidR="004D695B" w:rsidRPr="00C22FD0">
              <w:rPr>
                <w:rFonts w:ascii="Times New Roman" w:hAnsi="Times New Roman" w:cs="Times New Roman"/>
                <w:sz w:val="20"/>
                <w:szCs w:val="20"/>
              </w:rPr>
              <w:t>4</w:t>
            </w:r>
            <w:r w:rsidRPr="00C22FD0">
              <w:rPr>
                <w:rFonts w:ascii="Times New Roman" w:hAnsi="Times New Roman" w:cs="Times New Roman"/>
                <w:sz w:val="20"/>
                <w:szCs w:val="20"/>
              </w:rPr>
              <w:t>0</w:t>
            </w:r>
          </w:p>
          <w:p w14:paraId="2BA3B228" w14:textId="77777777" w:rsidR="00E21451" w:rsidRPr="00C22FD0" w:rsidRDefault="00E21451" w:rsidP="0040755A">
            <w:pPr>
              <w:spacing w:after="0"/>
              <w:rPr>
                <w:rFonts w:ascii="Times New Roman" w:hAnsi="Times New Roman" w:cs="Times New Roman"/>
                <w:sz w:val="20"/>
                <w:szCs w:val="20"/>
              </w:rPr>
            </w:pPr>
          </w:p>
          <w:p w14:paraId="41F66898" w14:textId="77777777" w:rsidR="00E21451" w:rsidRPr="00C22FD0" w:rsidRDefault="00E21451" w:rsidP="0040755A">
            <w:pPr>
              <w:spacing w:after="0"/>
              <w:rPr>
                <w:rFonts w:ascii="Times New Roman" w:hAnsi="Times New Roman" w:cs="Times New Roman"/>
                <w:sz w:val="20"/>
                <w:szCs w:val="20"/>
              </w:rPr>
            </w:pPr>
          </w:p>
          <w:p w14:paraId="251774AC" w14:textId="77777777" w:rsidR="00E21451" w:rsidRPr="00C22FD0" w:rsidRDefault="00E21451" w:rsidP="0040755A">
            <w:pPr>
              <w:spacing w:after="0"/>
              <w:rPr>
                <w:rFonts w:ascii="Times New Roman" w:hAnsi="Times New Roman" w:cs="Times New Roman"/>
                <w:sz w:val="20"/>
                <w:szCs w:val="20"/>
              </w:rPr>
            </w:pPr>
          </w:p>
          <w:p w14:paraId="0FE3C214" w14:textId="77777777" w:rsidR="00E21451" w:rsidRPr="00C22FD0" w:rsidRDefault="00E21451" w:rsidP="0040755A">
            <w:pPr>
              <w:spacing w:after="0"/>
              <w:rPr>
                <w:rFonts w:ascii="Times New Roman" w:hAnsi="Times New Roman" w:cs="Times New Roman"/>
                <w:sz w:val="20"/>
                <w:szCs w:val="20"/>
              </w:rPr>
            </w:pPr>
          </w:p>
          <w:p w14:paraId="2F9939B5" w14:textId="77777777" w:rsidR="00E21451" w:rsidRPr="00C22FD0" w:rsidRDefault="00E21451" w:rsidP="0040755A">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2447905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own funds of other financial sectors – tier 2 </w:t>
            </w:r>
          </w:p>
        </w:tc>
        <w:tc>
          <w:tcPr>
            <w:tcW w:w="4536" w:type="dxa"/>
            <w:gridSpan w:val="2"/>
            <w:tcBorders>
              <w:bottom w:val="single" w:sz="4" w:space="0" w:color="auto"/>
            </w:tcBorders>
            <w:shd w:val="clear" w:color="auto" w:fill="auto"/>
          </w:tcPr>
          <w:p w14:paraId="68788323"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Total of own funds in other financial sectors –tier 2.</w:t>
            </w:r>
          </w:p>
          <w:p w14:paraId="724BBE63" w14:textId="77777777" w:rsidR="00E21451" w:rsidRPr="00C22FD0" w:rsidRDefault="00E21451" w:rsidP="0040755A">
            <w:pPr>
              <w:spacing w:after="0" w:line="240" w:lineRule="auto"/>
              <w:rPr>
                <w:rFonts w:ascii="Times New Roman" w:hAnsi="Times New Roman" w:cs="Times New Roman"/>
                <w:sz w:val="20"/>
                <w:szCs w:val="20"/>
              </w:rPr>
            </w:pPr>
          </w:p>
          <w:p w14:paraId="5ED3D2A6" w14:textId="3BD55EE2" w:rsidR="00E21451" w:rsidRPr="00C22FD0" w:rsidRDefault="00E21451" w:rsidP="00081CA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The total own funds deducted in cell R0230/C0010 are brought back here  after the adjustment for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available own funds according to the relevant sectoral rules and after the deduction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228</w:t>
            </w:r>
            <w:r w:rsidR="00081CAA" w:rsidRPr="00C22FD0">
              <w:rPr>
                <w:rFonts w:ascii="Times New Roman" w:hAnsi="Times New Roman" w:cs="Times New Roman"/>
                <w:sz w:val="20"/>
                <w:szCs w:val="20"/>
              </w:rPr>
              <w:t>,</w:t>
            </w:r>
            <w:r w:rsidRPr="00C22FD0">
              <w:rPr>
                <w:rFonts w:ascii="Times New Roman" w:hAnsi="Times New Roman" w:cs="Times New Roman"/>
                <w:sz w:val="20"/>
                <w:szCs w:val="20"/>
              </w:rPr>
              <w:t xml:space="preserve"> paragraph 2 of the Directive 2009/138/EC.</w:t>
            </w:r>
          </w:p>
        </w:tc>
      </w:tr>
      <w:tr w:rsidR="00251B1F" w:rsidRPr="00C22FD0" w14:paraId="0D134294" w14:textId="77777777" w:rsidTr="00251B1F">
        <w:trPr>
          <w:trHeight w:val="1020"/>
        </w:trPr>
        <w:tc>
          <w:tcPr>
            <w:tcW w:w="1843" w:type="dxa"/>
            <w:tcBorders>
              <w:bottom w:val="single" w:sz="4" w:space="0" w:color="auto"/>
            </w:tcBorders>
            <w:shd w:val="clear" w:color="auto" w:fill="auto"/>
          </w:tcPr>
          <w:p w14:paraId="383E7111" w14:textId="77777777" w:rsidR="00251B1F" w:rsidRPr="00C22FD0" w:rsidRDefault="00251B1F" w:rsidP="008D547B">
            <w:pPr>
              <w:spacing w:after="0"/>
              <w:rPr>
                <w:rFonts w:ascii="Times New Roman" w:hAnsi="Times New Roman" w:cs="Times New Roman"/>
                <w:sz w:val="20"/>
                <w:szCs w:val="20"/>
              </w:rPr>
            </w:pPr>
            <w:r w:rsidRPr="00C22FD0">
              <w:rPr>
                <w:rFonts w:ascii="Times New Roman" w:hAnsi="Times New Roman" w:cs="Times New Roman"/>
                <w:sz w:val="20"/>
                <w:szCs w:val="20"/>
              </w:rPr>
              <w:t>R0440/C0050</w:t>
            </w:r>
          </w:p>
          <w:p w14:paraId="4E84788F" w14:textId="77777777" w:rsidR="00251B1F" w:rsidRPr="00C22FD0" w:rsidRDefault="00251B1F" w:rsidP="008D547B">
            <w:pPr>
              <w:spacing w:after="0"/>
              <w:rPr>
                <w:rFonts w:ascii="Times New Roman" w:hAnsi="Times New Roman"/>
                <w:sz w:val="24"/>
                <w:szCs w:val="24"/>
              </w:rPr>
            </w:pPr>
          </w:p>
          <w:p w14:paraId="4B11E88E" w14:textId="77777777" w:rsidR="00251B1F" w:rsidRPr="00C22FD0" w:rsidRDefault="00251B1F" w:rsidP="008D547B">
            <w:pPr>
              <w:spacing w:after="0"/>
              <w:rPr>
                <w:rFonts w:ascii="Times New Roman" w:hAnsi="Times New Roman"/>
                <w:sz w:val="24"/>
                <w:szCs w:val="24"/>
              </w:rPr>
            </w:pPr>
          </w:p>
          <w:p w14:paraId="09136AED" w14:textId="77777777" w:rsidR="00251B1F" w:rsidRPr="00C22FD0" w:rsidRDefault="00251B1F" w:rsidP="008D547B">
            <w:pPr>
              <w:spacing w:after="0"/>
              <w:rPr>
                <w:rFonts w:ascii="Times New Roman" w:hAnsi="Times New Roman"/>
                <w:sz w:val="24"/>
                <w:szCs w:val="24"/>
              </w:rPr>
            </w:pPr>
          </w:p>
          <w:p w14:paraId="48F9C9AF" w14:textId="77777777" w:rsidR="00251B1F" w:rsidRPr="00C22FD0" w:rsidRDefault="00251B1F" w:rsidP="008D547B">
            <w:pPr>
              <w:spacing w:after="0"/>
              <w:rPr>
                <w:rFonts w:ascii="Times New Roman" w:hAnsi="Times New Roman"/>
                <w:sz w:val="24"/>
                <w:szCs w:val="24"/>
              </w:rPr>
            </w:pPr>
          </w:p>
          <w:p w14:paraId="31BB1245" w14:textId="77777777" w:rsidR="00251B1F" w:rsidRPr="00C22FD0" w:rsidRDefault="00251B1F" w:rsidP="008D547B">
            <w:pPr>
              <w:spacing w:after="0"/>
              <w:rPr>
                <w:rFonts w:ascii="Times New Roman" w:hAnsi="Times New Roman"/>
                <w:sz w:val="24"/>
                <w:szCs w:val="24"/>
              </w:rPr>
            </w:pPr>
          </w:p>
        </w:tc>
        <w:tc>
          <w:tcPr>
            <w:tcW w:w="2835" w:type="dxa"/>
            <w:tcBorders>
              <w:bottom w:val="single" w:sz="4" w:space="0" w:color="auto"/>
            </w:tcBorders>
            <w:shd w:val="clear" w:color="auto" w:fill="auto"/>
          </w:tcPr>
          <w:p w14:paraId="70B8B6C8" w14:textId="77777777" w:rsidR="00251B1F" w:rsidRPr="00C22FD0" w:rsidRDefault="00251B1F" w:rsidP="008D547B">
            <w:pPr>
              <w:spacing w:after="0"/>
              <w:rPr>
                <w:rFonts w:ascii="Times New Roman" w:hAnsi="Times New Roman"/>
                <w:sz w:val="24"/>
                <w:szCs w:val="24"/>
              </w:rPr>
            </w:pPr>
            <w:r w:rsidRPr="00C22FD0">
              <w:rPr>
                <w:rFonts w:ascii="Times New Roman" w:hAnsi="Times New Roman" w:cs="Times New Roman"/>
                <w:sz w:val="20"/>
                <w:szCs w:val="20"/>
              </w:rPr>
              <w:t>Total own funds of other financial sectors – tier 3</w:t>
            </w:r>
          </w:p>
        </w:tc>
        <w:tc>
          <w:tcPr>
            <w:tcW w:w="4536" w:type="dxa"/>
            <w:gridSpan w:val="2"/>
            <w:tcBorders>
              <w:bottom w:val="single" w:sz="4" w:space="0" w:color="auto"/>
            </w:tcBorders>
            <w:shd w:val="clear" w:color="auto" w:fill="auto"/>
          </w:tcPr>
          <w:p w14:paraId="79490F10" w14:textId="77777777" w:rsidR="00251B1F" w:rsidRPr="00C22FD0" w:rsidRDefault="00251B1F" w:rsidP="008D547B">
            <w:pPr>
              <w:spacing w:after="0"/>
              <w:rPr>
                <w:rFonts w:ascii="Times New Roman" w:hAnsi="Times New Roman" w:cs="Times New Roman"/>
                <w:sz w:val="20"/>
                <w:szCs w:val="20"/>
              </w:rPr>
            </w:pPr>
            <w:r w:rsidRPr="00C22FD0">
              <w:rPr>
                <w:rFonts w:ascii="Times New Roman" w:hAnsi="Times New Roman" w:cs="Times New Roman"/>
                <w:sz w:val="20"/>
                <w:szCs w:val="20"/>
              </w:rPr>
              <w:t>Total of own funds in other financial sectors –tier 3.</w:t>
            </w:r>
          </w:p>
          <w:p w14:paraId="02D3D51F" w14:textId="77777777" w:rsidR="00251B1F" w:rsidRPr="00C22FD0" w:rsidRDefault="00251B1F" w:rsidP="008D547B">
            <w:pPr>
              <w:spacing w:after="0"/>
              <w:rPr>
                <w:rFonts w:ascii="Times New Roman" w:hAnsi="Times New Roman" w:cs="Times New Roman"/>
                <w:sz w:val="20"/>
                <w:szCs w:val="20"/>
              </w:rPr>
            </w:pPr>
          </w:p>
          <w:p w14:paraId="13A3C6EE" w14:textId="77777777" w:rsidR="00251B1F" w:rsidRPr="00C22FD0" w:rsidRDefault="00251B1F" w:rsidP="008D547B">
            <w:pPr>
              <w:spacing w:after="0"/>
              <w:rPr>
                <w:rFonts w:ascii="Times New Roman" w:hAnsi="Times New Roman"/>
                <w:sz w:val="24"/>
                <w:szCs w:val="24"/>
              </w:rPr>
            </w:pPr>
            <w:r w:rsidRPr="00C22FD0">
              <w:rPr>
                <w:rFonts w:ascii="Times New Roman" w:hAnsi="Times New Roman" w:cs="Times New Roman"/>
                <w:sz w:val="20"/>
                <w:szCs w:val="20"/>
              </w:rPr>
              <w:t>The total own funds deducted in cell R0230/C0010 are brought back here  after the adjustment for non– available own funds according to the relevant sectoral rules and after the deduction according to Article 228, paragraph 2 of the Directive 2009/138/EC.</w:t>
            </w:r>
          </w:p>
        </w:tc>
      </w:tr>
      <w:tr w:rsidR="00E21451" w:rsidRPr="00C22FD0" w14:paraId="0CE756B1" w14:textId="77777777" w:rsidTr="00251B1F">
        <w:trPr>
          <w:trHeight w:val="417"/>
        </w:trPr>
        <w:tc>
          <w:tcPr>
            <w:tcW w:w="9214" w:type="dxa"/>
            <w:gridSpan w:val="4"/>
            <w:tcBorders>
              <w:top w:val="single" w:sz="4" w:space="0" w:color="auto"/>
              <w:left w:val="nil"/>
              <w:bottom w:val="single" w:sz="4" w:space="0" w:color="auto"/>
              <w:right w:val="nil"/>
            </w:tcBorders>
            <w:shd w:val="clear" w:color="auto" w:fill="auto"/>
          </w:tcPr>
          <w:p w14:paraId="19DEA186" w14:textId="77777777" w:rsidR="00E21451" w:rsidRPr="00C22FD0" w:rsidRDefault="00E21451" w:rsidP="0040755A">
            <w:pPr>
              <w:spacing w:before="120" w:after="120"/>
              <w:rPr>
                <w:rFonts w:ascii="Times New Roman" w:hAnsi="Times New Roman" w:cs="Times New Roman"/>
                <w:sz w:val="20"/>
                <w:szCs w:val="20"/>
              </w:rPr>
            </w:pPr>
            <w:r w:rsidRPr="00C22FD0">
              <w:rPr>
                <w:rFonts w:ascii="Times New Roman" w:hAnsi="Times New Roman" w:cs="Times New Roman"/>
                <w:b/>
                <w:bCs/>
                <w:sz w:val="20"/>
                <w:szCs w:val="20"/>
              </w:rPr>
              <w:lastRenderedPageBreak/>
              <w:t>Own funds when using the D&amp;A, exclusively or in combination of method 1</w:t>
            </w:r>
          </w:p>
        </w:tc>
      </w:tr>
      <w:tr w:rsidR="00E21451" w:rsidRPr="00C22FD0" w14:paraId="7CE98324" w14:textId="77777777" w:rsidTr="00251B1F">
        <w:trPr>
          <w:trHeight w:val="1020"/>
        </w:trPr>
        <w:tc>
          <w:tcPr>
            <w:tcW w:w="1843" w:type="dxa"/>
            <w:tcBorders>
              <w:top w:val="single" w:sz="4" w:space="0" w:color="auto"/>
            </w:tcBorders>
            <w:shd w:val="clear" w:color="auto" w:fill="auto"/>
          </w:tcPr>
          <w:p w14:paraId="21F582F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R0450/C0010</w:t>
            </w:r>
          </w:p>
        </w:tc>
        <w:tc>
          <w:tcPr>
            <w:tcW w:w="2835" w:type="dxa"/>
            <w:tcBorders>
              <w:top w:val="single" w:sz="4" w:space="0" w:color="auto"/>
            </w:tcBorders>
            <w:shd w:val="clear" w:color="auto" w:fill="auto"/>
          </w:tcPr>
          <w:p w14:paraId="62AD2BB2" w14:textId="311DA03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Own funds </w:t>
            </w:r>
            <w:r w:rsidR="00F85D25" w:rsidRPr="00C22FD0">
              <w:rPr>
                <w:rFonts w:ascii="Times New Roman" w:hAnsi="Times New Roman" w:cs="Times New Roman"/>
                <w:sz w:val="20"/>
                <w:szCs w:val="20"/>
              </w:rPr>
              <w:t xml:space="preserve">aggregated </w:t>
            </w:r>
            <w:r w:rsidRPr="00C22FD0">
              <w:rPr>
                <w:rFonts w:ascii="Times New Roman" w:hAnsi="Times New Roman" w:cs="Times New Roman"/>
                <w:sz w:val="20"/>
                <w:szCs w:val="20"/>
              </w:rPr>
              <w:t xml:space="preserve">when using the D&amp;A and combination of method – Total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p>
          <w:p w14:paraId="287224D5" w14:textId="77777777" w:rsidR="00E21451" w:rsidRPr="00C22FD0" w:rsidRDefault="00E21451" w:rsidP="0040755A">
            <w:pPr>
              <w:spacing w:after="0"/>
              <w:rPr>
                <w:rFonts w:ascii="Times New Roman" w:hAnsi="Times New Roman" w:cs="Times New Roman"/>
                <w:sz w:val="20"/>
                <w:szCs w:val="20"/>
              </w:rPr>
            </w:pPr>
          </w:p>
        </w:tc>
        <w:tc>
          <w:tcPr>
            <w:tcW w:w="4536" w:type="dxa"/>
            <w:gridSpan w:val="2"/>
            <w:tcBorders>
              <w:top w:val="single" w:sz="4" w:space="0" w:color="auto"/>
            </w:tcBorders>
            <w:shd w:val="clear" w:color="auto" w:fill="auto"/>
          </w:tcPr>
          <w:p w14:paraId="3DFBB8B3" w14:textId="589833FF"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These are the total eligible own funds of the related undertakings that have to be added for the calculation of the aggregated own funds when using the D&amp;A or a combination of methods; after the deduction of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own funds at group level.</w:t>
            </w:r>
          </w:p>
        </w:tc>
      </w:tr>
      <w:tr w:rsidR="00E21451" w:rsidRPr="00C22FD0" w14:paraId="40022A58" w14:textId="77777777" w:rsidTr="00251B1F">
        <w:trPr>
          <w:trHeight w:val="1020"/>
        </w:trPr>
        <w:tc>
          <w:tcPr>
            <w:tcW w:w="1843" w:type="dxa"/>
            <w:shd w:val="clear" w:color="auto" w:fill="auto"/>
          </w:tcPr>
          <w:p w14:paraId="2558ED4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R0450/C0020</w:t>
            </w:r>
          </w:p>
        </w:tc>
        <w:tc>
          <w:tcPr>
            <w:tcW w:w="2835" w:type="dxa"/>
            <w:shd w:val="clear" w:color="auto" w:fill="auto"/>
          </w:tcPr>
          <w:p w14:paraId="5F9441C4" w14:textId="74447752" w:rsidR="00E21451" w:rsidRPr="00C22FD0" w:rsidRDefault="00E21451" w:rsidP="00A03A82">
            <w:pPr>
              <w:spacing w:after="0"/>
              <w:rPr>
                <w:rFonts w:ascii="Times New Roman" w:hAnsi="Times New Roman" w:cs="Times New Roman"/>
                <w:sz w:val="20"/>
                <w:szCs w:val="20"/>
              </w:rPr>
            </w:pPr>
            <w:r w:rsidRPr="00C22FD0">
              <w:rPr>
                <w:rFonts w:ascii="Times New Roman" w:hAnsi="Times New Roman" w:cs="Times New Roman"/>
                <w:sz w:val="20"/>
                <w:szCs w:val="20"/>
              </w:rPr>
              <w:t xml:space="preserve">Own funds aggregated when using the D&amp;A </w:t>
            </w:r>
            <w:r w:rsidR="00A03A82" w:rsidRPr="00C22FD0">
              <w:rPr>
                <w:rFonts w:ascii="Times New Roman" w:hAnsi="Times New Roman" w:cs="Times New Roman"/>
                <w:sz w:val="20"/>
                <w:szCs w:val="20"/>
              </w:rPr>
              <w:t xml:space="preserve">and </w:t>
            </w:r>
            <w:r w:rsidRPr="00C22FD0">
              <w:rPr>
                <w:rFonts w:ascii="Times New Roman" w:hAnsi="Times New Roman" w:cs="Times New Roman"/>
                <w:sz w:val="20"/>
                <w:szCs w:val="20"/>
              </w:rPr>
              <w:t xml:space="preserve">combination of method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1 unrestricted</w:t>
            </w:r>
          </w:p>
        </w:tc>
        <w:tc>
          <w:tcPr>
            <w:tcW w:w="4536" w:type="dxa"/>
            <w:gridSpan w:val="2"/>
            <w:shd w:val="clear" w:color="auto" w:fill="auto"/>
          </w:tcPr>
          <w:p w14:paraId="55ABEF24" w14:textId="01A2863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These are the eligible own funds of the related undertakings that have to be added for the calculation of the aggregated own funds when using the D&amp;A or a combination of methods, classified as Tier 1 unrestricted after the deduction of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available own funds at group level</w:t>
            </w:r>
          </w:p>
        </w:tc>
      </w:tr>
      <w:tr w:rsidR="00E21451" w:rsidRPr="00C22FD0" w14:paraId="62ECBED9" w14:textId="77777777" w:rsidTr="00251B1F">
        <w:trPr>
          <w:trHeight w:val="1020"/>
        </w:trPr>
        <w:tc>
          <w:tcPr>
            <w:tcW w:w="1843" w:type="dxa"/>
            <w:shd w:val="clear" w:color="auto" w:fill="auto"/>
          </w:tcPr>
          <w:p w14:paraId="2E1F4BE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R0450/C0030</w:t>
            </w:r>
          </w:p>
        </w:tc>
        <w:tc>
          <w:tcPr>
            <w:tcW w:w="2835" w:type="dxa"/>
            <w:shd w:val="clear" w:color="auto" w:fill="auto"/>
          </w:tcPr>
          <w:p w14:paraId="01AEF5BF" w14:textId="3756A663" w:rsidR="00E21451" w:rsidRPr="00C22FD0" w:rsidRDefault="00E21451" w:rsidP="00A03A82">
            <w:pPr>
              <w:spacing w:after="0"/>
              <w:rPr>
                <w:rFonts w:ascii="Times New Roman" w:hAnsi="Times New Roman" w:cs="Times New Roman"/>
                <w:sz w:val="20"/>
                <w:szCs w:val="20"/>
              </w:rPr>
            </w:pPr>
            <w:r w:rsidRPr="00C22FD0">
              <w:rPr>
                <w:rFonts w:ascii="Times New Roman" w:hAnsi="Times New Roman" w:cs="Times New Roman"/>
                <w:sz w:val="20"/>
                <w:szCs w:val="20"/>
              </w:rPr>
              <w:t xml:space="preserve">Own funds aggregated when using the D&amp;A </w:t>
            </w:r>
            <w:r w:rsidR="00A03A82" w:rsidRPr="00C22FD0">
              <w:rPr>
                <w:rFonts w:ascii="Times New Roman" w:hAnsi="Times New Roman" w:cs="Times New Roman"/>
                <w:sz w:val="20"/>
                <w:szCs w:val="20"/>
              </w:rPr>
              <w:t xml:space="preserve">and </w:t>
            </w:r>
            <w:r w:rsidRPr="00C22FD0">
              <w:rPr>
                <w:rFonts w:ascii="Times New Roman" w:hAnsi="Times New Roman" w:cs="Times New Roman"/>
                <w:sz w:val="20"/>
                <w:szCs w:val="20"/>
              </w:rPr>
              <w:t xml:space="preserve">combination of method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1 restricted </w:t>
            </w:r>
          </w:p>
        </w:tc>
        <w:tc>
          <w:tcPr>
            <w:tcW w:w="4536" w:type="dxa"/>
            <w:gridSpan w:val="2"/>
            <w:shd w:val="clear" w:color="auto" w:fill="auto"/>
          </w:tcPr>
          <w:p w14:paraId="30164F4B"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These are the eligible own funds of the related undertakings that have to be added for the calculation of the aggregated own funds when using the D&amp;A or a combination of methods, classified as Tier 1 restricted after the deduction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own funds at group level</w:t>
            </w:r>
          </w:p>
        </w:tc>
      </w:tr>
      <w:tr w:rsidR="00E21451" w:rsidRPr="00C22FD0" w14:paraId="18FA21A3" w14:textId="77777777" w:rsidTr="00251B1F">
        <w:trPr>
          <w:trHeight w:val="1020"/>
        </w:trPr>
        <w:tc>
          <w:tcPr>
            <w:tcW w:w="1843" w:type="dxa"/>
            <w:shd w:val="clear" w:color="auto" w:fill="auto"/>
          </w:tcPr>
          <w:p w14:paraId="2F626A1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R0450/C0040</w:t>
            </w:r>
          </w:p>
        </w:tc>
        <w:tc>
          <w:tcPr>
            <w:tcW w:w="2835" w:type="dxa"/>
            <w:shd w:val="clear" w:color="auto" w:fill="auto"/>
          </w:tcPr>
          <w:p w14:paraId="6D8BE2D8" w14:textId="53077952" w:rsidR="00E21451" w:rsidRPr="00C22FD0" w:rsidRDefault="00E21451" w:rsidP="00A03A82">
            <w:pPr>
              <w:spacing w:after="0"/>
              <w:rPr>
                <w:rFonts w:ascii="Times New Roman" w:hAnsi="Times New Roman" w:cs="Times New Roman"/>
                <w:sz w:val="20"/>
                <w:szCs w:val="20"/>
              </w:rPr>
            </w:pPr>
            <w:r w:rsidRPr="00C22FD0">
              <w:rPr>
                <w:rFonts w:ascii="Times New Roman" w:hAnsi="Times New Roman" w:cs="Times New Roman"/>
                <w:sz w:val="20"/>
                <w:szCs w:val="20"/>
              </w:rPr>
              <w:t xml:space="preserve">Own funds </w:t>
            </w:r>
            <w:r w:rsidR="00A03A82" w:rsidRPr="00C22FD0">
              <w:rPr>
                <w:rFonts w:ascii="Times New Roman" w:hAnsi="Times New Roman" w:cs="Times New Roman"/>
                <w:sz w:val="20"/>
                <w:szCs w:val="20"/>
              </w:rPr>
              <w:t>aggregated</w:t>
            </w:r>
            <w:r w:rsidRPr="00C22FD0">
              <w:rPr>
                <w:rFonts w:ascii="Times New Roman" w:hAnsi="Times New Roman" w:cs="Times New Roman"/>
                <w:sz w:val="20"/>
                <w:szCs w:val="20"/>
              </w:rPr>
              <w:t xml:space="preserve"> when using the D&amp;A and combination of method – Tier 2 </w:t>
            </w:r>
          </w:p>
        </w:tc>
        <w:tc>
          <w:tcPr>
            <w:tcW w:w="4536" w:type="dxa"/>
            <w:gridSpan w:val="2"/>
            <w:shd w:val="clear" w:color="auto" w:fill="auto"/>
          </w:tcPr>
          <w:p w14:paraId="2A8A5C0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These are the  eligible own funds of the related undertakings that have to be added for the calculation of the aggregated own funds when using the D&amp;A or a combination of methods, classified as Tier 2 after the deduction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own funds at group level.</w:t>
            </w:r>
          </w:p>
        </w:tc>
      </w:tr>
      <w:tr w:rsidR="00E21451" w:rsidRPr="00C22FD0" w14:paraId="1F1CFD5A" w14:textId="77777777" w:rsidTr="00251B1F">
        <w:trPr>
          <w:trHeight w:val="274"/>
        </w:trPr>
        <w:tc>
          <w:tcPr>
            <w:tcW w:w="1843" w:type="dxa"/>
            <w:shd w:val="clear" w:color="auto" w:fill="auto"/>
          </w:tcPr>
          <w:p w14:paraId="4EE9258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R0450/C0050</w:t>
            </w:r>
          </w:p>
        </w:tc>
        <w:tc>
          <w:tcPr>
            <w:tcW w:w="2835" w:type="dxa"/>
            <w:shd w:val="clear" w:color="auto" w:fill="auto"/>
          </w:tcPr>
          <w:p w14:paraId="6152B364" w14:textId="2D0D0EBF" w:rsidR="00E21451" w:rsidRPr="00C22FD0" w:rsidRDefault="00E21451" w:rsidP="00A03A82">
            <w:pPr>
              <w:spacing w:after="0"/>
              <w:rPr>
                <w:rFonts w:ascii="Times New Roman" w:hAnsi="Times New Roman" w:cs="Times New Roman"/>
                <w:sz w:val="20"/>
                <w:szCs w:val="20"/>
              </w:rPr>
            </w:pPr>
            <w:r w:rsidRPr="00C22FD0">
              <w:rPr>
                <w:rFonts w:ascii="Times New Roman" w:hAnsi="Times New Roman" w:cs="Times New Roman"/>
                <w:sz w:val="20"/>
                <w:szCs w:val="20"/>
              </w:rPr>
              <w:t xml:space="preserve">Own funds </w:t>
            </w:r>
            <w:r w:rsidR="00A03A82" w:rsidRPr="00C22FD0">
              <w:rPr>
                <w:rFonts w:ascii="Times New Roman" w:hAnsi="Times New Roman" w:cs="Times New Roman"/>
                <w:sz w:val="20"/>
                <w:szCs w:val="20"/>
              </w:rPr>
              <w:t>aggregated</w:t>
            </w:r>
            <w:r w:rsidRPr="00C22FD0">
              <w:rPr>
                <w:rFonts w:ascii="Times New Roman" w:hAnsi="Times New Roman" w:cs="Times New Roman"/>
                <w:sz w:val="20"/>
                <w:szCs w:val="20"/>
              </w:rPr>
              <w:t xml:space="preserve"> when using the D&amp;A and combination of method – Tier 3</w:t>
            </w:r>
          </w:p>
        </w:tc>
        <w:tc>
          <w:tcPr>
            <w:tcW w:w="4536" w:type="dxa"/>
            <w:gridSpan w:val="2"/>
            <w:shd w:val="clear" w:color="auto" w:fill="auto"/>
          </w:tcPr>
          <w:p w14:paraId="3CB8F85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These are the eligible own funds of the related undertakings that have to be added for the calculation of the aggregated own funds when using the D&amp;A or a combination of methods, classified as Tier 3 after the deduction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own funds at group level.</w:t>
            </w:r>
          </w:p>
        </w:tc>
      </w:tr>
      <w:tr w:rsidR="00E21451" w:rsidRPr="00C22FD0" w14:paraId="7F570982" w14:textId="77777777" w:rsidTr="00251B1F">
        <w:trPr>
          <w:trHeight w:val="1020"/>
        </w:trPr>
        <w:tc>
          <w:tcPr>
            <w:tcW w:w="1843" w:type="dxa"/>
            <w:shd w:val="clear" w:color="auto" w:fill="auto"/>
          </w:tcPr>
          <w:p w14:paraId="363018F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R0460/C0010</w:t>
            </w:r>
          </w:p>
        </w:tc>
        <w:tc>
          <w:tcPr>
            <w:tcW w:w="2835" w:type="dxa"/>
            <w:shd w:val="clear" w:color="auto" w:fill="auto"/>
          </w:tcPr>
          <w:p w14:paraId="6E39DF0B" w14:textId="4FC98B5E" w:rsidR="00E21451" w:rsidRPr="00C22FD0" w:rsidRDefault="00E21451" w:rsidP="00F61358">
            <w:pPr>
              <w:spacing w:after="0"/>
              <w:rPr>
                <w:rFonts w:ascii="Times New Roman" w:hAnsi="Times New Roman" w:cs="Times New Roman"/>
                <w:sz w:val="20"/>
                <w:szCs w:val="20"/>
              </w:rPr>
            </w:pPr>
            <w:r w:rsidRPr="00C22FD0">
              <w:rPr>
                <w:rFonts w:ascii="Times New Roman" w:hAnsi="Times New Roman" w:cs="Times New Roman"/>
                <w:sz w:val="20"/>
                <w:szCs w:val="20"/>
              </w:rPr>
              <w:t xml:space="preserve">Own funds aggregated when using the D&amp;A and combination of method net of IGT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36" w:type="dxa"/>
            <w:gridSpan w:val="2"/>
            <w:shd w:val="clear" w:color="auto" w:fill="auto"/>
          </w:tcPr>
          <w:p w14:paraId="3D2E8EC0" w14:textId="01F4663A"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These are the total eligible own funds after the elimination of the intra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group transactions for the calculation of the aggregated group eligible own funds.</w:t>
            </w:r>
          </w:p>
          <w:p w14:paraId="3E2728DA" w14:textId="57D01239"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The own funds figure reported here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net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own funds and net of IGTs.</w:t>
            </w:r>
          </w:p>
        </w:tc>
      </w:tr>
      <w:tr w:rsidR="00E21451" w:rsidRPr="00C22FD0" w14:paraId="0C29A9F1" w14:textId="77777777" w:rsidTr="00251B1F">
        <w:trPr>
          <w:trHeight w:val="1020"/>
        </w:trPr>
        <w:tc>
          <w:tcPr>
            <w:tcW w:w="1843" w:type="dxa"/>
            <w:shd w:val="clear" w:color="auto" w:fill="auto"/>
          </w:tcPr>
          <w:p w14:paraId="4914CA0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R0460/C0020</w:t>
            </w:r>
          </w:p>
        </w:tc>
        <w:tc>
          <w:tcPr>
            <w:tcW w:w="2835" w:type="dxa"/>
            <w:shd w:val="clear" w:color="auto" w:fill="auto"/>
          </w:tcPr>
          <w:p w14:paraId="3D96FD28" w14:textId="180260B7" w:rsidR="00E21451" w:rsidRPr="00C22FD0" w:rsidRDefault="00E21451" w:rsidP="00F61358">
            <w:pPr>
              <w:spacing w:after="0"/>
              <w:rPr>
                <w:rFonts w:ascii="Times New Roman" w:hAnsi="Times New Roman" w:cs="Times New Roman"/>
                <w:sz w:val="20"/>
                <w:szCs w:val="20"/>
              </w:rPr>
            </w:pPr>
            <w:r w:rsidRPr="00C22FD0">
              <w:rPr>
                <w:rFonts w:ascii="Times New Roman" w:hAnsi="Times New Roman" w:cs="Times New Roman"/>
                <w:sz w:val="20"/>
                <w:szCs w:val="20"/>
              </w:rPr>
              <w:t xml:space="preserve">Own funds aggregated when using the D&amp;A and combination of method net of IGT – Tier 1 unrestricted </w:t>
            </w:r>
          </w:p>
        </w:tc>
        <w:tc>
          <w:tcPr>
            <w:tcW w:w="4536" w:type="dxa"/>
            <w:gridSpan w:val="2"/>
            <w:shd w:val="clear" w:color="auto" w:fill="auto"/>
          </w:tcPr>
          <w:p w14:paraId="647AAB1D" w14:textId="2E451551"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These are the eligible own funds after the elimination of the intra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group transactions for the calculation of the aggregated group eligible own funds, classified as Tier 1 unrestricted items. </w:t>
            </w:r>
          </w:p>
          <w:p w14:paraId="51037198" w14:textId="64580480"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The own funds figure reported here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net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own funds and net of IGTs.</w:t>
            </w:r>
          </w:p>
        </w:tc>
      </w:tr>
      <w:tr w:rsidR="00E21451" w:rsidRPr="00C22FD0" w14:paraId="18352CA7" w14:textId="77777777" w:rsidTr="00251B1F">
        <w:trPr>
          <w:trHeight w:val="1020"/>
        </w:trPr>
        <w:tc>
          <w:tcPr>
            <w:tcW w:w="1843" w:type="dxa"/>
            <w:shd w:val="clear" w:color="auto" w:fill="auto"/>
          </w:tcPr>
          <w:p w14:paraId="35692E3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R0460/C0030</w:t>
            </w:r>
          </w:p>
        </w:tc>
        <w:tc>
          <w:tcPr>
            <w:tcW w:w="2835" w:type="dxa"/>
            <w:shd w:val="clear" w:color="auto" w:fill="auto"/>
          </w:tcPr>
          <w:p w14:paraId="1F1F89AB" w14:textId="2B4F7DD3" w:rsidR="00E21451" w:rsidRPr="00C22FD0" w:rsidDel="00735E62" w:rsidRDefault="00E21451" w:rsidP="00F61358">
            <w:pPr>
              <w:spacing w:after="0"/>
              <w:rPr>
                <w:rFonts w:ascii="Times New Roman" w:hAnsi="Times New Roman" w:cs="Times New Roman"/>
                <w:sz w:val="20"/>
                <w:szCs w:val="20"/>
              </w:rPr>
            </w:pPr>
            <w:r w:rsidRPr="00C22FD0">
              <w:rPr>
                <w:rFonts w:ascii="Times New Roman" w:hAnsi="Times New Roman" w:cs="Times New Roman"/>
                <w:sz w:val="20"/>
                <w:szCs w:val="20"/>
              </w:rPr>
              <w:t xml:space="preserve">Own funds aggregated when using the D&amp;A and combination of method net of IGT – Tier 1 restricted </w:t>
            </w:r>
          </w:p>
        </w:tc>
        <w:tc>
          <w:tcPr>
            <w:tcW w:w="4536" w:type="dxa"/>
            <w:gridSpan w:val="2"/>
            <w:shd w:val="clear" w:color="auto" w:fill="auto"/>
          </w:tcPr>
          <w:p w14:paraId="17F11EBE" w14:textId="1FB17CA4"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These are the eligible own funds after the elimination of</w:t>
            </w:r>
            <w:r w:rsidRPr="00C22FD0" w:rsidDel="00C47D6F">
              <w:rPr>
                <w:rFonts w:ascii="Times New Roman" w:hAnsi="Times New Roman" w:cs="Times New Roman"/>
                <w:sz w:val="20"/>
                <w:szCs w:val="20"/>
              </w:rPr>
              <w:t xml:space="preserve"> </w:t>
            </w:r>
            <w:r w:rsidRPr="00C22FD0">
              <w:rPr>
                <w:rFonts w:ascii="Times New Roman" w:hAnsi="Times New Roman" w:cs="Times New Roman"/>
                <w:sz w:val="20"/>
                <w:szCs w:val="20"/>
              </w:rPr>
              <w:t>the intra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group transactions for the calculation of the aggregated group eligible own funds, classified as Tier 1 restricted. The own funds figure reported here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net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own funds and net of IGTs.</w:t>
            </w:r>
          </w:p>
        </w:tc>
      </w:tr>
      <w:tr w:rsidR="00E21451" w:rsidRPr="00C22FD0" w14:paraId="575F84FA" w14:textId="77777777" w:rsidTr="00251B1F">
        <w:trPr>
          <w:trHeight w:val="1020"/>
        </w:trPr>
        <w:tc>
          <w:tcPr>
            <w:tcW w:w="1843" w:type="dxa"/>
            <w:tcBorders>
              <w:bottom w:val="single" w:sz="4" w:space="0" w:color="auto"/>
            </w:tcBorders>
            <w:shd w:val="clear" w:color="auto" w:fill="auto"/>
          </w:tcPr>
          <w:p w14:paraId="4AFEBD0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R0460/C0040</w:t>
            </w:r>
          </w:p>
        </w:tc>
        <w:tc>
          <w:tcPr>
            <w:tcW w:w="2835" w:type="dxa"/>
            <w:tcBorders>
              <w:bottom w:val="single" w:sz="4" w:space="0" w:color="auto"/>
            </w:tcBorders>
            <w:shd w:val="clear" w:color="auto" w:fill="auto"/>
          </w:tcPr>
          <w:p w14:paraId="29A6EF38" w14:textId="02D2E99D" w:rsidR="00E21451" w:rsidRPr="00C22FD0" w:rsidDel="00735E62" w:rsidRDefault="00E21451" w:rsidP="00F61358">
            <w:pPr>
              <w:spacing w:after="0"/>
              <w:rPr>
                <w:rFonts w:ascii="Times New Roman" w:hAnsi="Times New Roman" w:cs="Times New Roman"/>
                <w:sz w:val="20"/>
                <w:szCs w:val="20"/>
              </w:rPr>
            </w:pPr>
            <w:r w:rsidRPr="00C22FD0">
              <w:rPr>
                <w:rFonts w:ascii="Times New Roman" w:hAnsi="Times New Roman" w:cs="Times New Roman"/>
                <w:sz w:val="20"/>
                <w:szCs w:val="20"/>
              </w:rPr>
              <w:t>Own funds aggregated when using the D&amp;A and combination of method net of IGT – Tier 2</w:t>
            </w:r>
          </w:p>
        </w:tc>
        <w:tc>
          <w:tcPr>
            <w:tcW w:w="4536" w:type="dxa"/>
            <w:gridSpan w:val="2"/>
            <w:tcBorders>
              <w:bottom w:val="single" w:sz="4" w:space="0" w:color="auto"/>
            </w:tcBorders>
            <w:shd w:val="clear" w:color="auto" w:fill="auto"/>
          </w:tcPr>
          <w:p w14:paraId="0433EEDF" w14:textId="770766C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These are the eligible own funds after the elimination of the intra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group transactions for the calculation of the aggregated group eligible own funds, classified as Tier 2. The own funds figure reported here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w:t>
            </w:r>
            <w:r w:rsidRPr="00C22FD0">
              <w:rPr>
                <w:rFonts w:ascii="Times New Roman" w:hAnsi="Times New Roman" w:cs="Times New Roman"/>
                <w:sz w:val="20"/>
                <w:szCs w:val="20"/>
              </w:rPr>
              <w:lastRenderedPageBreak/>
              <w:t xml:space="preserve">net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own funds and net of IGTs.</w:t>
            </w:r>
          </w:p>
        </w:tc>
      </w:tr>
      <w:tr w:rsidR="00E21451" w:rsidRPr="00C22FD0" w14:paraId="142CAE5F" w14:textId="77777777" w:rsidTr="00251B1F">
        <w:trPr>
          <w:trHeight w:val="1020"/>
        </w:trPr>
        <w:tc>
          <w:tcPr>
            <w:tcW w:w="1843" w:type="dxa"/>
            <w:tcBorders>
              <w:bottom w:val="single" w:sz="4" w:space="0" w:color="auto"/>
            </w:tcBorders>
            <w:shd w:val="clear" w:color="auto" w:fill="auto"/>
          </w:tcPr>
          <w:p w14:paraId="067D4BD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R0460/C0050</w:t>
            </w:r>
          </w:p>
        </w:tc>
        <w:tc>
          <w:tcPr>
            <w:tcW w:w="2835" w:type="dxa"/>
            <w:tcBorders>
              <w:bottom w:val="single" w:sz="4" w:space="0" w:color="auto"/>
            </w:tcBorders>
            <w:shd w:val="clear" w:color="auto" w:fill="auto"/>
          </w:tcPr>
          <w:p w14:paraId="0FD3CCA8" w14:textId="19759971" w:rsidR="00E21451" w:rsidRPr="00C22FD0" w:rsidRDefault="00E21451" w:rsidP="00F61358">
            <w:pPr>
              <w:spacing w:after="0"/>
              <w:rPr>
                <w:rFonts w:ascii="Times New Roman" w:hAnsi="Times New Roman" w:cs="Times New Roman"/>
                <w:sz w:val="20"/>
                <w:szCs w:val="20"/>
              </w:rPr>
            </w:pPr>
            <w:r w:rsidRPr="00C22FD0">
              <w:rPr>
                <w:rFonts w:ascii="Times New Roman" w:hAnsi="Times New Roman" w:cs="Times New Roman"/>
                <w:sz w:val="20"/>
                <w:szCs w:val="20"/>
              </w:rPr>
              <w:t>Own funds aggregated when using the D&amp;A and combination of method net of IGT – Tier 3</w:t>
            </w:r>
          </w:p>
        </w:tc>
        <w:tc>
          <w:tcPr>
            <w:tcW w:w="4536" w:type="dxa"/>
            <w:gridSpan w:val="2"/>
            <w:tcBorders>
              <w:bottom w:val="single" w:sz="4" w:space="0" w:color="auto"/>
            </w:tcBorders>
            <w:shd w:val="clear" w:color="auto" w:fill="auto"/>
          </w:tcPr>
          <w:p w14:paraId="4B5EF012" w14:textId="71FE0FBE"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These are the eligible own funds after the elimination of the intra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group transactions for the calculation of the aggregated group eligible own funds, classified as Tier 3. The own funds figure reported here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net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own funds and net of IGTs.</w:t>
            </w:r>
          </w:p>
        </w:tc>
      </w:tr>
      <w:tr w:rsidR="00E21451" w:rsidRPr="00C22FD0" w14:paraId="15C7CEE4" w14:textId="77777777" w:rsidTr="00251B1F">
        <w:trPr>
          <w:trHeight w:val="1215"/>
        </w:trPr>
        <w:tc>
          <w:tcPr>
            <w:tcW w:w="1843" w:type="dxa"/>
            <w:tcBorders>
              <w:top w:val="single" w:sz="4" w:space="0" w:color="auto"/>
            </w:tcBorders>
            <w:shd w:val="clear" w:color="auto" w:fill="auto"/>
          </w:tcPr>
          <w:p w14:paraId="112A1F1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R0520/C0010</w:t>
            </w:r>
          </w:p>
        </w:tc>
        <w:tc>
          <w:tcPr>
            <w:tcW w:w="2835" w:type="dxa"/>
            <w:tcBorders>
              <w:top w:val="single" w:sz="4" w:space="0" w:color="auto"/>
            </w:tcBorders>
            <w:shd w:val="clear" w:color="auto" w:fill="auto"/>
          </w:tcPr>
          <w:p w14:paraId="17F7B87C" w14:textId="55DB526E"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available own funds to meet the consolidated group SCR (excluding the other financial sector and the undertakings included via D&amp;A)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total</w:t>
            </w:r>
          </w:p>
        </w:tc>
        <w:tc>
          <w:tcPr>
            <w:tcW w:w="4536" w:type="dxa"/>
            <w:gridSpan w:val="2"/>
            <w:tcBorders>
              <w:top w:val="single" w:sz="4" w:space="0" w:color="auto"/>
            </w:tcBorders>
            <w:shd w:val="clear" w:color="auto" w:fill="auto"/>
          </w:tcPr>
          <w:p w14:paraId="156D1B95" w14:textId="6BA1D6AC" w:rsidR="00251B1F"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total own funds of the undertaking, comprising basic own funds after </w:t>
            </w:r>
            <w:r w:rsidR="00251B1F" w:rsidRPr="00C22FD0">
              <w:rPr>
                <w:rFonts w:ascii="Times New Roman" w:hAnsi="Times New Roman" w:cs="Times New Roman"/>
                <w:sz w:val="20"/>
                <w:szCs w:val="20"/>
              </w:rPr>
              <w:t>deductions,</w:t>
            </w:r>
            <w:r w:rsidRPr="00C22FD0">
              <w:rPr>
                <w:rFonts w:ascii="Times New Roman" w:hAnsi="Times New Roman" w:cs="Times New Roman"/>
                <w:sz w:val="20"/>
                <w:szCs w:val="20"/>
              </w:rPr>
              <w:t xml:space="preserve"> plus ancillary own funds, that are available to meet the consolidated group SCR but excluding the own funds from other financial sector and from the undertakings included via D&amp;A.</w:t>
            </w:r>
          </w:p>
        </w:tc>
      </w:tr>
      <w:tr w:rsidR="00E21451" w:rsidRPr="00C22FD0" w14:paraId="4DFC393C" w14:textId="77777777" w:rsidTr="00251B1F">
        <w:trPr>
          <w:trHeight w:val="1260"/>
        </w:trPr>
        <w:tc>
          <w:tcPr>
            <w:tcW w:w="1843" w:type="dxa"/>
            <w:shd w:val="clear" w:color="auto" w:fill="auto"/>
          </w:tcPr>
          <w:p w14:paraId="2D58B74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R0520/C0020</w:t>
            </w:r>
          </w:p>
        </w:tc>
        <w:tc>
          <w:tcPr>
            <w:tcW w:w="2835" w:type="dxa"/>
            <w:shd w:val="clear" w:color="auto" w:fill="auto"/>
          </w:tcPr>
          <w:p w14:paraId="3F7CE0D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available own funds to meet the consolidated group SCR (excluding the other financial sector and the undertakings included via D&amp;A) – tier 1 unrestricted</w:t>
            </w:r>
          </w:p>
        </w:tc>
        <w:tc>
          <w:tcPr>
            <w:tcW w:w="4536" w:type="dxa"/>
            <w:gridSpan w:val="2"/>
            <w:shd w:val="clear" w:color="auto" w:fill="auto"/>
          </w:tcPr>
          <w:p w14:paraId="34CA3FBE" w14:textId="3AB5824A" w:rsidR="00E21451" w:rsidRPr="00C22FD0" w:rsidRDefault="00E21451" w:rsidP="00C211EE">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own funds of the undertaking, comprising  basic own funds after </w:t>
            </w:r>
            <w:r w:rsidR="00C211EE" w:rsidRPr="00C22FD0">
              <w:rPr>
                <w:rFonts w:ascii="Times New Roman" w:hAnsi="Times New Roman" w:cs="Times New Roman"/>
                <w:sz w:val="20"/>
                <w:szCs w:val="20"/>
              </w:rPr>
              <w:t>deductions</w:t>
            </w:r>
            <w:r w:rsidRPr="00C22FD0">
              <w:rPr>
                <w:rFonts w:ascii="Times New Roman" w:hAnsi="Times New Roman" w:cs="Times New Roman"/>
                <w:sz w:val="20"/>
                <w:szCs w:val="20"/>
              </w:rPr>
              <w:t>, that are available to meet the consolidated group SCR but excluding the own funds from other financial sector and from the undertakings included via D&amp;A and that meet the criteria to be included in Tier 1 unrestricted items.</w:t>
            </w:r>
          </w:p>
        </w:tc>
      </w:tr>
      <w:tr w:rsidR="00E21451" w:rsidRPr="00C22FD0" w14:paraId="514E0EBA" w14:textId="77777777" w:rsidTr="00251B1F">
        <w:trPr>
          <w:trHeight w:val="1260"/>
        </w:trPr>
        <w:tc>
          <w:tcPr>
            <w:tcW w:w="1843" w:type="dxa"/>
            <w:shd w:val="clear" w:color="auto" w:fill="auto"/>
          </w:tcPr>
          <w:p w14:paraId="602C8B2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R0520/C0030</w:t>
            </w:r>
          </w:p>
        </w:tc>
        <w:tc>
          <w:tcPr>
            <w:tcW w:w="2835" w:type="dxa"/>
            <w:shd w:val="clear" w:color="auto" w:fill="auto"/>
          </w:tcPr>
          <w:p w14:paraId="27E29D7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available own funds to meet the consolidated group SCR  (excluding the other financial sector and the undertakings included via D&amp;A) – tier 1 restricted</w:t>
            </w:r>
          </w:p>
        </w:tc>
        <w:tc>
          <w:tcPr>
            <w:tcW w:w="4536" w:type="dxa"/>
            <w:gridSpan w:val="2"/>
            <w:shd w:val="clear" w:color="auto" w:fill="auto"/>
          </w:tcPr>
          <w:p w14:paraId="3BC00A0B" w14:textId="605429D2"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own funds of the undertaking, comprising  basic own funds after </w:t>
            </w:r>
            <w:r w:rsidR="00C211EE" w:rsidRPr="00C22FD0">
              <w:rPr>
                <w:rFonts w:ascii="Times New Roman" w:hAnsi="Times New Roman" w:cs="Times New Roman"/>
                <w:sz w:val="20"/>
                <w:szCs w:val="20"/>
              </w:rPr>
              <w:t>deductions</w:t>
            </w:r>
            <w:r w:rsidRPr="00C22FD0">
              <w:rPr>
                <w:rFonts w:ascii="Times New Roman" w:hAnsi="Times New Roman" w:cs="Times New Roman"/>
                <w:sz w:val="20"/>
                <w:szCs w:val="20"/>
              </w:rPr>
              <w:t xml:space="preserve">, that are available to meet the consolidated group SCR but excluding the own funds from other financial sector and from the undertakings included via D&amp;A and that meet the criteria to be included in Tier 1 restricted items. </w:t>
            </w:r>
          </w:p>
        </w:tc>
      </w:tr>
      <w:tr w:rsidR="00E21451" w:rsidRPr="00C22FD0" w14:paraId="0C448165" w14:textId="77777777" w:rsidTr="00251B1F">
        <w:trPr>
          <w:trHeight w:val="1290"/>
        </w:trPr>
        <w:tc>
          <w:tcPr>
            <w:tcW w:w="1843" w:type="dxa"/>
            <w:shd w:val="clear" w:color="auto" w:fill="auto"/>
          </w:tcPr>
          <w:p w14:paraId="3A97E16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R0520/C0040</w:t>
            </w:r>
          </w:p>
        </w:tc>
        <w:tc>
          <w:tcPr>
            <w:tcW w:w="2835" w:type="dxa"/>
            <w:shd w:val="clear" w:color="auto" w:fill="auto"/>
          </w:tcPr>
          <w:p w14:paraId="6FAEA1C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available own funds to meet the consolidated group SCR (excluding the other financial sector and the undertakings included via D&amp;A) – tier 2</w:t>
            </w:r>
          </w:p>
        </w:tc>
        <w:tc>
          <w:tcPr>
            <w:tcW w:w="4536" w:type="dxa"/>
            <w:gridSpan w:val="2"/>
            <w:shd w:val="clear" w:color="auto" w:fill="auto"/>
          </w:tcPr>
          <w:p w14:paraId="19813114" w14:textId="17D54E6F"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own funds of the undertaking, comprising  basic own funds after </w:t>
            </w:r>
            <w:r w:rsidR="00C211EE" w:rsidRPr="00C22FD0">
              <w:rPr>
                <w:rFonts w:ascii="Times New Roman" w:hAnsi="Times New Roman" w:cs="Times New Roman"/>
                <w:sz w:val="20"/>
                <w:szCs w:val="20"/>
              </w:rPr>
              <w:t>deductions,</w:t>
            </w:r>
            <w:r w:rsidRPr="00C22FD0">
              <w:rPr>
                <w:rFonts w:ascii="Times New Roman" w:hAnsi="Times New Roman" w:cs="Times New Roman"/>
                <w:sz w:val="20"/>
                <w:szCs w:val="20"/>
              </w:rPr>
              <w:t xml:space="preserve"> plus ancillary own funds, that are available to meet the consolidated group SCR but excluding the own funds from other financial sector and from the undertakings included via D&amp;A and that meet the criteria to be included in Tier 2. </w:t>
            </w:r>
          </w:p>
        </w:tc>
      </w:tr>
      <w:tr w:rsidR="00E21451" w:rsidRPr="00C22FD0" w14:paraId="6C388CEE" w14:textId="77777777" w:rsidTr="00251B1F">
        <w:trPr>
          <w:trHeight w:val="56"/>
        </w:trPr>
        <w:tc>
          <w:tcPr>
            <w:tcW w:w="1843" w:type="dxa"/>
            <w:shd w:val="clear" w:color="auto" w:fill="auto"/>
          </w:tcPr>
          <w:p w14:paraId="3B24AAD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R0520/C0050</w:t>
            </w:r>
          </w:p>
        </w:tc>
        <w:tc>
          <w:tcPr>
            <w:tcW w:w="2835" w:type="dxa"/>
            <w:shd w:val="clear" w:color="auto" w:fill="auto"/>
          </w:tcPr>
          <w:p w14:paraId="08BB38A7"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Total available own funds to meet the consolidated group SCR (excluding the other financial sector and the undertakings included via D&amp;A)– tier 3</w:t>
            </w:r>
          </w:p>
        </w:tc>
        <w:tc>
          <w:tcPr>
            <w:tcW w:w="4536" w:type="dxa"/>
            <w:gridSpan w:val="2"/>
            <w:shd w:val="clear" w:color="auto" w:fill="auto"/>
          </w:tcPr>
          <w:p w14:paraId="11790EC6" w14:textId="3419D6C8" w:rsidR="00E21451" w:rsidRPr="00C22FD0" w:rsidRDefault="00E21451" w:rsidP="00C211EE">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own funds of the undertaking, comprising  basic own funds after </w:t>
            </w:r>
            <w:r w:rsidR="00C211EE" w:rsidRPr="00C22FD0">
              <w:rPr>
                <w:rFonts w:ascii="Times New Roman" w:hAnsi="Times New Roman" w:cs="Times New Roman"/>
                <w:sz w:val="20"/>
                <w:szCs w:val="20"/>
              </w:rPr>
              <w:t>deductions,</w:t>
            </w:r>
            <w:r w:rsidRPr="00C22FD0">
              <w:rPr>
                <w:rFonts w:ascii="Times New Roman" w:hAnsi="Times New Roman" w:cs="Times New Roman"/>
                <w:sz w:val="20"/>
                <w:szCs w:val="20"/>
              </w:rPr>
              <w:t xml:space="preserve"> plus ancillary own funds, that are available to meet the consolidated group SCR but excluding the other financial sector and </w:t>
            </w:r>
            <w:r w:rsidR="00180826" w:rsidRPr="00C22FD0">
              <w:rPr>
                <w:rFonts w:ascii="Times New Roman" w:hAnsi="Times New Roman" w:cs="Times New Roman"/>
                <w:sz w:val="20"/>
                <w:szCs w:val="20"/>
              </w:rPr>
              <w:t xml:space="preserve">from </w:t>
            </w:r>
            <w:r w:rsidRPr="00C22FD0">
              <w:rPr>
                <w:rFonts w:ascii="Times New Roman" w:hAnsi="Times New Roman" w:cs="Times New Roman"/>
                <w:sz w:val="20"/>
                <w:szCs w:val="20"/>
              </w:rPr>
              <w:t>the undertakings included via D&amp;A and that meet the criteria to be included in Tier 3.</w:t>
            </w:r>
          </w:p>
        </w:tc>
      </w:tr>
      <w:tr w:rsidR="00E21451" w:rsidRPr="00C22FD0" w14:paraId="73F12A77" w14:textId="77777777" w:rsidTr="00F640AA">
        <w:trPr>
          <w:trHeight w:val="204"/>
        </w:trPr>
        <w:tc>
          <w:tcPr>
            <w:tcW w:w="1843" w:type="dxa"/>
            <w:shd w:val="clear" w:color="auto" w:fill="auto"/>
          </w:tcPr>
          <w:p w14:paraId="50837FD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R0530/C0010</w:t>
            </w:r>
          </w:p>
        </w:tc>
        <w:tc>
          <w:tcPr>
            <w:tcW w:w="2835" w:type="dxa"/>
            <w:shd w:val="clear" w:color="auto" w:fill="auto"/>
          </w:tcPr>
          <w:p w14:paraId="5FCC6532" w14:textId="59F63BD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available own funds to meet the minimum  consolidated group SCR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total</w:t>
            </w:r>
          </w:p>
        </w:tc>
        <w:tc>
          <w:tcPr>
            <w:tcW w:w="4536" w:type="dxa"/>
            <w:gridSpan w:val="2"/>
            <w:shd w:val="clear" w:color="auto" w:fill="auto"/>
          </w:tcPr>
          <w:p w14:paraId="3F53264D" w14:textId="5E51864E"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total own funds of the undertaking, comprising  basic own funds after </w:t>
            </w:r>
            <w:r w:rsidR="00C211EE" w:rsidRPr="00C22FD0">
              <w:rPr>
                <w:rFonts w:ascii="Times New Roman" w:hAnsi="Times New Roman" w:cs="Times New Roman"/>
                <w:sz w:val="20"/>
                <w:szCs w:val="20"/>
              </w:rPr>
              <w:t>deductions</w:t>
            </w:r>
            <w:r w:rsidRPr="00C22FD0">
              <w:rPr>
                <w:rFonts w:ascii="Times New Roman" w:hAnsi="Times New Roman" w:cs="Times New Roman"/>
                <w:sz w:val="20"/>
                <w:szCs w:val="20"/>
              </w:rPr>
              <w:t>, that are available to meet the minimum consolidated group SCR, excluding the own funds from other financial sector and from the undertakings included via D&amp;A.</w:t>
            </w:r>
          </w:p>
        </w:tc>
      </w:tr>
      <w:tr w:rsidR="00E21451" w:rsidRPr="00C22FD0" w14:paraId="6BB63759" w14:textId="77777777" w:rsidTr="00251B1F">
        <w:trPr>
          <w:trHeight w:val="1215"/>
        </w:trPr>
        <w:tc>
          <w:tcPr>
            <w:tcW w:w="1843" w:type="dxa"/>
            <w:shd w:val="clear" w:color="auto" w:fill="auto"/>
          </w:tcPr>
          <w:p w14:paraId="05F716E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R0530/C0020</w:t>
            </w:r>
          </w:p>
        </w:tc>
        <w:tc>
          <w:tcPr>
            <w:tcW w:w="2835" w:type="dxa"/>
            <w:shd w:val="clear" w:color="auto" w:fill="auto"/>
          </w:tcPr>
          <w:p w14:paraId="7336AFE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available own funds to meet the minimum consolidated group SCR– tier 1 unrestricted</w:t>
            </w:r>
          </w:p>
        </w:tc>
        <w:tc>
          <w:tcPr>
            <w:tcW w:w="4536" w:type="dxa"/>
            <w:gridSpan w:val="2"/>
            <w:shd w:val="clear" w:color="auto" w:fill="auto"/>
          </w:tcPr>
          <w:p w14:paraId="140700CB" w14:textId="789A3B65"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own funds of the undertaking, comprising  basic own funds after </w:t>
            </w:r>
            <w:r w:rsidR="00224815" w:rsidRPr="00C22FD0">
              <w:rPr>
                <w:rFonts w:ascii="Times New Roman" w:hAnsi="Times New Roman" w:cs="Times New Roman"/>
                <w:sz w:val="20"/>
                <w:szCs w:val="20"/>
              </w:rPr>
              <w:t>deductions</w:t>
            </w:r>
            <w:r w:rsidRPr="00C22FD0">
              <w:rPr>
                <w:rFonts w:ascii="Times New Roman" w:hAnsi="Times New Roman" w:cs="Times New Roman"/>
                <w:sz w:val="20"/>
                <w:szCs w:val="20"/>
              </w:rPr>
              <w:t>, that are available to meet the minimum SCR for a group and that meet the criteria to be included in Tier 1 unrestricted.</w:t>
            </w:r>
          </w:p>
        </w:tc>
      </w:tr>
      <w:tr w:rsidR="00E21451" w:rsidRPr="00C22FD0" w14:paraId="0882A00E" w14:textId="77777777" w:rsidTr="00251B1F">
        <w:trPr>
          <w:trHeight w:val="1245"/>
        </w:trPr>
        <w:tc>
          <w:tcPr>
            <w:tcW w:w="1843" w:type="dxa"/>
            <w:shd w:val="clear" w:color="auto" w:fill="auto"/>
          </w:tcPr>
          <w:p w14:paraId="487635B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R0530/C0030</w:t>
            </w:r>
          </w:p>
        </w:tc>
        <w:tc>
          <w:tcPr>
            <w:tcW w:w="2835" w:type="dxa"/>
            <w:shd w:val="clear" w:color="auto" w:fill="auto"/>
          </w:tcPr>
          <w:p w14:paraId="79F8566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available own funds to meet the minimum consolidated group SCR – tier 1 restricted </w:t>
            </w:r>
          </w:p>
        </w:tc>
        <w:tc>
          <w:tcPr>
            <w:tcW w:w="4536" w:type="dxa"/>
            <w:gridSpan w:val="2"/>
            <w:shd w:val="clear" w:color="auto" w:fill="auto"/>
          </w:tcPr>
          <w:p w14:paraId="47184101" w14:textId="4FE58275"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own funds of the group, comprising  basic own funds after </w:t>
            </w:r>
            <w:r w:rsidR="00224815" w:rsidRPr="00C22FD0">
              <w:rPr>
                <w:rFonts w:ascii="Times New Roman" w:hAnsi="Times New Roman" w:cs="Times New Roman"/>
                <w:sz w:val="20"/>
                <w:szCs w:val="20"/>
              </w:rPr>
              <w:t>deductions</w:t>
            </w:r>
            <w:r w:rsidRPr="00C22FD0">
              <w:rPr>
                <w:rFonts w:ascii="Times New Roman" w:hAnsi="Times New Roman" w:cs="Times New Roman"/>
                <w:sz w:val="20"/>
                <w:szCs w:val="20"/>
              </w:rPr>
              <w:t>, that are available to meet the minimum SCR for a group and that meet the criteria to be included in Tier 1 restricted items.</w:t>
            </w:r>
          </w:p>
        </w:tc>
      </w:tr>
      <w:tr w:rsidR="00E21451" w:rsidRPr="00C22FD0" w14:paraId="3C968A2C" w14:textId="77777777" w:rsidTr="00F640AA">
        <w:trPr>
          <w:trHeight w:val="1036"/>
        </w:trPr>
        <w:tc>
          <w:tcPr>
            <w:tcW w:w="1843" w:type="dxa"/>
            <w:shd w:val="clear" w:color="auto" w:fill="auto"/>
          </w:tcPr>
          <w:p w14:paraId="1642E0A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R0530/C0040</w:t>
            </w:r>
          </w:p>
        </w:tc>
        <w:tc>
          <w:tcPr>
            <w:tcW w:w="2835" w:type="dxa"/>
            <w:shd w:val="clear" w:color="auto" w:fill="auto"/>
          </w:tcPr>
          <w:p w14:paraId="1EB1168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available own funds to meet the minimum consolidated group SCR – tier 2</w:t>
            </w:r>
          </w:p>
        </w:tc>
        <w:tc>
          <w:tcPr>
            <w:tcW w:w="4536" w:type="dxa"/>
            <w:gridSpan w:val="2"/>
            <w:shd w:val="clear" w:color="auto" w:fill="auto"/>
          </w:tcPr>
          <w:p w14:paraId="0ABAD553" w14:textId="32CAAA95"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own funds of the undertaking, comprising  basic own funds after </w:t>
            </w:r>
            <w:r w:rsidR="00224815" w:rsidRPr="00C22FD0">
              <w:rPr>
                <w:rFonts w:ascii="Times New Roman" w:hAnsi="Times New Roman" w:cs="Times New Roman"/>
                <w:sz w:val="20"/>
                <w:szCs w:val="20"/>
              </w:rPr>
              <w:t>deductions</w:t>
            </w:r>
            <w:r w:rsidRPr="00C22FD0">
              <w:rPr>
                <w:rFonts w:ascii="Times New Roman" w:hAnsi="Times New Roman" w:cs="Times New Roman"/>
                <w:sz w:val="20"/>
                <w:szCs w:val="20"/>
              </w:rPr>
              <w:t xml:space="preserve">, that are available to meet the minimum SCR for a group and that meet the criteria to be included in Tier 2. </w:t>
            </w:r>
          </w:p>
        </w:tc>
      </w:tr>
      <w:tr w:rsidR="00E21451" w:rsidRPr="00C22FD0" w14:paraId="2EF453B0" w14:textId="77777777" w:rsidTr="00251B1F">
        <w:trPr>
          <w:trHeight w:val="735"/>
        </w:trPr>
        <w:tc>
          <w:tcPr>
            <w:tcW w:w="1843" w:type="dxa"/>
            <w:shd w:val="clear" w:color="auto" w:fill="auto"/>
          </w:tcPr>
          <w:p w14:paraId="763F9C9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R0560/C0010</w:t>
            </w:r>
          </w:p>
        </w:tc>
        <w:tc>
          <w:tcPr>
            <w:tcW w:w="2835" w:type="dxa"/>
            <w:shd w:val="clear" w:color="auto" w:fill="auto"/>
          </w:tcPr>
          <w:p w14:paraId="01672832"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Total eligible own funds to meet the consolidated group SCR (excluding own funds from other financial sector and from the undertakings included via D&amp;A) – total</w:t>
            </w:r>
          </w:p>
        </w:tc>
        <w:tc>
          <w:tcPr>
            <w:tcW w:w="4536" w:type="dxa"/>
            <w:gridSpan w:val="2"/>
            <w:shd w:val="clear" w:color="auto" w:fill="auto"/>
          </w:tcPr>
          <w:p w14:paraId="6D7DC9D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group own funds which are eligible to cover the  consolidated group SCR (excluding own funds from other financial sector and from the undertakings included via D&amp;A ) under the limits</w:t>
            </w:r>
          </w:p>
          <w:p w14:paraId="0DB47E52" w14:textId="77777777" w:rsidR="00E21451" w:rsidRPr="00C22FD0" w:rsidRDefault="00E21451" w:rsidP="0040755A">
            <w:pPr>
              <w:spacing w:after="0"/>
              <w:rPr>
                <w:rFonts w:ascii="Times New Roman" w:hAnsi="Times New Roman" w:cs="Times New Roman"/>
                <w:sz w:val="20"/>
                <w:szCs w:val="20"/>
              </w:rPr>
            </w:pPr>
          </w:p>
          <w:p w14:paraId="605EC68F" w14:textId="3AAEE230" w:rsidR="00E21451" w:rsidRPr="00C22FD0" w:rsidRDefault="00E21451" w:rsidP="00C7607B">
            <w:pPr>
              <w:spacing w:after="0"/>
              <w:rPr>
                <w:rFonts w:ascii="Times New Roman" w:hAnsi="Times New Roman" w:cs="Times New Roman"/>
                <w:sz w:val="20"/>
                <w:szCs w:val="20"/>
              </w:rPr>
            </w:pPr>
            <w:r w:rsidRPr="00C22FD0">
              <w:rPr>
                <w:rFonts w:ascii="Times New Roman" w:hAnsi="Times New Roman" w:cs="Times New Roman"/>
                <w:sz w:val="20"/>
                <w:szCs w:val="20"/>
              </w:rPr>
              <w:t xml:space="preserve">For the purpose of the eligibility of those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the consolidated group SCR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not include the capital requirements from other financial sectors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336</w:t>
            </w:r>
            <w:r w:rsidR="00081CAA" w:rsidRPr="00C22FD0">
              <w:rPr>
                <w:rFonts w:ascii="Times New Roman" w:hAnsi="Times New Roman" w:cs="Times New Roman"/>
                <w:sz w:val="20"/>
                <w:szCs w:val="20"/>
              </w:rPr>
              <w:t xml:space="preserve"> (c)</w:t>
            </w:r>
            <w:r w:rsidRPr="00C22FD0">
              <w:rPr>
                <w:rFonts w:ascii="Times New Roman" w:hAnsi="Times New Roman" w:cs="Times New Roman"/>
                <w:sz w:val="20"/>
                <w:szCs w:val="20"/>
              </w:rPr>
              <w:t xml:space="preserve"> of the Delegated Regulation (EU) 2015/35) consistently. </w:t>
            </w:r>
          </w:p>
        </w:tc>
      </w:tr>
      <w:tr w:rsidR="00E21451" w:rsidRPr="00C22FD0" w14:paraId="5DA340A0" w14:textId="77777777" w:rsidTr="00251B1F">
        <w:trPr>
          <w:trHeight w:val="960"/>
        </w:trPr>
        <w:tc>
          <w:tcPr>
            <w:tcW w:w="1843" w:type="dxa"/>
            <w:shd w:val="clear" w:color="auto" w:fill="auto"/>
          </w:tcPr>
          <w:p w14:paraId="6E3B447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R0560/C0020</w:t>
            </w:r>
          </w:p>
        </w:tc>
        <w:tc>
          <w:tcPr>
            <w:tcW w:w="2835" w:type="dxa"/>
            <w:shd w:val="clear" w:color="auto" w:fill="auto"/>
          </w:tcPr>
          <w:p w14:paraId="72BDF4D9"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eligible own funds to meet the consolidated group SCR (excluding own funds from other financial sector and from the undertakings included via D&amp;A) – tier 1 unrestricted </w:t>
            </w:r>
          </w:p>
        </w:tc>
        <w:tc>
          <w:tcPr>
            <w:tcW w:w="4536" w:type="dxa"/>
            <w:gridSpan w:val="2"/>
            <w:shd w:val="clear" w:color="auto" w:fill="auto"/>
          </w:tcPr>
          <w:p w14:paraId="7C67197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group own funds which are eligible under the limits set out to meet the consolidated group SCR (excluding own funds from other financial sector and from the undertakings included via D&amp;A), that meet the criteria for Tier 1 unrestricted items. </w:t>
            </w:r>
          </w:p>
          <w:p w14:paraId="1A482AEB" w14:textId="77777777" w:rsidR="00E21451" w:rsidRPr="00C22FD0" w:rsidRDefault="00E21451" w:rsidP="0040755A">
            <w:pPr>
              <w:spacing w:after="0"/>
              <w:rPr>
                <w:rFonts w:ascii="Times New Roman" w:hAnsi="Times New Roman" w:cs="Times New Roman"/>
                <w:sz w:val="20"/>
                <w:szCs w:val="20"/>
              </w:rPr>
            </w:pPr>
          </w:p>
        </w:tc>
      </w:tr>
      <w:tr w:rsidR="00E21451" w:rsidRPr="00C22FD0" w14:paraId="204ED534" w14:textId="77777777" w:rsidTr="00251B1F">
        <w:trPr>
          <w:trHeight w:val="960"/>
        </w:trPr>
        <w:tc>
          <w:tcPr>
            <w:tcW w:w="1843" w:type="dxa"/>
            <w:shd w:val="clear" w:color="auto" w:fill="auto"/>
          </w:tcPr>
          <w:p w14:paraId="5AF3305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R0560/C0030</w:t>
            </w:r>
          </w:p>
        </w:tc>
        <w:tc>
          <w:tcPr>
            <w:tcW w:w="2835" w:type="dxa"/>
            <w:shd w:val="clear" w:color="auto" w:fill="auto"/>
          </w:tcPr>
          <w:p w14:paraId="3E932B63"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Total eligible own funds to meet the consolidated group SCR  (excluding own funds from other financial sector and from the undertakings included via D&amp;A) – tier 1 Restricted</w:t>
            </w:r>
          </w:p>
        </w:tc>
        <w:tc>
          <w:tcPr>
            <w:tcW w:w="4536" w:type="dxa"/>
            <w:gridSpan w:val="2"/>
            <w:shd w:val="clear" w:color="auto" w:fill="auto"/>
          </w:tcPr>
          <w:p w14:paraId="2EF4595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own funds which are eligible under the limits set out to meet the consolidated group SCR (excluding own funds from other financial sector and from the undertakings included via D&amp;A), that meet the criteria for Tier 1 restricted items. </w:t>
            </w:r>
          </w:p>
          <w:p w14:paraId="6F155445" w14:textId="77777777" w:rsidR="00E21451" w:rsidRPr="00C22FD0" w:rsidRDefault="00E21451" w:rsidP="0040755A">
            <w:pPr>
              <w:spacing w:after="0"/>
              <w:rPr>
                <w:rFonts w:ascii="Times New Roman" w:hAnsi="Times New Roman" w:cs="Times New Roman"/>
                <w:sz w:val="20"/>
                <w:szCs w:val="20"/>
              </w:rPr>
            </w:pPr>
          </w:p>
        </w:tc>
      </w:tr>
      <w:tr w:rsidR="00E21451" w:rsidRPr="00C22FD0" w14:paraId="54F15468" w14:textId="77777777" w:rsidTr="00251B1F">
        <w:trPr>
          <w:trHeight w:val="1035"/>
        </w:trPr>
        <w:tc>
          <w:tcPr>
            <w:tcW w:w="1843" w:type="dxa"/>
            <w:shd w:val="clear" w:color="auto" w:fill="auto"/>
          </w:tcPr>
          <w:p w14:paraId="0B55E23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R0560/C0040</w:t>
            </w:r>
          </w:p>
        </w:tc>
        <w:tc>
          <w:tcPr>
            <w:tcW w:w="2835" w:type="dxa"/>
            <w:shd w:val="clear" w:color="auto" w:fill="auto"/>
          </w:tcPr>
          <w:p w14:paraId="78D425E7"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Total eligible own funds to meet the consolidated group SCR  (excluding own funds from other financial sector and from the undertakings included via D&amp;A) – tier 2</w:t>
            </w:r>
          </w:p>
        </w:tc>
        <w:tc>
          <w:tcPr>
            <w:tcW w:w="4536" w:type="dxa"/>
            <w:gridSpan w:val="2"/>
            <w:shd w:val="clear" w:color="auto" w:fill="auto"/>
          </w:tcPr>
          <w:p w14:paraId="7DBF0B8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own funds which are eligible under the limits set out to meet the consolidated group SCR (excluding own funds from other financial sector and from the undertakings included via D&amp;A), that meet the criteria for Tier 2. </w:t>
            </w:r>
          </w:p>
          <w:p w14:paraId="2529F038" w14:textId="77777777" w:rsidR="00E21451" w:rsidRPr="00C22FD0" w:rsidRDefault="00E21451" w:rsidP="0040755A">
            <w:pPr>
              <w:spacing w:after="0"/>
              <w:rPr>
                <w:rFonts w:ascii="Times New Roman" w:hAnsi="Times New Roman" w:cs="Times New Roman"/>
                <w:sz w:val="20"/>
                <w:szCs w:val="20"/>
              </w:rPr>
            </w:pPr>
          </w:p>
        </w:tc>
      </w:tr>
      <w:tr w:rsidR="00E21451" w:rsidRPr="00C22FD0" w14:paraId="575192B3" w14:textId="77777777" w:rsidTr="00251B1F">
        <w:trPr>
          <w:trHeight w:val="1020"/>
        </w:trPr>
        <w:tc>
          <w:tcPr>
            <w:tcW w:w="1843" w:type="dxa"/>
            <w:shd w:val="clear" w:color="auto" w:fill="auto"/>
          </w:tcPr>
          <w:p w14:paraId="493FFF3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R0560/C0050</w:t>
            </w:r>
          </w:p>
        </w:tc>
        <w:tc>
          <w:tcPr>
            <w:tcW w:w="2835" w:type="dxa"/>
            <w:shd w:val="clear" w:color="auto" w:fill="auto"/>
          </w:tcPr>
          <w:p w14:paraId="372F7864"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Total eligible own funds to meet the consolidated group SCR (excluding own funds from other financial sector and from the undertakings included via D&amp;A) – tier 3</w:t>
            </w:r>
          </w:p>
        </w:tc>
        <w:tc>
          <w:tcPr>
            <w:tcW w:w="4536" w:type="dxa"/>
            <w:gridSpan w:val="2"/>
            <w:shd w:val="clear" w:color="auto" w:fill="auto"/>
          </w:tcPr>
          <w:p w14:paraId="332A54C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own funds which are eligible under the limits set out to meet the consolidated group SCR (excluding own funds from other financial sector and from the undertakings included via D&amp;A), that meet the criteria for Tier 3. </w:t>
            </w:r>
          </w:p>
          <w:p w14:paraId="7A02C522" w14:textId="77777777" w:rsidR="00E21451" w:rsidRPr="00C22FD0" w:rsidRDefault="00E21451" w:rsidP="0040755A">
            <w:pPr>
              <w:spacing w:after="0"/>
              <w:rPr>
                <w:rFonts w:ascii="Times New Roman" w:hAnsi="Times New Roman" w:cs="Times New Roman"/>
                <w:sz w:val="20"/>
                <w:szCs w:val="20"/>
              </w:rPr>
            </w:pPr>
          </w:p>
        </w:tc>
      </w:tr>
      <w:tr w:rsidR="00E21451" w:rsidRPr="00C22FD0" w14:paraId="37287F01" w14:textId="77777777" w:rsidTr="00251B1F">
        <w:trPr>
          <w:trHeight w:val="735"/>
        </w:trPr>
        <w:tc>
          <w:tcPr>
            <w:tcW w:w="1843" w:type="dxa"/>
            <w:shd w:val="clear" w:color="auto" w:fill="auto"/>
          </w:tcPr>
          <w:p w14:paraId="6F75C5B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R0570/C0010</w:t>
            </w:r>
          </w:p>
        </w:tc>
        <w:tc>
          <w:tcPr>
            <w:tcW w:w="2835" w:type="dxa"/>
            <w:shd w:val="clear" w:color="auto" w:fill="auto"/>
          </w:tcPr>
          <w:p w14:paraId="142E5AB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eligible own funds to meet the minimum consolidated group SCR– total</w:t>
            </w:r>
          </w:p>
        </w:tc>
        <w:tc>
          <w:tcPr>
            <w:tcW w:w="4536" w:type="dxa"/>
            <w:gridSpan w:val="2"/>
            <w:shd w:val="clear" w:color="auto" w:fill="auto"/>
          </w:tcPr>
          <w:p w14:paraId="515AED8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eligible own funds to meet the minimum consolidated group SCR.</w:t>
            </w:r>
          </w:p>
          <w:p w14:paraId="28574616" w14:textId="77777777" w:rsidR="00E21451" w:rsidRPr="00C22FD0" w:rsidRDefault="00E21451">
            <w:pPr>
              <w:spacing w:after="0"/>
              <w:rPr>
                <w:rFonts w:ascii="Times New Roman" w:hAnsi="Times New Roman" w:cs="Times New Roman"/>
                <w:sz w:val="20"/>
                <w:szCs w:val="20"/>
              </w:rPr>
            </w:pPr>
          </w:p>
        </w:tc>
      </w:tr>
      <w:tr w:rsidR="00E21451" w:rsidRPr="00C22FD0" w14:paraId="2665D203" w14:textId="77777777" w:rsidTr="00251B1F">
        <w:trPr>
          <w:trHeight w:val="1020"/>
        </w:trPr>
        <w:tc>
          <w:tcPr>
            <w:tcW w:w="1843" w:type="dxa"/>
            <w:shd w:val="clear" w:color="auto" w:fill="auto"/>
          </w:tcPr>
          <w:p w14:paraId="279D080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R0570/C0020</w:t>
            </w:r>
          </w:p>
        </w:tc>
        <w:tc>
          <w:tcPr>
            <w:tcW w:w="2835" w:type="dxa"/>
            <w:shd w:val="clear" w:color="auto" w:fill="auto"/>
          </w:tcPr>
          <w:p w14:paraId="4E48E282"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eligible own funds to meet the minimum consolidated group SCR – tier 1 unrestricted </w:t>
            </w:r>
          </w:p>
        </w:tc>
        <w:tc>
          <w:tcPr>
            <w:tcW w:w="4536" w:type="dxa"/>
            <w:gridSpan w:val="2"/>
            <w:shd w:val="clear" w:color="auto" w:fill="auto"/>
          </w:tcPr>
          <w:p w14:paraId="5D266E6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eligible own funds of the group, that are available to meet the minimum consolidated group SCR that meet the criteria to be included in Tier 1 unrestricted items.</w:t>
            </w:r>
          </w:p>
        </w:tc>
      </w:tr>
      <w:tr w:rsidR="00E21451" w:rsidRPr="00C22FD0" w14:paraId="1676E996" w14:textId="77777777" w:rsidTr="00251B1F">
        <w:trPr>
          <w:trHeight w:val="1020"/>
        </w:trPr>
        <w:tc>
          <w:tcPr>
            <w:tcW w:w="1843" w:type="dxa"/>
            <w:shd w:val="clear" w:color="auto" w:fill="auto"/>
          </w:tcPr>
          <w:p w14:paraId="2B36953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R0570/C0030</w:t>
            </w:r>
          </w:p>
        </w:tc>
        <w:tc>
          <w:tcPr>
            <w:tcW w:w="2835" w:type="dxa"/>
            <w:shd w:val="clear" w:color="auto" w:fill="auto"/>
          </w:tcPr>
          <w:p w14:paraId="6806DD1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eligible e own funds to meet the minimum consolidated group SCR – tier 1 restricted</w:t>
            </w:r>
          </w:p>
        </w:tc>
        <w:tc>
          <w:tcPr>
            <w:tcW w:w="4536" w:type="dxa"/>
            <w:gridSpan w:val="2"/>
            <w:shd w:val="clear" w:color="auto" w:fill="auto"/>
          </w:tcPr>
          <w:p w14:paraId="6A5D404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eligible own funds of the group, that are available to meet the minimum consolidated group SCR that meet the criteria to be included in Tier 1 restricted items.</w:t>
            </w:r>
          </w:p>
        </w:tc>
      </w:tr>
      <w:tr w:rsidR="00E21451" w:rsidRPr="00C22FD0" w14:paraId="149857A5" w14:textId="77777777" w:rsidTr="00251B1F">
        <w:trPr>
          <w:trHeight w:val="1020"/>
        </w:trPr>
        <w:tc>
          <w:tcPr>
            <w:tcW w:w="1843" w:type="dxa"/>
            <w:shd w:val="clear" w:color="auto" w:fill="auto"/>
          </w:tcPr>
          <w:p w14:paraId="6AEBEF8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R0570/C0040</w:t>
            </w:r>
          </w:p>
        </w:tc>
        <w:tc>
          <w:tcPr>
            <w:tcW w:w="2835" w:type="dxa"/>
            <w:shd w:val="clear" w:color="auto" w:fill="auto"/>
          </w:tcPr>
          <w:p w14:paraId="7850747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eligible own funds to meet the minimum consolidated group SCR – tier 2</w:t>
            </w:r>
          </w:p>
        </w:tc>
        <w:tc>
          <w:tcPr>
            <w:tcW w:w="4536" w:type="dxa"/>
            <w:gridSpan w:val="2"/>
            <w:shd w:val="clear" w:color="auto" w:fill="auto"/>
          </w:tcPr>
          <w:p w14:paraId="4191E20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eligible own funds of the group, that are available to meet the minimum consolidated group SCR that meet the criteria to be included in Tier 2.</w:t>
            </w:r>
          </w:p>
        </w:tc>
      </w:tr>
      <w:tr w:rsidR="00E21451" w:rsidRPr="00C22FD0" w14:paraId="0F7355FB" w14:textId="77777777" w:rsidTr="00251B1F">
        <w:trPr>
          <w:trHeight w:val="735"/>
        </w:trPr>
        <w:tc>
          <w:tcPr>
            <w:tcW w:w="1843" w:type="dxa"/>
            <w:shd w:val="clear" w:color="auto" w:fill="auto"/>
          </w:tcPr>
          <w:p w14:paraId="3367248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R0590/C0010</w:t>
            </w:r>
          </w:p>
        </w:tc>
        <w:tc>
          <w:tcPr>
            <w:tcW w:w="2835" w:type="dxa"/>
            <w:shd w:val="clear" w:color="auto" w:fill="auto"/>
          </w:tcPr>
          <w:p w14:paraId="16F0B20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Consolidated Group SCR </w:t>
            </w:r>
          </w:p>
        </w:tc>
        <w:tc>
          <w:tcPr>
            <w:tcW w:w="4536" w:type="dxa"/>
            <w:gridSpan w:val="2"/>
            <w:shd w:val="clear" w:color="auto" w:fill="auto"/>
          </w:tcPr>
          <w:p w14:paraId="2AEB44E3" w14:textId="58A91FB6"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Consolidated </w:t>
            </w:r>
            <w:r w:rsidR="00B52811" w:rsidRPr="00C22FD0">
              <w:rPr>
                <w:rFonts w:ascii="Times New Roman" w:hAnsi="Times New Roman" w:cs="Times New Roman"/>
                <w:sz w:val="20"/>
                <w:szCs w:val="20"/>
              </w:rPr>
              <w:t>g</w:t>
            </w:r>
            <w:r w:rsidRPr="00C22FD0">
              <w:rPr>
                <w:rFonts w:ascii="Times New Roman" w:hAnsi="Times New Roman" w:cs="Times New Roman"/>
                <w:sz w:val="20"/>
                <w:szCs w:val="20"/>
              </w:rPr>
              <w:t xml:space="preserve">roup SCR calculated for the consolidated data in accordance with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336</w:t>
            </w:r>
            <w:r w:rsidR="00C7607B" w:rsidRPr="00C22FD0">
              <w:rPr>
                <w:rFonts w:ascii="Times New Roman" w:hAnsi="Times New Roman" w:cs="Times New Roman"/>
                <w:sz w:val="20"/>
                <w:szCs w:val="20"/>
              </w:rPr>
              <w:t>, (</w:t>
            </w:r>
            <w:r w:rsidRPr="00C22FD0">
              <w:rPr>
                <w:rFonts w:ascii="Times New Roman" w:hAnsi="Times New Roman" w:cs="Times New Roman"/>
                <w:sz w:val="20"/>
                <w:szCs w:val="20"/>
              </w:rPr>
              <w:t>a</w:t>
            </w:r>
            <w:r w:rsidR="00C7607B" w:rsidRPr="00C22FD0">
              <w:rPr>
                <w:rFonts w:ascii="Times New Roman" w:hAnsi="Times New Roman" w:cs="Times New Roman"/>
                <w:sz w:val="20"/>
                <w:szCs w:val="20"/>
              </w:rPr>
              <w:t>), (</w:t>
            </w:r>
            <w:r w:rsidRPr="00C22FD0">
              <w:rPr>
                <w:rFonts w:ascii="Times New Roman" w:hAnsi="Times New Roman" w:cs="Times New Roman"/>
                <w:sz w:val="20"/>
                <w:szCs w:val="20"/>
              </w:rPr>
              <w:t>b</w:t>
            </w:r>
            <w:r w:rsidR="00C7607B" w:rsidRPr="00C22FD0">
              <w:rPr>
                <w:rFonts w:ascii="Times New Roman" w:hAnsi="Times New Roman" w:cs="Times New Roman"/>
                <w:sz w:val="20"/>
                <w:szCs w:val="20"/>
              </w:rPr>
              <w:t>), (</w:t>
            </w:r>
            <w:r w:rsidRPr="00C22FD0">
              <w:rPr>
                <w:rFonts w:ascii="Times New Roman" w:hAnsi="Times New Roman" w:cs="Times New Roman"/>
                <w:sz w:val="20"/>
                <w:szCs w:val="20"/>
              </w:rPr>
              <w:t>c</w:t>
            </w:r>
            <w:r w:rsidR="00C7607B" w:rsidRPr="00C22FD0">
              <w:rPr>
                <w:rFonts w:ascii="Times New Roman" w:hAnsi="Times New Roman" w:cs="Times New Roman"/>
                <w:sz w:val="20"/>
                <w:szCs w:val="20"/>
              </w:rPr>
              <w:t>) and (</w:t>
            </w:r>
            <w:r w:rsidRPr="00C22FD0">
              <w:rPr>
                <w:rFonts w:ascii="Times New Roman" w:hAnsi="Times New Roman" w:cs="Times New Roman"/>
                <w:sz w:val="20"/>
                <w:szCs w:val="20"/>
              </w:rPr>
              <w:t xml:space="preserve">d) </w:t>
            </w:r>
            <w:proofErr w:type="gramStart"/>
            <w:r w:rsidRPr="00C22FD0">
              <w:rPr>
                <w:rFonts w:ascii="Times New Roman" w:hAnsi="Times New Roman" w:cs="Times New Roman"/>
                <w:sz w:val="20"/>
                <w:szCs w:val="20"/>
                <w:lang w:val="en-US"/>
              </w:rPr>
              <w:t>of  Delegated</w:t>
            </w:r>
            <w:proofErr w:type="gramEnd"/>
            <w:r w:rsidRPr="00C22FD0">
              <w:rPr>
                <w:rFonts w:ascii="Times New Roman" w:hAnsi="Times New Roman" w:cs="Times New Roman"/>
                <w:sz w:val="20"/>
                <w:szCs w:val="20"/>
                <w:lang w:val="en-US"/>
              </w:rPr>
              <w:t xml:space="preserve"> Regulation (EU) 2015/35. </w:t>
            </w:r>
          </w:p>
          <w:p w14:paraId="1EBE79BB" w14:textId="77777777" w:rsidR="00E21451" w:rsidRPr="00C22FD0" w:rsidRDefault="00E21451" w:rsidP="0040755A">
            <w:pPr>
              <w:spacing w:after="0"/>
              <w:rPr>
                <w:rFonts w:ascii="Times New Roman" w:hAnsi="Times New Roman" w:cs="Times New Roman"/>
                <w:sz w:val="20"/>
                <w:szCs w:val="20"/>
              </w:rPr>
            </w:pPr>
          </w:p>
          <w:p w14:paraId="0C50B66E"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For quarterly reporting this is the latest SCR to be calculated and reported, either the annual one or a more recent one in case the SCR has been recalculated (e.g. due to a change in risk profile), including capital add on.  </w:t>
            </w:r>
          </w:p>
        </w:tc>
      </w:tr>
      <w:tr w:rsidR="00E21451" w:rsidRPr="00C22FD0" w14:paraId="7B3E7F33" w14:textId="77777777" w:rsidTr="00251B1F">
        <w:trPr>
          <w:trHeight w:val="735"/>
        </w:trPr>
        <w:tc>
          <w:tcPr>
            <w:tcW w:w="1843" w:type="dxa"/>
            <w:shd w:val="clear" w:color="auto" w:fill="auto"/>
          </w:tcPr>
          <w:p w14:paraId="56B6449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R0610/C0010</w:t>
            </w:r>
          </w:p>
        </w:tc>
        <w:tc>
          <w:tcPr>
            <w:tcW w:w="2835" w:type="dxa"/>
            <w:shd w:val="clear" w:color="auto" w:fill="auto"/>
          </w:tcPr>
          <w:p w14:paraId="2973315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Minimum consolidated Group SCR </w:t>
            </w:r>
          </w:p>
        </w:tc>
        <w:tc>
          <w:tcPr>
            <w:tcW w:w="4536" w:type="dxa"/>
            <w:gridSpan w:val="2"/>
            <w:shd w:val="clear" w:color="auto" w:fill="auto"/>
          </w:tcPr>
          <w:p w14:paraId="4338F5E7" w14:textId="6B327610"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Minimum consolidated </w:t>
            </w:r>
            <w:r w:rsidR="00B52811" w:rsidRPr="00C22FD0">
              <w:rPr>
                <w:rFonts w:ascii="Times New Roman" w:hAnsi="Times New Roman" w:cs="Times New Roman"/>
                <w:sz w:val="20"/>
                <w:szCs w:val="20"/>
              </w:rPr>
              <w:t>g</w:t>
            </w:r>
            <w:r w:rsidRPr="00C22FD0">
              <w:rPr>
                <w:rFonts w:ascii="Times New Roman" w:hAnsi="Times New Roman" w:cs="Times New Roman"/>
                <w:sz w:val="20"/>
                <w:szCs w:val="20"/>
              </w:rPr>
              <w:t xml:space="preserve">roup SCR calculated for the consolidated data (method 1) as per Article 230 or 231 of the Solvency II Directive 2009/138/EC. </w:t>
            </w:r>
          </w:p>
        </w:tc>
      </w:tr>
      <w:tr w:rsidR="00E21451" w:rsidRPr="00C22FD0" w14:paraId="24CD007A" w14:textId="77777777" w:rsidTr="00251B1F">
        <w:trPr>
          <w:trHeight w:val="735"/>
        </w:trPr>
        <w:tc>
          <w:tcPr>
            <w:tcW w:w="1843" w:type="dxa"/>
            <w:shd w:val="clear" w:color="auto" w:fill="auto"/>
          </w:tcPr>
          <w:p w14:paraId="27A2B10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R0630/C0010</w:t>
            </w:r>
          </w:p>
        </w:tc>
        <w:tc>
          <w:tcPr>
            <w:tcW w:w="2835" w:type="dxa"/>
            <w:shd w:val="clear" w:color="auto" w:fill="auto"/>
          </w:tcPr>
          <w:p w14:paraId="276E29CB" w14:textId="09E821B4"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Ratio of Eligible own funds to the consolidated group SCR (excluding other financial sectors and </w:t>
            </w:r>
            <w:r w:rsidR="007524E8" w:rsidRPr="00C22FD0">
              <w:rPr>
                <w:rFonts w:ascii="Times New Roman" w:hAnsi="Times New Roman" w:cs="Times New Roman"/>
                <w:sz w:val="20"/>
                <w:szCs w:val="20"/>
              </w:rPr>
              <w:t xml:space="preserve">the undertakings included via </w:t>
            </w:r>
            <w:r w:rsidRPr="00C22FD0">
              <w:rPr>
                <w:rFonts w:ascii="Times New Roman" w:hAnsi="Times New Roman" w:cs="Times New Roman"/>
                <w:sz w:val="20"/>
                <w:szCs w:val="20"/>
              </w:rPr>
              <w:t>D&amp;A)</w:t>
            </w:r>
          </w:p>
        </w:tc>
        <w:tc>
          <w:tcPr>
            <w:tcW w:w="4536" w:type="dxa"/>
            <w:gridSpan w:val="2"/>
            <w:shd w:val="clear" w:color="auto" w:fill="auto"/>
          </w:tcPr>
          <w:p w14:paraId="484618D4" w14:textId="29619A6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solvency ratio calculated as the total of eligible own funds to meet the consolidated group SCR divided by the consolidated group SCR, excluding capital requirements and own funds from other financial sectors and </w:t>
            </w:r>
            <w:r w:rsidR="00A03751" w:rsidRPr="00C22FD0">
              <w:rPr>
                <w:rFonts w:ascii="Times New Roman" w:hAnsi="Times New Roman" w:cs="Times New Roman"/>
                <w:sz w:val="20"/>
                <w:szCs w:val="20"/>
              </w:rPr>
              <w:t xml:space="preserve">the undertakings included via </w:t>
            </w:r>
            <w:r w:rsidRPr="00C22FD0">
              <w:rPr>
                <w:rFonts w:ascii="Times New Roman" w:hAnsi="Times New Roman" w:cs="Times New Roman"/>
                <w:sz w:val="20"/>
                <w:szCs w:val="20"/>
              </w:rPr>
              <w:t xml:space="preserve">D&amp;A. </w:t>
            </w:r>
          </w:p>
          <w:p w14:paraId="44334CD0" w14:textId="77777777" w:rsidR="00E21451" w:rsidRPr="00C22FD0" w:rsidRDefault="00E21451" w:rsidP="0040755A">
            <w:pPr>
              <w:spacing w:after="0"/>
              <w:rPr>
                <w:rFonts w:ascii="Times New Roman" w:hAnsi="Times New Roman" w:cs="Times New Roman"/>
                <w:sz w:val="20"/>
                <w:szCs w:val="20"/>
              </w:rPr>
            </w:pPr>
          </w:p>
          <w:p w14:paraId="7F16B28E" w14:textId="62281025" w:rsidR="00E21451" w:rsidRPr="00C22FD0" w:rsidRDefault="00E21451" w:rsidP="00C7607B">
            <w:pPr>
              <w:spacing w:after="0"/>
              <w:rPr>
                <w:rFonts w:ascii="Times New Roman" w:hAnsi="Times New Roman" w:cs="Times New Roman"/>
                <w:sz w:val="20"/>
                <w:szCs w:val="20"/>
              </w:rPr>
            </w:pPr>
            <w:r w:rsidRPr="00C22FD0">
              <w:rPr>
                <w:rFonts w:ascii="Times New Roman" w:hAnsi="Times New Roman" w:cs="Times New Roman"/>
                <w:sz w:val="20"/>
                <w:szCs w:val="20"/>
              </w:rPr>
              <w:t xml:space="preserve">For the purpose of this ratio the consolidated group SCR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not include the capital requirements from other financial sectors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336 </w:t>
            </w:r>
            <w:r w:rsidR="00C7607B" w:rsidRPr="00C22FD0">
              <w:rPr>
                <w:rFonts w:ascii="Times New Roman" w:hAnsi="Times New Roman" w:cs="Times New Roman"/>
                <w:sz w:val="20"/>
                <w:szCs w:val="20"/>
              </w:rPr>
              <w:t xml:space="preserve">(c) </w:t>
            </w:r>
            <w:r w:rsidRPr="00C22FD0">
              <w:rPr>
                <w:rFonts w:ascii="Times New Roman" w:hAnsi="Times New Roman" w:cs="Times New Roman"/>
                <w:sz w:val="20"/>
                <w:szCs w:val="20"/>
              </w:rPr>
              <w:t xml:space="preserve">of the Delegated Regulation (EU) 2015/35)). </w:t>
            </w:r>
          </w:p>
        </w:tc>
      </w:tr>
      <w:tr w:rsidR="00E21451" w:rsidRPr="00C22FD0" w14:paraId="459F2F23" w14:textId="77777777" w:rsidTr="00251B1F">
        <w:trPr>
          <w:trHeight w:val="735"/>
        </w:trPr>
        <w:tc>
          <w:tcPr>
            <w:tcW w:w="1843" w:type="dxa"/>
            <w:shd w:val="clear" w:color="auto" w:fill="auto"/>
          </w:tcPr>
          <w:p w14:paraId="67980AC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R0650/C0010</w:t>
            </w:r>
          </w:p>
        </w:tc>
        <w:tc>
          <w:tcPr>
            <w:tcW w:w="2835" w:type="dxa"/>
            <w:shd w:val="clear" w:color="auto" w:fill="auto"/>
          </w:tcPr>
          <w:p w14:paraId="4EE278E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Ratio of Eligible own funds to Minimum Consolidated Group SCR </w:t>
            </w:r>
          </w:p>
        </w:tc>
        <w:tc>
          <w:tcPr>
            <w:tcW w:w="4536" w:type="dxa"/>
            <w:gridSpan w:val="2"/>
            <w:shd w:val="clear" w:color="auto" w:fill="auto"/>
          </w:tcPr>
          <w:p w14:paraId="6145962D" w14:textId="761F68CC"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minimum solvency ratio calculated as the total of eligible own funds to meet the Minimum Consolidated </w:t>
            </w:r>
            <w:r w:rsidR="004508C9" w:rsidRPr="00C22FD0">
              <w:rPr>
                <w:rFonts w:ascii="Times New Roman" w:hAnsi="Times New Roman" w:cs="Times New Roman"/>
                <w:sz w:val="20"/>
                <w:szCs w:val="20"/>
              </w:rPr>
              <w:t>g</w:t>
            </w:r>
            <w:r w:rsidRPr="00C22FD0">
              <w:rPr>
                <w:rFonts w:ascii="Times New Roman" w:hAnsi="Times New Roman" w:cs="Times New Roman"/>
                <w:sz w:val="20"/>
                <w:szCs w:val="20"/>
              </w:rPr>
              <w:t xml:space="preserve">roup SCR divided by the Minimum Consolidated </w:t>
            </w:r>
            <w:r w:rsidR="004508C9" w:rsidRPr="00C22FD0">
              <w:rPr>
                <w:rFonts w:ascii="Times New Roman" w:hAnsi="Times New Roman" w:cs="Times New Roman"/>
                <w:sz w:val="20"/>
                <w:szCs w:val="20"/>
              </w:rPr>
              <w:t>g</w:t>
            </w:r>
            <w:r w:rsidRPr="00C22FD0">
              <w:rPr>
                <w:rFonts w:ascii="Times New Roman" w:hAnsi="Times New Roman" w:cs="Times New Roman"/>
                <w:sz w:val="20"/>
                <w:szCs w:val="20"/>
              </w:rPr>
              <w:t xml:space="preserve">roup SCR (excluding other financial sectors and </w:t>
            </w:r>
            <w:r w:rsidR="00A03751" w:rsidRPr="00C22FD0">
              <w:rPr>
                <w:rFonts w:ascii="Times New Roman" w:hAnsi="Times New Roman" w:cs="Times New Roman"/>
                <w:sz w:val="20"/>
                <w:szCs w:val="20"/>
              </w:rPr>
              <w:t xml:space="preserve">the undertakings included via </w:t>
            </w:r>
            <w:r w:rsidRPr="00C22FD0">
              <w:rPr>
                <w:rFonts w:ascii="Times New Roman" w:hAnsi="Times New Roman" w:cs="Times New Roman"/>
                <w:sz w:val="20"/>
                <w:szCs w:val="20"/>
              </w:rPr>
              <w:t>D&amp;A).</w:t>
            </w:r>
          </w:p>
        </w:tc>
      </w:tr>
      <w:tr w:rsidR="00E21451" w:rsidRPr="00C22FD0" w14:paraId="1793C74A" w14:textId="77777777" w:rsidTr="00251B1F">
        <w:trPr>
          <w:trHeight w:val="735"/>
        </w:trPr>
        <w:tc>
          <w:tcPr>
            <w:tcW w:w="1843" w:type="dxa"/>
            <w:shd w:val="clear" w:color="auto" w:fill="auto"/>
          </w:tcPr>
          <w:p w14:paraId="06E0360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R0660/C0010</w:t>
            </w:r>
          </w:p>
        </w:tc>
        <w:tc>
          <w:tcPr>
            <w:tcW w:w="2835" w:type="dxa"/>
            <w:shd w:val="clear" w:color="auto" w:fill="auto"/>
          </w:tcPr>
          <w:p w14:paraId="62862626"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Total eligible own funds to meet the group SCR (including own funds from other financial sector and from undertakings included via D&amp;A)</w:t>
            </w:r>
          </w:p>
        </w:tc>
        <w:tc>
          <w:tcPr>
            <w:tcW w:w="4536" w:type="dxa"/>
            <w:gridSpan w:val="2"/>
            <w:shd w:val="clear" w:color="auto" w:fill="auto"/>
          </w:tcPr>
          <w:p w14:paraId="4F727E0F"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This is the total eligible own funds, including the own funds from the other financial sectors and from the undertakings included via D&amp;A, to meet the total group SCR.</w:t>
            </w:r>
          </w:p>
          <w:p w14:paraId="765AE1C2" w14:textId="77777777" w:rsidR="00E21451" w:rsidRPr="00C22FD0" w:rsidRDefault="00E21451">
            <w:pPr>
              <w:spacing w:after="0"/>
              <w:rPr>
                <w:rFonts w:ascii="Times New Roman" w:hAnsi="Times New Roman" w:cs="Times New Roman"/>
                <w:strike/>
                <w:sz w:val="20"/>
                <w:szCs w:val="20"/>
              </w:rPr>
            </w:pPr>
          </w:p>
        </w:tc>
      </w:tr>
      <w:tr w:rsidR="00E21451" w:rsidRPr="00C22FD0" w14:paraId="123DF4A2" w14:textId="77777777" w:rsidTr="00251B1F">
        <w:trPr>
          <w:trHeight w:val="735"/>
        </w:trPr>
        <w:tc>
          <w:tcPr>
            <w:tcW w:w="1843" w:type="dxa"/>
            <w:shd w:val="clear" w:color="auto" w:fill="auto"/>
          </w:tcPr>
          <w:p w14:paraId="1B51267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R0660/C0020</w:t>
            </w:r>
          </w:p>
        </w:tc>
        <w:tc>
          <w:tcPr>
            <w:tcW w:w="2835" w:type="dxa"/>
            <w:shd w:val="clear" w:color="auto" w:fill="auto"/>
          </w:tcPr>
          <w:p w14:paraId="133C9E9C"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Total eligible own funds to meet the group SCR (including own funds from other financial sector and from undertakings included via D&amp;A) – tier 1 unrestricted</w:t>
            </w:r>
          </w:p>
        </w:tc>
        <w:tc>
          <w:tcPr>
            <w:tcW w:w="4536" w:type="dxa"/>
            <w:gridSpan w:val="2"/>
            <w:shd w:val="clear" w:color="auto" w:fill="auto"/>
          </w:tcPr>
          <w:p w14:paraId="179D8D2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eligible own funds, including the own funds from the other financial sectors and from the undertakings included via D&amp;A, to meet the total group SCR that meet the criteria to be included in Tier 1 unrestricted</w:t>
            </w:r>
          </w:p>
        </w:tc>
      </w:tr>
      <w:tr w:rsidR="00E21451" w:rsidRPr="00C22FD0" w14:paraId="6124546B" w14:textId="77777777" w:rsidTr="00251B1F">
        <w:trPr>
          <w:trHeight w:val="488"/>
        </w:trPr>
        <w:tc>
          <w:tcPr>
            <w:tcW w:w="1843" w:type="dxa"/>
            <w:shd w:val="clear" w:color="auto" w:fill="auto"/>
          </w:tcPr>
          <w:p w14:paraId="6DDE92F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R0660/C0030</w:t>
            </w:r>
          </w:p>
        </w:tc>
        <w:tc>
          <w:tcPr>
            <w:tcW w:w="2835" w:type="dxa"/>
            <w:shd w:val="clear" w:color="auto" w:fill="auto"/>
          </w:tcPr>
          <w:p w14:paraId="0EB7E1D9"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eligible own funds to meet the group SCR (including own funds from other financial sector and from undertakings </w:t>
            </w:r>
            <w:r w:rsidRPr="00C22FD0">
              <w:rPr>
                <w:rFonts w:ascii="Times New Roman" w:hAnsi="Times New Roman" w:cs="Times New Roman"/>
                <w:sz w:val="20"/>
                <w:szCs w:val="20"/>
              </w:rPr>
              <w:lastRenderedPageBreak/>
              <w:t>included via D&amp;A) – tier 1 restricted</w:t>
            </w:r>
          </w:p>
        </w:tc>
        <w:tc>
          <w:tcPr>
            <w:tcW w:w="4536" w:type="dxa"/>
            <w:gridSpan w:val="2"/>
            <w:shd w:val="clear" w:color="auto" w:fill="auto"/>
          </w:tcPr>
          <w:p w14:paraId="3F60017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 xml:space="preserve">This is the eligible own funds, including the own funds from the other financial sectors and from the undertakings included via D&amp;A to meet the total group SCR that meet the criteria to be included in </w:t>
            </w:r>
            <w:r w:rsidRPr="00C22FD0">
              <w:rPr>
                <w:rFonts w:ascii="Times New Roman" w:hAnsi="Times New Roman" w:cs="Times New Roman"/>
                <w:sz w:val="20"/>
                <w:szCs w:val="20"/>
              </w:rPr>
              <w:lastRenderedPageBreak/>
              <w:t>Tier 1 restricted</w:t>
            </w:r>
          </w:p>
        </w:tc>
      </w:tr>
      <w:tr w:rsidR="00E21451" w:rsidRPr="00C22FD0" w14:paraId="1CC069FD" w14:textId="77777777" w:rsidTr="00251B1F">
        <w:trPr>
          <w:trHeight w:val="346"/>
        </w:trPr>
        <w:tc>
          <w:tcPr>
            <w:tcW w:w="1843" w:type="dxa"/>
            <w:shd w:val="clear" w:color="auto" w:fill="auto"/>
          </w:tcPr>
          <w:p w14:paraId="49C77D3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R0660/C0040</w:t>
            </w:r>
          </w:p>
        </w:tc>
        <w:tc>
          <w:tcPr>
            <w:tcW w:w="2835" w:type="dxa"/>
            <w:shd w:val="clear" w:color="auto" w:fill="auto"/>
          </w:tcPr>
          <w:p w14:paraId="051A7EFF"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eligible own funds to meet the group SCR (including own funds from other financial sector and from undertakings included via D&amp;A) – tier 2 </w:t>
            </w:r>
          </w:p>
        </w:tc>
        <w:tc>
          <w:tcPr>
            <w:tcW w:w="4536" w:type="dxa"/>
            <w:gridSpan w:val="2"/>
            <w:shd w:val="clear" w:color="auto" w:fill="auto"/>
          </w:tcPr>
          <w:p w14:paraId="6486A6F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eligible own funds, including the own funds from the other financial sectors and from the undertakings included via D&amp;A to meet the total group SCR that meet the criteria to be included in Tier 2</w:t>
            </w:r>
          </w:p>
        </w:tc>
      </w:tr>
      <w:tr w:rsidR="00E21451" w:rsidRPr="00C22FD0" w14:paraId="675C6957" w14:textId="77777777" w:rsidTr="00251B1F">
        <w:trPr>
          <w:trHeight w:val="735"/>
        </w:trPr>
        <w:tc>
          <w:tcPr>
            <w:tcW w:w="1843" w:type="dxa"/>
            <w:shd w:val="clear" w:color="auto" w:fill="auto"/>
          </w:tcPr>
          <w:p w14:paraId="1CAEC5F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R0660/C0050</w:t>
            </w:r>
          </w:p>
        </w:tc>
        <w:tc>
          <w:tcPr>
            <w:tcW w:w="2835" w:type="dxa"/>
            <w:shd w:val="clear" w:color="auto" w:fill="auto"/>
          </w:tcPr>
          <w:p w14:paraId="77EE1B6D" w14:textId="77777777"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eligible own funds to meet the group SCR (including own funds from other financial sector and from undertakings included via D&amp;A) – tier 3 </w:t>
            </w:r>
          </w:p>
        </w:tc>
        <w:tc>
          <w:tcPr>
            <w:tcW w:w="4536" w:type="dxa"/>
            <w:gridSpan w:val="2"/>
            <w:shd w:val="clear" w:color="auto" w:fill="auto"/>
          </w:tcPr>
          <w:p w14:paraId="049F1E5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eligible available own funds, including the own funds from the other financial sectors and from the undertakings included via D&amp;A to meet the total group SCR that meet the criteria to be included in Tier 3</w:t>
            </w:r>
          </w:p>
        </w:tc>
      </w:tr>
      <w:tr w:rsidR="00E21451" w:rsidRPr="00C22FD0" w14:paraId="4853F034" w14:textId="77777777" w:rsidTr="00251B1F">
        <w:trPr>
          <w:trHeight w:val="735"/>
        </w:trPr>
        <w:tc>
          <w:tcPr>
            <w:tcW w:w="1843" w:type="dxa"/>
            <w:shd w:val="clear" w:color="auto" w:fill="auto"/>
          </w:tcPr>
          <w:p w14:paraId="5F42181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R0670/C0010</w:t>
            </w:r>
          </w:p>
        </w:tc>
        <w:tc>
          <w:tcPr>
            <w:tcW w:w="2835" w:type="dxa"/>
            <w:shd w:val="clear" w:color="auto" w:fill="auto"/>
          </w:tcPr>
          <w:p w14:paraId="05A3941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SCR for entities included with D&amp;A method</w:t>
            </w:r>
          </w:p>
        </w:tc>
        <w:tc>
          <w:tcPr>
            <w:tcW w:w="4536" w:type="dxa"/>
            <w:gridSpan w:val="2"/>
            <w:shd w:val="clear" w:color="auto" w:fill="auto"/>
          </w:tcPr>
          <w:p w14:paraId="6F73CB87" w14:textId="36004AF0" w:rsidR="00E21451" w:rsidRPr="00C22FD0" w:rsidRDefault="00E21451">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solvency capital requirements for undertakings included with Deduction and Aggregation method. This cell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include sum of the proportional share of the SCR for undertakings included in the group solvency calculation through D&amp;A. It’s only relevant in case of D&amp;A and combination of methods.</w:t>
            </w:r>
          </w:p>
        </w:tc>
      </w:tr>
      <w:tr w:rsidR="00E21451" w:rsidRPr="00C22FD0" w14:paraId="510E89E3" w14:textId="77777777" w:rsidTr="00251B1F">
        <w:trPr>
          <w:trHeight w:val="735"/>
        </w:trPr>
        <w:tc>
          <w:tcPr>
            <w:tcW w:w="1843" w:type="dxa"/>
            <w:shd w:val="clear" w:color="auto" w:fill="auto"/>
          </w:tcPr>
          <w:p w14:paraId="5732E5F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R0680/C0010</w:t>
            </w:r>
          </w:p>
        </w:tc>
        <w:tc>
          <w:tcPr>
            <w:tcW w:w="2835" w:type="dxa"/>
            <w:shd w:val="clear" w:color="auto" w:fill="auto"/>
          </w:tcPr>
          <w:p w14:paraId="56ACFDD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Group SCR</w:t>
            </w:r>
          </w:p>
        </w:tc>
        <w:tc>
          <w:tcPr>
            <w:tcW w:w="4536" w:type="dxa"/>
            <w:gridSpan w:val="2"/>
            <w:shd w:val="clear" w:color="auto" w:fill="auto"/>
          </w:tcPr>
          <w:p w14:paraId="4593C58D" w14:textId="23FED512" w:rsidR="00E21451" w:rsidRPr="00C22FD0" w:rsidRDefault="00E21451" w:rsidP="00CE71C6">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The group SCR is the sum of the consolidated group SCR calculated in accordance with Article 336</w:t>
            </w:r>
            <w:r w:rsidR="00C7607B" w:rsidRPr="00C22FD0">
              <w:rPr>
                <w:rFonts w:ascii="Times New Roman" w:hAnsi="Times New Roman" w:cs="Times New Roman"/>
                <w:sz w:val="20"/>
                <w:szCs w:val="20"/>
              </w:rPr>
              <w:t xml:space="preserve">, </w:t>
            </w:r>
            <w:r w:rsidRPr="00C22FD0">
              <w:rPr>
                <w:rFonts w:ascii="Times New Roman" w:hAnsi="Times New Roman" w:cs="Times New Roman"/>
                <w:sz w:val="20"/>
                <w:szCs w:val="20"/>
              </w:rPr>
              <w:t xml:space="preserve"> (a</w:t>
            </w:r>
            <w:r w:rsidR="00C7607B" w:rsidRPr="00C22FD0">
              <w:rPr>
                <w:rFonts w:ascii="Times New Roman" w:hAnsi="Times New Roman" w:cs="Times New Roman"/>
                <w:sz w:val="20"/>
                <w:szCs w:val="20"/>
              </w:rPr>
              <w:t>), (</w:t>
            </w:r>
            <w:r w:rsidRPr="00C22FD0">
              <w:rPr>
                <w:rFonts w:ascii="Times New Roman" w:hAnsi="Times New Roman" w:cs="Times New Roman"/>
                <w:sz w:val="20"/>
                <w:szCs w:val="20"/>
              </w:rPr>
              <w:t>b</w:t>
            </w:r>
            <w:r w:rsidR="00C7607B" w:rsidRPr="00C22FD0">
              <w:rPr>
                <w:rFonts w:ascii="Times New Roman" w:hAnsi="Times New Roman" w:cs="Times New Roman"/>
                <w:sz w:val="20"/>
                <w:szCs w:val="20"/>
              </w:rPr>
              <w:t>), (</w:t>
            </w:r>
            <w:r w:rsidRPr="00C22FD0">
              <w:rPr>
                <w:rFonts w:ascii="Times New Roman" w:hAnsi="Times New Roman" w:cs="Times New Roman"/>
                <w:sz w:val="20"/>
                <w:szCs w:val="20"/>
              </w:rPr>
              <w:t>c</w:t>
            </w:r>
            <w:r w:rsidR="00C7607B" w:rsidRPr="00C22FD0">
              <w:rPr>
                <w:rFonts w:ascii="Times New Roman" w:hAnsi="Times New Roman" w:cs="Times New Roman"/>
                <w:sz w:val="20"/>
                <w:szCs w:val="20"/>
              </w:rPr>
              <w:t>) and (</w:t>
            </w:r>
            <w:r w:rsidRPr="00C22FD0">
              <w:rPr>
                <w:rFonts w:ascii="Times New Roman" w:hAnsi="Times New Roman" w:cs="Times New Roman"/>
                <w:sz w:val="20"/>
                <w:szCs w:val="20"/>
              </w:rPr>
              <w:t xml:space="preserve">d) </w:t>
            </w:r>
            <w:r w:rsidRPr="00C22FD0">
              <w:rPr>
                <w:rFonts w:ascii="Times New Roman" w:hAnsi="Times New Roman" w:cs="Times New Roman"/>
                <w:sz w:val="20"/>
                <w:szCs w:val="20"/>
                <w:lang w:val="en-US"/>
              </w:rPr>
              <w:t>of  Delegated Regulation (EU) 2015/35 (</w:t>
            </w:r>
            <w:r w:rsidRPr="00C22FD0">
              <w:rPr>
                <w:rFonts w:ascii="Times New Roman" w:hAnsi="Times New Roman" w:cs="Times New Roman"/>
                <w:sz w:val="20"/>
                <w:szCs w:val="20"/>
              </w:rPr>
              <w:t>R0590/C0010) and the SCR for entities included with D&amp;A (</w:t>
            </w:r>
            <w:r w:rsidR="00CE71C6" w:rsidRPr="00C22FD0">
              <w:rPr>
                <w:rFonts w:ascii="Times New Roman" w:hAnsi="Times New Roman" w:cs="Times New Roman"/>
                <w:sz w:val="20"/>
                <w:szCs w:val="20"/>
              </w:rPr>
              <w:t>R0670</w:t>
            </w:r>
            <w:r w:rsidRPr="00C22FD0">
              <w:rPr>
                <w:rFonts w:ascii="Times New Roman" w:hAnsi="Times New Roman" w:cs="Times New Roman"/>
                <w:sz w:val="20"/>
                <w:szCs w:val="20"/>
              </w:rPr>
              <w:t>/C0010).</w:t>
            </w:r>
          </w:p>
        </w:tc>
      </w:tr>
      <w:tr w:rsidR="00E21451" w:rsidRPr="00C22FD0" w14:paraId="7156B20F" w14:textId="77777777" w:rsidTr="00251B1F">
        <w:trPr>
          <w:trHeight w:val="56"/>
        </w:trPr>
        <w:tc>
          <w:tcPr>
            <w:tcW w:w="1843" w:type="dxa"/>
            <w:shd w:val="clear" w:color="auto" w:fill="auto"/>
          </w:tcPr>
          <w:p w14:paraId="35CCB73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R0690/C0010</w:t>
            </w:r>
          </w:p>
        </w:tc>
        <w:tc>
          <w:tcPr>
            <w:tcW w:w="2835" w:type="dxa"/>
            <w:shd w:val="clear" w:color="auto" w:fill="auto"/>
          </w:tcPr>
          <w:p w14:paraId="099E569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Ratio of Eligible own funds to the group SCR including other financial sectors and D&amp;A undertakings</w:t>
            </w:r>
          </w:p>
        </w:tc>
        <w:tc>
          <w:tcPr>
            <w:tcW w:w="4536" w:type="dxa"/>
            <w:gridSpan w:val="2"/>
            <w:shd w:val="clear" w:color="auto" w:fill="auto"/>
          </w:tcPr>
          <w:p w14:paraId="1A6D620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solvency ratio calculated as the total of eligible own funds to meet the group SCR divided by the group SCR, including other financial sectors and D&amp;A undertakings </w:t>
            </w:r>
          </w:p>
        </w:tc>
      </w:tr>
      <w:tr w:rsidR="00E21451" w:rsidRPr="00C22FD0" w14:paraId="7B01F167" w14:textId="77777777" w:rsidTr="00251B1F">
        <w:trPr>
          <w:gridAfter w:val="1"/>
          <w:wAfter w:w="7" w:type="dxa"/>
          <w:trHeight w:val="343"/>
        </w:trPr>
        <w:tc>
          <w:tcPr>
            <w:tcW w:w="9207" w:type="dxa"/>
            <w:gridSpan w:val="3"/>
            <w:tcBorders>
              <w:top w:val="single" w:sz="4" w:space="0" w:color="auto"/>
              <w:left w:val="nil"/>
              <w:bottom w:val="single" w:sz="4" w:space="0" w:color="auto"/>
              <w:right w:val="nil"/>
            </w:tcBorders>
            <w:hideMark/>
          </w:tcPr>
          <w:p w14:paraId="25F9CB88" w14:textId="77777777" w:rsidR="00E21451" w:rsidRPr="00C22FD0" w:rsidRDefault="00E21451" w:rsidP="0040755A">
            <w:pPr>
              <w:spacing w:before="120" w:after="120"/>
              <w:rPr>
                <w:rFonts w:ascii="Times New Roman" w:hAnsi="Times New Roman" w:cs="Times New Roman"/>
                <w:sz w:val="20"/>
                <w:szCs w:val="20"/>
              </w:rPr>
            </w:pPr>
            <w:r w:rsidRPr="00C22FD0">
              <w:rPr>
                <w:rFonts w:ascii="Times New Roman" w:hAnsi="Times New Roman" w:cs="Times New Roman"/>
                <w:sz w:val="20"/>
                <w:szCs w:val="20"/>
              </w:rPr>
              <w:t> </w:t>
            </w:r>
            <w:r w:rsidRPr="00C22FD0">
              <w:rPr>
                <w:rFonts w:ascii="Times New Roman" w:hAnsi="Times New Roman" w:cs="Times New Roman"/>
                <w:b/>
                <w:bCs/>
                <w:sz w:val="20"/>
                <w:szCs w:val="20"/>
              </w:rPr>
              <w:t>Reconciliation Reserve</w:t>
            </w:r>
            <w:r w:rsidRPr="00C22FD0">
              <w:rPr>
                <w:rFonts w:ascii="Times New Roman" w:hAnsi="Times New Roman" w:cs="Times New Roman"/>
                <w:sz w:val="20"/>
                <w:szCs w:val="20"/>
              </w:rPr>
              <w:t> </w:t>
            </w:r>
          </w:p>
        </w:tc>
      </w:tr>
      <w:tr w:rsidR="00E21451" w:rsidRPr="00C22FD0" w14:paraId="19DDAF98" w14:textId="77777777" w:rsidTr="00251B1F">
        <w:trPr>
          <w:gridAfter w:val="1"/>
          <w:wAfter w:w="7" w:type="dxa"/>
          <w:trHeight w:val="558"/>
        </w:trPr>
        <w:tc>
          <w:tcPr>
            <w:tcW w:w="1843" w:type="dxa"/>
            <w:tcBorders>
              <w:top w:val="single" w:sz="4" w:space="0" w:color="auto"/>
            </w:tcBorders>
            <w:hideMark/>
          </w:tcPr>
          <w:p w14:paraId="1496E3D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R0700/C0060</w:t>
            </w:r>
          </w:p>
        </w:tc>
        <w:tc>
          <w:tcPr>
            <w:tcW w:w="2835" w:type="dxa"/>
            <w:tcBorders>
              <w:top w:val="single" w:sz="4" w:space="0" w:color="auto"/>
            </w:tcBorders>
            <w:hideMark/>
          </w:tcPr>
          <w:p w14:paraId="7BAEBC3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Excess of assets over liabilities</w:t>
            </w:r>
          </w:p>
        </w:tc>
        <w:tc>
          <w:tcPr>
            <w:tcW w:w="4529" w:type="dxa"/>
            <w:tcBorders>
              <w:top w:val="single" w:sz="4" w:space="0" w:color="auto"/>
            </w:tcBorders>
            <w:hideMark/>
          </w:tcPr>
          <w:p w14:paraId="79785EE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excess of assets over liabilities as reported in the Solvency 2 balance sheet.</w:t>
            </w:r>
          </w:p>
        </w:tc>
      </w:tr>
      <w:tr w:rsidR="00E21451" w:rsidRPr="00C22FD0" w14:paraId="5ECFB21A" w14:textId="77777777" w:rsidTr="00251B1F">
        <w:trPr>
          <w:gridAfter w:val="1"/>
          <w:wAfter w:w="7" w:type="dxa"/>
          <w:trHeight w:val="629"/>
        </w:trPr>
        <w:tc>
          <w:tcPr>
            <w:tcW w:w="1843" w:type="dxa"/>
            <w:hideMark/>
          </w:tcPr>
          <w:p w14:paraId="68A60E7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R0710/C0060</w:t>
            </w:r>
          </w:p>
        </w:tc>
        <w:tc>
          <w:tcPr>
            <w:tcW w:w="2835" w:type="dxa"/>
            <w:hideMark/>
          </w:tcPr>
          <w:p w14:paraId="4584F60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Own shares (held directly and indirectly)</w:t>
            </w:r>
          </w:p>
        </w:tc>
        <w:tc>
          <w:tcPr>
            <w:tcW w:w="4529" w:type="dxa"/>
            <w:hideMark/>
          </w:tcPr>
          <w:p w14:paraId="18DFDA8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own shares held by the participating insurance or reinsurance undertaking, the insurance holding company or the mixed financial holding company and the related undertakings, both directly and indirectly .</w:t>
            </w:r>
          </w:p>
        </w:tc>
      </w:tr>
      <w:tr w:rsidR="00E21451" w:rsidRPr="00C22FD0" w14:paraId="7765FC3C" w14:textId="77777777" w:rsidTr="00251B1F">
        <w:trPr>
          <w:gridAfter w:val="1"/>
          <w:wAfter w:w="7" w:type="dxa"/>
          <w:trHeight w:val="913"/>
        </w:trPr>
        <w:tc>
          <w:tcPr>
            <w:tcW w:w="1843" w:type="dxa"/>
            <w:hideMark/>
          </w:tcPr>
          <w:p w14:paraId="60F084B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R0720/C0060</w:t>
            </w:r>
          </w:p>
        </w:tc>
        <w:tc>
          <w:tcPr>
            <w:tcW w:w="2835" w:type="dxa"/>
            <w:hideMark/>
          </w:tcPr>
          <w:p w14:paraId="061FF7D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Foreseeable dividends, distributions and charges</w:t>
            </w:r>
          </w:p>
        </w:tc>
        <w:tc>
          <w:tcPr>
            <w:tcW w:w="4529" w:type="dxa"/>
            <w:hideMark/>
          </w:tcPr>
          <w:p w14:paraId="1374802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These are the dividends, distributions and charges foreseeable by the undertaking. </w:t>
            </w:r>
          </w:p>
        </w:tc>
      </w:tr>
      <w:tr w:rsidR="00E21451" w:rsidRPr="00C22FD0" w14:paraId="1255FB25" w14:textId="77777777" w:rsidTr="00251B1F">
        <w:trPr>
          <w:gridAfter w:val="1"/>
          <w:wAfter w:w="7" w:type="dxa"/>
          <w:trHeight w:val="1407"/>
        </w:trPr>
        <w:tc>
          <w:tcPr>
            <w:tcW w:w="1843" w:type="dxa"/>
            <w:hideMark/>
          </w:tcPr>
          <w:p w14:paraId="1E8A8B5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R0730/C0060</w:t>
            </w:r>
          </w:p>
        </w:tc>
        <w:tc>
          <w:tcPr>
            <w:tcW w:w="2835" w:type="dxa"/>
            <w:hideMark/>
          </w:tcPr>
          <w:p w14:paraId="4410B16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basic own fund items </w:t>
            </w:r>
          </w:p>
        </w:tc>
        <w:tc>
          <w:tcPr>
            <w:tcW w:w="4529" w:type="dxa"/>
            <w:hideMark/>
          </w:tcPr>
          <w:p w14:paraId="4F7338C7" w14:textId="0FBA61D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These are the basic own fund items included in points (a)(</w:t>
            </w:r>
            <w:proofErr w:type="spellStart"/>
            <w:r w:rsidRPr="00C22FD0">
              <w:rPr>
                <w:rFonts w:ascii="Times New Roman" w:hAnsi="Times New Roman" w:cs="Times New Roman"/>
                <w:sz w:val="20"/>
                <w:szCs w:val="20"/>
              </w:rPr>
              <w:t>i</w:t>
            </w:r>
            <w:proofErr w:type="spellEnd"/>
            <w:r w:rsidRPr="00C22FD0">
              <w:rPr>
                <w:rFonts w:ascii="Times New Roman" w:hAnsi="Times New Roman" w:cs="Times New Roman"/>
                <w:sz w:val="20"/>
                <w:szCs w:val="20"/>
              </w:rPr>
              <w:t xml:space="preserve">) to (v) of Article 69, Article 72(a) and Article 76(a), as well as those basic own fund items approved by the supervisory authority in accordance with Article 79 of the </w:t>
            </w:r>
            <w:r w:rsidRPr="00C22FD0">
              <w:rPr>
                <w:rFonts w:ascii="Times New Roman" w:hAnsi="Times New Roman" w:cs="Times New Roman"/>
                <w:sz w:val="20"/>
                <w:szCs w:val="20"/>
                <w:lang w:val="en-US"/>
              </w:rPr>
              <w:t>Delegated Regulation (EU) 2015/35.</w:t>
            </w:r>
            <w:r w:rsidRPr="00C22FD0">
              <w:rPr>
                <w:rFonts w:ascii="Times New Roman" w:hAnsi="Times New Roman" w:cs="Times New Roman"/>
                <w:sz w:val="20"/>
                <w:szCs w:val="20"/>
              </w:rPr>
              <w:t xml:space="preserve"> </w:t>
            </w:r>
          </w:p>
        </w:tc>
      </w:tr>
      <w:tr w:rsidR="00E21451" w:rsidRPr="00C22FD0" w14:paraId="5E12682D" w14:textId="77777777" w:rsidTr="00251B1F">
        <w:trPr>
          <w:gridAfter w:val="1"/>
          <w:wAfter w:w="7" w:type="dxa"/>
          <w:trHeight w:val="1288"/>
        </w:trPr>
        <w:tc>
          <w:tcPr>
            <w:tcW w:w="1843" w:type="dxa"/>
            <w:hideMark/>
          </w:tcPr>
          <w:p w14:paraId="07906D8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R0740/C0060</w:t>
            </w:r>
          </w:p>
        </w:tc>
        <w:tc>
          <w:tcPr>
            <w:tcW w:w="2835" w:type="dxa"/>
            <w:hideMark/>
          </w:tcPr>
          <w:p w14:paraId="4AC742B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Adjustment for restricted own fund items in respect of matching adjustment portfolios and ring fenced funds</w:t>
            </w:r>
          </w:p>
        </w:tc>
        <w:tc>
          <w:tcPr>
            <w:tcW w:w="4529" w:type="dxa"/>
            <w:hideMark/>
          </w:tcPr>
          <w:p w14:paraId="595647EE" w14:textId="7C47E27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total amount of the adjustment to the reconciliation reserve due to the existence of restricted own fund items in respect of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funds and matching portfolios at group level.</w:t>
            </w:r>
          </w:p>
        </w:tc>
      </w:tr>
      <w:tr w:rsidR="00E21451" w:rsidRPr="00C22FD0" w14:paraId="2BE66D12" w14:textId="77777777" w:rsidTr="00251B1F">
        <w:trPr>
          <w:trHeight w:val="1020"/>
        </w:trPr>
        <w:tc>
          <w:tcPr>
            <w:tcW w:w="1843" w:type="dxa"/>
            <w:hideMark/>
          </w:tcPr>
          <w:p w14:paraId="033363B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R0750/C0060</w:t>
            </w:r>
          </w:p>
        </w:tc>
        <w:tc>
          <w:tcPr>
            <w:tcW w:w="2835" w:type="dxa"/>
            <w:hideMark/>
          </w:tcPr>
          <w:p w14:paraId="6584FD0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Other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own funds</w:t>
            </w:r>
          </w:p>
        </w:tc>
        <w:tc>
          <w:tcPr>
            <w:tcW w:w="4536" w:type="dxa"/>
            <w:gridSpan w:val="2"/>
            <w:hideMark/>
          </w:tcPr>
          <w:p w14:paraId="39EBF36D" w14:textId="6CC726D9"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These are other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own funds of related undertakings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335 (1</w:t>
            </w:r>
            <w:proofErr w:type="gramStart"/>
            <w:r w:rsidRPr="00C22FD0">
              <w:rPr>
                <w:rFonts w:ascii="Times New Roman" w:hAnsi="Times New Roman" w:cs="Times New Roman"/>
                <w:sz w:val="20"/>
                <w:szCs w:val="20"/>
              </w:rPr>
              <w:t>)(</w:t>
            </w:r>
            <w:proofErr w:type="gramEnd"/>
            <w:r w:rsidRPr="00C22FD0">
              <w:rPr>
                <w:rFonts w:ascii="Times New Roman" w:hAnsi="Times New Roman" w:cs="Times New Roman"/>
                <w:sz w:val="20"/>
                <w:szCs w:val="20"/>
              </w:rPr>
              <w:t xml:space="preserve">d) and (f) </w:t>
            </w:r>
            <w:r w:rsidRPr="00C22FD0">
              <w:rPr>
                <w:rFonts w:ascii="Times New Roman" w:hAnsi="Times New Roman" w:cs="Times New Roman"/>
                <w:sz w:val="20"/>
                <w:szCs w:val="20"/>
                <w:lang w:val="en-US"/>
              </w:rPr>
              <w:t>of Delegated Regulation (EU) 2015/35.</w:t>
            </w:r>
            <w:r w:rsidRPr="00C22FD0">
              <w:rPr>
                <w:rFonts w:ascii="Times New Roman" w:hAnsi="Times New Roman" w:cs="Times New Roman"/>
                <w:sz w:val="20"/>
                <w:szCs w:val="20"/>
              </w:rPr>
              <w:br/>
            </w:r>
          </w:p>
        </w:tc>
      </w:tr>
      <w:tr w:rsidR="00E21451" w:rsidRPr="00C22FD0" w14:paraId="7A98E702" w14:textId="77777777" w:rsidTr="00251B1F">
        <w:trPr>
          <w:gridAfter w:val="1"/>
          <w:wAfter w:w="7" w:type="dxa"/>
          <w:trHeight w:val="735"/>
        </w:trPr>
        <w:tc>
          <w:tcPr>
            <w:tcW w:w="1843" w:type="dxa"/>
            <w:hideMark/>
          </w:tcPr>
          <w:p w14:paraId="41F3288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R0760/C0060 </w:t>
            </w:r>
          </w:p>
        </w:tc>
        <w:tc>
          <w:tcPr>
            <w:tcW w:w="2835" w:type="dxa"/>
            <w:hideMark/>
          </w:tcPr>
          <w:p w14:paraId="2866867B" w14:textId="2F2A4134"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Reconciliation 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w:t>
            </w:r>
          </w:p>
        </w:tc>
        <w:tc>
          <w:tcPr>
            <w:tcW w:w="4529" w:type="dxa"/>
            <w:hideMark/>
          </w:tcPr>
          <w:p w14:paraId="0041E27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reconciliation reserve of the undertaking, before deductions for participations.</w:t>
            </w:r>
          </w:p>
        </w:tc>
      </w:tr>
      <w:tr w:rsidR="00E21451" w:rsidRPr="00C22FD0" w14:paraId="1C068D41" w14:textId="77777777" w:rsidTr="00251B1F">
        <w:trPr>
          <w:gridAfter w:val="1"/>
          <w:wAfter w:w="7" w:type="dxa"/>
          <w:trHeight w:val="1560"/>
        </w:trPr>
        <w:tc>
          <w:tcPr>
            <w:tcW w:w="1843" w:type="dxa"/>
            <w:hideMark/>
          </w:tcPr>
          <w:p w14:paraId="56E32F6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R0770/C0060</w:t>
            </w:r>
          </w:p>
        </w:tc>
        <w:tc>
          <w:tcPr>
            <w:tcW w:w="2835" w:type="dxa"/>
            <w:hideMark/>
          </w:tcPr>
          <w:p w14:paraId="649DD42F" w14:textId="031430CD"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Expected profits included in future premiums (EPIFP)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Life business</w:t>
            </w:r>
          </w:p>
        </w:tc>
        <w:tc>
          <w:tcPr>
            <w:tcW w:w="4529" w:type="dxa"/>
            <w:hideMark/>
          </w:tcPr>
          <w:p w14:paraId="15E20C8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life business of the undertaking. </w:t>
            </w:r>
          </w:p>
        </w:tc>
      </w:tr>
      <w:tr w:rsidR="00E21451" w:rsidRPr="00C22FD0" w14:paraId="15569233" w14:textId="77777777" w:rsidTr="00251B1F">
        <w:trPr>
          <w:gridAfter w:val="1"/>
          <w:wAfter w:w="7" w:type="dxa"/>
          <w:trHeight w:val="1395"/>
        </w:trPr>
        <w:tc>
          <w:tcPr>
            <w:tcW w:w="1843" w:type="dxa"/>
            <w:hideMark/>
          </w:tcPr>
          <w:p w14:paraId="4265A8A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R0780/C0060</w:t>
            </w:r>
          </w:p>
        </w:tc>
        <w:tc>
          <w:tcPr>
            <w:tcW w:w="2835" w:type="dxa"/>
            <w:hideMark/>
          </w:tcPr>
          <w:p w14:paraId="5104687C" w14:textId="0C9EBC6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Expected profits included in future premiums (EPIFP)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life business</w:t>
            </w:r>
          </w:p>
        </w:tc>
        <w:tc>
          <w:tcPr>
            <w:tcW w:w="4529" w:type="dxa"/>
            <w:hideMark/>
          </w:tcPr>
          <w:p w14:paraId="31293803" w14:textId="40AEE56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The reconciliation reserve includes an amount of the excess of assets over liabilities that corresponds to the expected profit in future premiums (EPIFP). This cell represents that amount for the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life business of the undertaking. </w:t>
            </w:r>
          </w:p>
        </w:tc>
      </w:tr>
      <w:tr w:rsidR="00E21451" w:rsidRPr="00C22FD0" w14:paraId="541A64C1" w14:textId="77777777" w:rsidTr="00251B1F">
        <w:trPr>
          <w:gridAfter w:val="1"/>
          <w:wAfter w:w="7" w:type="dxa"/>
          <w:trHeight w:val="753"/>
        </w:trPr>
        <w:tc>
          <w:tcPr>
            <w:tcW w:w="1843" w:type="dxa"/>
            <w:hideMark/>
          </w:tcPr>
          <w:p w14:paraId="35337077" w14:textId="10A48C46"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R0790/C0060</w:t>
            </w:r>
          </w:p>
        </w:tc>
        <w:tc>
          <w:tcPr>
            <w:tcW w:w="2835" w:type="dxa"/>
            <w:hideMark/>
          </w:tcPr>
          <w:p w14:paraId="116E591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Expected profits included in future premiums (EPIFP)</w:t>
            </w:r>
          </w:p>
        </w:tc>
        <w:tc>
          <w:tcPr>
            <w:tcW w:w="4529" w:type="dxa"/>
            <w:hideMark/>
          </w:tcPr>
          <w:p w14:paraId="515C118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total amount calculated as expected profits included in future premiums. </w:t>
            </w:r>
          </w:p>
        </w:tc>
      </w:tr>
    </w:tbl>
    <w:p w14:paraId="139816BC" w14:textId="77777777" w:rsidR="00E21451" w:rsidRPr="00C22FD0" w:rsidRDefault="00E21451" w:rsidP="0040755A">
      <w:pPr>
        <w:rPr>
          <w:rFonts w:ascii="Times New Roman" w:hAnsi="Times New Roman" w:cs="Times New Roman"/>
          <w:sz w:val="20"/>
          <w:szCs w:val="20"/>
        </w:rPr>
      </w:pPr>
    </w:p>
    <w:p w14:paraId="4CACDCDF" w14:textId="648EEED9" w:rsidR="00E21451" w:rsidRPr="00C22FD0" w:rsidRDefault="00E21451" w:rsidP="0040755A">
      <w:pPr>
        <w:rPr>
          <w:rFonts w:ascii="Times New Roman" w:hAnsi="Times New Roman" w:cs="Times New Roman"/>
          <w:b/>
          <w:sz w:val="20"/>
          <w:szCs w:val="20"/>
        </w:rPr>
      </w:pPr>
      <w:r w:rsidRPr="00C22FD0">
        <w:rPr>
          <w:rFonts w:ascii="Times New Roman" w:hAnsi="Times New Roman" w:cs="Times New Roman"/>
          <w:b/>
          <w:bCs/>
          <w:sz w:val="20"/>
          <w:szCs w:val="20"/>
        </w:rPr>
        <w:t xml:space="preserve">S.23.02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w:t>
      </w:r>
      <w:r w:rsidRPr="00C22FD0">
        <w:rPr>
          <w:rFonts w:ascii="Times New Roman" w:hAnsi="Times New Roman" w:cs="Times New Roman"/>
          <w:b/>
          <w:sz w:val="20"/>
          <w:szCs w:val="20"/>
        </w:rPr>
        <w:t>Detailed information by tiers on own funds</w:t>
      </w:r>
    </w:p>
    <w:p w14:paraId="1EA24828" w14:textId="77777777" w:rsidR="00E21451" w:rsidRPr="00C22FD0" w:rsidRDefault="00E21451" w:rsidP="0040755A">
      <w:pPr>
        <w:rPr>
          <w:rFonts w:ascii="Times New Roman" w:hAnsi="Times New Roman" w:cs="Times New Roman"/>
          <w:b/>
          <w:sz w:val="20"/>
          <w:szCs w:val="20"/>
        </w:rPr>
      </w:pPr>
      <w:r w:rsidRPr="00C22FD0">
        <w:rPr>
          <w:rFonts w:ascii="Times New Roman" w:hAnsi="Times New Roman" w:cs="Times New Roman"/>
          <w:b/>
          <w:sz w:val="20"/>
          <w:szCs w:val="20"/>
        </w:rPr>
        <w:t xml:space="preserve">General comments: </w:t>
      </w:r>
    </w:p>
    <w:p w14:paraId="52B6E4A5" w14:textId="76D68D8A" w:rsidR="00E21451" w:rsidRPr="00C22FD0" w:rsidRDefault="00FC4845"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annual submission for groups when method 1</w:t>
      </w:r>
      <w:r w:rsidR="00556BF4" w:rsidRPr="00C22FD0">
        <w:rPr>
          <w:rFonts w:ascii="Times New Roman" w:hAnsi="Times New Roman" w:cs="Times New Roman"/>
          <w:sz w:val="20"/>
          <w:szCs w:val="20"/>
        </w:rPr>
        <w:t xml:space="preserve"> is</w:t>
      </w:r>
      <w:r w:rsidR="00E21451" w:rsidRPr="00C22FD0">
        <w:rPr>
          <w:rFonts w:ascii="Times New Roman" w:hAnsi="Times New Roman" w:cs="Times New Roman"/>
          <w:sz w:val="20"/>
          <w:szCs w:val="20"/>
        </w:rPr>
        <w:t xml:space="preserve"> used, either exclusively or in combination with method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8"/>
        <w:gridCol w:w="3026"/>
        <w:gridCol w:w="4598"/>
      </w:tblGrid>
      <w:tr w:rsidR="00E21451" w:rsidRPr="00C22FD0" w14:paraId="57CA8EBA" w14:textId="77777777" w:rsidTr="0040755A">
        <w:trPr>
          <w:trHeight w:val="447"/>
        </w:trPr>
        <w:tc>
          <w:tcPr>
            <w:tcW w:w="1618" w:type="dxa"/>
            <w:noWrap/>
          </w:tcPr>
          <w:p w14:paraId="4D6E7E09" w14:textId="77777777" w:rsidR="00E21451" w:rsidRPr="00C22FD0" w:rsidRDefault="00E21451" w:rsidP="0040755A">
            <w:pPr>
              <w:spacing w:after="0"/>
              <w:jc w:val="center"/>
              <w:rPr>
                <w:rFonts w:ascii="Times New Roman" w:hAnsi="Times New Roman" w:cs="Times New Roman"/>
                <w:b/>
                <w:bCs/>
                <w:sz w:val="20"/>
                <w:szCs w:val="20"/>
              </w:rPr>
            </w:pPr>
          </w:p>
        </w:tc>
        <w:tc>
          <w:tcPr>
            <w:tcW w:w="3026" w:type="dxa"/>
          </w:tcPr>
          <w:p w14:paraId="22E5EEEC" w14:textId="77777777" w:rsidR="00E21451" w:rsidRPr="00C22FD0" w:rsidRDefault="00E21451" w:rsidP="0040755A">
            <w:pPr>
              <w:spacing w:after="0"/>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4598" w:type="dxa"/>
          </w:tcPr>
          <w:p w14:paraId="6A0B8A6E" w14:textId="77777777" w:rsidR="00E21451" w:rsidRPr="00C22FD0" w:rsidRDefault="00E21451" w:rsidP="0040755A">
            <w:pPr>
              <w:spacing w:after="0"/>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473506F9" w14:textId="77777777" w:rsidTr="0040755A">
        <w:trPr>
          <w:trHeight w:val="576"/>
        </w:trPr>
        <w:tc>
          <w:tcPr>
            <w:tcW w:w="1618" w:type="dxa"/>
            <w:noWrap/>
            <w:hideMark/>
          </w:tcPr>
          <w:p w14:paraId="10D25D9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R0010/C0010</w:t>
            </w:r>
          </w:p>
        </w:tc>
        <w:tc>
          <w:tcPr>
            <w:tcW w:w="3026" w:type="dxa"/>
            <w:hideMark/>
          </w:tcPr>
          <w:p w14:paraId="715C885F" w14:textId="2000CE9C"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Paid in – total</w:t>
            </w:r>
          </w:p>
        </w:tc>
        <w:tc>
          <w:tcPr>
            <w:tcW w:w="4598" w:type="dxa"/>
            <w:hideMark/>
          </w:tcPr>
          <w:p w14:paraId="05E898A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paid in ordinary share capital, including own shares. </w:t>
            </w:r>
          </w:p>
        </w:tc>
      </w:tr>
      <w:tr w:rsidR="00E21451" w:rsidRPr="00C22FD0" w14:paraId="11C4C27D" w14:textId="77777777" w:rsidTr="0040755A">
        <w:trPr>
          <w:trHeight w:val="617"/>
        </w:trPr>
        <w:tc>
          <w:tcPr>
            <w:tcW w:w="1618" w:type="dxa"/>
            <w:noWrap/>
            <w:hideMark/>
          </w:tcPr>
          <w:p w14:paraId="5859632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R0010/C0020</w:t>
            </w:r>
          </w:p>
        </w:tc>
        <w:tc>
          <w:tcPr>
            <w:tcW w:w="3026" w:type="dxa"/>
            <w:hideMark/>
          </w:tcPr>
          <w:p w14:paraId="783DFA87" w14:textId="5A030AAA"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Paid in – tier 1</w:t>
            </w:r>
          </w:p>
        </w:tc>
        <w:tc>
          <w:tcPr>
            <w:tcW w:w="4598" w:type="dxa"/>
            <w:hideMark/>
          </w:tcPr>
          <w:p w14:paraId="7CC0F6B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paid in ordinary share capital that meets the criteria for Tier 1, including own shares.</w:t>
            </w:r>
          </w:p>
        </w:tc>
      </w:tr>
      <w:tr w:rsidR="00E21451" w:rsidRPr="00C22FD0" w14:paraId="04B121B2" w14:textId="77777777" w:rsidTr="0040755A">
        <w:trPr>
          <w:trHeight w:val="735"/>
        </w:trPr>
        <w:tc>
          <w:tcPr>
            <w:tcW w:w="1618" w:type="dxa"/>
            <w:noWrap/>
            <w:hideMark/>
          </w:tcPr>
          <w:p w14:paraId="4465F55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R0020/C0010</w:t>
            </w:r>
          </w:p>
        </w:tc>
        <w:tc>
          <w:tcPr>
            <w:tcW w:w="3026" w:type="dxa"/>
            <w:hideMark/>
          </w:tcPr>
          <w:p w14:paraId="168148AC" w14:textId="0CB5F743"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Called up but not yet paid in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98" w:type="dxa"/>
            <w:hideMark/>
          </w:tcPr>
          <w:p w14:paraId="78CDA7F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amount of ordinary shares that have been called up but not yet paid in, including own shares.  </w:t>
            </w:r>
          </w:p>
        </w:tc>
      </w:tr>
      <w:tr w:rsidR="00E21451" w:rsidRPr="00C22FD0" w14:paraId="61D47643" w14:textId="77777777" w:rsidTr="0040755A">
        <w:trPr>
          <w:trHeight w:val="867"/>
        </w:trPr>
        <w:tc>
          <w:tcPr>
            <w:tcW w:w="1618" w:type="dxa"/>
            <w:noWrap/>
            <w:hideMark/>
          </w:tcPr>
          <w:p w14:paraId="1A666C4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R0020/C0040</w:t>
            </w:r>
          </w:p>
        </w:tc>
        <w:tc>
          <w:tcPr>
            <w:tcW w:w="3026" w:type="dxa"/>
            <w:hideMark/>
          </w:tcPr>
          <w:p w14:paraId="6654A5A0" w14:textId="3BDB7658"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Called up but not yet paid in – tier 2</w:t>
            </w:r>
          </w:p>
        </w:tc>
        <w:tc>
          <w:tcPr>
            <w:tcW w:w="4598" w:type="dxa"/>
            <w:hideMark/>
          </w:tcPr>
          <w:p w14:paraId="5862D00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ordinary shares that have been called up but not yet paid in that meet the criteria for Tier 2, including own shares. </w:t>
            </w:r>
            <w:r w:rsidRPr="00C22FD0" w:rsidDel="000414AF">
              <w:rPr>
                <w:rFonts w:ascii="Times New Roman" w:hAnsi="Times New Roman" w:cs="Times New Roman"/>
                <w:sz w:val="20"/>
                <w:szCs w:val="20"/>
              </w:rPr>
              <w:t xml:space="preserve"> </w:t>
            </w:r>
          </w:p>
        </w:tc>
      </w:tr>
      <w:tr w:rsidR="00E21451" w:rsidRPr="00C22FD0" w14:paraId="2B725FD4" w14:textId="77777777" w:rsidTr="0040755A">
        <w:trPr>
          <w:trHeight w:val="596"/>
        </w:trPr>
        <w:tc>
          <w:tcPr>
            <w:tcW w:w="1618" w:type="dxa"/>
            <w:noWrap/>
            <w:hideMark/>
          </w:tcPr>
          <w:p w14:paraId="2EC9C5A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R0030/C0010</w:t>
            </w:r>
          </w:p>
        </w:tc>
        <w:tc>
          <w:tcPr>
            <w:tcW w:w="3026" w:type="dxa"/>
            <w:hideMark/>
          </w:tcPr>
          <w:p w14:paraId="0DAF6A7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Own shares held – total</w:t>
            </w:r>
          </w:p>
        </w:tc>
        <w:tc>
          <w:tcPr>
            <w:tcW w:w="4598" w:type="dxa"/>
            <w:hideMark/>
          </w:tcPr>
          <w:p w14:paraId="1D92FFF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amount of own shares held by the undertaking.  </w:t>
            </w:r>
          </w:p>
        </w:tc>
      </w:tr>
      <w:tr w:rsidR="00E21451" w:rsidRPr="00C22FD0" w14:paraId="653A5FA4" w14:textId="77777777" w:rsidTr="0040755A">
        <w:trPr>
          <w:trHeight w:val="551"/>
        </w:trPr>
        <w:tc>
          <w:tcPr>
            <w:tcW w:w="1618" w:type="dxa"/>
            <w:noWrap/>
            <w:hideMark/>
          </w:tcPr>
          <w:p w14:paraId="5DD30B3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R0030/C0020</w:t>
            </w:r>
          </w:p>
        </w:tc>
        <w:tc>
          <w:tcPr>
            <w:tcW w:w="3026" w:type="dxa"/>
            <w:hideMark/>
          </w:tcPr>
          <w:p w14:paraId="0462874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Own shares held – tier 1</w:t>
            </w:r>
          </w:p>
        </w:tc>
        <w:tc>
          <w:tcPr>
            <w:tcW w:w="4598" w:type="dxa"/>
            <w:hideMark/>
          </w:tcPr>
          <w:p w14:paraId="52ECE5D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amount of own shares held by the undertaking, that meet the criteria for Tier 1. </w:t>
            </w:r>
            <w:r w:rsidRPr="00C22FD0" w:rsidDel="000414AF">
              <w:rPr>
                <w:rFonts w:ascii="Times New Roman" w:hAnsi="Times New Roman" w:cs="Times New Roman"/>
                <w:sz w:val="20"/>
                <w:szCs w:val="20"/>
              </w:rPr>
              <w:t xml:space="preserve"> </w:t>
            </w:r>
          </w:p>
        </w:tc>
      </w:tr>
      <w:tr w:rsidR="00E21451" w:rsidRPr="00C22FD0" w14:paraId="27B68AAC" w14:textId="77777777" w:rsidTr="0040755A">
        <w:trPr>
          <w:trHeight w:val="735"/>
        </w:trPr>
        <w:tc>
          <w:tcPr>
            <w:tcW w:w="1618" w:type="dxa"/>
            <w:noWrap/>
            <w:hideMark/>
          </w:tcPr>
          <w:p w14:paraId="0B73FE0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R0100/C0010</w:t>
            </w:r>
          </w:p>
        </w:tc>
        <w:tc>
          <w:tcPr>
            <w:tcW w:w="3026" w:type="dxa"/>
            <w:hideMark/>
          </w:tcPr>
          <w:p w14:paraId="7BE6330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ordinary share capital</w:t>
            </w:r>
          </w:p>
        </w:tc>
        <w:tc>
          <w:tcPr>
            <w:tcW w:w="4598" w:type="dxa"/>
            <w:hideMark/>
          </w:tcPr>
          <w:p w14:paraId="493F97F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ordinary share capital. Note that own shares held will be included in either paid in or called up but not yet paid in.  </w:t>
            </w:r>
          </w:p>
        </w:tc>
      </w:tr>
      <w:tr w:rsidR="00E21451" w:rsidRPr="00C22FD0" w14:paraId="4DE9B28E" w14:textId="77777777" w:rsidTr="0040755A">
        <w:trPr>
          <w:trHeight w:val="735"/>
        </w:trPr>
        <w:tc>
          <w:tcPr>
            <w:tcW w:w="1618" w:type="dxa"/>
            <w:noWrap/>
            <w:hideMark/>
          </w:tcPr>
          <w:p w14:paraId="20F2A01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R0100/C0020</w:t>
            </w:r>
          </w:p>
        </w:tc>
        <w:tc>
          <w:tcPr>
            <w:tcW w:w="3026" w:type="dxa"/>
            <w:hideMark/>
          </w:tcPr>
          <w:p w14:paraId="16F416E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ordinary share capital – tier 1</w:t>
            </w:r>
          </w:p>
        </w:tc>
        <w:tc>
          <w:tcPr>
            <w:tcW w:w="4598" w:type="dxa"/>
            <w:hideMark/>
          </w:tcPr>
          <w:p w14:paraId="2D205F03" w14:textId="099D3DE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ordinary share capital that meets the criteria for Tier 1. Note that own shares held will be included in either paid in or called up but not </w:t>
            </w:r>
            <w:r w:rsidR="00F93310" w:rsidRPr="00C22FD0">
              <w:rPr>
                <w:rFonts w:ascii="Times New Roman" w:hAnsi="Times New Roman" w:cs="Times New Roman"/>
                <w:sz w:val="20"/>
                <w:szCs w:val="20"/>
              </w:rPr>
              <w:t xml:space="preserve">yet </w:t>
            </w:r>
            <w:r w:rsidRPr="00C22FD0">
              <w:rPr>
                <w:rFonts w:ascii="Times New Roman" w:hAnsi="Times New Roman" w:cs="Times New Roman"/>
                <w:sz w:val="20"/>
                <w:szCs w:val="20"/>
              </w:rPr>
              <w:t xml:space="preserve">paid in.  </w:t>
            </w:r>
          </w:p>
        </w:tc>
      </w:tr>
      <w:tr w:rsidR="00E21451" w:rsidRPr="00C22FD0" w14:paraId="6D56095B" w14:textId="77777777" w:rsidTr="0040755A">
        <w:trPr>
          <w:trHeight w:val="349"/>
        </w:trPr>
        <w:tc>
          <w:tcPr>
            <w:tcW w:w="1618" w:type="dxa"/>
            <w:noWrap/>
            <w:hideMark/>
          </w:tcPr>
          <w:p w14:paraId="1973E1D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R0100/C0040</w:t>
            </w:r>
          </w:p>
        </w:tc>
        <w:tc>
          <w:tcPr>
            <w:tcW w:w="3026" w:type="dxa"/>
            <w:hideMark/>
          </w:tcPr>
          <w:p w14:paraId="0DAB5F9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ordinary share capital – tier 2</w:t>
            </w:r>
          </w:p>
        </w:tc>
        <w:tc>
          <w:tcPr>
            <w:tcW w:w="4598" w:type="dxa"/>
            <w:hideMark/>
          </w:tcPr>
          <w:p w14:paraId="027F6BC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ordinary share capital that meets the criteria for Tier 2. </w:t>
            </w:r>
          </w:p>
        </w:tc>
      </w:tr>
      <w:tr w:rsidR="00E21451" w:rsidRPr="00C22FD0" w14:paraId="53300AE6" w14:textId="77777777" w:rsidTr="0040755A">
        <w:trPr>
          <w:trHeight w:val="949"/>
        </w:trPr>
        <w:tc>
          <w:tcPr>
            <w:tcW w:w="1618" w:type="dxa"/>
            <w:noWrap/>
            <w:hideMark/>
          </w:tcPr>
          <w:p w14:paraId="18B1C90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R0110/C0010</w:t>
            </w:r>
          </w:p>
        </w:tc>
        <w:tc>
          <w:tcPr>
            <w:tcW w:w="3026" w:type="dxa"/>
            <w:hideMark/>
          </w:tcPr>
          <w:p w14:paraId="777990DE" w14:textId="0C02452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Initial funds, members' contributions or the equivalent basic own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 items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type undertaking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Paid in – total</w:t>
            </w:r>
          </w:p>
        </w:tc>
        <w:tc>
          <w:tcPr>
            <w:tcW w:w="4598" w:type="dxa"/>
            <w:hideMark/>
          </w:tcPr>
          <w:p w14:paraId="0DB77C81" w14:textId="6CB17889" w:rsidR="00E21451" w:rsidRPr="00C22FD0" w:rsidRDefault="00E21451" w:rsidP="00180826">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paid in initial funds, members' contributions or the equivalent basic own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 item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type undertaking. </w:t>
            </w:r>
            <w:r w:rsidRPr="00C22FD0">
              <w:rPr>
                <w:rFonts w:ascii="Times New Roman" w:hAnsi="Times New Roman" w:cs="Times New Roman"/>
                <w:sz w:val="20"/>
                <w:szCs w:val="20"/>
              </w:rPr>
              <w:br/>
            </w:r>
          </w:p>
        </w:tc>
      </w:tr>
      <w:tr w:rsidR="00E21451" w:rsidRPr="00C22FD0" w14:paraId="65E2293A" w14:textId="77777777" w:rsidTr="0040755A">
        <w:trPr>
          <w:trHeight w:val="949"/>
        </w:trPr>
        <w:tc>
          <w:tcPr>
            <w:tcW w:w="1618" w:type="dxa"/>
            <w:noWrap/>
            <w:hideMark/>
          </w:tcPr>
          <w:p w14:paraId="751EEF9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R0110/C0020</w:t>
            </w:r>
          </w:p>
        </w:tc>
        <w:tc>
          <w:tcPr>
            <w:tcW w:w="3026" w:type="dxa"/>
            <w:hideMark/>
          </w:tcPr>
          <w:p w14:paraId="3ED9A1F6" w14:textId="775FDF66"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Initial funds, members' contributions or the equivalent basic own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 items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type undertaking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Pain in – tier 1</w:t>
            </w:r>
          </w:p>
        </w:tc>
        <w:tc>
          <w:tcPr>
            <w:tcW w:w="4598" w:type="dxa"/>
            <w:hideMark/>
          </w:tcPr>
          <w:p w14:paraId="3E271FD3" w14:textId="340A30A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initial funds, members' contributions or the equivalent basic own fund item for mutual and mutual type undertaking that meet</w:t>
            </w:r>
            <w:r w:rsidR="00C04AF9" w:rsidRPr="00C22FD0">
              <w:rPr>
                <w:rFonts w:ascii="Times New Roman" w:hAnsi="Times New Roman" w:cs="Times New Roman"/>
                <w:sz w:val="20"/>
                <w:szCs w:val="20"/>
              </w:rPr>
              <w:t>s</w:t>
            </w:r>
            <w:r w:rsidRPr="00C22FD0">
              <w:rPr>
                <w:rFonts w:ascii="Times New Roman" w:hAnsi="Times New Roman" w:cs="Times New Roman"/>
                <w:sz w:val="20"/>
                <w:szCs w:val="20"/>
              </w:rPr>
              <w:t xml:space="preserve"> the criteria for Tier 1.</w:t>
            </w:r>
          </w:p>
          <w:p w14:paraId="7DFCCA1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  </w:t>
            </w:r>
          </w:p>
        </w:tc>
      </w:tr>
      <w:tr w:rsidR="00E21451" w:rsidRPr="00C22FD0" w14:paraId="30DB579D" w14:textId="77777777" w:rsidTr="0040755A">
        <w:trPr>
          <w:trHeight w:val="1020"/>
        </w:trPr>
        <w:tc>
          <w:tcPr>
            <w:tcW w:w="1618" w:type="dxa"/>
            <w:noWrap/>
            <w:hideMark/>
          </w:tcPr>
          <w:p w14:paraId="3054718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R0120/C0010</w:t>
            </w:r>
          </w:p>
        </w:tc>
        <w:tc>
          <w:tcPr>
            <w:tcW w:w="3026" w:type="dxa"/>
            <w:hideMark/>
          </w:tcPr>
          <w:p w14:paraId="32954C79" w14:textId="16C1D71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Initial funds, members' contributions or the equivalent basic own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 items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type undertaking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Called up but not yet paid in – total</w:t>
            </w:r>
          </w:p>
        </w:tc>
        <w:tc>
          <w:tcPr>
            <w:tcW w:w="4598" w:type="dxa"/>
            <w:hideMark/>
          </w:tcPr>
          <w:p w14:paraId="24A38969" w14:textId="1DEC8EA6" w:rsidR="00E21451" w:rsidRPr="00C22FD0" w:rsidRDefault="00E21451" w:rsidP="00180826">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called up but not yet paid in initial funds, members' contributions or the equivalent basic own fund item for mutual and mutual type undertaking</w:t>
            </w:r>
            <w:r w:rsidRPr="00C22FD0">
              <w:rPr>
                <w:rFonts w:ascii="Times New Roman" w:hAnsi="Times New Roman" w:cs="Times New Roman"/>
                <w:sz w:val="20"/>
                <w:szCs w:val="20"/>
              </w:rPr>
              <w:br/>
            </w:r>
          </w:p>
        </w:tc>
      </w:tr>
      <w:tr w:rsidR="00E21451" w:rsidRPr="00C22FD0" w14:paraId="488E7D83" w14:textId="77777777" w:rsidTr="0040755A">
        <w:trPr>
          <w:trHeight w:val="1020"/>
        </w:trPr>
        <w:tc>
          <w:tcPr>
            <w:tcW w:w="1618" w:type="dxa"/>
            <w:noWrap/>
            <w:hideMark/>
          </w:tcPr>
          <w:p w14:paraId="69BCED0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R0120/C0040</w:t>
            </w:r>
          </w:p>
        </w:tc>
        <w:tc>
          <w:tcPr>
            <w:tcW w:w="3026" w:type="dxa"/>
            <w:hideMark/>
          </w:tcPr>
          <w:p w14:paraId="0FDE6BA8" w14:textId="358FD24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Initial funds, members' contributions or the equivalent basic own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 items for mutual and mutual</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type undertaking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Called up but not yet paid in – tier 2</w:t>
            </w:r>
          </w:p>
        </w:tc>
        <w:tc>
          <w:tcPr>
            <w:tcW w:w="4598" w:type="dxa"/>
            <w:hideMark/>
          </w:tcPr>
          <w:p w14:paraId="62D4C965" w14:textId="580F1096"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initial funds, members' contributions or the equivalent basic own  fund item for mutual and mutual type undertaking that meets the criteria for Tier 2.</w:t>
            </w:r>
          </w:p>
          <w:p w14:paraId="183F1ED5" w14:textId="77777777" w:rsidR="00E21451" w:rsidRPr="00C22FD0" w:rsidRDefault="00E21451" w:rsidP="0040755A">
            <w:pPr>
              <w:spacing w:after="0"/>
              <w:rPr>
                <w:rFonts w:ascii="Times New Roman" w:hAnsi="Times New Roman" w:cs="Times New Roman"/>
                <w:sz w:val="20"/>
                <w:szCs w:val="20"/>
              </w:rPr>
            </w:pPr>
            <w:r w:rsidRPr="00C22FD0" w:rsidDel="000414AF">
              <w:rPr>
                <w:rFonts w:ascii="Times New Roman" w:hAnsi="Times New Roman" w:cs="Times New Roman"/>
                <w:sz w:val="20"/>
                <w:szCs w:val="20"/>
              </w:rPr>
              <w:t xml:space="preserve"> </w:t>
            </w:r>
          </w:p>
        </w:tc>
      </w:tr>
      <w:tr w:rsidR="00E21451" w:rsidRPr="00C22FD0" w14:paraId="3B707054" w14:textId="77777777" w:rsidTr="0040755A">
        <w:trPr>
          <w:trHeight w:val="735"/>
        </w:trPr>
        <w:tc>
          <w:tcPr>
            <w:tcW w:w="1618" w:type="dxa"/>
            <w:noWrap/>
            <w:hideMark/>
          </w:tcPr>
          <w:p w14:paraId="1D71E3E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R0200/C0010</w:t>
            </w:r>
          </w:p>
        </w:tc>
        <w:tc>
          <w:tcPr>
            <w:tcW w:w="3026" w:type="dxa"/>
            <w:hideMark/>
          </w:tcPr>
          <w:p w14:paraId="3541028A" w14:textId="54FC1E1C"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initial funds, members’ contributions or the equivalent basic own fund item for mutual and mutual type undertaking</w:t>
            </w:r>
          </w:p>
        </w:tc>
        <w:tc>
          <w:tcPr>
            <w:tcW w:w="4598" w:type="dxa"/>
            <w:hideMark/>
          </w:tcPr>
          <w:p w14:paraId="1A0B3802" w14:textId="671C0D48"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initial funds, members’ contributions or the equivalent basic own fund item for mutual and mutual type undertaking. </w:t>
            </w:r>
          </w:p>
        </w:tc>
      </w:tr>
      <w:tr w:rsidR="00E21451" w:rsidRPr="00C22FD0" w14:paraId="315821F8" w14:textId="77777777" w:rsidTr="0040755A">
        <w:trPr>
          <w:trHeight w:val="735"/>
        </w:trPr>
        <w:tc>
          <w:tcPr>
            <w:tcW w:w="1618" w:type="dxa"/>
            <w:noWrap/>
            <w:hideMark/>
          </w:tcPr>
          <w:p w14:paraId="63922AE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R0200/C0020</w:t>
            </w:r>
          </w:p>
        </w:tc>
        <w:tc>
          <w:tcPr>
            <w:tcW w:w="3026" w:type="dxa"/>
            <w:hideMark/>
          </w:tcPr>
          <w:p w14:paraId="7985627E" w14:textId="3A367FB0"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initial funds, members’ contributions or the equivalent basic own fund item for mutual and mutual type undertaking – tier 1</w:t>
            </w:r>
          </w:p>
        </w:tc>
        <w:tc>
          <w:tcPr>
            <w:tcW w:w="4598" w:type="dxa"/>
            <w:hideMark/>
          </w:tcPr>
          <w:p w14:paraId="0D2075E9" w14:textId="57CD586E"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the initial funds, members’ contributions or the equivalent basic own fund item for mutual and mutual type undertaking that meets the criteria for Tier 1.</w:t>
            </w:r>
          </w:p>
        </w:tc>
      </w:tr>
      <w:tr w:rsidR="00E21451" w:rsidRPr="00C22FD0" w14:paraId="350B2807" w14:textId="77777777" w:rsidTr="0040755A">
        <w:trPr>
          <w:trHeight w:val="735"/>
        </w:trPr>
        <w:tc>
          <w:tcPr>
            <w:tcW w:w="1618" w:type="dxa"/>
            <w:noWrap/>
            <w:hideMark/>
          </w:tcPr>
          <w:p w14:paraId="1D1BF50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R0200/C0040</w:t>
            </w:r>
          </w:p>
        </w:tc>
        <w:tc>
          <w:tcPr>
            <w:tcW w:w="3026" w:type="dxa"/>
            <w:hideMark/>
          </w:tcPr>
          <w:p w14:paraId="5493970F" w14:textId="7BC65776"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initial funds, members’ contributions or the equivalent basic own fund item for mutual and mutual type undertaking – tier 2</w:t>
            </w:r>
          </w:p>
        </w:tc>
        <w:tc>
          <w:tcPr>
            <w:tcW w:w="4598" w:type="dxa"/>
            <w:hideMark/>
          </w:tcPr>
          <w:p w14:paraId="3D16F6E9" w14:textId="031652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the initial funds, members’ contributions or the equivalent basic own fund item for mutual and mutual type undertaking that meets the criteria for Tier 2.</w:t>
            </w:r>
          </w:p>
        </w:tc>
      </w:tr>
      <w:tr w:rsidR="00E21451" w:rsidRPr="00C22FD0" w14:paraId="01499B3E" w14:textId="77777777" w:rsidTr="0040755A">
        <w:trPr>
          <w:trHeight w:val="735"/>
        </w:trPr>
        <w:tc>
          <w:tcPr>
            <w:tcW w:w="1618" w:type="dxa"/>
            <w:hideMark/>
          </w:tcPr>
          <w:p w14:paraId="080B772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R0210/C0010</w:t>
            </w:r>
          </w:p>
        </w:tc>
        <w:tc>
          <w:tcPr>
            <w:tcW w:w="3026" w:type="dxa"/>
            <w:hideMark/>
          </w:tcPr>
          <w:p w14:paraId="3AE6C825" w14:textId="134332A3"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Dated subordinated – total</w:t>
            </w:r>
          </w:p>
        </w:tc>
        <w:tc>
          <w:tcPr>
            <w:tcW w:w="4598" w:type="dxa"/>
            <w:hideMark/>
          </w:tcPr>
          <w:p w14:paraId="4298F707" w14:textId="13FA558D"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amount of dated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Pr="00C22FD0">
              <w:rPr>
                <w:rFonts w:ascii="Times New Roman" w:hAnsi="Times New Roman" w:cs="Times New Roman"/>
                <w:sz w:val="20"/>
                <w:szCs w:val="20"/>
              </w:rPr>
              <w:br/>
            </w:r>
          </w:p>
        </w:tc>
      </w:tr>
      <w:tr w:rsidR="00E21451" w:rsidRPr="00C22FD0" w14:paraId="3CD24DA9" w14:textId="77777777" w:rsidTr="0040755A">
        <w:trPr>
          <w:trHeight w:val="735"/>
        </w:trPr>
        <w:tc>
          <w:tcPr>
            <w:tcW w:w="1618" w:type="dxa"/>
            <w:hideMark/>
          </w:tcPr>
          <w:p w14:paraId="7FD548E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R0210/C0020</w:t>
            </w:r>
          </w:p>
        </w:tc>
        <w:tc>
          <w:tcPr>
            <w:tcW w:w="3026" w:type="dxa"/>
            <w:hideMark/>
          </w:tcPr>
          <w:p w14:paraId="3459B1C9" w14:textId="65A667BD"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Dated subordinated – tier 1</w:t>
            </w:r>
          </w:p>
        </w:tc>
        <w:tc>
          <w:tcPr>
            <w:tcW w:w="4598" w:type="dxa"/>
            <w:hideMark/>
          </w:tcPr>
          <w:p w14:paraId="70064D59" w14:textId="3BE6A9A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amount of date</w:t>
            </w:r>
            <w:r w:rsidR="00DC1B5E" w:rsidRPr="00C22FD0">
              <w:rPr>
                <w:rFonts w:ascii="Times New Roman" w:hAnsi="Times New Roman" w:cs="Times New Roman"/>
                <w:sz w:val="20"/>
                <w:szCs w:val="20"/>
              </w:rPr>
              <w:t>d</w:t>
            </w:r>
            <w:r w:rsidRPr="00C22FD0">
              <w:rPr>
                <w:rFonts w:ascii="Times New Roman" w:hAnsi="Times New Roman" w:cs="Times New Roman"/>
                <w:sz w:val="20"/>
                <w:szCs w:val="20"/>
              </w:rPr>
              <w:t xml:space="preserve">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that meet the criteria for Tier 1. </w:t>
            </w:r>
          </w:p>
        </w:tc>
      </w:tr>
      <w:tr w:rsidR="00E21451" w:rsidRPr="00C22FD0" w14:paraId="4DF25452" w14:textId="77777777" w:rsidTr="0040755A">
        <w:trPr>
          <w:trHeight w:val="735"/>
        </w:trPr>
        <w:tc>
          <w:tcPr>
            <w:tcW w:w="1618" w:type="dxa"/>
            <w:hideMark/>
          </w:tcPr>
          <w:p w14:paraId="6AFA2FA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R0210/C0030</w:t>
            </w:r>
          </w:p>
        </w:tc>
        <w:tc>
          <w:tcPr>
            <w:tcW w:w="3026" w:type="dxa"/>
            <w:hideMark/>
          </w:tcPr>
          <w:p w14:paraId="1B03CD2D" w14:textId="19EFBECC"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Dated subordinated – tier 1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7BE2FC34" w14:textId="078CA949"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amount of date</w:t>
            </w:r>
            <w:r w:rsidR="00DC1B5E" w:rsidRPr="00C22FD0">
              <w:rPr>
                <w:rFonts w:ascii="Times New Roman" w:hAnsi="Times New Roman" w:cs="Times New Roman"/>
                <w:sz w:val="20"/>
                <w:szCs w:val="20"/>
              </w:rPr>
              <w:t>d</w:t>
            </w:r>
            <w:r w:rsidRPr="00C22FD0">
              <w:rPr>
                <w:rFonts w:ascii="Times New Roman" w:hAnsi="Times New Roman" w:cs="Times New Roman"/>
                <w:sz w:val="20"/>
                <w:szCs w:val="20"/>
              </w:rPr>
              <w:t xml:space="preserve">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that meet the criteria for Tier 1 that are counted under the transitional provisions. </w:t>
            </w:r>
          </w:p>
        </w:tc>
      </w:tr>
      <w:tr w:rsidR="00E21451" w:rsidRPr="00C22FD0" w14:paraId="7DF8F0B6" w14:textId="77777777" w:rsidTr="0040755A">
        <w:trPr>
          <w:trHeight w:val="735"/>
        </w:trPr>
        <w:tc>
          <w:tcPr>
            <w:tcW w:w="1618" w:type="dxa"/>
            <w:hideMark/>
          </w:tcPr>
          <w:p w14:paraId="6499AA2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R0210/C0040</w:t>
            </w:r>
          </w:p>
        </w:tc>
        <w:tc>
          <w:tcPr>
            <w:tcW w:w="3026" w:type="dxa"/>
            <w:hideMark/>
          </w:tcPr>
          <w:p w14:paraId="762258C3" w14:textId="514AFAA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Dated subordinated – tier 2</w:t>
            </w:r>
          </w:p>
        </w:tc>
        <w:tc>
          <w:tcPr>
            <w:tcW w:w="4598" w:type="dxa"/>
            <w:hideMark/>
          </w:tcPr>
          <w:p w14:paraId="1EB41792" w14:textId="447EC8D6"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amount of date</w:t>
            </w:r>
            <w:r w:rsidR="00DC1B5E" w:rsidRPr="00C22FD0">
              <w:rPr>
                <w:rFonts w:ascii="Times New Roman" w:hAnsi="Times New Roman" w:cs="Times New Roman"/>
                <w:sz w:val="20"/>
                <w:szCs w:val="20"/>
              </w:rPr>
              <w:t>d</w:t>
            </w:r>
            <w:r w:rsidRPr="00C22FD0">
              <w:rPr>
                <w:rFonts w:ascii="Times New Roman" w:hAnsi="Times New Roman" w:cs="Times New Roman"/>
                <w:sz w:val="20"/>
                <w:szCs w:val="20"/>
              </w:rPr>
              <w:t xml:space="preserve">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that meet the criteria for Tier 2.</w:t>
            </w:r>
          </w:p>
        </w:tc>
      </w:tr>
      <w:tr w:rsidR="00E21451" w:rsidRPr="00C22FD0" w14:paraId="1D7B6B5F" w14:textId="77777777" w:rsidTr="0040755A">
        <w:trPr>
          <w:trHeight w:val="735"/>
        </w:trPr>
        <w:tc>
          <w:tcPr>
            <w:tcW w:w="1618" w:type="dxa"/>
            <w:hideMark/>
          </w:tcPr>
          <w:p w14:paraId="52376A8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R0210/C0050</w:t>
            </w:r>
          </w:p>
        </w:tc>
        <w:tc>
          <w:tcPr>
            <w:tcW w:w="3026" w:type="dxa"/>
            <w:hideMark/>
          </w:tcPr>
          <w:p w14:paraId="32FFADC4" w14:textId="3E0DF25D"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Dated subordinated – tier 2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15BA0C6D" w14:textId="7E110CCA"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amount of date</w:t>
            </w:r>
            <w:r w:rsidR="00DC1B5E" w:rsidRPr="00C22FD0">
              <w:rPr>
                <w:rFonts w:ascii="Times New Roman" w:hAnsi="Times New Roman" w:cs="Times New Roman"/>
                <w:sz w:val="20"/>
                <w:szCs w:val="20"/>
              </w:rPr>
              <w:t>d</w:t>
            </w:r>
            <w:r w:rsidRPr="00C22FD0">
              <w:rPr>
                <w:rFonts w:ascii="Times New Roman" w:hAnsi="Times New Roman" w:cs="Times New Roman"/>
                <w:sz w:val="20"/>
                <w:szCs w:val="20"/>
              </w:rPr>
              <w:t xml:space="preserv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that meet the criteria for Tier 2 that are counted under the transitional provisions.</w:t>
            </w:r>
          </w:p>
        </w:tc>
      </w:tr>
      <w:tr w:rsidR="00E21451" w:rsidRPr="00C22FD0" w14:paraId="78632334" w14:textId="77777777" w:rsidTr="0040755A">
        <w:trPr>
          <w:trHeight w:val="735"/>
        </w:trPr>
        <w:tc>
          <w:tcPr>
            <w:tcW w:w="1618" w:type="dxa"/>
            <w:hideMark/>
          </w:tcPr>
          <w:p w14:paraId="22D2D0B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R0210/C0060</w:t>
            </w:r>
          </w:p>
        </w:tc>
        <w:tc>
          <w:tcPr>
            <w:tcW w:w="3026" w:type="dxa"/>
            <w:hideMark/>
          </w:tcPr>
          <w:p w14:paraId="0C9DAE9C" w14:textId="68EDC4F8"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Dated subordinated – tier 3</w:t>
            </w:r>
          </w:p>
        </w:tc>
        <w:tc>
          <w:tcPr>
            <w:tcW w:w="4598" w:type="dxa"/>
            <w:hideMark/>
          </w:tcPr>
          <w:p w14:paraId="18405E02" w14:textId="04AA3B3C"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amount of date</w:t>
            </w:r>
            <w:r w:rsidR="00DC1B5E" w:rsidRPr="00C22FD0">
              <w:rPr>
                <w:rFonts w:ascii="Times New Roman" w:hAnsi="Times New Roman" w:cs="Times New Roman"/>
                <w:sz w:val="20"/>
                <w:szCs w:val="20"/>
              </w:rPr>
              <w:t>d</w:t>
            </w:r>
            <w:r w:rsidRPr="00C22FD0">
              <w:rPr>
                <w:rFonts w:ascii="Times New Roman" w:hAnsi="Times New Roman" w:cs="Times New Roman"/>
                <w:sz w:val="20"/>
                <w:szCs w:val="20"/>
              </w:rPr>
              <w:t xml:space="preserv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that meet the criteria for Tier 3. </w:t>
            </w:r>
          </w:p>
        </w:tc>
      </w:tr>
      <w:tr w:rsidR="00E21451" w:rsidRPr="00C22FD0" w14:paraId="0503C465" w14:textId="77777777" w:rsidTr="0040755A">
        <w:trPr>
          <w:trHeight w:val="735"/>
        </w:trPr>
        <w:tc>
          <w:tcPr>
            <w:tcW w:w="1618" w:type="dxa"/>
            <w:hideMark/>
          </w:tcPr>
          <w:p w14:paraId="0E4A6FB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R0220/C0010</w:t>
            </w:r>
          </w:p>
        </w:tc>
        <w:tc>
          <w:tcPr>
            <w:tcW w:w="3026" w:type="dxa"/>
            <w:hideMark/>
          </w:tcPr>
          <w:p w14:paraId="58AD6413" w14:textId="484DD431"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Undated subordinated with a call option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98" w:type="dxa"/>
            <w:hideMark/>
          </w:tcPr>
          <w:p w14:paraId="0EE51282" w14:textId="6CD2260D"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with a call option.</w:t>
            </w:r>
            <w:r w:rsidRPr="00C22FD0">
              <w:rPr>
                <w:rFonts w:ascii="Times New Roman" w:hAnsi="Times New Roman" w:cs="Times New Roman"/>
                <w:sz w:val="20"/>
                <w:szCs w:val="20"/>
              </w:rPr>
              <w:br/>
            </w:r>
          </w:p>
        </w:tc>
      </w:tr>
      <w:tr w:rsidR="00E21451" w:rsidRPr="00C22FD0" w14:paraId="1234A317" w14:textId="77777777" w:rsidTr="0040755A">
        <w:trPr>
          <w:trHeight w:val="735"/>
        </w:trPr>
        <w:tc>
          <w:tcPr>
            <w:tcW w:w="1618" w:type="dxa"/>
            <w:hideMark/>
          </w:tcPr>
          <w:p w14:paraId="7C920EE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R0220/C0020</w:t>
            </w:r>
          </w:p>
        </w:tc>
        <w:tc>
          <w:tcPr>
            <w:tcW w:w="3026" w:type="dxa"/>
            <w:hideMark/>
          </w:tcPr>
          <w:p w14:paraId="0A51FD26" w14:textId="18A0B56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Undated subordinated with a call option – tier 1 </w:t>
            </w:r>
          </w:p>
        </w:tc>
        <w:tc>
          <w:tcPr>
            <w:tcW w:w="4598" w:type="dxa"/>
            <w:hideMark/>
          </w:tcPr>
          <w:p w14:paraId="066956D3" w14:textId="685B3DA0"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with a call option that meet the criteria for Tier 1.</w:t>
            </w:r>
          </w:p>
        </w:tc>
      </w:tr>
      <w:tr w:rsidR="00E21451" w:rsidRPr="00C22FD0" w14:paraId="5CD018FE" w14:textId="77777777" w:rsidTr="0040755A">
        <w:trPr>
          <w:trHeight w:val="990"/>
        </w:trPr>
        <w:tc>
          <w:tcPr>
            <w:tcW w:w="1618" w:type="dxa"/>
            <w:hideMark/>
          </w:tcPr>
          <w:p w14:paraId="086152F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R0220/C0030</w:t>
            </w:r>
          </w:p>
        </w:tc>
        <w:tc>
          <w:tcPr>
            <w:tcW w:w="3026" w:type="dxa"/>
            <w:hideMark/>
          </w:tcPr>
          <w:p w14:paraId="18B7BA20" w14:textId="41BDB14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Undated subordinated with a call option – tier 1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5B6C178B" w14:textId="25476523"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with a call option that meet the criteria for Tier 1 that are counted under the transitional provisions. </w:t>
            </w:r>
          </w:p>
        </w:tc>
      </w:tr>
      <w:tr w:rsidR="00E21451" w:rsidRPr="00C22FD0" w14:paraId="68FD5C1A" w14:textId="77777777" w:rsidTr="0040755A">
        <w:trPr>
          <w:trHeight w:val="735"/>
        </w:trPr>
        <w:tc>
          <w:tcPr>
            <w:tcW w:w="1618" w:type="dxa"/>
            <w:hideMark/>
          </w:tcPr>
          <w:p w14:paraId="365BBEE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R0220/C0040</w:t>
            </w:r>
          </w:p>
        </w:tc>
        <w:tc>
          <w:tcPr>
            <w:tcW w:w="3026" w:type="dxa"/>
            <w:hideMark/>
          </w:tcPr>
          <w:p w14:paraId="78B6D28B" w14:textId="720A2A9D"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Undated subordinated with a call option – tier 2</w:t>
            </w:r>
          </w:p>
        </w:tc>
        <w:tc>
          <w:tcPr>
            <w:tcW w:w="4598" w:type="dxa"/>
            <w:hideMark/>
          </w:tcPr>
          <w:p w14:paraId="18B814A9" w14:textId="0B11C2D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with a call option that meet the criteria for Tier 2.</w:t>
            </w:r>
          </w:p>
        </w:tc>
      </w:tr>
      <w:tr w:rsidR="00E21451" w:rsidRPr="00C22FD0" w14:paraId="681FA6A0" w14:textId="77777777" w:rsidTr="0040755A">
        <w:trPr>
          <w:trHeight w:val="1065"/>
        </w:trPr>
        <w:tc>
          <w:tcPr>
            <w:tcW w:w="1618" w:type="dxa"/>
            <w:hideMark/>
          </w:tcPr>
          <w:p w14:paraId="5AC340F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R0220/C0050</w:t>
            </w:r>
          </w:p>
        </w:tc>
        <w:tc>
          <w:tcPr>
            <w:tcW w:w="3026" w:type="dxa"/>
            <w:hideMark/>
          </w:tcPr>
          <w:p w14:paraId="0F9F1BD2" w14:textId="607F6E0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Undated subordinated with a call option – tier 2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65FAF897" w14:textId="13AE308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with a call option that meet the criteria for Tier 2 that are counted under the transitional provisions.</w:t>
            </w:r>
          </w:p>
        </w:tc>
      </w:tr>
      <w:tr w:rsidR="00E21451" w:rsidRPr="00C22FD0" w14:paraId="1880782C" w14:textId="77777777" w:rsidTr="0040755A">
        <w:trPr>
          <w:trHeight w:val="735"/>
        </w:trPr>
        <w:tc>
          <w:tcPr>
            <w:tcW w:w="1618" w:type="dxa"/>
            <w:hideMark/>
          </w:tcPr>
          <w:p w14:paraId="214825F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R0220/C0060</w:t>
            </w:r>
          </w:p>
        </w:tc>
        <w:tc>
          <w:tcPr>
            <w:tcW w:w="3026" w:type="dxa"/>
            <w:hideMark/>
          </w:tcPr>
          <w:p w14:paraId="67E42B8C" w14:textId="671DD76E"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Undated subordinated with a call option – tier 3</w:t>
            </w:r>
          </w:p>
        </w:tc>
        <w:tc>
          <w:tcPr>
            <w:tcW w:w="4598" w:type="dxa"/>
            <w:hideMark/>
          </w:tcPr>
          <w:p w14:paraId="37677F03" w14:textId="7EDE721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with a call option that meet the criteria for Tier 3.</w:t>
            </w:r>
          </w:p>
        </w:tc>
      </w:tr>
      <w:tr w:rsidR="00E21451" w:rsidRPr="00C22FD0" w14:paraId="6C14FC97" w14:textId="77777777" w:rsidTr="0040755A">
        <w:trPr>
          <w:trHeight w:val="1020"/>
        </w:trPr>
        <w:tc>
          <w:tcPr>
            <w:tcW w:w="1618" w:type="dxa"/>
            <w:hideMark/>
          </w:tcPr>
          <w:p w14:paraId="138F00E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R0230/C0010</w:t>
            </w:r>
          </w:p>
        </w:tc>
        <w:tc>
          <w:tcPr>
            <w:tcW w:w="3026" w:type="dxa"/>
            <w:hideMark/>
          </w:tcPr>
          <w:p w14:paraId="7022A4B6" w14:textId="28627F0C"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Undated subordinated with no contractual opportunity to redeem – total</w:t>
            </w:r>
          </w:p>
        </w:tc>
        <w:tc>
          <w:tcPr>
            <w:tcW w:w="4598" w:type="dxa"/>
            <w:hideMark/>
          </w:tcPr>
          <w:p w14:paraId="7C15D18D" w14:textId="65B0CAE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with no contractual opportunity to redeem.</w:t>
            </w:r>
          </w:p>
        </w:tc>
      </w:tr>
      <w:tr w:rsidR="00E21451" w:rsidRPr="00C22FD0" w14:paraId="5A8050D4" w14:textId="77777777" w:rsidTr="0040755A">
        <w:trPr>
          <w:trHeight w:val="1065"/>
        </w:trPr>
        <w:tc>
          <w:tcPr>
            <w:tcW w:w="1618" w:type="dxa"/>
            <w:hideMark/>
          </w:tcPr>
          <w:p w14:paraId="7C2B1C1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R0230/C0020</w:t>
            </w:r>
          </w:p>
        </w:tc>
        <w:tc>
          <w:tcPr>
            <w:tcW w:w="3026" w:type="dxa"/>
            <w:hideMark/>
          </w:tcPr>
          <w:p w14:paraId="1CE2C76D" w14:textId="368DB06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Undated subordinated with no contractual opportunity to redeem – tier 1</w:t>
            </w:r>
          </w:p>
        </w:tc>
        <w:tc>
          <w:tcPr>
            <w:tcW w:w="4598" w:type="dxa"/>
            <w:hideMark/>
          </w:tcPr>
          <w:p w14:paraId="4309654F" w14:textId="66EF6FD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with no contractual opportunity to redeem that meet the criteria for Tier 1.</w:t>
            </w:r>
          </w:p>
        </w:tc>
      </w:tr>
      <w:tr w:rsidR="00E21451" w:rsidRPr="00C22FD0" w14:paraId="4A86DB13" w14:textId="77777777" w:rsidTr="0040755A">
        <w:trPr>
          <w:trHeight w:val="949"/>
        </w:trPr>
        <w:tc>
          <w:tcPr>
            <w:tcW w:w="1618" w:type="dxa"/>
            <w:hideMark/>
          </w:tcPr>
          <w:p w14:paraId="07A9B9A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R0230/C0030</w:t>
            </w:r>
          </w:p>
        </w:tc>
        <w:tc>
          <w:tcPr>
            <w:tcW w:w="3026" w:type="dxa"/>
            <w:hideMark/>
          </w:tcPr>
          <w:p w14:paraId="1543C69C" w14:textId="77EC61C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Undated subordinated with no contractual opportunity to redeem – tier 1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64271614" w14:textId="426FF4D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with no contractual opportunity to redeem that meet the criteria for Tier 1 that are counted under the transitional provisions.</w:t>
            </w:r>
          </w:p>
        </w:tc>
      </w:tr>
      <w:tr w:rsidR="00E21451" w:rsidRPr="00C22FD0" w14:paraId="11225F4D" w14:textId="77777777" w:rsidTr="0040755A">
        <w:trPr>
          <w:trHeight w:val="949"/>
        </w:trPr>
        <w:tc>
          <w:tcPr>
            <w:tcW w:w="1618" w:type="dxa"/>
            <w:hideMark/>
          </w:tcPr>
          <w:p w14:paraId="328F51A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R0230/C0040</w:t>
            </w:r>
          </w:p>
        </w:tc>
        <w:tc>
          <w:tcPr>
            <w:tcW w:w="3026" w:type="dxa"/>
            <w:hideMark/>
          </w:tcPr>
          <w:p w14:paraId="3F3B4C47" w14:textId="6C1A196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Undated subordinated with no contractual opportunity to redeem – tier 2</w:t>
            </w:r>
          </w:p>
        </w:tc>
        <w:tc>
          <w:tcPr>
            <w:tcW w:w="4598" w:type="dxa"/>
            <w:hideMark/>
          </w:tcPr>
          <w:p w14:paraId="60EA21DF" w14:textId="404CA2C9"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with no contractual opportunity to redeem that meet the criteria for Tier 2.</w:t>
            </w:r>
          </w:p>
        </w:tc>
      </w:tr>
      <w:tr w:rsidR="00E21451" w:rsidRPr="00C22FD0" w14:paraId="2AF567B1" w14:textId="77777777" w:rsidTr="0040755A">
        <w:trPr>
          <w:trHeight w:val="1275"/>
        </w:trPr>
        <w:tc>
          <w:tcPr>
            <w:tcW w:w="1618" w:type="dxa"/>
            <w:hideMark/>
          </w:tcPr>
          <w:p w14:paraId="6EAEC70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R0230/C0050</w:t>
            </w:r>
          </w:p>
        </w:tc>
        <w:tc>
          <w:tcPr>
            <w:tcW w:w="3026" w:type="dxa"/>
            <w:hideMark/>
          </w:tcPr>
          <w:p w14:paraId="4216C212" w14:textId="4A3C3E20"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Undated subordinated with no contractual opportunity to redeem – tier 2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7E1FF48B" w14:textId="14FE3B8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with no contractual opportunity to redeem that meet the criteria for Tier 2 that are counted under the transitional provisions.</w:t>
            </w:r>
          </w:p>
        </w:tc>
      </w:tr>
      <w:tr w:rsidR="00E21451" w:rsidRPr="00C22FD0" w14:paraId="4D8CE512" w14:textId="77777777" w:rsidTr="0040755A">
        <w:trPr>
          <w:trHeight w:val="1065"/>
        </w:trPr>
        <w:tc>
          <w:tcPr>
            <w:tcW w:w="1618" w:type="dxa"/>
            <w:hideMark/>
          </w:tcPr>
          <w:p w14:paraId="2397BA0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R0230/C0060</w:t>
            </w:r>
          </w:p>
        </w:tc>
        <w:tc>
          <w:tcPr>
            <w:tcW w:w="3026" w:type="dxa"/>
            <w:hideMark/>
          </w:tcPr>
          <w:p w14:paraId="0EC9933D" w14:textId="3BD91D25"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Undated subordinated with no contractual opportunity to redeem – tier 3</w:t>
            </w:r>
          </w:p>
        </w:tc>
        <w:tc>
          <w:tcPr>
            <w:tcW w:w="4598" w:type="dxa"/>
            <w:hideMark/>
          </w:tcPr>
          <w:p w14:paraId="66225111" w14:textId="133FF95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with no contractual opportunity to redeem that meet the criteria for Tier 3.</w:t>
            </w:r>
          </w:p>
        </w:tc>
      </w:tr>
      <w:tr w:rsidR="00E21451" w:rsidRPr="00C22FD0" w14:paraId="191DF0E5" w14:textId="77777777" w:rsidTr="0040755A">
        <w:trPr>
          <w:trHeight w:val="735"/>
        </w:trPr>
        <w:tc>
          <w:tcPr>
            <w:tcW w:w="1618" w:type="dxa"/>
            <w:hideMark/>
          </w:tcPr>
          <w:p w14:paraId="313CD2F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R0300/C0010</w:t>
            </w:r>
          </w:p>
        </w:tc>
        <w:tc>
          <w:tcPr>
            <w:tcW w:w="3026" w:type="dxa"/>
            <w:hideMark/>
          </w:tcPr>
          <w:p w14:paraId="0575DEAB" w14:textId="184E7EB1"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p>
        </w:tc>
        <w:tc>
          <w:tcPr>
            <w:tcW w:w="4598" w:type="dxa"/>
            <w:hideMark/>
          </w:tcPr>
          <w:p w14:paraId="15EBFB8C" w14:textId="165F033A"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p>
        </w:tc>
      </w:tr>
      <w:tr w:rsidR="00E21451" w:rsidRPr="00C22FD0" w14:paraId="4D7F2F37" w14:textId="77777777" w:rsidTr="0040755A">
        <w:trPr>
          <w:trHeight w:val="609"/>
        </w:trPr>
        <w:tc>
          <w:tcPr>
            <w:tcW w:w="1618" w:type="dxa"/>
            <w:hideMark/>
          </w:tcPr>
          <w:p w14:paraId="2CAF3C2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R0300/C0020</w:t>
            </w:r>
          </w:p>
        </w:tc>
        <w:tc>
          <w:tcPr>
            <w:tcW w:w="3026" w:type="dxa"/>
            <w:hideMark/>
          </w:tcPr>
          <w:p w14:paraId="59A3C8DC" w14:textId="560B8104"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 tier 1</w:t>
            </w:r>
          </w:p>
        </w:tc>
        <w:tc>
          <w:tcPr>
            <w:tcW w:w="4598" w:type="dxa"/>
            <w:hideMark/>
          </w:tcPr>
          <w:p w14:paraId="7B5D8333" w14:textId="12615218"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the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that meet the criteria for Tier 1. </w:t>
            </w:r>
          </w:p>
        </w:tc>
      </w:tr>
      <w:tr w:rsidR="00E21451" w:rsidRPr="00C22FD0" w14:paraId="202FD0BF" w14:textId="77777777" w:rsidTr="0040755A">
        <w:trPr>
          <w:trHeight w:val="949"/>
        </w:trPr>
        <w:tc>
          <w:tcPr>
            <w:tcW w:w="1618" w:type="dxa"/>
            <w:hideMark/>
          </w:tcPr>
          <w:p w14:paraId="23433C3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R0300/C0030</w:t>
            </w:r>
          </w:p>
        </w:tc>
        <w:tc>
          <w:tcPr>
            <w:tcW w:w="3026" w:type="dxa"/>
            <w:hideMark/>
          </w:tcPr>
          <w:p w14:paraId="65696DF5" w14:textId="3A971BD1"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 tier 1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18AC2C65" w14:textId="5212E423"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the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that meet the criteria for Tier 1 that are counted under the transitional provisions.</w:t>
            </w:r>
          </w:p>
        </w:tc>
      </w:tr>
      <w:tr w:rsidR="00E21451" w:rsidRPr="00C22FD0" w14:paraId="09DE34CC" w14:textId="77777777" w:rsidTr="0040755A">
        <w:trPr>
          <w:trHeight w:val="735"/>
        </w:trPr>
        <w:tc>
          <w:tcPr>
            <w:tcW w:w="1618" w:type="dxa"/>
            <w:hideMark/>
          </w:tcPr>
          <w:p w14:paraId="6567EFC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R0300/C0040</w:t>
            </w:r>
          </w:p>
        </w:tc>
        <w:tc>
          <w:tcPr>
            <w:tcW w:w="3026" w:type="dxa"/>
            <w:hideMark/>
          </w:tcPr>
          <w:p w14:paraId="5F6573B6" w14:textId="39C6E9E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 tier 2</w:t>
            </w:r>
          </w:p>
        </w:tc>
        <w:tc>
          <w:tcPr>
            <w:tcW w:w="4598" w:type="dxa"/>
            <w:hideMark/>
          </w:tcPr>
          <w:p w14:paraId="5214FA96" w14:textId="1F0939C9"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the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that meet the criteria for Tier 2.</w:t>
            </w:r>
          </w:p>
        </w:tc>
      </w:tr>
      <w:tr w:rsidR="00E21451" w:rsidRPr="00C22FD0" w14:paraId="7C802B61" w14:textId="77777777" w:rsidTr="0040755A">
        <w:trPr>
          <w:trHeight w:val="885"/>
        </w:trPr>
        <w:tc>
          <w:tcPr>
            <w:tcW w:w="1618" w:type="dxa"/>
            <w:hideMark/>
          </w:tcPr>
          <w:p w14:paraId="2C9C239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R0300/C0050</w:t>
            </w:r>
          </w:p>
        </w:tc>
        <w:tc>
          <w:tcPr>
            <w:tcW w:w="3026" w:type="dxa"/>
            <w:hideMark/>
          </w:tcPr>
          <w:p w14:paraId="7D0E3B82" w14:textId="3FFAA431"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 tier 2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260DDA65" w14:textId="0D79D348"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the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that meet the criteria for Tier 2 that are counted under the transitional provisions.</w:t>
            </w:r>
          </w:p>
        </w:tc>
      </w:tr>
      <w:tr w:rsidR="00E21451" w:rsidRPr="00C22FD0" w14:paraId="164FAE3C" w14:textId="77777777" w:rsidTr="0040755A">
        <w:trPr>
          <w:trHeight w:val="599"/>
        </w:trPr>
        <w:tc>
          <w:tcPr>
            <w:tcW w:w="1618" w:type="dxa"/>
            <w:noWrap/>
            <w:hideMark/>
          </w:tcPr>
          <w:p w14:paraId="5C0D2E8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R0300/C0060</w:t>
            </w:r>
          </w:p>
        </w:tc>
        <w:tc>
          <w:tcPr>
            <w:tcW w:w="3026" w:type="dxa"/>
            <w:noWrap/>
            <w:hideMark/>
          </w:tcPr>
          <w:p w14:paraId="00BE1E40" w14:textId="15AB1EB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 tier 3 </w:t>
            </w:r>
          </w:p>
        </w:tc>
        <w:tc>
          <w:tcPr>
            <w:tcW w:w="4598" w:type="dxa"/>
            <w:hideMark/>
          </w:tcPr>
          <w:p w14:paraId="189B3BBE" w14:textId="60C616BD"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the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that meet the criteria for Tier 3. </w:t>
            </w:r>
          </w:p>
        </w:tc>
      </w:tr>
      <w:tr w:rsidR="00E21451" w:rsidRPr="00C22FD0" w14:paraId="42372B9C" w14:textId="77777777" w:rsidTr="0040755A">
        <w:trPr>
          <w:trHeight w:val="497"/>
        </w:trPr>
        <w:tc>
          <w:tcPr>
            <w:tcW w:w="1618" w:type="dxa"/>
            <w:noWrap/>
            <w:hideMark/>
          </w:tcPr>
          <w:p w14:paraId="09DBFA5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R0310/C0010</w:t>
            </w:r>
          </w:p>
        </w:tc>
        <w:tc>
          <w:tcPr>
            <w:tcW w:w="3026" w:type="dxa"/>
            <w:noWrap/>
            <w:hideMark/>
          </w:tcPr>
          <w:p w14:paraId="571FC930" w14:textId="2A633CB5"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Dated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98" w:type="dxa"/>
            <w:hideMark/>
          </w:tcPr>
          <w:p w14:paraId="7976160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dated preference shares.</w:t>
            </w:r>
          </w:p>
        </w:tc>
      </w:tr>
      <w:tr w:rsidR="00E21451" w:rsidRPr="00C22FD0" w14:paraId="440AE4F7" w14:textId="77777777" w:rsidTr="0040755A">
        <w:trPr>
          <w:trHeight w:val="390"/>
        </w:trPr>
        <w:tc>
          <w:tcPr>
            <w:tcW w:w="1618" w:type="dxa"/>
            <w:noWrap/>
            <w:hideMark/>
          </w:tcPr>
          <w:p w14:paraId="5990D44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R0310/C0020</w:t>
            </w:r>
          </w:p>
        </w:tc>
        <w:tc>
          <w:tcPr>
            <w:tcW w:w="3026" w:type="dxa"/>
            <w:noWrap/>
            <w:hideMark/>
          </w:tcPr>
          <w:p w14:paraId="242C115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Dated preference shares – tier 1</w:t>
            </w:r>
          </w:p>
        </w:tc>
        <w:tc>
          <w:tcPr>
            <w:tcW w:w="4598" w:type="dxa"/>
            <w:hideMark/>
          </w:tcPr>
          <w:p w14:paraId="49A1176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dated preference shares that meet the criteria for Tier 1. </w:t>
            </w:r>
          </w:p>
        </w:tc>
      </w:tr>
      <w:tr w:rsidR="00E21451" w:rsidRPr="00C22FD0" w14:paraId="1C28299D" w14:textId="77777777" w:rsidTr="0040755A">
        <w:trPr>
          <w:trHeight w:val="825"/>
        </w:trPr>
        <w:tc>
          <w:tcPr>
            <w:tcW w:w="1618" w:type="dxa"/>
            <w:noWrap/>
            <w:hideMark/>
          </w:tcPr>
          <w:p w14:paraId="70FEB3D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R0310/C0030</w:t>
            </w:r>
          </w:p>
        </w:tc>
        <w:tc>
          <w:tcPr>
            <w:tcW w:w="3026" w:type="dxa"/>
            <w:hideMark/>
          </w:tcPr>
          <w:p w14:paraId="76453BD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Dated preference shares – tier 1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59152B3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dated preference shares that meet the criteria for Tier 1 that are counted under the transitional provisions. </w:t>
            </w:r>
          </w:p>
        </w:tc>
      </w:tr>
      <w:tr w:rsidR="00E21451" w:rsidRPr="00C22FD0" w14:paraId="3517E772" w14:textId="77777777" w:rsidTr="0040755A">
        <w:trPr>
          <w:trHeight w:val="655"/>
        </w:trPr>
        <w:tc>
          <w:tcPr>
            <w:tcW w:w="1618" w:type="dxa"/>
            <w:noWrap/>
            <w:hideMark/>
          </w:tcPr>
          <w:p w14:paraId="4BD121D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R0310/C0040</w:t>
            </w:r>
          </w:p>
        </w:tc>
        <w:tc>
          <w:tcPr>
            <w:tcW w:w="3026" w:type="dxa"/>
            <w:hideMark/>
          </w:tcPr>
          <w:p w14:paraId="310BD24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Dated preference shares – tier 2</w:t>
            </w:r>
          </w:p>
        </w:tc>
        <w:tc>
          <w:tcPr>
            <w:tcW w:w="4598" w:type="dxa"/>
            <w:hideMark/>
          </w:tcPr>
          <w:p w14:paraId="2D8DD45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dated preference shares that meet the criteria for Tier 2.</w:t>
            </w:r>
          </w:p>
        </w:tc>
      </w:tr>
      <w:tr w:rsidR="00E21451" w:rsidRPr="00C22FD0" w14:paraId="6E3A00A3" w14:textId="77777777" w:rsidTr="0040755A">
        <w:trPr>
          <w:trHeight w:val="735"/>
        </w:trPr>
        <w:tc>
          <w:tcPr>
            <w:tcW w:w="1618" w:type="dxa"/>
            <w:noWrap/>
            <w:hideMark/>
          </w:tcPr>
          <w:p w14:paraId="7116D21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R0310/C0050</w:t>
            </w:r>
          </w:p>
        </w:tc>
        <w:tc>
          <w:tcPr>
            <w:tcW w:w="3026" w:type="dxa"/>
            <w:hideMark/>
          </w:tcPr>
          <w:p w14:paraId="13866F6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Dated preference shares – tier 2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276BD0E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dated preference shares that meet the criteria for Tier 2 that are counted under the transitional provisions.</w:t>
            </w:r>
          </w:p>
        </w:tc>
      </w:tr>
      <w:tr w:rsidR="00E21451" w:rsidRPr="00C22FD0" w14:paraId="78AA2FEA" w14:textId="77777777" w:rsidTr="0040755A">
        <w:trPr>
          <w:trHeight w:val="663"/>
        </w:trPr>
        <w:tc>
          <w:tcPr>
            <w:tcW w:w="1618" w:type="dxa"/>
            <w:noWrap/>
            <w:hideMark/>
          </w:tcPr>
          <w:p w14:paraId="42375B6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R0310/C0060</w:t>
            </w:r>
          </w:p>
        </w:tc>
        <w:tc>
          <w:tcPr>
            <w:tcW w:w="3026" w:type="dxa"/>
            <w:hideMark/>
          </w:tcPr>
          <w:p w14:paraId="60BB92A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Dated preference shares – tier 3</w:t>
            </w:r>
          </w:p>
        </w:tc>
        <w:tc>
          <w:tcPr>
            <w:tcW w:w="4598" w:type="dxa"/>
            <w:hideMark/>
          </w:tcPr>
          <w:p w14:paraId="16F60F0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dated preference shares that meet the criteria for Tier 3. </w:t>
            </w:r>
          </w:p>
        </w:tc>
      </w:tr>
      <w:tr w:rsidR="00E21451" w:rsidRPr="00C22FD0" w14:paraId="5822CECB" w14:textId="77777777" w:rsidTr="0040755A">
        <w:trPr>
          <w:trHeight w:val="631"/>
        </w:trPr>
        <w:tc>
          <w:tcPr>
            <w:tcW w:w="1618" w:type="dxa"/>
            <w:noWrap/>
            <w:hideMark/>
          </w:tcPr>
          <w:p w14:paraId="33FD17B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R0320/C0010</w:t>
            </w:r>
          </w:p>
        </w:tc>
        <w:tc>
          <w:tcPr>
            <w:tcW w:w="3026" w:type="dxa"/>
            <w:hideMark/>
          </w:tcPr>
          <w:p w14:paraId="0F82F2E4" w14:textId="3C1CC2B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Undated preference shares with a call option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98" w:type="dxa"/>
            <w:hideMark/>
          </w:tcPr>
          <w:p w14:paraId="2DACC58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undated preference shares with a call option.</w:t>
            </w:r>
          </w:p>
        </w:tc>
      </w:tr>
      <w:tr w:rsidR="00E21451" w:rsidRPr="00C22FD0" w14:paraId="05A701AE" w14:textId="77777777" w:rsidTr="0040755A">
        <w:trPr>
          <w:trHeight w:val="584"/>
        </w:trPr>
        <w:tc>
          <w:tcPr>
            <w:tcW w:w="1618" w:type="dxa"/>
            <w:noWrap/>
            <w:hideMark/>
          </w:tcPr>
          <w:p w14:paraId="4A641A2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R0320/C0020</w:t>
            </w:r>
          </w:p>
        </w:tc>
        <w:tc>
          <w:tcPr>
            <w:tcW w:w="3026" w:type="dxa"/>
            <w:hideMark/>
          </w:tcPr>
          <w:p w14:paraId="7D4C7D9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Undated preference shares with a call option – tier 1 </w:t>
            </w:r>
          </w:p>
        </w:tc>
        <w:tc>
          <w:tcPr>
            <w:tcW w:w="4598" w:type="dxa"/>
            <w:hideMark/>
          </w:tcPr>
          <w:p w14:paraId="7A7C17B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preference shares with a call option that meet the criteria for Tier 1. </w:t>
            </w:r>
          </w:p>
        </w:tc>
      </w:tr>
      <w:tr w:rsidR="00E21451" w:rsidRPr="00C22FD0" w14:paraId="1ACC3560" w14:textId="77777777" w:rsidTr="0040755A">
        <w:trPr>
          <w:trHeight w:val="837"/>
        </w:trPr>
        <w:tc>
          <w:tcPr>
            <w:tcW w:w="1618" w:type="dxa"/>
            <w:noWrap/>
            <w:hideMark/>
          </w:tcPr>
          <w:p w14:paraId="72F8323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R0320/C0030</w:t>
            </w:r>
          </w:p>
        </w:tc>
        <w:tc>
          <w:tcPr>
            <w:tcW w:w="3026" w:type="dxa"/>
            <w:hideMark/>
          </w:tcPr>
          <w:p w14:paraId="36AB8F8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Undated preference shares with a call option – tier 1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6EADC0D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preference shares with a call option that meet the criteria for Tier 1 that are counted under the transitional provisions. </w:t>
            </w:r>
          </w:p>
        </w:tc>
      </w:tr>
      <w:tr w:rsidR="00E21451" w:rsidRPr="00C22FD0" w14:paraId="452F75ED" w14:textId="77777777" w:rsidTr="0040755A">
        <w:trPr>
          <w:trHeight w:val="735"/>
        </w:trPr>
        <w:tc>
          <w:tcPr>
            <w:tcW w:w="1618" w:type="dxa"/>
            <w:noWrap/>
            <w:hideMark/>
          </w:tcPr>
          <w:p w14:paraId="272876F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R0320/C0040</w:t>
            </w:r>
          </w:p>
        </w:tc>
        <w:tc>
          <w:tcPr>
            <w:tcW w:w="3026" w:type="dxa"/>
            <w:hideMark/>
          </w:tcPr>
          <w:p w14:paraId="5668F2C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Undated preference shares with a call option – tier 2</w:t>
            </w:r>
          </w:p>
        </w:tc>
        <w:tc>
          <w:tcPr>
            <w:tcW w:w="4598" w:type="dxa"/>
            <w:hideMark/>
          </w:tcPr>
          <w:p w14:paraId="1337226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undated preference shares with a call option that meet the criteria for Tier 2.</w:t>
            </w:r>
          </w:p>
        </w:tc>
      </w:tr>
      <w:tr w:rsidR="00E21451" w:rsidRPr="00C22FD0" w14:paraId="560B2B56" w14:textId="77777777" w:rsidTr="0040755A">
        <w:trPr>
          <w:trHeight w:val="930"/>
        </w:trPr>
        <w:tc>
          <w:tcPr>
            <w:tcW w:w="1618" w:type="dxa"/>
            <w:noWrap/>
            <w:hideMark/>
          </w:tcPr>
          <w:p w14:paraId="48CBDAE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R0320/C0050</w:t>
            </w:r>
          </w:p>
        </w:tc>
        <w:tc>
          <w:tcPr>
            <w:tcW w:w="3026" w:type="dxa"/>
            <w:hideMark/>
          </w:tcPr>
          <w:p w14:paraId="4F9935D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Undated preference shares with a call option – tier 2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43B3713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preference shares with a call option that meet the criteria for Tier 2 that are counted under the transitional provisions. </w:t>
            </w:r>
          </w:p>
        </w:tc>
      </w:tr>
      <w:tr w:rsidR="00E21451" w:rsidRPr="00C22FD0" w14:paraId="4F270D3F" w14:textId="77777777" w:rsidTr="0040755A">
        <w:trPr>
          <w:trHeight w:val="663"/>
        </w:trPr>
        <w:tc>
          <w:tcPr>
            <w:tcW w:w="1618" w:type="dxa"/>
            <w:noWrap/>
            <w:hideMark/>
          </w:tcPr>
          <w:p w14:paraId="058A72B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R0320/C0060</w:t>
            </w:r>
          </w:p>
        </w:tc>
        <w:tc>
          <w:tcPr>
            <w:tcW w:w="3026" w:type="dxa"/>
            <w:hideMark/>
          </w:tcPr>
          <w:p w14:paraId="2B5F7C3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Undated preference shares with a call option – tier 3</w:t>
            </w:r>
          </w:p>
        </w:tc>
        <w:tc>
          <w:tcPr>
            <w:tcW w:w="4598" w:type="dxa"/>
            <w:hideMark/>
          </w:tcPr>
          <w:p w14:paraId="092E455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preference shares with a call option that meet the criteria for Tier 3. </w:t>
            </w:r>
          </w:p>
        </w:tc>
      </w:tr>
      <w:tr w:rsidR="00E21451" w:rsidRPr="00C22FD0" w14:paraId="74B234FA" w14:textId="77777777" w:rsidTr="0040755A">
        <w:trPr>
          <w:trHeight w:val="773"/>
        </w:trPr>
        <w:tc>
          <w:tcPr>
            <w:tcW w:w="1618" w:type="dxa"/>
            <w:noWrap/>
            <w:hideMark/>
          </w:tcPr>
          <w:p w14:paraId="2834004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R0330/C0010</w:t>
            </w:r>
          </w:p>
        </w:tc>
        <w:tc>
          <w:tcPr>
            <w:tcW w:w="3026" w:type="dxa"/>
            <w:hideMark/>
          </w:tcPr>
          <w:p w14:paraId="6DFB8E30" w14:textId="3667EECE"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Undated preference shares with no contractual opportunity to redeem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98" w:type="dxa"/>
            <w:hideMark/>
          </w:tcPr>
          <w:p w14:paraId="668AC4F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undated preference shares with no contractual opportunity to redeem. </w:t>
            </w:r>
          </w:p>
        </w:tc>
      </w:tr>
      <w:tr w:rsidR="00E21451" w:rsidRPr="00C22FD0" w14:paraId="642D8683" w14:textId="77777777" w:rsidTr="0040755A">
        <w:trPr>
          <w:trHeight w:val="913"/>
        </w:trPr>
        <w:tc>
          <w:tcPr>
            <w:tcW w:w="1618" w:type="dxa"/>
            <w:noWrap/>
            <w:hideMark/>
          </w:tcPr>
          <w:p w14:paraId="73A75C7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R0330/C0020</w:t>
            </w:r>
          </w:p>
        </w:tc>
        <w:tc>
          <w:tcPr>
            <w:tcW w:w="3026" w:type="dxa"/>
            <w:hideMark/>
          </w:tcPr>
          <w:p w14:paraId="7692646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Undated preference shares with no contractual opportunity to redeem – tier 1</w:t>
            </w:r>
          </w:p>
        </w:tc>
        <w:tc>
          <w:tcPr>
            <w:tcW w:w="4598" w:type="dxa"/>
            <w:hideMark/>
          </w:tcPr>
          <w:p w14:paraId="69224E9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preference shares with no contractual opportunity to redeem that meet the criteria for Tier 1. </w:t>
            </w:r>
          </w:p>
        </w:tc>
      </w:tr>
      <w:tr w:rsidR="00E21451" w:rsidRPr="00C22FD0" w14:paraId="55F26EB6" w14:textId="77777777" w:rsidTr="0040755A">
        <w:trPr>
          <w:trHeight w:val="949"/>
        </w:trPr>
        <w:tc>
          <w:tcPr>
            <w:tcW w:w="1618" w:type="dxa"/>
            <w:noWrap/>
            <w:hideMark/>
          </w:tcPr>
          <w:p w14:paraId="418E4E5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R0330/C0030</w:t>
            </w:r>
          </w:p>
        </w:tc>
        <w:tc>
          <w:tcPr>
            <w:tcW w:w="3026" w:type="dxa"/>
            <w:hideMark/>
          </w:tcPr>
          <w:p w14:paraId="0B6152E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Undated preference shares with no contractual opportunity to redeem – tier 1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2FB5365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preference shares with no contractual opportunity to redeem that meet the criteria for Tier 1 that are counted under the transitional provisions.  </w:t>
            </w:r>
          </w:p>
        </w:tc>
      </w:tr>
      <w:tr w:rsidR="00E21451" w:rsidRPr="00C22FD0" w14:paraId="7B928884" w14:textId="77777777" w:rsidTr="0040755A">
        <w:trPr>
          <w:trHeight w:val="856"/>
        </w:trPr>
        <w:tc>
          <w:tcPr>
            <w:tcW w:w="1618" w:type="dxa"/>
            <w:noWrap/>
            <w:hideMark/>
          </w:tcPr>
          <w:p w14:paraId="508E246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R0330/C0040</w:t>
            </w:r>
          </w:p>
        </w:tc>
        <w:tc>
          <w:tcPr>
            <w:tcW w:w="3026" w:type="dxa"/>
            <w:hideMark/>
          </w:tcPr>
          <w:p w14:paraId="7817F0B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Undated preference shares with no contractual opportunity to redeem – tier 2</w:t>
            </w:r>
          </w:p>
        </w:tc>
        <w:tc>
          <w:tcPr>
            <w:tcW w:w="4598" w:type="dxa"/>
            <w:hideMark/>
          </w:tcPr>
          <w:p w14:paraId="497A802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undated preference shares with no contractual opportunity to redeem that meet the criteria for Tier 2.</w:t>
            </w:r>
          </w:p>
        </w:tc>
      </w:tr>
      <w:tr w:rsidR="00E21451" w:rsidRPr="00C22FD0" w14:paraId="1CAFF3AA" w14:textId="77777777" w:rsidTr="0040755A">
        <w:trPr>
          <w:trHeight w:val="1182"/>
        </w:trPr>
        <w:tc>
          <w:tcPr>
            <w:tcW w:w="1618" w:type="dxa"/>
            <w:noWrap/>
            <w:hideMark/>
          </w:tcPr>
          <w:p w14:paraId="3F8C2CE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R0330/C0050</w:t>
            </w:r>
          </w:p>
        </w:tc>
        <w:tc>
          <w:tcPr>
            <w:tcW w:w="3026" w:type="dxa"/>
            <w:hideMark/>
          </w:tcPr>
          <w:p w14:paraId="7FA4A5C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Undated preference shares with no contractual opportunity to redeem – tier 2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6A781AF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preference shares with no contractual opportunity to redeem that meet the criteria for Tier 2 that are counted under the transitional provisions. </w:t>
            </w:r>
          </w:p>
        </w:tc>
      </w:tr>
      <w:tr w:rsidR="00E21451" w:rsidRPr="00C22FD0" w14:paraId="33AA6CFF" w14:textId="77777777" w:rsidTr="0040755A">
        <w:trPr>
          <w:trHeight w:val="949"/>
        </w:trPr>
        <w:tc>
          <w:tcPr>
            <w:tcW w:w="1618" w:type="dxa"/>
            <w:noWrap/>
            <w:hideMark/>
          </w:tcPr>
          <w:p w14:paraId="25238A7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R0330/C0060</w:t>
            </w:r>
          </w:p>
        </w:tc>
        <w:tc>
          <w:tcPr>
            <w:tcW w:w="3026" w:type="dxa"/>
            <w:hideMark/>
          </w:tcPr>
          <w:p w14:paraId="5F84AD0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Undated preference shares with no contractual opportunity to redeem – tier 3</w:t>
            </w:r>
          </w:p>
        </w:tc>
        <w:tc>
          <w:tcPr>
            <w:tcW w:w="4598" w:type="dxa"/>
            <w:hideMark/>
          </w:tcPr>
          <w:p w14:paraId="7FEFF58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undated preference shares with no contractual opportunity to redeem that meet the criteria for Tier 3. </w:t>
            </w:r>
          </w:p>
        </w:tc>
      </w:tr>
      <w:tr w:rsidR="00E21451" w:rsidRPr="00C22FD0" w14:paraId="293328B2" w14:textId="77777777" w:rsidTr="0040755A">
        <w:trPr>
          <w:trHeight w:val="377"/>
        </w:trPr>
        <w:tc>
          <w:tcPr>
            <w:tcW w:w="1618" w:type="dxa"/>
            <w:noWrap/>
            <w:hideMark/>
          </w:tcPr>
          <w:p w14:paraId="2C24345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R0400/C0010</w:t>
            </w:r>
          </w:p>
        </w:tc>
        <w:tc>
          <w:tcPr>
            <w:tcW w:w="3026" w:type="dxa"/>
            <w:hideMark/>
          </w:tcPr>
          <w:p w14:paraId="03F91FA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preference shares </w:t>
            </w:r>
          </w:p>
        </w:tc>
        <w:tc>
          <w:tcPr>
            <w:tcW w:w="4598" w:type="dxa"/>
            <w:hideMark/>
          </w:tcPr>
          <w:p w14:paraId="073F79E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preference shares. </w:t>
            </w:r>
          </w:p>
        </w:tc>
      </w:tr>
      <w:tr w:rsidR="00E21451" w:rsidRPr="00C22FD0" w14:paraId="09CC982E" w14:textId="77777777" w:rsidTr="0040755A">
        <w:trPr>
          <w:trHeight w:val="615"/>
        </w:trPr>
        <w:tc>
          <w:tcPr>
            <w:tcW w:w="1618" w:type="dxa"/>
            <w:noWrap/>
            <w:hideMark/>
          </w:tcPr>
          <w:p w14:paraId="2AACEF7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R0400/C0020</w:t>
            </w:r>
          </w:p>
        </w:tc>
        <w:tc>
          <w:tcPr>
            <w:tcW w:w="3026" w:type="dxa"/>
            <w:noWrap/>
            <w:hideMark/>
          </w:tcPr>
          <w:p w14:paraId="476C321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preference shares – tier 1 </w:t>
            </w:r>
          </w:p>
        </w:tc>
        <w:tc>
          <w:tcPr>
            <w:tcW w:w="4598" w:type="dxa"/>
            <w:noWrap/>
            <w:hideMark/>
          </w:tcPr>
          <w:p w14:paraId="1CC9EE6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preference shares that meet the criteria for Tier 1. </w:t>
            </w:r>
          </w:p>
        </w:tc>
      </w:tr>
      <w:tr w:rsidR="00E21451" w:rsidRPr="00C22FD0" w14:paraId="47C286E6" w14:textId="77777777" w:rsidTr="0040755A">
        <w:trPr>
          <w:trHeight w:val="866"/>
        </w:trPr>
        <w:tc>
          <w:tcPr>
            <w:tcW w:w="1618" w:type="dxa"/>
            <w:hideMark/>
          </w:tcPr>
          <w:p w14:paraId="08F6C24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R0400/C0030</w:t>
            </w:r>
          </w:p>
        </w:tc>
        <w:tc>
          <w:tcPr>
            <w:tcW w:w="3026" w:type="dxa"/>
            <w:hideMark/>
          </w:tcPr>
          <w:p w14:paraId="7D86EB2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preference shares – tier 1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3BF882E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preference shares that meet the criteria for Tier 1 that are counted under the transitional provisions. </w:t>
            </w:r>
          </w:p>
        </w:tc>
      </w:tr>
      <w:tr w:rsidR="00E21451" w:rsidRPr="00C22FD0" w14:paraId="05AB4505" w14:textId="77777777" w:rsidTr="0040755A">
        <w:trPr>
          <w:trHeight w:val="655"/>
        </w:trPr>
        <w:tc>
          <w:tcPr>
            <w:tcW w:w="1618" w:type="dxa"/>
            <w:hideMark/>
          </w:tcPr>
          <w:p w14:paraId="0CBDFB2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R0400/C0040</w:t>
            </w:r>
          </w:p>
        </w:tc>
        <w:tc>
          <w:tcPr>
            <w:tcW w:w="3026" w:type="dxa"/>
            <w:hideMark/>
          </w:tcPr>
          <w:p w14:paraId="6F57BEB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preference shares – tier 2</w:t>
            </w:r>
          </w:p>
        </w:tc>
        <w:tc>
          <w:tcPr>
            <w:tcW w:w="4598" w:type="dxa"/>
            <w:hideMark/>
          </w:tcPr>
          <w:p w14:paraId="143D106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preference shares that meet the criteria for Tier 2.  </w:t>
            </w:r>
          </w:p>
        </w:tc>
      </w:tr>
      <w:tr w:rsidR="00E21451" w:rsidRPr="00C22FD0" w14:paraId="3058CB13" w14:textId="77777777" w:rsidTr="0040755A">
        <w:trPr>
          <w:trHeight w:val="893"/>
        </w:trPr>
        <w:tc>
          <w:tcPr>
            <w:tcW w:w="1618" w:type="dxa"/>
            <w:hideMark/>
          </w:tcPr>
          <w:p w14:paraId="16837F2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R0400/C0050</w:t>
            </w:r>
          </w:p>
        </w:tc>
        <w:tc>
          <w:tcPr>
            <w:tcW w:w="3026" w:type="dxa"/>
            <w:hideMark/>
          </w:tcPr>
          <w:p w14:paraId="4DB0ABD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preference shares – tier 2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0DBD404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preference shares that meet the criteria for Tier 2 that are counted under the transitional provisions.  </w:t>
            </w:r>
          </w:p>
        </w:tc>
      </w:tr>
      <w:tr w:rsidR="00E21451" w:rsidRPr="00C22FD0" w14:paraId="35D390DD" w14:textId="77777777" w:rsidTr="0040755A">
        <w:trPr>
          <w:trHeight w:val="667"/>
        </w:trPr>
        <w:tc>
          <w:tcPr>
            <w:tcW w:w="1618" w:type="dxa"/>
            <w:hideMark/>
          </w:tcPr>
          <w:p w14:paraId="5973707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R0400/C0060</w:t>
            </w:r>
          </w:p>
        </w:tc>
        <w:tc>
          <w:tcPr>
            <w:tcW w:w="3026" w:type="dxa"/>
            <w:hideMark/>
          </w:tcPr>
          <w:p w14:paraId="3CAE79E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preference shares – tier 3</w:t>
            </w:r>
          </w:p>
        </w:tc>
        <w:tc>
          <w:tcPr>
            <w:tcW w:w="4598" w:type="dxa"/>
            <w:hideMark/>
          </w:tcPr>
          <w:p w14:paraId="0C8718E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preference shares that meet the criteria for Tier 3. </w:t>
            </w:r>
          </w:p>
        </w:tc>
      </w:tr>
      <w:tr w:rsidR="00E21451" w:rsidRPr="00C22FD0" w14:paraId="2177A84D" w14:textId="77777777" w:rsidTr="0040755A">
        <w:trPr>
          <w:trHeight w:val="635"/>
        </w:trPr>
        <w:tc>
          <w:tcPr>
            <w:tcW w:w="1618" w:type="dxa"/>
            <w:noWrap/>
            <w:hideMark/>
          </w:tcPr>
          <w:p w14:paraId="10694F8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R0410/C0010</w:t>
            </w:r>
          </w:p>
        </w:tc>
        <w:tc>
          <w:tcPr>
            <w:tcW w:w="3026" w:type="dxa"/>
            <w:hideMark/>
          </w:tcPr>
          <w:p w14:paraId="331D587F" w14:textId="4C41315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Dated 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98" w:type="dxa"/>
            <w:hideMark/>
          </w:tcPr>
          <w:p w14:paraId="07D8C12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dated subordinated liabilities.</w:t>
            </w:r>
          </w:p>
        </w:tc>
      </w:tr>
      <w:tr w:rsidR="00E21451" w:rsidRPr="00C22FD0" w14:paraId="66E4D76A" w14:textId="77777777" w:rsidTr="0040755A">
        <w:trPr>
          <w:trHeight w:val="603"/>
        </w:trPr>
        <w:tc>
          <w:tcPr>
            <w:tcW w:w="1618" w:type="dxa"/>
            <w:noWrap/>
            <w:hideMark/>
          </w:tcPr>
          <w:p w14:paraId="06805A5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R0410/C0020</w:t>
            </w:r>
          </w:p>
        </w:tc>
        <w:tc>
          <w:tcPr>
            <w:tcW w:w="3026" w:type="dxa"/>
            <w:hideMark/>
          </w:tcPr>
          <w:p w14:paraId="05171A5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Dated subordinated liabilities– tier 1</w:t>
            </w:r>
          </w:p>
        </w:tc>
        <w:tc>
          <w:tcPr>
            <w:tcW w:w="4598" w:type="dxa"/>
            <w:hideMark/>
          </w:tcPr>
          <w:p w14:paraId="625B62A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dated subordinated liabilities that meet the criteria for Tier 1.</w:t>
            </w:r>
          </w:p>
        </w:tc>
      </w:tr>
      <w:tr w:rsidR="00E21451" w:rsidRPr="00C22FD0" w14:paraId="6A7CB241" w14:textId="77777777" w:rsidTr="0040755A">
        <w:trPr>
          <w:trHeight w:val="735"/>
        </w:trPr>
        <w:tc>
          <w:tcPr>
            <w:tcW w:w="1618" w:type="dxa"/>
            <w:noWrap/>
            <w:hideMark/>
          </w:tcPr>
          <w:p w14:paraId="7428FE8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R0410/C0030</w:t>
            </w:r>
          </w:p>
        </w:tc>
        <w:tc>
          <w:tcPr>
            <w:tcW w:w="3026" w:type="dxa"/>
            <w:hideMark/>
          </w:tcPr>
          <w:p w14:paraId="63B99F5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Dated subordinated liabilities – tier 1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6323ABA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dated subordinated liabilities that meet the criteria for Tier 1 that are counted under the transitional provisions.  </w:t>
            </w:r>
          </w:p>
        </w:tc>
      </w:tr>
      <w:tr w:rsidR="00E21451" w:rsidRPr="00C22FD0" w14:paraId="0AAAD866" w14:textId="77777777" w:rsidTr="0040755A">
        <w:trPr>
          <w:trHeight w:val="611"/>
        </w:trPr>
        <w:tc>
          <w:tcPr>
            <w:tcW w:w="1618" w:type="dxa"/>
            <w:noWrap/>
            <w:hideMark/>
          </w:tcPr>
          <w:p w14:paraId="4CCF553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R0410/C0040</w:t>
            </w:r>
          </w:p>
        </w:tc>
        <w:tc>
          <w:tcPr>
            <w:tcW w:w="3026" w:type="dxa"/>
            <w:hideMark/>
          </w:tcPr>
          <w:p w14:paraId="4905AEA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Dated subordinated liabilities– tier 2</w:t>
            </w:r>
          </w:p>
        </w:tc>
        <w:tc>
          <w:tcPr>
            <w:tcW w:w="4598" w:type="dxa"/>
            <w:hideMark/>
          </w:tcPr>
          <w:p w14:paraId="7A0AC81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dated subordinated liabilities that meet the criteria for Tier 2.</w:t>
            </w:r>
          </w:p>
        </w:tc>
      </w:tr>
      <w:tr w:rsidR="00E21451" w:rsidRPr="00C22FD0" w14:paraId="524DAB9F" w14:textId="77777777" w:rsidTr="0040755A">
        <w:trPr>
          <w:trHeight w:val="735"/>
        </w:trPr>
        <w:tc>
          <w:tcPr>
            <w:tcW w:w="1618" w:type="dxa"/>
            <w:noWrap/>
            <w:hideMark/>
          </w:tcPr>
          <w:p w14:paraId="573C83D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R0410/C0050</w:t>
            </w:r>
          </w:p>
        </w:tc>
        <w:tc>
          <w:tcPr>
            <w:tcW w:w="3026" w:type="dxa"/>
            <w:hideMark/>
          </w:tcPr>
          <w:p w14:paraId="4799BCB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Dated subordinated liabilities– tier 2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6FE8D55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dated subordinated liabilities that meet the criteria for Tier 2 that are counted under the transitional provisions.  </w:t>
            </w:r>
          </w:p>
        </w:tc>
      </w:tr>
      <w:tr w:rsidR="00E21451" w:rsidRPr="00C22FD0" w14:paraId="065980F4" w14:textId="77777777" w:rsidTr="0040755A">
        <w:trPr>
          <w:trHeight w:val="669"/>
        </w:trPr>
        <w:tc>
          <w:tcPr>
            <w:tcW w:w="1618" w:type="dxa"/>
            <w:noWrap/>
            <w:hideMark/>
          </w:tcPr>
          <w:p w14:paraId="08BDC90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R0410/C0060</w:t>
            </w:r>
          </w:p>
        </w:tc>
        <w:tc>
          <w:tcPr>
            <w:tcW w:w="3026" w:type="dxa"/>
            <w:hideMark/>
          </w:tcPr>
          <w:p w14:paraId="73D507D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Dated subordinated liabilities– tier 3</w:t>
            </w:r>
          </w:p>
        </w:tc>
        <w:tc>
          <w:tcPr>
            <w:tcW w:w="4598" w:type="dxa"/>
            <w:hideMark/>
          </w:tcPr>
          <w:p w14:paraId="4E9A090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dated subordinated liabilities that meet the criteria for Tier 3.</w:t>
            </w:r>
          </w:p>
        </w:tc>
      </w:tr>
      <w:tr w:rsidR="00E21451" w:rsidRPr="00C22FD0" w14:paraId="0E55E71A" w14:textId="77777777" w:rsidTr="0040755A">
        <w:trPr>
          <w:trHeight w:val="735"/>
        </w:trPr>
        <w:tc>
          <w:tcPr>
            <w:tcW w:w="1618" w:type="dxa"/>
            <w:noWrap/>
            <w:hideMark/>
          </w:tcPr>
          <w:p w14:paraId="32B4CC9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R0420/C0010</w:t>
            </w:r>
          </w:p>
        </w:tc>
        <w:tc>
          <w:tcPr>
            <w:tcW w:w="3026" w:type="dxa"/>
            <w:hideMark/>
          </w:tcPr>
          <w:p w14:paraId="5D1955F4" w14:textId="7C0FEFDC"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Undated subordinated liabilities with a contractual opportunity to redeem</w:t>
            </w:r>
            <w:r w:rsidRPr="00C22FD0" w:rsidDel="002161F0">
              <w:rPr>
                <w:rFonts w:ascii="Times New Roman" w:hAnsi="Times New Roman" w:cs="Times New Roman"/>
                <w:sz w:val="20"/>
                <w:szCs w:val="20"/>
              </w:rP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98" w:type="dxa"/>
            <w:hideMark/>
          </w:tcPr>
          <w:p w14:paraId="30036C1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undated subordinated liabilities that have a contractual opportunity to redeem.</w:t>
            </w:r>
            <w:r w:rsidRPr="00C22FD0">
              <w:rPr>
                <w:rFonts w:ascii="Times New Roman" w:hAnsi="Times New Roman" w:cs="Times New Roman"/>
                <w:sz w:val="20"/>
                <w:szCs w:val="20"/>
              </w:rPr>
              <w:br/>
            </w:r>
          </w:p>
        </w:tc>
      </w:tr>
      <w:tr w:rsidR="00E21451" w:rsidRPr="00C22FD0" w14:paraId="4A34DA2D" w14:textId="77777777" w:rsidTr="0040755A">
        <w:trPr>
          <w:trHeight w:val="735"/>
        </w:trPr>
        <w:tc>
          <w:tcPr>
            <w:tcW w:w="1618" w:type="dxa"/>
            <w:noWrap/>
            <w:hideMark/>
          </w:tcPr>
          <w:p w14:paraId="108F8DE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R0420/C0020</w:t>
            </w:r>
          </w:p>
        </w:tc>
        <w:tc>
          <w:tcPr>
            <w:tcW w:w="3026" w:type="dxa"/>
            <w:hideMark/>
          </w:tcPr>
          <w:p w14:paraId="6E43153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Undated subordinated liabilities with a contractual opportunity to redeem</w:t>
            </w:r>
            <w:r w:rsidRPr="00C22FD0" w:rsidDel="002161F0">
              <w:rPr>
                <w:rFonts w:ascii="Times New Roman" w:hAnsi="Times New Roman" w:cs="Times New Roman"/>
                <w:sz w:val="20"/>
                <w:szCs w:val="20"/>
              </w:rPr>
              <w:t xml:space="preserve"> </w:t>
            </w:r>
            <w:r w:rsidRPr="00C22FD0">
              <w:rPr>
                <w:rFonts w:ascii="Times New Roman" w:hAnsi="Times New Roman" w:cs="Times New Roman"/>
                <w:sz w:val="20"/>
                <w:szCs w:val="20"/>
              </w:rPr>
              <w:t xml:space="preserve">– tier 1 </w:t>
            </w:r>
          </w:p>
        </w:tc>
        <w:tc>
          <w:tcPr>
            <w:tcW w:w="4598" w:type="dxa"/>
            <w:hideMark/>
          </w:tcPr>
          <w:p w14:paraId="1E9160A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undated subordinated liabilities with contractual opportunity to redeem that meet the criteria for Tier 1.</w:t>
            </w:r>
          </w:p>
        </w:tc>
      </w:tr>
      <w:tr w:rsidR="00E21451" w:rsidRPr="00C22FD0" w14:paraId="4090AA8A" w14:textId="77777777" w:rsidTr="0040755A">
        <w:trPr>
          <w:trHeight w:val="1035"/>
        </w:trPr>
        <w:tc>
          <w:tcPr>
            <w:tcW w:w="1618" w:type="dxa"/>
            <w:noWrap/>
            <w:hideMark/>
          </w:tcPr>
          <w:p w14:paraId="68A2DA7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R0420/C0030</w:t>
            </w:r>
          </w:p>
        </w:tc>
        <w:tc>
          <w:tcPr>
            <w:tcW w:w="3026" w:type="dxa"/>
            <w:hideMark/>
          </w:tcPr>
          <w:p w14:paraId="4AA3290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Undated subordinated liabilities with a contractual opportunity to redeem – tier 1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706A7ED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undated subordinated liabilities with a contractual opportunity to redeem that meet the criteria for Tier 1 that are counted under the transitional provisions.  </w:t>
            </w:r>
          </w:p>
        </w:tc>
      </w:tr>
      <w:tr w:rsidR="00E21451" w:rsidRPr="00C22FD0" w14:paraId="174577DD" w14:textId="77777777" w:rsidTr="0040755A">
        <w:trPr>
          <w:trHeight w:val="735"/>
        </w:trPr>
        <w:tc>
          <w:tcPr>
            <w:tcW w:w="1618" w:type="dxa"/>
            <w:noWrap/>
            <w:hideMark/>
          </w:tcPr>
          <w:p w14:paraId="08EB3F0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R0420/C0040</w:t>
            </w:r>
          </w:p>
        </w:tc>
        <w:tc>
          <w:tcPr>
            <w:tcW w:w="3026" w:type="dxa"/>
            <w:hideMark/>
          </w:tcPr>
          <w:p w14:paraId="43DDFA0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Undated subordinated liabilities with a contractual opportunity to redeem – tier 2</w:t>
            </w:r>
          </w:p>
        </w:tc>
        <w:tc>
          <w:tcPr>
            <w:tcW w:w="4598" w:type="dxa"/>
            <w:hideMark/>
          </w:tcPr>
          <w:p w14:paraId="35CD125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undated subordinated liabilities with a contractual opportunity to redeem that meet the criteria for Tier 2.</w:t>
            </w:r>
          </w:p>
        </w:tc>
      </w:tr>
      <w:tr w:rsidR="00E21451" w:rsidRPr="00C22FD0" w14:paraId="3FA0770F" w14:textId="77777777" w:rsidTr="0040755A">
        <w:trPr>
          <w:trHeight w:val="990"/>
        </w:trPr>
        <w:tc>
          <w:tcPr>
            <w:tcW w:w="1618" w:type="dxa"/>
            <w:noWrap/>
            <w:hideMark/>
          </w:tcPr>
          <w:p w14:paraId="5F140E1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R0420/C0050</w:t>
            </w:r>
          </w:p>
        </w:tc>
        <w:tc>
          <w:tcPr>
            <w:tcW w:w="3026" w:type="dxa"/>
            <w:hideMark/>
          </w:tcPr>
          <w:p w14:paraId="1F6E243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Undated subordinated liabilities with a contractual opportunity to redeem – tier 2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5F6EFB0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undated subordinated liabilities with contractual opportunity to redeem that meet the criteria for Tier 2 that are counted under the transitional provisions.  </w:t>
            </w:r>
          </w:p>
        </w:tc>
      </w:tr>
      <w:tr w:rsidR="00E21451" w:rsidRPr="00C22FD0" w14:paraId="3A1F8F05" w14:textId="77777777" w:rsidTr="0040755A">
        <w:trPr>
          <w:trHeight w:val="735"/>
        </w:trPr>
        <w:tc>
          <w:tcPr>
            <w:tcW w:w="1618" w:type="dxa"/>
            <w:noWrap/>
            <w:hideMark/>
          </w:tcPr>
          <w:p w14:paraId="0A04538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R0420/C0060</w:t>
            </w:r>
          </w:p>
        </w:tc>
        <w:tc>
          <w:tcPr>
            <w:tcW w:w="3026" w:type="dxa"/>
            <w:hideMark/>
          </w:tcPr>
          <w:p w14:paraId="6305ADD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Undated subordinated liabilities with a contractual opportunity to redeem – tier 3</w:t>
            </w:r>
          </w:p>
        </w:tc>
        <w:tc>
          <w:tcPr>
            <w:tcW w:w="4598" w:type="dxa"/>
            <w:hideMark/>
          </w:tcPr>
          <w:p w14:paraId="6BEB3A1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undated subordinated liabilities with contractual opportunity to redeem</w:t>
            </w:r>
            <w:r w:rsidRPr="00C22FD0" w:rsidDel="002161F0">
              <w:rPr>
                <w:rFonts w:ascii="Times New Roman" w:hAnsi="Times New Roman" w:cs="Times New Roman"/>
                <w:sz w:val="20"/>
                <w:szCs w:val="20"/>
              </w:rPr>
              <w:t xml:space="preserve"> </w:t>
            </w:r>
            <w:r w:rsidRPr="00C22FD0">
              <w:rPr>
                <w:rFonts w:ascii="Times New Roman" w:hAnsi="Times New Roman" w:cs="Times New Roman"/>
                <w:sz w:val="20"/>
                <w:szCs w:val="20"/>
              </w:rPr>
              <w:t>that meet the criteria for Tier 3.</w:t>
            </w:r>
          </w:p>
        </w:tc>
      </w:tr>
      <w:tr w:rsidR="00E21451" w:rsidRPr="00C22FD0" w14:paraId="12B12C40" w14:textId="77777777" w:rsidTr="0040755A">
        <w:trPr>
          <w:trHeight w:val="813"/>
        </w:trPr>
        <w:tc>
          <w:tcPr>
            <w:tcW w:w="1618" w:type="dxa"/>
            <w:noWrap/>
            <w:hideMark/>
          </w:tcPr>
          <w:p w14:paraId="67BE7B6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R0430/C0010</w:t>
            </w:r>
          </w:p>
        </w:tc>
        <w:tc>
          <w:tcPr>
            <w:tcW w:w="3026" w:type="dxa"/>
            <w:hideMark/>
          </w:tcPr>
          <w:p w14:paraId="1191B874" w14:textId="0A71CFC6"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Undated subordinated liabilities with no contractual opportunity to redeem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w:t>
            </w:r>
          </w:p>
        </w:tc>
        <w:tc>
          <w:tcPr>
            <w:tcW w:w="4598" w:type="dxa"/>
            <w:hideMark/>
          </w:tcPr>
          <w:p w14:paraId="1E5DE1E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undated subordinated liabilities with no contractual opportunity to redeem.</w:t>
            </w:r>
          </w:p>
        </w:tc>
      </w:tr>
      <w:tr w:rsidR="00E21451" w:rsidRPr="00C22FD0" w14:paraId="75E432DF" w14:textId="77777777" w:rsidTr="0040755A">
        <w:trPr>
          <w:trHeight w:val="1005"/>
        </w:trPr>
        <w:tc>
          <w:tcPr>
            <w:tcW w:w="1618" w:type="dxa"/>
            <w:noWrap/>
            <w:hideMark/>
          </w:tcPr>
          <w:p w14:paraId="31FB3CF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R0430/C0020</w:t>
            </w:r>
          </w:p>
        </w:tc>
        <w:tc>
          <w:tcPr>
            <w:tcW w:w="3026" w:type="dxa"/>
            <w:hideMark/>
          </w:tcPr>
          <w:p w14:paraId="0E5F700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Undated subordinated liabilities with no contractual opportunity to redeem – tier 1</w:t>
            </w:r>
          </w:p>
        </w:tc>
        <w:tc>
          <w:tcPr>
            <w:tcW w:w="4598" w:type="dxa"/>
            <w:hideMark/>
          </w:tcPr>
          <w:p w14:paraId="7E5AA12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undated subordinated liabilities with no contractual opportunity to redeem that meet the criteria for Tier 1.</w:t>
            </w:r>
          </w:p>
        </w:tc>
      </w:tr>
      <w:tr w:rsidR="00E21451" w:rsidRPr="00C22FD0" w14:paraId="75B0FA8C" w14:textId="77777777" w:rsidTr="0040755A">
        <w:trPr>
          <w:trHeight w:val="1230"/>
        </w:trPr>
        <w:tc>
          <w:tcPr>
            <w:tcW w:w="1618" w:type="dxa"/>
            <w:noWrap/>
            <w:hideMark/>
          </w:tcPr>
          <w:p w14:paraId="4E80849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R0430/C0030</w:t>
            </w:r>
          </w:p>
        </w:tc>
        <w:tc>
          <w:tcPr>
            <w:tcW w:w="3026" w:type="dxa"/>
            <w:hideMark/>
          </w:tcPr>
          <w:p w14:paraId="336B0D7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Undated subordinated liabilities with no contractual opportunity to redeem – tier 1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2CEF5C3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undated subordinated liabilities with no contractual opportunity to redeem that meet the criteria for Tier 1 that are counted under the transitional provisions.  </w:t>
            </w:r>
          </w:p>
        </w:tc>
      </w:tr>
      <w:tr w:rsidR="00E21451" w:rsidRPr="00C22FD0" w14:paraId="46852F25" w14:textId="77777777" w:rsidTr="0040755A">
        <w:trPr>
          <w:trHeight w:val="875"/>
        </w:trPr>
        <w:tc>
          <w:tcPr>
            <w:tcW w:w="1618" w:type="dxa"/>
            <w:noWrap/>
            <w:hideMark/>
          </w:tcPr>
          <w:p w14:paraId="2188CDE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R0430/C0040</w:t>
            </w:r>
          </w:p>
        </w:tc>
        <w:tc>
          <w:tcPr>
            <w:tcW w:w="3026" w:type="dxa"/>
            <w:hideMark/>
          </w:tcPr>
          <w:p w14:paraId="184F4F1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Undated subordinated liabilities with no contractual opportunity to redeem – tier 2</w:t>
            </w:r>
          </w:p>
        </w:tc>
        <w:tc>
          <w:tcPr>
            <w:tcW w:w="4598" w:type="dxa"/>
            <w:hideMark/>
          </w:tcPr>
          <w:p w14:paraId="3598EB3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undated subordinated liabilities with no contractual opportunity to redeem that meet the criteria for Tier 2.</w:t>
            </w:r>
          </w:p>
        </w:tc>
      </w:tr>
      <w:tr w:rsidR="00E21451" w:rsidRPr="00C22FD0" w14:paraId="23203DD2" w14:textId="77777777" w:rsidTr="0040755A">
        <w:trPr>
          <w:trHeight w:val="1143"/>
        </w:trPr>
        <w:tc>
          <w:tcPr>
            <w:tcW w:w="1618" w:type="dxa"/>
            <w:noWrap/>
            <w:hideMark/>
          </w:tcPr>
          <w:p w14:paraId="7E6E69D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R0430/C0050</w:t>
            </w:r>
          </w:p>
        </w:tc>
        <w:tc>
          <w:tcPr>
            <w:tcW w:w="3026" w:type="dxa"/>
            <w:hideMark/>
          </w:tcPr>
          <w:p w14:paraId="6CDE6CC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Undated subordinated liabilities with no contractual opportunity to redeem – tier 2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2C00509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undated subordinated liabilities with no contractual opportunity to redeem that meet the criteria for Tier 2 that are counted under the transitional provisions.  </w:t>
            </w:r>
          </w:p>
        </w:tc>
      </w:tr>
      <w:tr w:rsidR="00E21451" w:rsidRPr="00C22FD0" w14:paraId="3453FF6E" w14:textId="77777777" w:rsidTr="0040755A">
        <w:trPr>
          <w:trHeight w:val="960"/>
        </w:trPr>
        <w:tc>
          <w:tcPr>
            <w:tcW w:w="1618" w:type="dxa"/>
            <w:noWrap/>
            <w:hideMark/>
          </w:tcPr>
          <w:p w14:paraId="26F0650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R0430/C0060</w:t>
            </w:r>
          </w:p>
        </w:tc>
        <w:tc>
          <w:tcPr>
            <w:tcW w:w="3026" w:type="dxa"/>
            <w:hideMark/>
          </w:tcPr>
          <w:p w14:paraId="6F6078C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Undated subordinated liabilities with no contractual opportunity to redeem – tier 3</w:t>
            </w:r>
          </w:p>
        </w:tc>
        <w:tc>
          <w:tcPr>
            <w:tcW w:w="4598" w:type="dxa"/>
            <w:hideMark/>
          </w:tcPr>
          <w:p w14:paraId="6307910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undated subordinated liabilities with no contractual opportunity to redeem that meet the criteria for Tier 3. </w:t>
            </w:r>
          </w:p>
        </w:tc>
      </w:tr>
      <w:tr w:rsidR="00E21451" w:rsidRPr="00C22FD0" w14:paraId="1C1931CD" w14:textId="77777777" w:rsidTr="0040755A">
        <w:trPr>
          <w:trHeight w:val="629"/>
        </w:trPr>
        <w:tc>
          <w:tcPr>
            <w:tcW w:w="1618" w:type="dxa"/>
            <w:noWrap/>
            <w:hideMark/>
          </w:tcPr>
          <w:p w14:paraId="157AEDC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R0500/C0010</w:t>
            </w:r>
          </w:p>
        </w:tc>
        <w:tc>
          <w:tcPr>
            <w:tcW w:w="3026" w:type="dxa"/>
            <w:hideMark/>
          </w:tcPr>
          <w:p w14:paraId="28011528"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subordinated liabilities – total</w:t>
            </w:r>
          </w:p>
        </w:tc>
        <w:tc>
          <w:tcPr>
            <w:tcW w:w="4598" w:type="dxa"/>
            <w:hideMark/>
          </w:tcPr>
          <w:p w14:paraId="4C9570E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subordinated liabilities.</w:t>
            </w:r>
          </w:p>
        </w:tc>
      </w:tr>
      <w:tr w:rsidR="00E21451" w:rsidRPr="00C22FD0" w14:paraId="314D8D87" w14:textId="77777777" w:rsidTr="0040755A">
        <w:trPr>
          <w:trHeight w:val="597"/>
        </w:trPr>
        <w:tc>
          <w:tcPr>
            <w:tcW w:w="1618" w:type="dxa"/>
            <w:noWrap/>
            <w:hideMark/>
          </w:tcPr>
          <w:p w14:paraId="0D983DD2"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R0500/C0020</w:t>
            </w:r>
          </w:p>
        </w:tc>
        <w:tc>
          <w:tcPr>
            <w:tcW w:w="3026" w:type="dxa"/>
            <w:hideMark/>
          </w:tcPr>
          <w:p w14:paraId="24886B8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subordinated liabilities – tier 1</w:t>
            </w:r>
          </w:p>
        </w:tc>
        <w:tc>
          <w:tcPr>
            <w:tcW w:w="4598" w:type="dxa"/>
            <w:hideMark/>
          </w:tcPr>
          <w:p w14:paraId="20928D9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subordinated liabilities that meet the criteria for Tier 1.</w:t>
            </w:r>
          </w:p>
        </w:tc>
      </w:tr>
      <w:tr w:rsidR="00E21451" w:rsidRPr="00C22FD0" w14:paraId="647ABE57" w14:textId="77777777" w:rsidTr="0040755A">
        <w:trPr>
          <w:trHeight w:val="920"/>
        </w:trPr>
        <w:tc>
          <w:tcPr>
            <w:tcW w:w="1618" w:type="dxa"/>
            <w:noWrap/>
            <w:hideMark/>
          </w:tcPr>
          <w:p w14:paraId="073B411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R0500/C0030</w:t>
            </w:r>
          </w:p>
        </w:tc>
        <w:tc>
          <w:tcPr>
            <w:tcW w:w="3026" w:type="dxa"/>
            <w:hideMark/>
          </w:tcPr>
          <w:p w14:paraId="073C1EE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subordinated liabilities – tier 1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2879D20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total of subordinated liabilities that meet the criteria for Tier 1 that are counted under the transitional provisions.</w:t>
            </w:r>
          </w:p>
        </w:tc>
      </w:tr>
      <w:tr w:rsidR="00E21451" w:rsidRPr="00C22FD0" w14:paraId="3E5DCD18" w14:textId="77777777" w:rsidTr="0040755A">
        <w:trPr>
          <w:trHeight w:val="567"/>
        </w:trPr>
        <w:tc>
          <w:tcPr>
            <w:tcW w:w="1618" w:type="dxa"/>
            <w:noWrap/>
            <w:hideMark/>
          </w:tcPr>
          <w:p w14:paraId="53E4F61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R0500/C0040</w:t>
            </w:r>
          </w:p>
        </w:tc>
        <w:tc>
          <w:tcPr>
            <w:tcW w:w="3026" w:type="dxa"/>
            <w:hideMark/>
          </w:tcPr>
          <w:p w14:paraId="11C2563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subordinated liabilities – tier 2</w:t>
            </w:r>
          </w:p>
        </w:tc>
        <w:tc>
          <w:tcPr>
            <w:tcW w:w="4598" w:type="dxa"/>
            <w:hideMark/>
          </w:tcPr>
          <w:p w14:paraId="6772E8E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subordinated liabilities that meet the criteria for Tier 2.</w:t>
            </w:r>
          </w:p>
        </w:tc>
      </w:tr>
      <w:tr w:rsidR="00E21451" w:rsidRPr="00C22FD0" w14:paraId="681AA9C2" w14:textId="77777777" w:rsidTr="0040755A">
        <w:trPr>
          <w:trHeight w:val="891"/>
        </w:trPr>
        <w:tc>
          <w:tcPr>
            <w:tcW w:w="1618" w:type="dxa"/>
            <w:noWrap/>
            <w:hideMark/>
          </w:tcPr>
          <w:p w14:paraId="2F91F02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R0500/C0050</w:t>
            </w:r>
          </w:p>
        </w:tc>
        <w:tc>
          <w:tcPr>
            <w:tcW w:w="3026" w:type="dxa"/>
            <w:hideMark/>
          </w:tcPr>
          <w:p w14:paraId="0CB5F6B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Total subordinated liabilities – tier 2 of which counted under </w:t>
            </w:r>
            <w:proofErr w:type="spellStart"/>
            <w:r w:rsidRPr="00C22FD0">
              <w:rPr>
                <w:rFonts w:ascii="Times New Roman" w:hAnsi="Times New Roman" w:cs="Times New Roman"/>
                <w:sz w:val="20"/>
                <w:szCs w:val="20"/>
              </w:rPr>
              <w:t>transitionals</w:t>
            </w:r>
            <w:proofErr w:type="spellEnd"/>
          </w:p>
        </w:tc>
        <w:tc>
          <w:tcPr>
            <w:tcW w:w="4598" w:type="dxa"/>
            <w:hideMark/>
          </w:tcPr>
          <w:p w14:paraId="3BC74E7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subordinated liabilities that meet the criteria for Tier 2 that are counted under the transitional provisions. </w:t>
            </w:r>
          </w:p>
        </w:tc>
      </w:tr>
      <w:tr w:rsidR="00E21451" w:rsidRPr="00C22FD0" w14:paraId="59D5D572" w14:textId="77777777" w:rsidTr="0040755A">
        <w:trPr>
          <w:trHeight w:val="563"/>
        </w:trPr>
        <w:tc>
          <w:tcPr>
            <w:tcW w:w="1618" w:type="dxa"/>
            <w:noWrap/>
            <w:hideMark/>
          </w:tcPr>
          <w:p w14:paraId="61EF78F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R0500/C0060</w:t>
            </w:r>
          </w:p>
        </w:tc>
        <w:tc>
          <w:tcPr>
            <w:tcW w:w="3026" w:type="dxa"/>
            <w:hideMark/>
          </w:tcPr>
          <w:p w14:paraId="3AFFFDA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subordinated liabilities – tier 3</w:t>
            </w:r>
          </w:p>
        </w:tc>
        <w:tc>
          <w:tcPr>
            <w:tcW w:w="4598" w:type="dxa"/>
            <w:hideMark/>
          </w:tcPr>
          <w:p w14:paraId="09B402A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subordinated liabilities that meet the criteria for Tier 3.</w:t>
            </w:r>
          </w:p>
        </w:tc>
      </w:tr>
      <w:tr w:rsidR="00E21451" w:rsidRPr="00C22FD0" w14:paraId="79910C3D" w14:textId="77777777" w:rsidTr="0040755A">
        <w:trPr>
          <w:trHeight w:val="735"/>
        </w:trPr>
        <w:tc>
          <w:tcPr>
            <w:tcW w:w="1618" w:type="dxa"/>
            <w:hideMark/>
          </w:tcPr>
          <w:p w14:paraId="7B6A530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R0510/C0070</w:t>
            </w:r>
          </w:p>
        </w:tc>
        <w:tc>
          <w:tcPr>
            <w:tcW w:w="3026" w:type="dxa"/>
            <w:hideMark/>
          </w:tcPr>
          <w:p w14:paraId="38FFFA80" w14:textId="4B3C945A"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Ancillary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for which an amount was approved – tier 2 initial amounts approved</w:t>
            </w:r>
          </w:p>
        </w:tc>
        <w:tc>
          <w:tcPr>
            <w:tcW w:w="4598" w:type="dxa"/>
            <w:hideMark/>
          </w:tcPr>
          <w:p w14:paraId="4F39DAF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the initial amount approved for ancillary own funds for which an amount was approved under Tier 2.</w:t>
            </w:r>
          </w:p>
        </w:tc>
      </w:tr>
      <w:tr w:rsidR="00E21451" w:rsidRPr="00C22FD0" w14:paraId="61DD7CB0" w14:textId="77777777" w:rsidTr="0040755A">
        <w:trPr>
          <w:trHeight w:val="735"/>
        </w:trPr>
        <w:tc>
          <w:tcPr>
            <w:tcW w:w="1618" w:type="dxa"/>
            <w:hideMark/>
          </w:tcPr>
          <w:p w14:paraId="4C8F854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R0510/C0080</w:t>
            </w:r>
          </w:p>
        </w:tc>
        <w:tc>
          <w:tcPr>
            <w:tcW w:w="3026" w:type="dxa"/>
            <w:hideMark/>
          </w:tcPr>
          <w:p w14:paraId="38F9F8FF" w14:textId="6E142E1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Ancillary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for which an amount was approved – tier 2 current amounts </w:t>
            </w:r>
          </w:p>
        </w:tc>
        <w:tc>
          <w:tcPr>
            <w:tcW w:w="4598" w:type="dxa"/>
            <w:hideMark/>
          </w:tcPr>
          <w:p w14:paraId="68D22B8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current amount for ancillary own funds for which an amount was approved under Tier 2.</w:t>
            </w:r>
          </w:p>
        </w:tc>
      </w:tr>
      <w:tr w:rsidR="00E21451" w:rsidRPr="00C22FD0" w14:paraId="52F1BD1D" w14:textId="77777777" w:rsidTr="0040755A">
        <w:trPr>
          <w:trHeight w:val="735"/>
        </w:trPr>
        <w:tc>
          <w:tcPr>
            <w:tcW w:w="1618" w:type="dxa"/>
            <w:hideMark/>
          </w:tcPr>
          <w:p w14:paraId="09055C2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R0510/C0090</w:t>
            </w:r>
          </w:p>
        </w:tc>
        <w:tc>
          <w:tcPr>
            <w:tcW w:w="3026" w:type="dxa"/>
            <w:hideMark/>
          </w:tcPr>
          <w:p w14:paraId="2DAE2E4C" w14:textId="173909B1"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Ancillary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for which an amount was approved – tier 3 initial amounts approved</w:t>
            </w:r>
          </w:p>
        </w:tc>
        <w:tc>
          <w:tcPr>
            <w:tcW w:w="4598" w:type="dxa"/>
            <w:hideMark/>
          </w:tcPr>
          <w:p w14:paraId="0E32EE6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the initial amount approved for ancillary own funds for which an amount was approved under Tier 3.</w:t>
            </w:r>
          </w:p>
        </w:tc>
      </w:tr>
      <w:tr w:rsidR="00E21451" w:rsidRPr="00C22FD0" w14:paraId="25B647BD" w14:textId="77777777" w:rsidTr="0040755A">
        <w:trPr>
          <w:trHeight w:val="735"/>
        </w:trPr>
        <w:tc>
          <w:tcPr>
            <w:tcW w:w="1618" w:type="dxa"/>
            <w:hideMark/>
          </w:tcPr>
          <w:p w14:paraId="1EF0E27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R0510/C0100</w:t>
            </w:r>
          </w:p>
        </w:tc>
        <w:tc>
          <w:tcPr>
            <w:tcW w:w="3026" w:type="dxa"/>
            <w:hideMark/>
          </w:tcPr>
          <w:p w14:paraId="1A2DD743" w14:textId="02357CF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Ancillary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for which an amount was approved – tier 3 current amounts </w:t>
            </w:r>
          </w:p>
        </w:tc>
        <w:tc>
          <w:tcPr>
            <w:tcW w:w="4598" w:type="dxa"/>
            <w:hideMark/>
          </w:tcPr>
          <w:p w14:paraId="6BA7F6D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current amount for ancillary own funds for which an amount was approved under Tier 3.</w:t>
            </w:r>
          </w:p>
        </w:tc>
      </w:tr>
      <w:tr w:rsidR="00E21451" w:rsidRPr="00C22FD0" w14:paraId="2582482E" w14:textId="77777777" w:rsidTr="0040755A">
        <w:trPr>
          <w:trHeight w:val="735"/>
        </w:trPr>
        <w:tc>
          <w:tcPr>
            <w:tcW w:w="1618" w:type="dxa"/>
            <w:hideMark/>
          </w:tcPr>
          <w:p w14:paraId="5CEAF43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R0520/C0080</w:t>
            </w:r>
          </w:p>
        </w:tc>
        <w:tc>
          <w:tcPr>
            <w:tcW w:w="3026" w:type="dxa"/>
            <w:hideMark/>
          </w:tcPr>
          <w:p w14:paraId="3CA740DD" w14:textId="59086D11"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Ancillary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for which a method was approved – tier 2 current amounts </w:t>
            </w:r>
          </w:p>
        </w:tc>
        <w:tc>
          <w:tcPr>
            <w:tcW w:w="4598" w:type="dxa"/>
            <w:hideMark/>
          </w:tcPr>
          <w:p w14:paraId="77702D2E"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current amount for ancillary own funds for which a method was approved under Tier 2.</w:t>
            </w:r>
          </w:p>
        </w:tc>
      </w:tr>
      <w:tr w:rsidR="00E21451" w:rsidRPr="00C22FD0" w14:paraId="54E5424A" w14:textId="77777777" w:rsidTr="0040755A">
        <w:trPr>
          <w:trHeight w:val="735"/>
        </w:trPr>
        <w:tc>
          <w:tcPr>
            <w:tcW w:w="1618" w:type="dxa"/>
            <w:hideMark/>
          </w:tcPr>
          <w:p w14:paraId="1217D9F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R0520/C0100</w:t>
            </w:r>
          </w:p>
        </w:tc>
        <w:tc>
          <w:tcPr>
            <w:tcW w:w="3026" w:type="dxa"/>
            <w:hideMark/>
          </w:tcPr>
          <w:p w14:paraId="3811969F" w14:textId="334D14B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Ancillary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for which a method was approved – tier 3 current amounts</w:t>
            </w:r>
          </w:p>
        </w:tc>
        <w:tc>
          <w:tcPr>
            <w:tcW w:w="4598" w:type="dxa"/>
            <w:hideMark/>
          </w:tcPr>
          <w:p w14:paraId="15CC2CF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current amount for ancillary own funds for which a method was approved under Tier 3.</w:t>
            </w:r>
          </w:p>
        </w:tc>
      </w:tr>
      <w:tr w:rsidR="00E21451" w:rsidRPr="00C22FD0" w14:paraId="36A7ED11" w14:textId="77777777" w:rsidTr="0040755A">
        <w:trPr>
          <w:trHeight w:val="735"/>
        </w:trPr>
        <w:tc>
          <w:tcPr>
            <w:tcW w:w="1618" w:type="dxa"/>
            <w:hideMark/>
          </w:tcPr>
          <w:p w14:paraId="7A2CECD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R0600/C0110</w:t>
            </w:r>
          </w:p>
        </w:tc>
        <w:tc>
          <w:tcPr>
            <w:tcW w:w="3026" w:type="dxa"/>
            <w:hideMark/>
          </w:tcPr>
          <w:p w14:paraId="28860942" w14:textId="2F21BFA0"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Excess of assets over liabilities – attribution of valuation differences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Difference in the valuation of assets</w:t>
            </w:r>
          </w:p>
        </w:tc>
        <w:tc>
          <w:tcPr>
            <w:tcW w:w="4598" w:type="dxa"/>
            <w:hideMark/>
          </w:tcPr>
          <w:p w14:paraId="391E021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difference in the valuation of assets.</w:t>
            </w:r>
          </w:p>
          <w:p w14:paraId="4F421EE4" w14:textId="77777777" w:rsidR="00E21451" w:rsidRPr="00C22FD0" w:rsidRDefault="00E21451" w:rsidP="0040755A">
            <w:pPr>
              <w:spacing w:after="0"/>
              <w:rPr>
                <w:rFonts w:ascii="Times New Roman" w:hAnsi="Times New Roman" w:cs="Times New Roman"/>
                <w:sz w:val="20"/>
                <w:szCs w:val="20"/>
              </w:rPr>
            </w:pPr>
          </w:p>
        </w:tc>
      </w:tr>
      <w:tr w:rsidR="00E21451" w:rsidRPr="00C22FD0" w14:paraId="3F282665" w14:textId="77777777" w:rsidTr="0040755A">
        <w:trPr>
          <w:trHeight w:val="1005"/>
        </w:trPr>
        <w:tc>
          <w:tcPr>
            <w:tcW w:w="1618" w:type="dxa"/>
            <w:hideMark/>
          </w:tcPr>
          <w:p w14:paraId="633E6FA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R0610/C0110</w:t>
            </w:r>
          </w:p>
        </w:tc>
        <w:tc>
          <w:tcPr>
            <w:tcW w:w="3026" w:type="dxa"/>
            <w:hideMark/>
          </w:tcPr>
          <w:p w14:paraId="6D4E48A2" w14:textId="3CC1279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Excess of assets over liabilities – attribution of valuation differences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Difference in the valuation of technical provisions</w:t>
            </w:r>
          </w:p>
        </w:tc>
        <w:tc>
          <w:tcPr>
            <w:tcW w:w="4598" w:type="dxa"/>
            <w:hideMark/>
          </w:tcPr>
          <w:p w14:paraId="6F456F6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difference in the valuation of technical provisions.</w:t>
            </w:r>
          </w:p>
          <w:p w14:paraId="55D09D1C" w14:textId="77777777" w:rsidR="00E21451" w:rsidRPr="00C22FD0" w:rsidRDefault="00E21451" w:rsidP="0040755A">
            <w:pPr>
              <w:spacing w:after="0"/>
              <w:rPr>
                <w:rFonts w:ascii="Times New Roman" w:hAnsi="Times New Roman" w:cs="Times New Roman"/>
                <w:sz w:val="20"/>
                <w:szCs w:val="20"/>
              </w:rPr>
            </w:pPr>
          </w:p>
        </w:tc>
      </w:tr>
      <w:tr w:rsidR="00E21451" w:rsidRPr="00C22FD0" w14:paraId="3C24EFC2" w14:textId="77777777" w:rsidTr="0040755A">
        <w:trPr>
          <w:trHeight w:val="735"/>
        </w:trPr>
        <w:tc>
          <w:tcPr>
            <w:tcW w:w="1618" w:type="dxa"/>
            <w:hideMark/>
          </w:tcPr>
          <w:p w14:paraId="0255C7C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R0620/C0110</w:t>
            </w:r>
          </w:p>
        </w:tc>
        <w:tc>
          <w:tcPr>
            <w:tcW w:w="3026" w:type="dxa"/>
            <w:hideMark/>
          </w:tcPr>
          <w:p w14:paraId="2FDD39DD" w14:textId="59192DEA"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Excess of assets over liabilities – attribution of valuation differences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Difference in the valuation of other liabilities</w:t>
            </w:r>
          </w:p>
        </w:tc>
        <w:tc>
          <w:tcPr>
            <w:tcW w:w="4598" w:type="dxa"/>
            <w:hideMark/>
          </w:tcPr>
          <w:p w14:paraId="5501ABB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difference in the valuation of other liabilities.</w:t>
            </w:r>
          </w:p>
        </w:tc>
      </w:tr>
      <w:tr w:rsidR="00E21451" w:rsidRPr="00C22FD0" w14:paraId="2A180AC4" w14:textId="77777777" w:rsidTr="0040755A">
        <w:trPr>
          <w:trHeight w:val="735"/>
        </w:trPr>
        <w:tc>
          <w:tcPr>
            <w:tcW w:w="1618" w:type="dxa"/>
            <w:hideMark/>
          </w:tcPr>
          <w:p w14:paraId="700EB75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R0630/C0110</w:t>
            </w:r>
          </w:p>
        </w:tc>
        <w:tc>
          <w:tcPr>
            <w:tcW w:w="3026" w:type="dxa"/>
            <w:hideMark/>
          </w:tcPr>
          <w:p w14:paraId="7F9DA5C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Total of reserves and retained earnings from financial statements</w:t>
            </w:r>
          </w:p>
        </w:tc>
        <w:tc>
          <w:tcPr>
            <w:tcW w:w="4598" w:type="dxa"/>
            <w:hideMark/>
          </w:tcPr>
          <w:p w14:paraId="5DEEB80F"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total reserves and retained earnings taken from the financial statements. </w:t>
            </w:r>
          </w:p>
        </w:tc>
      </w:tr>
      <w:tr w:rsidR="00E21451" w:rsidRPr="00C22FD0" w14:paraId="2BD5FB84" w14:textId="77777777" w:rsidTr="0040755A">
        <w:trPr>
          <w:trHeight w:val="735"/>
        </w:trPr>
        <w:tc>
          <w:tcPr>
            <w:tcW w:w="1618" w:type="dxa"/>
            <w:hideMark/>
          </w:tcPr>
          <w:p w14:paraId="7761C995"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R0640/C0110</w:t>
            </w:r>
          </w:p>
        </w:tc>
        <w:tc>
          <w:tcPr>
            <w:tcW w:w="3026" w:type="dxa"/>
            <w:hideMark/>
          </w:tcPr>
          <w:p w14:paraId="7D7F44CC"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Other, please explain why you need to use this line.</w:t>
            </w:r>
          </w:p>
        </w:tc>
        <w:tc>
          <w:tcPr>
            <w:tcW w:w="4598" w:type="dxa"/>
            <w:hideMark/>
          </w:tcPr>
          <w:p w14:paraId="167F471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amount of any other items not already identified. When reporting a value in R0640/C0110, the value in R0640/C0120 shall provide an </w:t>
            </w:r>
            <w:r w:rsidRPr="00C22FD0">
              <w:rPr>
                <w:rFonts w:ascii="Times New Roman" w:hAnsi="Times New Roman" w:cs="Times New Roman"/>
                <w:sz w:val="20"/>
                <w:szCs w:val="20"/>
              </w:rPr>
              <w:lastRenderedPageBreak/>
              <w:t>explanation and details of such items.</w:t>
            </w:r>
          </w:p>
        </w:tc>
      </w:tr>
      <w:tr w:rsidR="00E21451" w:rsidRPr="00C22FD0" w14:paraId="1DD24181" w14:textId="77777777" w:rsidTr="0040755A">
        <w:trPr>
          <w:trHeight w:val="531"/>
        </w:trPr>
        <w:tc>
          <w:tcPr>
            <w:tcW w:w="1618" w:type="dxa"/>
          </w:tcPr>
          <w:p w14:paraId="4B1ED477" w14:textId="77777777" w:rsidR="00E21451" w:rsidRPr="00C22FD0" w:rsidDel="00A52B96"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lastRenderedPageBreak/>
              <w:t>R0640/C0120</w:t>
            </w:r>
          </w:p>
        </w:tc>
        <w:tc>
          <w:tcPr>
            <w:tcW w:w="3026" w:type="dxa"/>
          </w:tcPr>
          <w:p w14:paraId="78C9A714"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Other, please explain why you need to use this line</w:t>
            </w:r>
          </w:p>
        </w:tc>
        <w:tc>
          <w:tcPr>
            <w:tcW w:w="4598" w:type="dxa"/>
          </w:tcPr>
          <w:p w14:paraId="6B1B9FE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explanation of other items reported in R0640/C0110.</w:t>
            </w:r>
          </w:p>
        </w:tc>
      </w:tr>
      <w:tr w:rsidR="00E21451" w:rsidRPr="00C22FD0" w14:paraId="08932F8F" w14:textId="77777777" w:rsidTr="0040755A">
        <w:trPr>
          <w:trHeight w:val="1020"/>
        </w:trPr>
        <w:tc>
          <w:tcPr>
            <w:tcW w:w="1618" w:type="dxa"/>
            <w:hideMark/>
          </w:tcPr>
          <w:p w14:paraId="2627AA96"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R0650/C0110</w:t>
            </w:r>
          </w:p>
        </w:tc>
        <w:tc>
          <w:tcPr>
            <w:tcW w:w="3026" w:type="dxa"/>
            <w:hideMark/>
          </w:tcPr>
          <w:p w14:paraId="5AC8033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Reserves from financial statements adjusted for Solvency II valuation differences</w:t>
            </w:r>
          </w:p>
        </w:tc>
        <w:tc>
          <w:tcPr>
            <w:tcW w:w="4598" w:type="dxa"/>
            <w:hideMark/>
          </w:tcPr>
          <w:p w14:paraId="46308D87"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total of reserves from the financial statements after adjustment for valuation differences. </w:t>
            </w:r>
          </w:p>
          <w:p w14:paraId="4FB25C7E" w14:textId="44479774"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item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include values from financial statement such as retained earnings, reserve capital, net profit, profits from previous years, revaluation capital (fund), </w:t>
            </w:r>
            <w:proofErr w:type="gramStart"/>
            <w:r w:rsidRPr="00C22FD0">
              <w:rPr>
                <w:rFonts w:ascii="Times New Roman" w:hAnsi="Times New Roman" w:cs="Times New Roman"/>
                <w:sz w:val="20"/>
                <w:szCs w:val="20"/>
              </w:rPr>
              <w:t>other</w:t>
            </w:r>
            <w:proofErr w:type="gramEnd"/>
            <w:r w:rsidRPr="00C22FD0">
              <w:rPr>
                <w:rFonts w:ascii="Times New Roman" w:hAnsi="Times New Roman" w:cs="Times New Roman"/>
                <w:sz w:val="20"/>
                <w:szCs w:val="20"/>
              </w:rPr>
              <w:t xml:space="preserve"> reserve capital.</w:t>
            </w:r>
          </w:p>
        </w:tc>
      </w:tr>
      <w:tr w:rsidR="00E21451" w:rsidRPr="00C22FD0" w14:paraId="22BCA170" w14:textId="77777777" w:rsidTr="0040755A">
        <w:trPr>
          <w:trHeight w:val="1020"/>
        </w:trPr>
        <w:tc>
          <w:tcPr>
            <w:tcW w:w="1618" w:type="dxa"/>
            <w:hideMark/>
          </w:tcPr>
          <w:p w14:paraId="11943600"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R0660/C0110</w:t>
            </w:r>
          </w:p>
        </w:tc>
        <w:tc>
          <w:tcPr>
            <w:tcW w:w="3026" w:type="dxa"/>
            <w:hideMark/>
          </w:tcPr>
          <w:p w14:paraId="7DE8688D"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Excess of assets over liabilities attributable to basic own fund items (excluding the reconciliation reserve)</w:t>
            </w:r>
          </w:p>
        </w:tc>
        <w:tc>
          <w:tcPr>
            <w:tcW w:w="4598" w:type="dxa"/>
            <w:hideMark/>
          </w:tcPr>
          <w:p w14:paraId="57FFDF29"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This is the excess of assets over liabilities attributable to basic own funds, excluding reconciliation reserve. </w:t>
            </w:r>
          </w:p>
          <w:p w14:paraId="0E20FDFE" w14:textId="77777777" w:rsidR="00E21451" w:rsidRPr="00C22FD0" w:rsidRDefault="00E21451" w:rsidP="0040755A">
            <w:pPr>
              <w:spacing w:after="0"/>
              <w:rPr>
                <w:rFonts w:ascii="Times New Roman" w:hAnsi="Times New Roman" w:cs="Times New Roman"/>
                <w:sz w:val="20"/>
                <w:szCs w:val="20"/>
              </w:rPr>
            </w:pPr>
          </w:p>
        </w:tc>
      </w:tr>
      <w:tr w:rsidR="00E21451" w:rsidRPr="00C22FD0" w14:paraId="74FF8ECD" w14:textId="77777777" w:rsidTr="0040755A">
        <w:trPr>
          <w:trHeight w:val="381"/>
        </w:trPr>
        <w:tc>
          <w:tcPr>
            <w:tcW w:w="1618" w:type="dxa"/>
            <w:hideMark/>
          </w:tcPr>
          <w:p w14:paraId="398A06F3"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R0700/C0110</w:t>
            </w:r>
          </w:p>
        </w:tc>
        <w:tc>
          <w:tcPr>
            <w:tcW w:w="3026" w:type="dxa"/>
            <w:hideMark/>
          </w:tcPr>
          <w:p w14:paraId="7F397A21"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Excess of assets over liabilities</w:t>
            </w:r>
          </w:p>
        </w:tc>
        <w:tc>
          <w:tcPr>
            <w:tcW w:w="4598" w:type="dxa"/>
            <w:hideMark/>
          </w:tcPr>
          <w:p w14:paraId="5B0F4CBB"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This is the amount of excess of assets over liabilities.</w:t>
            </w:r>
          </w:p>
        </w:tc>
      </w:tr>
    </w:tbl>
    <w:p w14:paraId="0B164BC2" w14:textId="77777777" w:rsidR="00E21451" w:rsidRPr="00C22FD0" w:rsidRDefault="00E21451" w:rsidP="0040755A">
      <w:pPr>
        <w:rPr>
          <w:rFonts w:ascii="Times New Roman" w:hAnsi="Times New Roman" w:cs="Times New Roman"/>
          <w:sz w:val="20"/>
          <w:szCs w:val="20"/>
        </w:rPr>
      </w:pPr>
    </w:p>
    <w:p w14:paraId="7164F98F" w14:textId="365D0CDC" w:rsidR="00E21451" w:rsidRPr="00C22FD0" w:rsidRDefault="00E21451" w:rsidP="0040755A">
      <w:pPr>
        <w:spacing w:after="0" w:line="240" w:lineRule="auto"/>
        <w:rPr>
          <w:rFonts w:ascii="Times New Roman" w:hAnsi="Times New Roman" w:cs="Times New Roman"/>
          <w:b/>
          <w:sz w:val="20"/>
          <w:szCs w:val="20"/>
        </w:rPr>
      </w:pPr>
      <w:r w:rsidRPr="00C22FD0">
        <w:rPr>
          <w:rFonts w:ascii="Times New Roman" w:hAnsi="Times New Roman" w:cs="Times New Roman"/>
          <w:b/>
          <w:sz w:val="20"/>
          <w:szCs w:val="20"/>
        </w:rPr>
        <w:t xml:space="preserve">S.23.03 </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 xml:space="preserve"> Annual movements on own funds</w:t>
      </w:r>
    </w:p>
    <w:p w14:paraId="49C6E9F8" w14:textId="77777777" w:rsidR="00E21451" w:rsidRPr="00C22FD0" w:rsidRDefault="00E21451" w:rsidP="0040755A">
      <w:pPr>
        <w:spacing w:after="0" w:line="240" w:lineRule="auto"/>
        <w:rPr>
          <w:rFonts w:ascii="Times New Roman" w:hAnsi="Times New Roman" w:cs="Times New Roman"/>
          <w:b/>
          <w:sz w:val="20"/>
          <w:szCs w:val="20"/>
        </w:rPr>
      </w:pPr>
    </w:p>
    <w:p w14:paraId="6F0AB512" w14:textId="77777777" w:rsidR="00E21451" w:rsidRPr="00C22FD0" w:rsidRDefault="00E21451" w:rsidP="0040755A">
      <w:pPr>
        <w:spacing w:after="0" w:line="240" w:lineRule="auto"/>
        <w:rPr>
          <w:rFonts w:ascii="Times New Roman" w:hAnsi="Times New Roman" w:cs="Times New Roman"/>
          <w:b/>
          <w:sz w:val="20"/>
          <w:szCs w:val="20"/>
        </w:rPr>
      </w:pPr>
      <w:r w:rsidRPr="00C22FD0">
        <w:rPr>
          <w:rFonts w:ascii="Times New Roman" w:hAnsi="Times New Roman" w:cs="Times New Roman"/>
          <w:b/>
          <w:sz w:val="20"/>
          <w:szCs w:val="20"/>
        </w:rPr>
        <w:t xml:space="preserve">General comments: </w:t>
      </w:r>
    </w:p>
    <w:p w14:paraId="08D1558D" w14:textId="77777777" w:rsidR="00E21451" w:rsidRPr="00C22FD0" w:rsidRDefault="00E21451" w:rsidP="0040755A">
      <w:pPr>
        <w:spacing w:after="0" w:line="240" w:lineRule="auto"/>
        <w:rPr>
          <w:rFonts w:ascii="Times New Roman" w:hAnsi="Times New Roman" w:cs="Times New Roman"/>
          <w:sz w:val="20"/>
          <w:szCs w:val="20"/>
        </w:rPr>
      </w:pPr>
    </w:p>
    <w:p w14:paraId="61CBA5D0" w14:textId="64B26F6E" w:rsidR="00E21451" w:rsidRPr="00C22FD0" w:rsidRDefault="00FC4845" w:rsidP="0040755A">
      <w:pPr>
        <w:rPr>
          <w:rFonts w:ascii="Times New Roman" w:hAnsi="Times New Roman"/>
        </w:rPr>
      </w:pPr>
      <w:r w:rsidRPr="00C22FD0">
        <w:rPr>
          <w:rFonts w:ascii="Times New Roman" w:hAnsi="Times New Roman" w:cs="Times New Roman"/>
          <w:sz w:val="20"/>
          <w:szCs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annual submission for groups when method </w:t>
      </w:r>
      <w:r w:rsidR="00556BF4" w:rsidRPr="00C22FD0">
        <w:rPr>
          <w:rFonts w:ascii="Times New Roman" w:hAnsi="Times New Roman" w:cs="Times New Roman"/>
          <w:sz w:val="20"/>
          <w:szCs w:val="20"/>
        </w:rPr>
        <w:t xml:space="preserve">1 </w:t>
      </w:r>
      <w:r w:rsidR="00E21451" w:rsidRPr="00C22FD0">
        <w:rPr>
          <w:rFonts w:ascii="Times New Roman" w:hAnsi="Times New Roman" w:cs="Times New Roman"/>
          <w:sz w:val="20"/>
          <w:szCs w:val="20"/>
        </w:rPr>
        <w:t>is used, either exclusively or in combination with method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60"/>
        <w:gridCol w:w="3402"/>
        <w:gridCol w:w="4394"/>
      </w:tblGrid>
      <w:tr w:rsidR="00E21451" w:rsidRPr="00C22FD0" w14:paraId="7E5D378D" w14:textId="77777777" w:rsidTr="0040755A">
        <w:tc>
          <w:tcPr>
            <w:tcW w:w="1560" w:type="dxa"/>
            <w:tcBorders>
              <w:bottom w:val="single" w:sz="4" w:space="0" w:color="auto"/>
            </w:tcBorders>
          </w:tcPr>
          <w:p w14:paraId="5CA5011D" w14:textId="77777777" w:rsidR="00E21451" w:rsidRPr="00C22FD0" w:rsidRDefault="00E21451" w:rsidP="0040755A">
            <w:pPr>
              <w:spacing w:after="0" w:line="240" w:lineRule="auto"/>
              <w:jc w:val="center"/>
              <w:rPr>
                <w:rFonts w:ascii="Times New Roman" w:hAnsi="Times New Roman" w:cs="Times New Roman"/>
                <w:b/>
                <w:sz w:val="20"/>
                <w:szCs w:val="20"/>
              </w:rPr>
            </w:pPr>
          </w:p>
        </w:tc>
        <w:tc>
          <w:tcPr>
            <w:tcW w:w="3402" w:type="dxa"/>
            <w:tcBorders>
              <w:bottom w:val="single" w:sz="4" w:space="0" w:color="auto"/>
            </w:tcBorders>
            <w:shd w:val="clear" w:color="auto" w:fill="auto"/>
          </w:tcPr>
          <w:p w14:paraId="4128AC99" w14:textId="77777777" w:rsidR="00E21451" w:rsidRPr="00C22FD0" w:rsidRDefault="00E21451" w:rsidP="0040755A">
            <w:pPr>
              <w:spacing w:after="0" w:line="240" w:lineRule="auto"/>
              <w:jc w:val="center"/>
              <w:rPr>
                <w:rFonts w:ascii="Times New Roman" w:hAnsi="Times New Roman" w:cs="Times New Roman"/>
                <w:b/>
                <w:sz w:val="20"/>
                <w:szCs w:val="20"/>
              </w:rPr>
            </w:pPr>
            <w:r w:rsidRPr="00C22FD0">
              <w:rPr>
                <w:rFonts w:ascii="Times New Roman" w:hAnsi="Times New Roman" w:cs="Times New Roman"/>
                <w:b/>
                <w:sz w:val="20"/>
                <w:szCs w:val="20"/>
              </w:rPr>
              <w:t>ITEM</w:t>
            </w:r>
          </w:p>
        </w:tc>
        <w:tc>
          <w:tcPr>
            <w:tcW w:w="4394" w:type="dxa"/>
            <w:tcBorders>
              <w:bottom w:val="single" w:sz="4" w:space="0" w:color="auto"/>
            </w:tcBorders>
            <w:shd w:val="clear" w:color="auto" w:fill="auto"/>
            <w:vAlign w:val="center"/>
          </w:tcPr>
          <w:p w14:paraId="5072351C" w14:textId="77777777" w:rsidR="00E21451" w:rsidRPr="00C22FD0" w:rsidRDefault="00E21451" w:rsidP="0040755A">
            <w:pPr>
              <w:spacing w:after="0" w:line="240" w:lineRule="auto"/>
              <w:jc w:val="center"/>
              <w:rPr>
                <w:rFonts w:ascii="Times New Roman" w:hAnsi="Times New Roman" w:cs="Times New Roman"/>
                <w:b/>
                <w:sz w:val="20"/>
                <w:szCs w:val="20"/>
              </w:rPr>
            </w:pPr>
            <w:r w:rsidRPr="00C22FD0">
              <w:rPr>
                <w:rFonts w:ascii="Times New Roman" w:hAnsi="Times New Roman" w:cs="Times New Roman"/>
                <w:b/>
                <w:sz w:val="20"/>
                <w:szCs w:val="20"/>
              </w:rPr>
              <w:t>INSTRUCTIONS</w:t>
            </w:r>
          </w:p>
          <w:p w14:paraId="486C509B" w14:textId="77777777" w:rsidR="00E21451" w:rsidRPr="00C22FD0" w:rsidRDefault="00E21451" w:rsidP="0040755A">
            <w:pPr>
              <w:spacing w:after="0" w:line="240" w:lineRule="auto"/>
              <w:jc w:val="center"/>
              <w:rPr>
                <w:rFonts w:ascii="Times New Roman" w:hAnsi="Times New Roman" w:cs="Times New Roman"/>
                <w:b/>
                <w:sz w:val="20"/>
                <w:szCs w:val="20"/>
              </w:rPr>
            </w:pPr>
          </w:p>
        </w:tc>
      </w:tr>
      <w:tr w:rsidR="00E21451" w:rsidRPr="00C22FD0" w14:paraId="183D1E78" w14:textId="77777777" w:rsidTr="0040755A">
        <w:tc>
          <w:tcPr>
            <w:tcW w:w="9356" w:type="dxa"/>
            <w:gridSpan w:val="3"/>
            <w:tcBorders>
              <w:top w:val="single" w:sz="4" w:space="0" w:color="auto"/>
              <w:left w:val="nil"/>
              <w:bottom w:val="single" w:sz="4" w:space="0" w:color="auto"/>
              <w:right w:val="nil"/>
            </w:tcBorders>
          </w:tcPr>
          <w:p w14:paraId="592915FB" w14:textId="2C69B936" w:rsidR="00E21451" w:rsidRPr="00C22FD0" w:rsidRDefault="00E21451" w:rsidP="0040755A">
            <w:pPr>
              <w:spacing w:before="120" w:after="120" w:line="240" w:lineRule="auto"/>
              <w:rPr>
                <w:rFonts w:ascii="Times New Roman" w:hAnsi="Times New Roman" w:cs="Times New Roman"/>
                <w:sz w:val="20"/>
                <w:szCs w:val="20"/>
              </w:rPr>
            </w:pPr>
            <w:r w:rsidRPr="00C22FD0">
              <w:rPr>
                <w:rFonts w:ascii="Times New Roman" w:hAnsi="Times New Roman" w:cs="Times New Roman"/>
                <w:b/>
                <w:sz w:val="20"/>
                <w:szCs w:val="20"/>
              </w:rPr>
              <w:t xml:space="preserve">Ordinary share capital </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 xml:space="preserve"> movements in the reporting period</w:t>
            </w:r>
          </w:p>
        </w:tc>
      </w:tr>
      <w:tr w:rsidR="00E21451" w:rsidRPr="00C22FD0" w14:paraId="4CAA8F33" w14:textId="77777777" w:rsidTr="0040755A">
        <w:tc>
          <w:tcPr>
            <w:tcW w:w="1560" w:type="dxa"/>
            <w:tcBorders>
              <w:top w:val="single" w:sz="4" w:space="0" w:color="auto"/>
            </w:tcBorders>
          </w:tcPr>
          <w:p w14:paraId="7BC6A4BA"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R0010/C0010</w:t>
            </w:r>
          </w:p>
        </w:tc>
        <w:tc>
          <w:tcPr>
            <w:tcW w:w="3402" w:type="dxa"/>
            <w:tcBorders>
              <w:top w:val="single" w:sz="4" w:space="0" w:color="auto"/>
            </w:tcBorders>
            <w:shd w:val="clear" w:color="auto" w:fill="auto"/>
          </w:tcPr>
          <w:p w14:paraId="0EAA6A2F" w14:textId="6EF315D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Paid in – balance brought forward</w:t>
            </w:r>
          </w:p>
        </w:tc>
        <w:tc>
          <w:tcPr>
            <w:tcW w:w="4394" w:type="dxa"/>
            <w:tcBorders>
              <w:top w:val="single" w:sz="4" w:space="0" w:color="auto"/>
            </w:tcBorders>
            <w:shd w:val="clear" w:color="auto" w:fill="auto"/>
          </w:tcPr>
          <w:p w14:paraId="3AB8553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paid in ordinary share capital brought forward from the previous reporting period. </w:t>
            </w:r>
          </w:p>
        </w:tc>
      </w:tr>
      <w:tr w:rsidR="00E21451" w:rsidRPr="00C22FD0" w14:paraId="446D65B8" w14:textId="77777777" w:rsidTr="0040755A">
        <w:tc>
          <w:tcPr>
            <w:tcW w:w="1560" w:type="dxa"/>
          </w:tcPr>
          <w:p w14:paraId="46447E67"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R0010/C0020</w:t>
            </w:r>
          </w:p>
        </w:tc>
        <w:tc>
          <w:tcPr>
            <w:tcW w:w="3402" w:type="dxa"/>
            <w:shd w:val="clear" w:color="auto" w:fill="auto"/>
          </w:tcPr>
          <w:p w14:paraId="4CB21E51" w14:textId="7E9904E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Paid in – increase</w:t>
            </w:r>
          </w:p>
        </w:tc>
        <w:tc>
          <w:tcPr>
            <w:tcW w:w="4394" w:type="dxa"/>
            <w:shd w:val="clear" w:color="auto" w:fill="auto"/>
          </w:tcPr>
          <w:p w14:paraId="6841EEA7"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increase in paid in ordinary share capital over the reporting period. </w:t>
            </w:r>
          </w:p>
        </w:tc>
      </w:tr>
      <w:tr w:rsidR="00E21451" w:rsidRPr="00C22FD0" w14:paraId="7E3104BC" w14:textId="77777777" w:rsidTr="0040755A">
        <w:tc>
          <w:tcPr>
            <w:tcW w:w="1560" w:type="dxa"/>
          </w:tcPr>
          <w:p w14:paraId="33E410A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R0010/C0030</w:t>
            </w:r>
          </w:p>
        </w:tc>
        <w:tc>
          <w:tcPr>
            <w:tcW w:w="3402" w:type="dxa"/>
            <w:shd w:val="clear" w:color="auto" w:fill="auto"/>
          </w:tcPr>
          <w:p w14:paraId="4F5F6AC0" w14:textId="4939D6F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Paid in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reduction</w:t>
            </w:r>
          </w:p>
        </w:tc>
        <w:tc>
          <w:tcPr>
            <w:tcW w:w="4394" w:type="dxa"/>
            <w:shd w:val="clear" w:color="auto" w:fill="auto"/>
          </w:tcPr>
          <w:p w14:paraId="1A8F154E"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reduction in paid in ordinary share capital over the reporting period.</w:t>
            </w:r>
          </w:p>
        </w:tc>
      </w:tr>
      <w:tr w:rsidR="00E21451" w:rsidRPr="00C22FD0" w14:paraId="48EE7F08" w14:textId="77777777" w:rsidTr="0040755A">
        <w:tc>
          <w:tcPr>
            <w:tcW w:w="1560" w:type="dxa"/>
          </w:tcPr>
          <w:p w14:paraId="398F915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R0010/C0060</w:t>
            </w:r>
          </w:p>
        </w:tc>
        <w:tc>
          <w:tcPr>
            <w:tcW w:w="3402" w:type="dxa"/>
            <w:shd w:val="clear" w:color="auto" w:fill="auto"/>
          </w:tcPr>
          <w:p w14:paraId="53C87A5F" w14:textId="4AF7E32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Paid in – balance carried forward </w:t>
            </w:r>
          </w:p>
        </w:tc>
        <w:tc>
          <w:tcPr>
            <w:tcW w:w="4394" w:type="dxa"/>
            <w:shd w:val="clear" w:color="auto" w:fill="auto"/>
          </w:tcPr>
          <w:p w14:paraId="4D0B635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balance of paid in ordinary share capital carried forward to the next reporting period. </w:t>
            </w:r>
          </w:p>
        </w:tc>
      </w:tr>
      <w:tr w:rsidR="00E21451" w:rsidRPr="00C22FD0" w14:paraId="65F63118" w14:textId="77777777" w:rsidTr="0040755A">
        <w:tc>
          <w:tcPr>
            <w:tcW w:w="1560" w:type="dxa"/>
          </w:tcPr>
          <w:p w14:paraId="008C36DE"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R0020/C0010</w:t>
            </w:r>
          </w:p>
        </w:tc>
        <w:tc>
          <w:tcPr>
            <w:tcW w:w="3402" w:type="dxa"/>
            <w:shd w:val="clear" w:color="auto" w:fill="auto"/>
          </w:tcPr>
          <w:p w14:paraId="1E2197C6" w14:textId="22D2DFF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Called up but not yet paid in – balance brought forward</w:t>
            </w:r>
          </w:p>
        </w:tc>
        <w:tc>
          <w:tcPr>
            <w:tcW w:w="4394" w:type="dxa"/>
            <w:shd w:val="clear" w:color="auto" w:fill="auto"/>
          </w:tcPr>
          <w:p w14:paraId="09C85875"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called up but not yet paid in ordinary share capital brought forward from the previous reporting period.</w:t>
            </w:r>
          </w:p>
        </w:tc>
      </w:tr>
      <w:tr w:rsidR="00E21451" w:rsidRPr="00C22FD0" w14:paraId="2A118CDB" w14:textId="77777777" w:rsidTr="0040755A">
        <w:tc>
          <w:tcPr>
            <w:tcW w:w="1560" w:type="dxa"/>
          </w:tcPr>
          <w:p w14:paraId="30C64AD6"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R0020/C0020</w:t>
            </w:r>
          </w:p>
        </w:tc>
        <w:tc>
          <w:tcPr>
            <w:tcW w:w="3402" w:type="dxa"/>
            <w:shd w:val="clear" w:color="auto" w:fill="auto"/>
          </w:tcPr>
          <w:p w14:paraId="4231BF32" w14:textId="6349527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Called up but not yet paid in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increase</w:t>
            </w:r>
          </w:p>
        </w:tc>
        <w:tc>
          <w:tcPr>
            <w:tcW w:w="4394" w:type="dxa"/>
            <w:shd w:val="clear" w:color="auto" w:fill="auto"/>
          </w:tcPr>
          <w:p w14:paraId="0980B7A3"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increase in called up but not yet paid in ordinary share capital over the reporting period.</w:t>
            </w:r>
          </w:p>
        </w:tc>
      </w:tr>
      <w:tr w:rsidR="00E21451" w:rsidRPr="00C22FD0" w14:paraId="5494EE03" w14:textId="77777777" w:rsidTr="0040755A">
        <w:tc>
          <w:tcPr>
            <w:tcW w:w="1560" w:type="dxa"/>
          </w:tcPr>
          <w:p w14:paraId="7E558093"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R0020/C0030</w:t>
            </w:r>
          </w:p>
        </w:tc>
        <w:tc>
          <w:tcPr>
            <w:tcW w:w="3402" w:type="dxa"/>
            <w:shd w:val="clear" w:color="auto" w:fill="auto"/>
          </w:tcPr>
          <w:p w14:paraId="3132917F" w14:textId="27EE026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Called up but not yet paid in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reduction</w:t>
            </w:r>
          </w:p>
        </w:tc>
        <w:tc>
          <w:tcPr>
            <w:tcW w:w="4394" w:type="dxa"/>
            <w:shd w:val="clear" w:color="auto" w:fill="auto"/>
          </w:tcPr>
          <w:p w14:paraId="7C0485FB"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reduction in called up but not yet paid in ordinary share capital over the reporting period.</w:t>
            </w:r>
          </w:p>
        </w:tc>
      </w:tr>
      <w:tr w:rsidR="00E21451" w:rsidRPr="00C22FD0" w14:paraId="3E908DAD" w14:textId="77777777" w:rsidTr="0040755A">
        <w:tc>
          <w:tcPr>
            <w:tcW w:w="1560" w:type="dxa"/>
          </w:tcPr>
          <w:p w14:paraId="707BBE48"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R0020/C0060</w:t>
            </w:r>
          </w:p>
        </w:tc>
        <w:tc>
          <w:tcPr>
            <w:tcW w:w="3402" w:type="dxa"/>
            <w:shd w:val="clear" w:color="auto" w:fill="auto"/>
          </w:tcPr>
          <w:p w14:paraId="563FBE26" w14:textId="70DF9D6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Called up but not yet paid in – balance carried forward </w:t>
            </w:r>
          </w:p>
        </w:tc>
        <w:tc>
          <w:tcPr>
            <w:tcW w:w="4394" w:type="dxa"/>
            <w:shd w:val="clear" w:color="auto" w:fill="auto"/>
          </w:tcPr>
          <w:p w14:paraId="666EAA85"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balance of called up but not yet paid in ordinary share capital carried forward to the next reporting period.</w:t>
            </w:r>
          </w:p>
        </w:tc>
      </w:tr>
      <w:tr w:rsidR="00E21451" w:rsidRPr="00C22FD0" w14:paraId="2C72BBB3" w14:textId="77777777" w:rsidTr="0040755A">
        <w:tc>
          <w:tcPr>
            <w:tcW w:w="1560" w:type="dxa"/>
          </w:tcPr>
          <w:p w14:paraId="4A980C20"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R0030/C0010</w:t>
            </w:r>
          </w:p>
        </w:tc>
        <w:tc>
          <w:tcPr>
            <w:tcW w:w="3402" w:type="dxa"/>
            <w:shd w:val="clear" w:color="auto" w:fill="auto"/>
          </w:tcPr>
          <w:p w14:paraId="4615FF2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Own shares held – balance brought forward </w:t>
            </w:r>
          </w:p>
        </w:tc>
        <w:tc>
          <w:tcPr>
            <w:tcW w:w="4394" w:type="dxa"/>
            <w:shd w:val="clear" w:color="auto" w:fill="auto"/>
          </w:tcPr>
          <w:p w14:paraId="54E9E7E9" w14:textId="44798E85"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own shares held</w:t>
            </w:r>
            <w:r w:rsidR="005E1DD9" w:rsidRPr="00C22FD0">
              <w:rPr>
                <w:rFonts w:ascii="Times New Roman" w:hAnsi="Times New Roman" w:cs="Times New Roman"/>
                <w:sz w:val="20"/>
                <w:szCs w:val="20"/>
              </w:rPr>
              <w:t>,</w:t>
            </w:r>
            <w:r w:rsidRPr="00C22FD0">
              <w:rPr>
                <w:rFonts w:ascii="Times New Roman" w:hAnsi="Times New Roman" w:cs="Times New Roman"/>
                <w:sz w:val="20"/>
                <w:szCs w:val="20"/>
              </w:rPr>
              <w:t xml:space="preserve"> brought forward from the previous reporting period.</w:t>
            </w:r>
          </w:p>
        </w:tc>
      </w:tr>
      <w:tr w:rsidR="00E21451" w:rsidRPr="00C22FD0" w14:paraId="14799828" w14:textId="77777777" w:rsidTr="0040755A">
        <w:tc>
          <w:tcPr>
            <w:tcW w:w="1560" w:type="dxa"/>
          </w:tcPr>
          <w:p w14:paraId="489784A3"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R0030/C0020</w:t>
            </w:r>
          </w:p>
        </w:tc>
        <w:tc>
          <w:tcPr>
            <w:tcW w:w="3402" w:type="dxa"/>
            <w:shd w:val="clear" w:color="auto" w:fill="auto"/>
          </w:tcPr>
          <w:p w14:paraId="77C84D6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Own shares held – increase</w:t>
            </w:r>
          </w:p>
        </w:tc>
        <w:tc>
          <w:tcPr>
            <w:tcW w:w="4394" w:type="dxa"/>
            <w:shd w:val="clear" w:color="auto" w:fill="auto"/>
          </w:tcPr>
          <w:p w14:paraId="5A4E9A12" w14:textId="065D5C5C"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increase in own shares held</w:t>
            </w:r>
            <w:r w:rsidR="005E1DD9" w:rsidRPr="00C22FD0">
              <w:rPr>
                <w:rFonts w:ascii="Times New Roman" w:hAnsi="Times New Roman" w:cs="Times New Roman"/>
                <w:sz w:val="20"/>
                <w:szCs w:val="20"/>
              </w:rPr>
              <w:t>,</w:t>
            </w:r>
            <w:r w:rsidRPr="00C22FD0">
              <w:rPr>
                <w:rFonts w:ascii="Times New Roman" w:hAnsi="Times New Roman" w:cs="Times New Roman"/>
                <w:sz w:val="20"/>
                <w:szCs w:val="20"/>
              </w:rPr>
              <w:t xml:space="preserve"> brought over the reporting period. </w:t>
            </w:r>
          </w:p>
        </w:tc>
      </w:tr>
      <w:tr w:rsidR="00E21451" w:rsidRPr="00C22FD0" w14:paraId="361EE9D3" w14:textId="77777777" w:rsidTr="0040755A">
        <w:tc>
          <w:tcPr>
            <w:tcW w:w="1560" w:type="dxa"/>
          </w:tcPr>
          <w:p w14:paraId="17CEF46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R0030/C0030</w:t>
            </w:r>
          </w:p>
        </w:tc>
        <w:tc>
          <w:tcPr>
            <w:tcW w:w="3402" w:type="dxa"/>
            <w:shd w:val="clear" w:color="auto" w:fill="auto"/>
          </w:tcPr>
          <w:p w14:paraId="7983AE6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Own shares held – reduction</w:t>
            </w:r>
          </w:p>
        </w:tc>
        <w:tc>
          <w:tcPr>
            <w:tcW w:w="4394" w:type="dxa"/>
            <w:shd w:val="clear" w:color="auto" w:fill="auto"/>
          </w:tcPr>
          <w:p w14:paraId="4BC7413F" w14:textId="46ACF94F"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reduction in own shares held</w:t>
            </w:r>
            <w:r w:rsidR="005E1DD9" w:rsidRPr="00C22FD0">
              <w:rPr>
                <w:rFonts w:ascii="Times New Roman" w:hAnsi="Times New Roman" w:cs="Times New Roman"/>
                <w:sz w:val="20"/>
                <w:szCs w:val="20"/>
              </w:rPr>
              <w:t>,</w:t>
            </w:r>
            <w:r w:rsidRPr="00C22FD0">
              <w:rPr>
                <w:rFonts w:ascii="Times New Roman" w:hAnsi="Times New Roman" w:cs="Times New Roman"/>
                <w:sz w:val="20"/>
                <w:szCs w:val="20"/>
              </w:rPr>
              <w:t xml:space="preserve"> brought over the reporting period.</w:t>
            </w:r>
          </w:p>
        </w:tc>
      </w:tr>
      <w:tr w:rsidR="00E21451" w:rsidRPr="00C22FD0" w14:paraId="3CA2E1E2" w14:textId="77777777" w:rsidTr="0040755A">
        <w:tc>
          <w:tcPr>
            <w:tcW w:w="1560" w:type="dxa"/>
          </w:tcPr>
          <w:p w14:paraId="5AFD189F"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R0030/C0060</w:t>
            </w:r>
          </w:p>
        </w:tc>
        <w:tc>
          <w:tcPr>
            <w:tcW w:w="3402" w:type="dxa"/>
            <w:shd w:val="clear" w:color="auto" w:fill="auto"/>
          </w:tcPr>
          <w:p w14:paraId="3AA664DA" w14:textId="098A14C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Own shares held – balance </w:t>
            </w:r>
            <w:r w:rsidR="00C645EE" w:rsidRPr="00C22FD0">
              <w:rPr>
                <w:rFonts w:ascii="Times New Roman" w:hAnsi="Times New Roman" w:cs="Times New Roman"/>
                <w:sz w:val="20"/>
                <w:szCs w:val="20"/>
              </w:rPr>
              <w:t>carried</w:t>
            </w:r>
            <w:r w:rsidRPr="00C22FD0">
              <w:rPr>
                <w:rFonts w:ascii="Times New Roman" w:hAnsi="Times New Roman" w:cs="Times New Roman"/>
                <w:sz w:val="20"/>
                <w:szCs w:val="20"/>
              </w:rPr>
              <w:t xml:space="preserve"> forward </w:t>
            </w:r>
          </w:p>
        </w:tc>
        <w:tc>
          <w:tcPr>
            <w:tcW w:w="4394" w:type="dxa"/>
            <w:shd w:val="clear" w:color="auto" w:fill="auto"/>
          </w:tcPr>
          <w:p w14:paraId="1C77D7E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balance of own shares held carried forward to the next reporting period.</w:t>
            </w:r>
          </w:p>
        </w:tc>
      </w:tr>
      <w:tr w:rsidR="00E21451" w:rsidRPr="00C22FD0" w14:paraId="4AD292BD" w14:textId="77777777" w:rsidTr="0040755A">
        <w:tc>
          <w:tcPr>
            <w:tcW w:w="1560" w:type="dxa"/>
          </w:tcPr>
          <w:p w14:paraId="4FC0659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R0100/C0010</w:t>
            </w:r>
          </w:p>
        </w:tc>
        <w:tc>
          <w:tcPr>
            <w:tcW w:w="3402" w:type="dxa"/>
            <w:shd w:val="clear" w:color="auto" w:fill="auto"/>
          </w:tcPr>
          <w:p w14:paraId="2305CDB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ordinary share capital – balance brought forward</w:t>
            </w:r>
          </w:p>
        </w:tc>
        <w:tc>
          <w:tcPr>
            <w:tcW w:w="4394" w:type="dxa"/>
            <w:shd w:val="clear" w:color="auto" w:fill="auto"/>
          </w:tcPr>
          <w:p w14:paraId="30B27F8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balance of total ordinary share capital brought forward from the previous reporting period. R0100/C0010 includes own shares held.</w:t>
            </w:r>
          </w:p>
        </w:tc>
      </w:tr>
      <w:tr w:rsidR="00E21451" w:rsidRPr="00C22FD0" w14:paraId="4D24A36F" w14:textId="77777777" w:rsidTr="0040755A">
        <w:tc>
          <w:tcPr>
            <w:tcW w:w="1560" w:type="dxa"/>
          </w:tcPr>
          <w:p w14:paraId="0B5447D0"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R0100/C0020</w:t>
            </w:r>
          </w:p>
        </w:tc>
        <w:tc>
          <w:tcPr>
            <w:tcW w:w="3402" w:type="dxa"/>
            <w:shd w:val="clear" w:color="auto" w:fill="auto"/>
          </w:tcPr>
          <w:p w14:paraId="3B53A04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ordinary share capital – increase</w:t>
            </w:r>
          </w:p>
        </w:tc>
        <w:tc>
          <w:tcPr>
            <w:tcW w:w="4394" w:type="dxa"/>
            <w:shd w:val="clear" w:color="auto" w:fill="auto"/>
          </w:tcPr>
          <w:p w14:paraId="1239641F"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increase in total ordinary share capital over the reporting period.</w:t>
            </w:r>
          </w:p>
          <w:p w14:paraId="3EC2AAF1" w14:textId="77777777" w:rsidR="00E21451" w:rsidRPr="00C22FD0" w:rsidRDefault="00E21451">
            <w:pPr>
              <w:spacing w:after="0" w:line="240" w:lineRule="auto"/>
              <w:rPr>
                <w:rFonts w:ascii="Times New Roman" w:hAnsi="Times New Roman" w:cs="Times New Roman"/>
                <w:sz w:val="20"/>
                <w:szCs w:val="20"/>
              </w:rPr>
            </w:pPr>
          </w:p>
        </w:tc>
      </w:tr>
      <w:tr w:rsidR="00E21451" w:rsidRPr="00C22FD0" w14:paraId="0A50663A" w14:textId="77777777" w:rsidTr="0040755A">
        <w:tc>
          <w:tcPr>
            <w:tcW w:w="1560" w:type="dxa"/>
            <w:tcBorders>
              <w:bottom w:val="single" w:sz="4" w:space="0" w:color="auto"/>
            </w:tcBorders>
          </w:tcPr>
          <w:p w14:paraId="119EC8E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R0100/C0030</w:t>
            </w:r>
          </w:p>
        </w:tc>
        <w:tc>
          <w:tcPr>
            <w:tcW w:w="3402" w:type="dxa"/>
            <w:tcBorders>
              <w:bottom w:val="single" w:sz="4" w:space="0" w:color="auto"/>
            </w:tcBorders>
            <w:shd w:val="clear" w:color="auto" w:fill="auto"/>
          </w:tcPr>
          <w:p w14:paraId="138DBE6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ordinary share capital – reduction</w:t>
            </w:r>
          </w:p>
        </w:tc>
        <w:tc>
          <w:tcPr>
            <w:tcW w:w="4394" w:type="dxa"/>
            <w:tcBorders>
              <w:bottom w:val="single" w:sz="4" w:space="0" w:color="auto"/>
            </w:tcBorders>
            <w:shd w:val="clear" w:color="auto" w:fill="auto"/>
          </w:tcPr>
          <w:p w14:paraId="3FCF2F2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reduction in total ordinary share capital over the reporting period.</w:t>
            </w:r>
          </w:p>
        </w:tc>
      </w:tr>
      <w:tr w:rsidR="00E21451" w:rsidRPr="00C22FD0" w14:paraId="1C00B98E" w14:textId="77777777" w:rsidTr="0040755A">
        <w:tc>
          <w:tcPr>
            <w:tcW w:w="1560" w:type="dxa"/>
            <w:tcBorders>
              <w:bottom w:val="single" w:sz="4" w:space="0" w:color="auto"/>
            </w:tcBorders>
          </w:tcPr>
          <w:p w14:paraId="496E72FF"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R0100/C0060</w:t>
            </w:r>
          </w:p>
        </w:tc>
        <w:tc>
          <w:tcPr>
            <w:tcW w:w="3402" w:type="dxa"/>
            <w:tcBorders>
              <w:bottom w:val="single" w:sz="4" w:space="0" w:color="auto"/>
            </w:tcBorders>
            <w:shd w:val="clear" w:color="auto" w:fill="auto"/>
          </w:tcPr>
          <w:p w14:paraId="2D3E75C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ordinary share capital – balance carried forward</w:t>
            </w:r>
          </w:p>
        </w:tc>
        <w:tc>
          <w:tcPr>
            <w:tcW w:w="4394" w:type="dxa"/>
            <w:tcBorders>
              <w:bottom w:val="single" w:sz="4" w:space="0" w:color="auto"/>
            </w:tcBorders>
            <w:shd w:val="clear" w:color="auto" w:fill="auto"/>
          </w:tcPr>
          <w:p w14:paraId="5038542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total ordinary share capital carried forward to the next reporting period.</w:t>
            </w:r>
          </w:p>
        </w:tc>
      </w:tr>
      <w:tr w:rsidR="00E21451" w:rsidRPr="00C22FD0" w14:paraId="0E48620E" w14:textId="77777777" w:rsidTr="0040755A">
        <w:tc>
          <w:tcPr>
            <w:tcW w:w="9356" w:type="dxa"/>
            <w:gridSpan w:val="3"/>
            <w:tcBorders>
              <w:top w:val="single" w:sz="4" w:space="0" w:color="auto"/>
              <w:left w:val="nil"/>
              <w:bottom w:val="single" w:sz="4" w:space="0" w:color="auto"/>
              <w:right w:val="nil"/>
            </w:tcBorders>
          </w:tcPr>
          <w:p w14:paraId="62DB3335" w14:textId="4DA5A2A0" w:rsidR="00E21451" w:rsidRPr="00C22FD0" w:rsidRDefault="00E21451" w:rsidP="0040755A">
            <w:pPr>
              <w:spacing w:before="120" w:after="120" w:line="240" w:lineRule="auto"/>
              <w:rPr>
                <w:rFonts w:ascii="Times New Roman" w:hAnsi="Times New Roman" w:cs="Times New Roman"/>
                <w:sz w:val="20"/>
                <w:szCs w:val="20"/>
              </w:rPr>
            </w:pPr>
            <w:r w:rsidRPr="00C22FD0">
              <w:rPr>
                <w:rFonts w:ascii="Times New Roman" w:hAnsi="Times New Roman" w:cs="Times New Roman"/>
                <w:b/>
                <w:sz w:val="20"/>
                <w:szCs w:val="20"/>
              </w:rPr>
              <w:t xml:space="preserve">Share premium account related to ordinary share capital </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 xml:space="preserve"> movements in the reporting period </w:t>
            </w:r>
          </w:p>
        </w:tc>
      </w:tr>
      <w:tr w:rsidR="00E21451" w:rsidRPr="00C22FD0" w14:paraId="753A2DE2" w14:textId="77777777" w:rsidTr="0040755A">
        <w:tc>
          <w:tcPr>
            <w:tcW w:w="1560" w:type="dxa"/>
            <w:tcBorders>
              <w:top w:val="single" w:sz="4" w:space="0" w:color="auto"/>
            </w:tcBorders>
          </w:tcPr>
          <w:p w14:paraId="09E678D9"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R0110/C0010</w:t>
            </w:r>
          </w:p>
        </w:tc>
        <w:tc>
          <w:tcPr>
            <w:tcW w:w="3402" w:type="dxa"/>
            <w:tcBorders>
              <w:top w:val="single" w:sz="4" w:space="0" w:color="auto"/>
            </w:tcBorders>
            <w:shd w:val="clear" w:color="auto" w:fill="auto"/>
          </w:tcPr>
          <w:p w14:paraId="69B6D46D" w14:textId="665CAED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account related to 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 – balance brought forward</w:t>
            </w:r>
          </w:p>
        </w:tc>
        <w:tc>
          <w:tcPr>
            <w:tcW w:w="4394" w:type="dxa"/>
            <w:tcBorders>
              <w:top w:val="single" w:sz="4" w:space="0" w:color="auto"/>
            </w:tcBorders>
            <w:shd w:val="clear" w:color="auto" w:fill="auto"/>
          </w:tcPr>
          <w:p w14:paraId="26005143"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the share premium account related to ordinary share capital that is tier 1 brought forward from the previous reporting period.</w:t>
            </w:r>
          </w:p>
        </w:tc>
      </w:tr>
      <w:tr w:rsidR="00E21451" w:rsidRPr="00C22FD0" w14:paraId="14B4425A" w14:textId="77777777" w:rsidTr="0040755A">
        <w:tc>
          <w:tcPr>
            <w:tcW w:w="1560" w:type="dxa"/>
          </w:tcPr>
          <w:p w14:paraId="53FF404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R0110/C0020</w:t>
            </w:r>
          </w:p>
        </w:tc>
        <w:tc>
          <w:tcPr>
            <w:tcW w:w="3402" w:type="dxa"/>
            <w:shd w:val="clear" w:color="auto" w:fill="auto"/>
          </w:tcPr>
          <w:p w14:paraId="02526D91" w14:textId="0CAD2CD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account related to 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 – increase</w:t>
            </w:r>
          </w:p>
        </w:tc>
        <w:tc>
          <w:tcPr>
            <w:tcW w:w="4394" w:type="dxa"/>
            <w:shd w:val="clear" w:color="auto" w:fill="auto"/>
          </w:tcPr>
          <w:p w14:paraId="2F4211DE"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increase in the share premium account related to ordinary share capital that is tier 1 over the reporting period. </w:t>
            </w:r>
          </w:p>
        </w:tc>
      </w:tr>
      <w:tr w:rsidR="00E21451" w:rsidRPr="00C22FD0" w14:paraId="43E2C60E" w14:textId="77777777" w:rsidTr="0040755A">
        <w:tc>
          <w:tcPr>
            <w:tcW w:w="1560" w:type="dxa"/>
          </w:tcPr>
          <w:p w14:paraId="626232D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R0110/C0030</w:t>
            </w:r>
          </w:p>
        </w:tc>
        <w:tc>
          <w:tcPr>
            <w:tcW w:w="3402" w:type="dxa"/>
            <w:shd w:val="clear" w:color="auto" w:fill="auto"/>
          </w:tcPr>
          <w:p w14:paraId="6C461CA7" w14:textId="6A9E757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account related to 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 – reduction</w:t>
            </w:r>
          </w:p>
        </w:tc>
        <w:tc>
          <w:tcPr>
            <w:tcW w:w="4394" w:type="dxa"/>
            <w:shd w:val="clear" w:color="auto" w:fill="auto"/>
          </w:tcPr>
          <w:p w14:paraId="58C620BD"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reduction in the share premium account related to ordinary share capital that is tier 1 over the reporting period.</w:t>
            </w:r>
          </w:p>
        </w:tc>
      </w:tr>
      <w:tr w:rsidR="00E21451" w:rsidRPr="00C22FD0" w14:paraId="62BF4955" w14:textId="77777777" w:rsidTr="0040755A">
        <w:tc>
          <w:tcPr>
            <w:tcW w:w="1560" w:type="dxa"/>
          </w:tcPr>
          <w:p w14:paraId="6DD4E74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R0110/C0060</w:t>
            </w:r>
          </w:p>
        </w:tc>
        <w:tc>
          <w:tcPr>
            <w:tcW w:w="3402" w:type="dxa"/>
            <w:shd w:val="clear" w:color="auto" w:fill="auto"/>
          </w:tcPr>
          <w:p w14:paraId="1BBA0AC8" w14:textId="5C0E5BD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account related to 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 – balance carried forward</w:t>
            </w:r>
          </w:p>
        </w:tc>
        <w:tc>
          <w:tcPr>
            <w:tcW w:w="4394" w:type="dxa"/>
            <w:shd w:val="clear" w:color="auto" w:fill="auto"/>
          </w:tcPr>
          <w:p w14:paraId="4B3C48B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balance of the share premium account related to ordinary share capital that is tier 1 carried forward to the next reporting period.</w:t>
            </w:r>
          </w:p>
        </w:tc>
      </w:tr>
      <w:tr w:rsidR="00E21451" w:rsidRPr="00C22FD0" w14:paraId="2DEA714B" w14:textId="77777777" w:rsidTr="0040755A">
        <w:tc>
          <w:tcPr>
            <w:tcW w:w="1560" w:type="dxa"/>
          </w:tcPr>
          <w:p w14:paraId="5F6D3771"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R0120/C0010</w:t>
            </w:r>
          </w:p>
        </w:tc>
        <w:tc>
          <w:tcPr>
            <w:tcW w:w="3402" w:type="dxa"/>
            <w:shd w:val="clear" w:color="auto" w:fill="auto"/>
          </w:tcPr>
          <w:p w14:paraId="7BF4C3A9" w14:textId="2DE6CEC8"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account related to 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 – balance brought forward</w:t>
            </w:r>
          </w:p>
        </w:tc>
        <w:tc>
          <w:tcPr>
            <w:tcW w:w="4394" w:type="dxa"/>
            <w:shd w:val="clear" w:color="auto" w:fill="auto"/>
          </w:tcPr>
          <w:p w14:paraId="780333E3"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the share premium account related to ordinary share capital that is tier 2 brought forward from the previous reporting period.</w:t>
            </w:r>
          </w:p>
        </w:tc>
      </w:tr>
      <w:tr w:rsidR="00E21451" w:rsidRPr="00C22FD0" w14:paraId="340650B2" w14:textId="77777777" w:rsidTr="0040755A">
        <w:tc>
          <w:tcPr>
            <w:tcW w:w="1560" w:type="dxa"/>
          </w:tcPr>
          <w:p w14:paraId="16091E6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R0120/C0020</w:t>
            </w:r>
          </w:p>
        </w:tc>
        <w:tc>
          <w:tcPr>
            <w:tcW w:w="3402" w:type="dxa"/>
            <w:shd w:val="clear" w:color="auto" w:fill="auto"/>
          </w:tcPr>
          <w:p w14:paraId="76DFBB7D" w14:textId="7284B738"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account related to 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increase</w:t>
            </w:r>
          </w:p>
        </w:tc>
        <w:tc>
          <w:tcPr>
            <w:tcW w:w="4394" w:type="dxa"/>
            <w:shd w:val="clear" w:color="auto" w:fill="auto"/>
          </w:tcPr>
          <w:p w14:paraId="0028B076"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increase in the share premium account related to ordinary share capital that is tier 2 over the reporting period.</w:t>
            </w:r>
          </w:p>
        </w:tc>
      </w:tr>
      <w:tr w:rsidR="00E21451" w:rsidRPr="00C22FD0" w14:paraId="7E9EB94C" w14:textId="77777777" w:rsidTr="0040755A">
        <w:tc>
          <w:tcPr>
            <w:tcW w:w="1560" w:type="dxa"/>
          </w:tcPr>
          <w:p w14:paraId="71528E7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R0120/C0030</w:t>
            </w:r>
          </w:p>
        </w:tc>
        <w:tc>
          <w:tcPr>
            <w:tcW w:w="3402" w:type="dxa"/>
            <w:shd w:val="clear" w:color="auto" w:fill="auto"/>
          </w:tcPr>
          <w:p w14:paraId="073120C3" w14:textId="6875C6B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account related to 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 – reduction</w:t>
            </w:r>
          </w:p>
        </w:tc>
        <w:tc>
          <w:tcPr>
            <w:tcW w:w="4394" w:type="dxa"/>
            <w:shd w:val="clear" w:color="auto" w:fill="auto"/>
          </w:tcPr>
          <w:p w14:paraId="02C29A1B"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reduction in the share premium account related to ordinary share capital that is tier 2 over the reporting period.</w:t>
            </w:r>
          </w:p>
        </w:tc>
      </w:tr>
      <w:tr w:rsidR="00E21451" w:rsidRPr="00C22FD0" w14:paraId="02826B37" w14:textId="77777777" w:rsidTr="0040755A">
        <w:tc>
          <w:tcPr>
            <w:tcW w:w="1560" w:type="dxa"/>
          </w:tcPr>
          <w:p w14:paraId="2A37A15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R0120/C0060</w:t>
            </w:r>
          </w:p>
        </w:tc>
        <w:tc>
          <w:tcPr>
            <w:tcW w:w="3402" w:type="dxa"/>
            <w:shd w:val="clear" w:color="auto" w:fill="auto"/>
          </w:tcPr>
          <w:p w14:paraId="3335FD7F" w14:textId="09565A5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account related to 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 – balance carried forward</w:t>
            </w:r>
          </w:p>
        </w:tc>
        <w:tc>
          <w:tcPr>
            <w:tcW w:w="4394" w:type="dxa"/>
            <w:shd w:val="clear" w:color="auto" w:fill="auto"/>
          </w:tcPr>
          <w:p w14:paraId="394AB80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balance of the share premium account related to ordinary share capital that is tier 2 carried forward to the next reporting period.</w:t>
            </w:r>
          </w:p>
        </w:tc>
      </w:tr>
      <w:tr w:rsidR="00E21451" w:rsidRPr="00C22FD0" w14:paraId="3AF7CF6B" w14:textId="77777777" w:rsidTr="0040755A">
        <w:tc>
          <w:tcPr>
            <w:tcW w:w="1560" w:type="dxa"/>
          </w:tcPr>
          <w:p w14:paraId="6057D6D3"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R0200/C0010</w:t>
            </w:r>
          </w:p>
        </w:tc>
        <w:tc>
          <w:tcPr>
            <w:tcW w:w="3402" w:type="dxa"/>
            <w:shd w:val="clear" w:color="auto" w:fill="auto"/>
          </w:tcPr>
          <w:p w14:paraId="24D93F30" w14:textId="50D483F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account related to 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Total – balance brought forward</w:t>
            </w:r>
          </w:p>
        </w:tc>
        <w:tc>
          <w:tcPr>
            <w:tcW w:w="4394" w:type="dxa"/>
            <w:shd w:val="clear" w:color="auto" w:fill="auto"/>
          </w:tcPr>
          <w:p w14:paraId="3D59D97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total balance of the share premium account related to ordinary share capital brought forward from the previous reporting period.</w:t>
            </w:r>
          </w:p>
        </w:tc>
      </w:tr>
      <w:tr w:rsidR="00E21451" w:rsidRPr="00C22FD0" w14:paraId="10CF08D3" w14:textId="77777777" w:rsidTr="0040755A">
        <w:trPr>
          <w:trHeight w:val="64"/>
        </w:trPr>
        <w:tc>
          <w:tcPr>
            <w:tcW w:w="1560" w:type="dxa"/>
          </w:tcPr>
          <w:p w14:paraId="4FDD100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R0200/C0020</w:t>
            </w:r>
          </w:p>
        </w:tc>
        <w:tc>
          <w:tcPr>
            <w:tcW w:w="3402" w:type="dxa"/>
            <w:shd w:val="clear" w:color="auto" w:fill="auto"/>
          </w:tcPr>
          <w:p w14:paraId="6EBC429E" w14:textId="03D8463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account related to 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Total – increase</w:t>
            </w:r>
          </w:p>
        </w:tc>
        <w:tc>
          <w:tcPr>
            <w:tcW w:w="4394" w:type="dxa"/>
            <w:shd w:val="clear" w:color="auto" w:fill="auto"/>
          </w:tcPr>
          <w:p w14:paraId="4754871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increase in the total share premium account related to ordinary share capital over the reporting period.</w:t>
            </w:r>
          </w:p>
        </w:tc>
      </w:tr>
      <w:tr w:rsidR="00E21451" w:rsidRPr="00C22FD0" w14:paraId="5FC2806B" w14:textId="77777777" w:rsidTr="0040755A">
        <w:tc>
          <w:tcPr>
            <w:tcW w:w="1560" w:type="dxa"/>
            <w:tcBorders>
              <w:bottom w:val="single" w:sz="4" w:space="0" w:color="auto"/>
            </w:tcBorders>
          </w:tcPr>
          <w:p w14:paraId="7192321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R0200/C0030</w:t>
            </w:r>
          </w:p>
        </w:tc>
        <w:tc>
          <w:tcPr>
            <w:tcW w:w="3402" w:type="dxa"/>
            <w:tcBorders>
              <w:bottom w:val="single" w:sz="4" w:space="0" w:color="auto"/>
            </w:tcBorders>
            <w:shd w:val="clear" w:color="auto" w:fill="auto"/>
          </w:tcPr>
          <w:p w14:paraId="10994380" w14:textId="1B0AACD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account related to 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Total – reduction</w:t>
            </w:r>
          </w:p>
        </w:tc>
        <w:tc>
          <w:tcPr>
            <w:tcW w:w="4394" w:type="dxa"/>
            <w:tcBorders>
              <w:bottom w:val="single" w:sz="4" w:space="0" w:color="auto"/>
            </w:tcBorders>
            <w:shd w:val="clear" w:color="auto" w:fill="auto"/>
          </w:tcPr>
          <w:p w14:paraId="62BF4B8E"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reduction in the total share premium account related to ordinary share capital over the reporting period. </w:t>
            </w:r>
          </w:p>
        </w:tc>
      </w:tr>
      <w:tr w:rsidR="00E21451" w:rsidRPr="00C22FD0" w14:paraId="0D381D40" w14:textId="77777777" w:rsidTr="0040755A">
        <w:tc>
          <w:tcPr>
            <w:tcW w:w="1560" w:type="dxa"/>
            <w:tcBorders>
              <w:bottom w:val="single" w:sz="4" w:space="0" w:color="auto"/>
            </w:tcBorders>
          </w:tcPr>
          <w:p w14:paraId="43C5700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R0200/C0060</w:t>
            </w:r>
          </w:p>
        </w:tc>
        <w:tc>
          <w:tcPr>
            <w:tcW w:w="3402" w:type="dxa"/>
            <w:tcBorders>
              <w:bottom w:val="single" w:sz="4" w:space="0" w:color="auto"/>
            </w:tcBorders>
            <w:shd w:val="clear" w:color="auto" w:fill="auto"/>
          </w:tcPr>
          <w:p w14:paraId="08685AC6" w14:textId="0396379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account related to ordinary share capital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Total – balance carried forward </w:t>
            </w:r>
          </w:p>
        </w:tc>
        <w:tc>
          <w:tcPr>
            <w:tcW w:w="4394" w:type="dxa"/>
            <w:tcBorders>
              <w:bottom w:val="single" w:sz="4" w:space="0" w:color="auto"/>
            </w:tcBorders>
            <w:shd w:val="clear" w:color="auto" w:fill="auto"/>
          </w:tcPr>
          <w:p w14:paraId="266F0C5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balance of the share premium account related to ordinary share capital carried forward to the next reporting period. </w:t>
            </w:r>
          </w:p>
        </w:tc>
      </w:tr>
      <w:tr w:rsidR="00E21451" w:rsidRPr="00C22FD0" w14:paraId="346484D8" w14:textId="77777777" w:rsidTr="0040755A">
        <w:tc>
          <w:tcPr>
            <w:tcW w:w="9356" w:type="dxa"/>
            <w:gridSpan w:val="3"/>
            <w:tcBorders>
              <w:top w:val="single" w:sz="4" w:space="0" w:color="auto"/>
              <w:left w:val="nil"/>
              <w:bottom w:val="single" w:sz="4" w:space="0" w:color="auto"/>
              <w:right w:val="nil"/>
            </w:tcBorders>
          </w:tcPr>
          <w:p w14:paraId="3CC6DEF7" w14:textId="70532257" w:rsidR="00E21451" w:rsidRPr="00C22FD0" w:rsidRDefault="00E21451" w:rsidP="0040755A">
            <w:pPr>
              <w:spacing w:before="120" w:after="120" w:line="240" w:lineRule="auto"/>
              <w:rPr>
                <w:rFonts w:ascii="Times New Roman" w:hAnsi="Times New Roman" w:cs="Times New Roman"/>
                <w:sz w:val="20"/>
                <w:szCs w:val="20"/>
              </w:rPr>
            </w:pPr>
            <w:r w:rsidRPr="00C22FD0">
              <w:rPr>
                <w:rFonts w:ascii="Times New Roman" w:hAnsi="Times New Roman" w:cs="Times New Roman"/>
                <w:b/>
                <w:sz w:val="20"/>
                <w:szCs w:val="20"/>
              </w:rPr>
              <w:t xml:space="preserve">Initial funds, members' contributions or the equivalent basic own fund item for mutual and mutual  type undertakings </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 xml:space="preserve"> movements in the reporting period </w:t>
            </w:r>
          </w:p>
        </w:tc>
      </w:tr>
      <w:tr w:rsidR="00E21451" w:rsidRPr="00C22FD0" w14:paraId="3341C42B" w14:textId="77777777" w:rsidTr="0040755A">
        <w:tc>
          <w:tcPr>
            <w:tcW w:w="1560" w:type="dxa"/>
            <w:tcBorders>
              <w:top w:val="single" w:sz="4" w:space="0" w:color="auto"/>
            </w:tcBorders>
          </w:tcPr>
          <w:p w14:paraId="0F49278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R0210/C0010</w:t>
            </w:r>
          </w:p>
        </w:tc>
        <w:tc>
          <w:tcPr>
            <w:tcW w:w="3402" w:type="dxa"/>
            <w:tcBorders>
              <w:top w:val="single" w:sz="4" w:space="0" w:color="auto"/>
            </w:tcBorders>
            <w:shd w:val="clear" w:color="auto" w:fill="auto"/>
          </w:tcPr>
          <w:p w14:paraId="047DACA7" w14:textId="37E9CA3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Initial funds, members' contributions or the equivalent basic own fund item for mutual and mutual  type undertakings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Paid in – balance brought forward</w:t>
            </w:r>
          </w:p>
        </w:tc>
        <w:tc>
          <w:tcPr>
            <w:tcW w:w="4394" w:type="dxa"/>
            <w:tcBorders>
              <w:top w:val="single" w:sz="4" w:space="0" w:color="auto"/>
            </w:tcBorders>
            <w:shd w:val="clear" w:color="auto" w:fill="auto"/>
          </w:tcPr>
          <w:p w14:paraId="645530E6" w14:textId="59A3CA29"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the paid in initial funds, members' contributions or the equivalent basic own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fund item for mutual and mutual type undertakings brought forward from the previous reporting period.</w:t>
            </w:r>
          </w:p>
        </w:tc>
      </w:tr>
      <w:tr w:rsidR="00E21451" w:rsidRPr="00C22FD0" w14:paraId="3A31F5CF" w14:textId="77777777" w:rsidTr="0040755A">
        <w:tc>
          <w:tcPr>
            <w:tcW w:w="1560" w:type="dxa"/>
          </w:tcPr>
          <w:p w14:paraId="7D0F6C93"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R0210/C0020</w:t>
            </w:r>
          </w:p>
        </w:tc>
        <w:tc>
          <w:tcPr>
            <w:tcW w:w="3402" w:type="dxa"/>
            <w:shd w:val="clear" w:color="auto" w:fill="auto"/>
          </w:tcPr>
          <w:p w14:paraId="53C54421" w14:textId="4B2AA82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Initial funds, members' contributions or the equivalent basic own fund item for mutual and mutual  type undertakings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Paid in – increase</w:t>
            </w:r>
          </w:p>
        </w:tc>
        <w:tc>
          <w:tcPr>
            <w:tcW w:w="4394" w:type="dxa"/>
            <w:shd w:val="clear" w:color="auto" w:fill="auto"/>
          </w:tcPr>
          <w:p w14:paraId="51D38213" w14:textId="2A8353A0"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increase in the paid in initial funds, members' contributions or the equivalent basic own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fund item for mutual and mutual type undertakings over the reporting period. </w:t>
            </w:r>
          </w:p>
        </w:tc>
      </w:tr>
      <w:tr w:rsidR="00E21451" w:rsidRPr="00C22FD0" w14:paraId="221CD377" w14:textId="77777777" w:rsidTr="0040755A">
        <w:tc>
          <w:tcPr>
            <w:tcW w:w="1560" w:type="dxa"/>
          </w:tcPr>
          <w:p w14:paraId="29AFD70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R0210/C0030</w:t>
            </w:r>
          </w:p>
        </w:tc>
        <w:tc>
          <w:tcPr>
            <w:tcW w:w="3402" w:type="dxa"/>
            <w:shd w:val="clear" w:color="auto" w:fill="auto"/>
          </w:tcPr>
          <w:p w14:paraId="59D9C0D3" w14:textId="2E174C2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Initial funds, members' contributions or the equivalent basic own fund item for mutual and mutual  type undertakings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Paid in – reduction</w:t>
            </w:r>
          </w:p>
        </w:tc>
        <w:tc>
          <w:tcPr>
            <w:tcW w:w="4394" w:type="dxa"/>
            <w:shd w:val="clear" w:color="auto" w:fill="auto"/>
          </w:tcPr>
          <w:p w14:paraId="11C733D9" w14:textId="2F0620D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reduction in the paid in initial funds, members' contributions or the equivalent basic own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fund item for mutual and mutual type undertakings over the reporting period. </w:t>
            </w:r>
          </w:p>
        </w:tc>
      </w:tr>
      <w:tr w:rsidR="00E21451" w:rsidRPr="00C22FD0" w14:paraId="7B279586" w14:textId="77777777" w:rsidTr="0040755A">
        <w:tc>
          <w:tcPr>
            <w:tcW w:w="1560" w:type="dxa"/>
          </w:tcPr>
          <w:p w14:paraId="46E9489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R0210/C0060</w:t>
            </w:r>
          </w:p>
        </w:tc>
        <w:tc>
          <w:tcPr>
            <w:tcW w:w="3402" w:type="dxa"/>
            <w:shd w:val="clear" w:color="auto" w:fill="auto"/>
          </w:tcPr>
          <w:p w14:paraId="7E92597C" w14:textId="7AD0763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Initial funds, members' contributions or the equivalent basic own fund item for mutual and mutual  type undertakings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Paid in – balance carried forward </w:t>
            </w:r>
          </w:p>
        </w:tc>
        <w:tc>
          <w:tcPr>
            <w:tcW w:w="4394" w:type="dxa"/>
            <w:shd w:val="clear" w:color="auto" w:fill="auto"/>
          </w:tcPr>
          <w:p w14:paraId="4F7FF6B0" w14:textId="1C1A2695"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the paid in initial funds, members' contributions or the equivalent basic own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fund item for mutual and mutual type undertakings carried forward to the next reporting period. </w:t>
            </w:r>
          </w:p>
        </w:tc>
      </w:tr>
      <w:tr w:rsidR="00E21451" w:rsidRPr="00C22FD0" w14:paraId="573F0C17" w14:textId="77777777" w:rsidTr="0040755A">
        <w:tc>
          <w:tcPr>
            <w:tcW w:w="1560" w:type="dxa"/>
          </w:tcPr>
          <w:p w14:paraId="38A042D8"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R0220/C0010</w:t>
            </w:r>
          </w:p>
        </w:tc>
        <w:tc>
          <w:tcPr>
            <w:tcW w:w="3402" w:type="dxa"/>
            <w:shd w:val="clear" w:color="auto" w:fill="auto"/>
          </w:tcPr>
          <w:p w14:paraId="77313A66" w14:textId="66E71A2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Initial funds, members' contributions or the equivalent basic own fund item for mutual and mutual  type undertakings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Called up but not yet paid in – balance brought forward</w:t>
            </w:r>
          </w:p>
        </w:tc>
        <w:tc>
          <w:tcPr>
            <w:tcW w:w="4394" w:type="dxa"/>
            <w:shd w:val="clear" w:color="auto" w:fill="auto"/>
          </w:tcPr>
          <w:p w14:paraId="369A4468" w14:textId="0B589F51"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the called up but not yet paid in initial funds, members' contributions or the equivalent basic own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fund item for mutual and mutual type undertakings brought forward from the previous reporting period.</w:t>
            </w:r>
          </w:p>
        </w:tc>
      </w:tr>
      <w:tr w:rsidR="00E21451" w:rsidRPr="00C22FD0" w14:paraId="4C4D32A4" w14:textId="77777777" w:rsidTr="0040755A">
        <w:tc>
          <w:tcPr>
            <w:tcW w:w="1560" w:type="dxa"/>
          </w:tcPr>
          <w:p w14:paraId="28BFC50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R0220/C0020</w:t>
            </w:r>
          </w:p>
        </w:tc>
        <w:tc>
          <w:tcPr>
            <w:tcW w:w="3402" w:type="dxa"/>
            <w:shd w:val="clear" w:color="auto" w:fill="auto"/>
          </w:tcPr>
          <w:p w14:paraId="5FF7060B" w14:textId="1D243FB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Initial funds, members' contributions or the equivalent basic own fund item for mutual and mutual  type undertakings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Called up but not yet paid in – increase</w:t>
            </w:r>
          </w:p>
        </w:tc>
        <w:tc>
          <w:tcPr>
            <w:tcW w:w="4394" w:type="dxa"/>
            <w:shd w:val="clear" w:color="auto" w:fill="auto"/>
          </w:tcPr>
          <w:p w14:paraId="22AFC60A" w14:textId="313AFEE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increase in the called up but not yet paid in initial funds, members' contributions or the equivalent basic own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fund item for mutual and mutual type undertakings over the reporting period.</w:t>
            </w:r>
          </w:p>
        </w:tc>
      </w:tr>
      <w:tr w:rsidR="00E21451" w:rsidRPr="00C22FD0" w14:paraId="542376E7" w14:textId="77777777" w:rsidTr="0040755A">
        <w:tc>
          <w:tcPr>
            <w:tcW w:w="1560" w:type="dxa"/>
          </w:tcPr>
          <w:p w14:paraId="489CA29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R0220/C0030</w:t>
            </w:r>
          </w:p>
        </w:tc>
        <w:tc>
          <w:tcPr>
            <w:tcW w:w="3402" w:type="dxa"/>
            <w:shd w:val="clear" w:color="auto" w:fill="auto"/>
          </w:tcPr>
          <w:p w14:paraId="3C160246" w14:textId="3ADE903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Initial funds, members' contributions or the equivalent basic own fund item for mutual and mutual  type undertakings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Called up but not yet paid in – reduction</w:t>
            </w:r>
          </w:p>
        </w:tc>
        <w:tc>
          <w:tcPr>
            <w:tcW w:w="4394" w:type="dxa"/>
            <w:shd w:val="clear" w:color="auto" w:fill="auto"/>
          </w:tcPr>
          <w:p w14:paraId="33621098" w14:textId="70229970"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reduction in the called up but not yet paid in initial funds, members' contributions or the equivalent basic own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fund item for mutual and mutual type undertakings over the reporting period.</w:t>
            </w:r>
          </w:p>
        </w:tc>
      </w:tr>
      <w:tr w:rsidR="00E21451" w:rsidRPr="00C22FD0" w14:paraId="2A252399" w14:textId="77777777" w:rsidTr="0040755A">
        <w:tc>
          <w:tcPr>
            <w:tcW w:w="1560" w:type="dxa"/>
          </w:tcPr>
          <w:p w14:paraId="6F955408"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R0220/C0060</w:t>
            </w:r>
          </w:p>
        </w:tc>
        <w:tc>
          <w:tcPr>
            <w:tcW w:w="3402" w:type="dxa"/>
            <w:shd w:val="clear" w:color="auto" w:fill="auto"/>
          </w:tcPr>
          <w:p w14:paraId="4EC5A81F" w14:textId="1AFE45F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Initial funds, members' contributions or the equivalent basic own fund item for mutual and mutual  type undertakings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Called up but not yet paid in – balance carried forward</w:t>
            </w:r>
          </w:p>
        </w:tc>
        <w:tc>
          <w:tcPr>
            <w:tcW w:w="4394" w:type="dxa"/>
            <w:shd w:val="clear" w:color="auto" w:fill="auto"/>
          </w:tcPr>
          <w:p w14:paraId="0FCF98C9" w14:textId="429E6E08"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the called up but not yet paid in initial funds, members' contributions or the equivalent basic own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fund item for mutual and mutual type undertakings carried forward to the next reporting period. </w:t>
            </w:r>
          </w:p>
        </w:tc>
      </w:tr>
      <w:tr w:rsidR="00E21451" w:rsidRPr="00C22FD0" w14:paraId="347F7E3D" w14:textId="77777777" w:rsidTr="0040755A">
        <w:tc>
          <w:tcPr>
            <w:tcW w:w="1560" w:type="dxa"/>
          </w:tcPr>
          <w:p w14:paraId="6DD3707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R0300/C0010</w:t>
            </w:r>
          </w:p>
        </w:tc>
        <w:tc>
          <w:tcPr>
            <w:tcW w:w="3402" w:type="dxa"/>
            <w:shd w:val="clear" w:color="auto" w:fill="auto"/>
          </w:tcPr>
          <w:p w14:paraId="638F1EF5" w14:textId="52EFF21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initial funds, members' contributions or the equivalent basic own fund item for mutual and mutual type undertakings – balance brought forward</w:t>
            </w:r>
          </w:p>
        </w:tc>
        <w:tc>
          <w:tcPr>
            <w:tcW w:w="4394" w:type="dxa"/>
            <w:shd w:val="clear" w:color="auto" w:fill="auto"/>
          </w:tcPr>
          <w:p w14:paraId="04A39C03" w14:textId="4CBEE41C"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the total initial funds, members' contributions or the equivalent basic own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fund item for mutual and mutual type undertakings brought forward from the previous reporting period.</w:t>
            </w:r>
          </w:p>
          <w:p w14:paraId="13A4CDFF" w14:textId="77777777" w:rsidR="00E21451" w:rsidRPr="00C22FD0" w:rsidRDefault="00E21451">
            <w:pPr>
              <w:spacing w:after="0" w:line="240" w:lineRule="auto"/>
              <w:rPr>
                <w:rFonts w:ascii="Times New Roman" w:hAnsi="Times New Roman" w:cs="Times New Roman"/>
                <w:sz w:val="20"/>
                <w:szCs w:val="20"/>
              </w:rPr>
            </w:pPr>
          </w:p>
        </w:tc>
      </w:tr>
      <w:tr w:rsidR="00E21451" w:rsidRPr="00C22FD0" w14:paraId="46C56FF3" w14:textId="77777777" w:rsidTr="0040755A">
        <w:tc>
          <w:tcPr>
            <w:tcW w:w="1560" w:type="dxa"/>
          </w:tcPr>
          <w:p w14:paraId="1A1AB26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R0300/C0020</w:t>
            </w:r>
          </w:p>
        </w:tc>
        <w:tc>
          <w:tcPr>
            <w:tcW w:w="3402" w:type="dxa"/>
            <w:shd w:val="clear" w:color="auto" w:fill="auto"/>
          </w:tcPr>
          <w:p w14:paraId="0D3A8411" w14:textId="5241F45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initial funds, members' contributions or the equivalent basic own fund item for mutual and mutual type undertakings – increase</w:t>
            </w:r>
          </w:p>
        </w:tc>
        <w:tc>
          <w:tcPr>
            <w:tcW w:w="4394" w:type="dxa"/>
            <w:shd w:val="clear" w:color="auto" w:fill="auto"/>
          </w:tcPr>
          <w:p w14:paraId="18E93C92" w14:textId="7BB6BE98"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increase in the total initial funds, members' contributions or the equivalent basic own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fund item for mutual and mutual type undertakings over the reporting period.</w:t>
            </w:r>
          </w:p>
        </w:tc>
      </w:tr>
      <w:tr w:rsidR="00E21451" w:rsidRPr="00C22FD0" w14:paraId="593A847A" w14:textId="77777777" w:rsidTr="0040755A">
        <w:tc>
          <w:tcPr>
            <w:tcW w:w="1560" w:type="dxa"/>
            <w:tcBorders>
              <w:bottom w:val="single" w:sz="4" w:space="0" w:color="auto"/>
            </w:tcBorders>
          </w:tcPr>
          <w:p w14:paraId="1F649EF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R0300/C0030</w:t>
            </w:r>
          </w:p>
        </w:tc>
        <w:tc>
          <w:tcPr>
            <w:tcW w:w="3402" w:type="dxa"/>
            <w:tcBorders>
              <w:bottom w:val="single" w:sz="4" w:space="0" w:color="auto"/>
            </w:tcBorders>
            <w:shd w:val="clear" w:color="auto" w:fill="auto"/>
          </w:tcPr>
          <w:p w14:paraId="7233FDFD" w14:textId="2CBADA9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initial funds, members' contributions or the equivalent basic own fund item for mutual and mutual type undertakings – reduction</w:t>
            </w:r>
          </w:p>
        </w:tc>
        <w:tc>
          <w:tcPr>
            <w:tcW w:w="4394" w:type="dxa"/>
            <w:tcBorders>
              <w:bottom w:val="single" w:sz="4" w:space="0" w:color="auto"/>
            </w:tcBorders>
            <w:shd w:val="clear" w:color="auto" w:fill="auto"/>
          </w:tcPr>
          <w:p w14:paraId="4FA3C7F3" w14:textId="0E283F4D"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decrease in the total initial funds, members' contributions or the equivalent basic own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fund item for mutual and mutual type undertakings over the reporting period.</w:t>
            </w:r>
          </w:p>
        </w:tc>
      </w:tr>
      <w:tr w:rsidR="00E21451" w:rsidRPr="00C22FD0" w14:paraId="1E40C1CC" w14:textId="77777777" w:rsidTr="0040755A">
        <w:tc>
          <w:tcPr>
            <w:tcW w:w="1560" w:type="dxa"/>
            <w:tcBorders>
              <w:bottom w:val="single" w:sz="4" w:space="0" w:color="auto"/>
            </w:tcBorders>
          </w:tcPr>
          <w:p w14:paraId="34F915F0"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R0300/C0060</w:t>
            </w:r>
          </w:p>
        </w:tc>
        <w:tc>
          <w:tcPr>
            <w:tcW w:w="3402" w:type="dxa"/>
            <w:tcBorders>
              <w:bottom w:val="single" w:sz="4" w:space="0" w:color="auto"/>
            </w:tcBorders>
            <w:shd w:val="clear" w:color="auto" w:fill="auto"/>
          </w:tcPr>
          <w:p w14:paraId="52CB54F4" w14:textId="39112C4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initial funds, members' contributions or the equivalent basic own fund item for mutual and mutual type undertakings  – balance carried forward </w:t>
            </w:r>
          </w:p>
        </w:tc>
        <w:tc>
          <w:tcPr>
            <w:tcW w:w="4394" w:type="dxa"/>
            <w:tcBorders>
              <w:bottom w:val="single" w:sz="4" w:space="0" w:color="auto"/>
            </w:tcBorders>
            <w:shd w:val="clear" w:color="auto" w:fill="auto"/>
          </w:tcPr>
          <w:p w14:paraId="5D86FA64" w14:textId="4D7E48E4"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the total initial funds, members' contributions or the equivalent basic own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fund item for mutual and mutual type undertakings carried forward to the next reporting period. </w:t>
            </w:r>
          </w:p>
        </w:tc>
      </w:tr>
      <w:tr w:rsidR="00E21451" w:rsidRPr="00C22FD0" w14:paraId="73E6CC3D" w14:textId="77777777" w:rsidTr="0040755A">
        <w:tc>
          <w:tcPr>
            <w:tcW w:w="9356" w:type="dxa"/>
            <w:gridSpan w:val="3"/>
            <w:tcBorders>
              <w:top w:val="single" w:sz="4" w:space="0" w:color="auto"/>
              <w:left w:val="nil"/>
              <w:bottom w:val="single" w:sz="4" w:space="0" w:color="auto"/>
              <w:right w:val="nil"/>
            </w:tcBorders>
          </w:tcPr>
          <w:p w14:paraId="35575F11" w14:textId="4282FDE3" w:rsidR="00E21451" w:rsidRPr="00C22FD0" w:rsidRDefault="00E21451" w:rsidP="0040755A">
            <w:pPr>
              <w:spacing w:before="120" w:after="120" w:line="240" w:lineRule="auto"/>
              <w:rPr>
                <w:rFonts w:ascii="Times New Roman" w:hAnsi="Times New Roman" w:cs="Times New Roman"/>
                <w:b/>
                <w:sz w:val="20"/>
                <w:szCs w:val="20"/>
              </w:rPr>
            </w:pPr>
            <w:r w:rsidRPr="00C22FD0">
              <w:rPr>
                <w:rFonts w:ascii="Times New Roman" w:hAnsi="Times New Roman" w:cs="Times New Roman"/>
                <w:b/>
                <w:sz w:val="20"/>
                <w:szCs w:val="20"/>
              </w:rPr>
              <w:t xml:space="preserve">Subordinated </w:t>
            </w:r>
            <w:r w:rsidR="00B355CE" w:rsidRPr="00C22FD0">
              <w:rPr>
                <w:rFonts w:ascii="Times New Roman" w:hAnsi="Times New Roman" w:cs="Times New Roman"/>
                <w:b/>
                <w:sz w:val="20"/>
                <w:szCs w:val="20"/>
              </w:rPr>
              <w:t>mutual member</w:t>
            </w:r>
            <w:r w:rsidRPr="00C22FD0">
              <w:rPr>
                <w:rFonts w:ascii="Times New Roman" w:hAnsi="Times New Roman" w:cs="Times New Roman"/>
                <w:b/>
                <w:sz w:val="20"/>
                <w:szCs w:val="20"/>
              </w:rPr>
              <w:t xml:space="preserve"> accounts </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 xml:space="preserve"> movements in the reporting period</w:t>
            </w:r>
          </w:p>
        </w:tc>
      </w:tr>
      <w:tr w:rsidR="00E21451" w:rsidRPr="00C22FD0" w14:paraId="38D8F924" w14:textId="77777777" w:rsidTr="0040755A">
        <w:tc>
          <w:tcPr>
            <w:tcW w:w="1560" w:type="dxa"/>
            <w:tcBorders>
              <w:top w:val="single" w:sz="4" w:space="0" w:color="auto"/>
            </w:tcBorders>
          </w:tcPr>
          <w:p w14:paraId="783641C8"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R0310/C0010</w:t>
            </w:r>
          </w:p>
        </w:tc>
        <w:tc>
          <w:tcPr>
            <w:tcW w:w="3402" w:type="dxa"/>
            <w:tcBorders>
              <w:top w:val="single" w:sz="4" w:space="0" w:color="auto"/>
            </w:tcBorders>
            <w:shd w:val="clear" w:color="auto" w:fill="auto"/>
          </w:tcPr>
          <w:p w14:paraId="54869F00" w14:textId="1F6A475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 xml:space="preserve"> </w:t>
            </w:r>
            <w:r w:rsidRPr="00C22FD0">
              <w:rPr>
                <w:rFonts w:ascii="Times New Roman" w:hAnsi="Times New Roman" w:cs="Times New Roman"/>
                <w:sz w:val="20"/>
                <w:szCs w:val="20"/>
              </w:rPr>
              <w:t>Tier 1 – balance brought forward</w:t>
            </w:r>
          </w:p>
        </w:tc>
        <w:tc>
          <w:tcPr>
            <w:tcW w:w="4394" w:type="dxa"/>
            <w:tcBorders>
              <w:top w:val="single" w:sz="4" w:space="0" w:color="auto"/>
            </w:tcBorders>
            <w:shd w:val="clear" w:color="auto" w:fill="auto"/>
          </w:tcPr>
          <w:p w14:paraId="4B8E9AE4" w14:textId="4B3FD9E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1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brought forward from the previous reporting period.</w:t>
            </w:r>
          </w:p>
        </w:tc>
      </w:tr>
      <w:tr w:rsidR="00E21451" w:rsidRPr="00C22FD0" w14:paraId="6250407A" w14:textId="77777777" w:rsidTr="0040755A">
        <w:tc>
          <w:tcPr>
            <w:tcW w:w="1560" w:type="dxa"/>
          </w:tcPr>
          <w:p w14:paraId="76DAAB86"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R0310/C0070</w:t>
            </w:r>
          </w:p>
        </w:tc>
        <w:tc>
          <w:tcPr>
            <w:tcW w:w="3402" w:type="dxa"/>
            <w:shd w:val="clear" w:color="auto" w:fill="auto"/>
          </w:tcPr>
          <w:p w14:paraId="3DF31E87" w14:textId="273496F8"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Tier 1 – issued</w:t>
            </w:r>
          </w:p>
        </w:tc>
        <w:tc>
          <w:tcPr>
            <w:tcW w:w="4394" w:type="dxa"/>
            <w:shd w:val="clear" w:color="auto" w:fill="auto"/>
          </w:tcPr>
          <w:p w14:paraId="32E6FBA2" w14:textId="27906982"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of tier 1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issued over the reporting period. </w:t>
            </w:r>
          </w:p>
        </w:tc>
      </w:tr>
      <w:tr w:rsidR="00E21451" w:rsidRPr="00C22FD0" w14:paraId="590ACD4B" w14:textId="77777777" w:rsidTr="0040755A">
        <w:tc>
          <w:tcPr>
            <w:tcW w:w="1560" w:type="dxa"/>
          </w:tcPr>
          <w:p w14:paraId="3BC6853A"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R0310/C0080</w:t>
            </w:r>
          </w:p>
        </w:tc>
        <w:tc>
          <w:tcPr>
            <w:tcW w:w="3402" w:type="dxa"/>
            <w:shd w:val="clear" w:color="auto" w:fill="auto"/>
          </w:tcPr>
          <w:p w14:paraId="49F1D40B" w14:textId="44DE2C2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Tier 1 – redeemed</w:t>
            </w:r>
          </w:p>
        </w:tc>
        <w:tc>
          <w:tcPr>
            <w:tcW w:w="4394" w:type="dxa"/>
            <w:shd w:val="clear" w:color="auto" w:fill="auto"/>
          </w:tcPr>
          <w:p w14:paraId="5D6078E5" w14:textId="1A515B2B"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of tier 1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redeemed over the reporting period.</w:t>
            </w:r>
          </w:p>
        </w:tc>
      </w:tr>
      <w:tr w:rsidR="00E21451" w:rsidRPr="00C22FD0" w14:paraId="57A901C8" w14:textId="77777777" w:rsidTr="0040755A">
        <w:tc>
          <w:tcPr>
            <w:tcW w:w="1560" w:type="dxa"/>
          </w:tcPr>
          <w:p w14:paraId="0E72A9D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R0310/C0090</w:t>
            </w:r>
          </w:p>
        </w:tc>
        <w:tc>
          <w:tcPr>
            <w:tcW w:w="3402" w:type="dxa"/>
            <w:shd w:val="clear" w:color="auto" w:fill="auto"/>
          </w:tcPr>
          <w:p w14:paraId="5FEB412D" w14:textId="6AC88FC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Tier 1 – movements in valuation</w:t>
            </w:r>
          </w:p>
        </w:tc>
        <w:tc>
          <w:tcPr>
            <w:tcW w:w="4394" w:type="dxa"/>
            <w:shd w:val="clear" w:color="auto" w:fill="auto"/>
          </w:tcPr>
          <w:p w14:paraId="5F303689" w14:textId="2B40363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reflecting movement in valuation tier 1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over the reporting period. </w:t>
            </w:r>
          </w:p>
        </w:tc>
      </w:tr>
      <w:tr w:rsidR="00E21451" w:rsidRPr="00C22FD0" w14:paraId="51DD26C2" w14:textId="77777777" w:rsidTr="0040755A">
        <w:tc>
          <w:tcPr>
            <w:tcW w:w="1560" w:type="dxa"/>
          </w:tcPr>
          <w:p w14:paraId="09B63199"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R0310/C0100</w:t>
            </w:r>
          </w:p>
        </w:tc>
        <w:tc>
          <w:tcPr>
            <w:tcW w:w="3402" w:type="dxa"/>
            <w:shd w:val="clear" w:color="auto" w:fill="auto"/>
          </w:tcPr>
          <w:p w14:paraId="2D996930" w14:textId="545B618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Tier 1 – regulatory action</w:t>
            </w:r>
          </w:p>
        </w:tc>
        <w:tc>
          <w:tcPr>
            <w:tcW w:w="4394" w:type="dxa"/>
            <w:shd w:val="clear" w:color="auto" w:fill="auto"/>
          </w:tcPr>
          <w:p w14:paraId="71652F86" w14:textId="50B8B548"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reflecting an increase/decrease in tier 1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w:t>
            </w:r>
            <w:r w:rsidR="00F73F25" w:rsidRPr="00C22FD0">
              <w:rPr>
                <w:rFonts w:ascii="Times New Roman" w:hAnsi="Times New Roman" w:cs="Times New Roman"/>
                <w:sz w:val="20"/>
                <w:szCs w:val="20"/>
              </w:rPr>
              <w:t xml:space="preserve">accounts </w:t>
            </w:r>
            <w:r w:rsidRPr="00C22FD0">
              <w:rPr>
                <w:rFonts w:ascii="Times New Roman" w:hAnsi="Times New Roman" w:cs="Times New Roman"/>
                <w:sz w:val="20"/>
                <w:szCs w:val="20"/>
              </w:rPr>
              <w:t xml:space="preserve">due to regulatory action over the reporting period. </w:t>
            </w:r>
          </w:p>
        </w:tc>
      </w:tr>
      <w:tr w:rsidR="00E21451" w:rsidRPr="00C22FD0" w14:paraId="2AC12DAC" w14:textId="77777777" w:rsidTr="0040755A">
        <w:tc>
          <w:tcPr>
            <w:tcW w:w="1560" w:type="dxa"/>
          </w:tcPr>
          <w:p w14:paraId="2C24BCB7"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R0310/C0060</w:t>
            </w:r>
          </w:p>
        </w:tc>
        <w:tc>
          <w:tcPr>
            <w:tcW w:w="3402" w:type="dxa"/>
            <w:shd w:val="clear" w:color="auto" w:fill="auto"/>
          </w:tcPr>
          <w:p w14:paraId="186882F6" w14:textId="3F8B31D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 xml:space="preserve">Tier 1 – balance carried forward </w:t>
            </w:r>
          </w:p>
        </w:tc>
        <w:tc>
          <w:tcPr>
            <w:tcW w:w="4394" w:type="dxa"/>
            <w:shd w:val="clear" w:color="auto" w:fill="auto"/>
          </w:tcPr>
          <w:p w14:paraId="7C74DFF8" w14:textId="5A039D3B"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1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carried forward to the next reporting period.</w:t>
            </w:r>
          </w:p>
        </w:tc>
      </w:tr>
      <w:tr w:rsidR="00E21451" w:rsidRPr="00C22FD0" w14:paraId="51E812AA" w14:textId="77777777" w:rsidTr="0040755A">
        <w:tc>
          <w:tcPr>
            <w:tcW w:w="1560" w:type="dxa"/>
          </w:tcPr>
          <w:p w14:paraId="5001EDA2"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R0320/C0010</w:t>
            </w:r>
          </w:p>
        </w:tc>
        <w:tc>
          <w:tcPr>
            <w:tcW w:w="3402" w:type="dxa"/>
            <w:shd w:val="clear" w:color="auto" w:fill="auto"/>
          </w:tcPr>
          <w:p w14:paraId="75064AFF" w14:textId="27CC80C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Tier 2 – balance brought forward</w:t>
            </w:r>
          </w:p>
        </w:tc>
        <w:tc>
          <w:tcPr>
            <w:tcW w:w="4394" w:type="dxa"/>
            <w:shd w:val="clear" w:color="auto" w:fill="auto"/>
          </w:tcPr>
          <w:p w14:paraId="0D780F1A" w14:textId="6B74E480"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2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brought forward from the previous reporting period.</w:t>
            </w:r>
          </w:p>
        </w:tc>
      </w:tr>
      <w:tr w:rsidR="00E21451" w:rsidRPr="00C22FD0" w14:paraId="439DB594" w14:textId="77777777" w:rsidTr="0040755A">
        <w:tc>
          <w:tcPr>
            <w:tcW w:w="1560" w:type="dxa"/>
          </w:tcPr>
          <w:p w14:paraId="4F20E2C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R0320/C0070</w:t>
            </w:r>
          </w:p>
        </w:tc>
        <w:tc>
          <w:tcPr>
            <w:tcW w:w="3402" w:type="dxa"/>
            <w:shd w:val="clear" w:color="auto" w:fill="auto"/>
          </w:tcPr>
          <w:p w14:paraId="3BA85F55" w14:textId="7ED3DE1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Tier 2 – issued</w:t>
            </w:r>
          </w:p>
        </w:tc>
        <w:tc>
          <w:tcPr>
            <w:tcW w:w="4394" w:type="dxa"/>
            <w:shd w:val="clear" w:color="auto" w:fill="auto"/>
          </w:tcPr>
          <w:p w14:paraId="455E0975" w14:textId="20FC267F"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of tier 2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issued over the reporting period. </w:t>
            </w:r>
          </w:p>
        </w:tc>
      </w:tr>
      <w:tr w:rsidR="00E21451" w:rsidRPr="00C22FD0" w14:paraId="04BE2DA8" w14:textId="77777777" w:rsidTr="0040755A">
        <w:tc>
          <w:tcPr>
            <w:tcW w:w="1560" w:type="dxa"/>
          </w:tcPr>
          <w:p w14:paraId="144BD412"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R0320/C0080</w:t>
            </w:r>
          </w:p>
        </w:tc>
        <w:tc>
          <w:tcPr>
            <w:tcW w:w="3402" w:type="dxa"/>
            <w:shd w:val="clear" w:color="auto" w:fill="auto"/>
          </w:tcPr>
          <w:p w14:paraId="3C138032" w14:textId="16C237B0"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Tier 2 – redeemed</w:t>
            </w:r>
          </w:p>
        </w:tc>
        <w:tc>
          <w:tcPr>
            <w:tcW w:w="4394" w:type="dxa"/>
            <w:shd w:val="clear" w:color="auto" w:fill="auto"/>
          </w:tcPr>
          <w:p w14:paraId="5329C6D8" w14:textId="33DF1E00"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of tier 2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redeemed over the reporting period.</w:t>
            </w:r>
          </w:p>
        </w:tc>
      </w:tr>
      <w:tr w:rsidR="00E21451" w:rsidRPr="00C22FD0" w14:paraId="63EDD05B" w14:textId="77777777" w:rsidTr="0040755A">
        <w:tc>
          <w:tcPr>
            <w:tcW w:w="1560" w:type="dxa"/>
          </w:tcPr>
          <w:p w14:paraId="0EEA29B3"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R0320/C0090</w:t>
            </w:r>
          </w:p>
        </w:tc>
        <w:tc>
          <w:tcPr>
            <w:tcW w:w="3402" w:type="dxa"/>
            <w:shd w:val="clear" w:color="auto" w:fill="auto"/>
          </w:tcPr>
          <w:p w14:paraId="484E7D30" w14:textId="29E7295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 xml:space="preserve">Tier 2 – movements in valuation </w:t>
            </w:r>
          </w:p>
        </w:tc>
        <w:tc>
          <w:tcPr>
            <w:tcW w:w="4394" w:type="dxa"/>
            <w:shd w:val="clear" w:color="auto" w:fill="auto"/>
          </w:tcPr>
          <w:p w14:paraId="06256705" w14:textId="242A7DD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reflecting movement in valuation tier 2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over the reporting period. </w:t>
            </w:r>
          </w:p>
        </w:tc>
      </w:tr>
      <w:tr w:rsidR="00E21451" w:rsidRPr="00C22FD0" w14:paraId="0FFA7C4C" w14:textId="77777777" w:rsidTr="0040755A">
        <w:tc>
          <w:tcPr>
            <w:tcW w:w="1560" w:type="dxa"/>
          </w:tcPr>
          <w:p w14:paraId="355F0CF9"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R0320/C0100</w:t>
            </w:r>
          </w:p>
        </w:tc>
        <w:tc>
          <w:tcPr>
            <w:tcW w:w="3402" w:type="dxa"/>
            <w:shd w:val="clear" w:color="auto" w:fill="auto"/>
          </w:tcPr>
          <w:p w14:paraId="1A81851A" w14:textId="3A9481A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Tier 2 – regulatory action</w:t>
            </w:r>
          </w:p>
        </w:tc>
        <w:tc>
          <w:tcPr>
            <w:tcW w:w="4394" w:type="dxa"/>
            <w:shd w:val="clear" w:color="auto" w:fill="auto"/>
          </w:tcPr>
          <w:p w14:paraId="75DBE559" w14:textId="6E3FB0B9"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reflecting an increase/decrease in tier 2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w:t>
            </w:r>
            <w:r w:rsidR="00F73F25" w:rsidRPr="00C22FD0">
              <w:rPr>
                <w:rFonts w:ascii="Times New Roman" w:hAnsi="Times New Roman" w:cs="Times New Roman"/>
                <w:sz w:val="20"/>
                <w:szCs w:val="20"/>
              </w:rPr>
              <w:t xml:space="preserve">accounts </w:t>
            </w:r>
            <w:r w:rsidRPr="00C22FD0">
              <w:rPr>
                <w:rFonts w:ascii="Times New Roman" w:hAnsi="Times New Roman" w:cs="Times New Roman"/>
                <w:sz w:val="20"/>
                <w:szCs w:val="20"/>
              </w:rPr>
              <w:t xml:space="preserve">due to regulatory action over the reporting period. </w:t>
            </w:r>
          </w:p>
        </w:tc>
      </w:tr>
      <w:tr w:rsidR="00E21451" w:rsidRPr="00C22FD0" w14:paraId="27133367" w14:textId="77777777" w:rsidTr="0040755A">
        <w:tc>
          <w:tcPr>
            <w:tcW w:w="1560" w:type="dxa"/>
          </w:tcPr>
          <w:p w14:paraId="177F37E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R0320/C0060</w:t>
            </w:r>
          </w:p>
        </w:tc>
        <w:tc>
          <w:tcPr>
            <w:tcW w:w="3402" w:type="dxa"/>
            <w:shd w:val="clear" w:color="auto" w:fill="auto"/>
          </w:tcPr>
          <w:p w14:paraId="0690F0B7" w14:textId="65D0FB0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 xml:space="preserve">Tier 2 – balance carried forward </w:t>
            </w:r>
          </w:p>
        </w:tc>
        <w:tc>
          <w:tcPr>
            <w:tcW w:w="4394" w:type="dxa"/>
            <w:shd w:val="clear" w:color="auto" w:fill="auto"/>
          </w:tcPr>
          <w:p w14:paraId="016F54C1" w14:textId="1D3B7152"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2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carried forward to the next reporting period.</w:t>
            </w:r>
          </w:p>
        </w:tc>
      </w:tr>
      <w:tr w:rsidR="00E21451" w:rsidRPr="00C22FD0" w14:paraId="36701F0D" w14:textId="77777777" w:rsidTr="0040755A">
        <w:tc>
          <w:tcPr>
            <w:tcW w:w="1560" w:type="dxa"/>
          </w:tcPr>
          <w:p w14:paraId="26A7AE3E"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R0330/C0010</w:t>
            </w:r>
          </w:p>
        </w:tc>
        <w:tc>
          <w:tcPr>
            <w:tcW w:w="3402" w:type="dxa"/>
            <w:shd w:val="clear" w:color="auto" w:fill="auto"/>
          </w:tcPr>
          <w:p w14:paraId="09D44BDE" w14:textId="519D38A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 xml:space="preserve">Tier 3 – balance brought forward </w:t>
            </w:r>
          </w:p>
        </w:tc>
        <w:tc>
          <w:tcPr>
            <w:tcW w:w="4394" w:type="dxa"/>
            <w:shd w:val="clear" w:color="auto" w:fill="auto"/>
          </w:tcPr>
          <w:p w14:paraId="306F3C7C" w14:textId="17939F50"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3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brought forward from the previous reporting period.</w:t>
            </w:r>
          </w:p>
        </w:tc>
      </w:tr>
      <w:tr w:rsidR="00E21451" w:rsidRPr="00C22FD0" w14:paraId="68406262" w14:textId="77777777" w:rsidTr="0040755A">
        <w:tc>
          <w:tcPr>
            <w:tcW w:w="1560" w:type="dxa"/>
          </w:tcPr>
          <w:p w14:paraId="0664082F"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R0330/C0070</w:t>
            </w:r>
          </w:p>
        </w:tc>
        <w:tc>
          <w:tcPr>
            <w:tcW w:w="3402" w:type="dxa"/>
            <w:shd w:val="clear" w:color="auto" w:fill="auto"/>
          </w:tcPr>
          <w:p w14:paraId="469AB5C3" w14:textId="3D8166E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Tier 3 – issued</w:t>
            </w:r>
          </w:p>
        </w:tc>
        <w:tc>
          <w:tcPr>
            <w:tcW w:w="4394" w:type="dxa"/>
            <w:shd w:val="clear" w:color="auto" w:fill="auto"/>
          </w:tcPr>
          <w:p w14:paraId="383BC6A4" w14:textId="2856BC56"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of tier 3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issued over the reporting period. </w:t>
            </w:r>
          </w:p>
        </w:tc>
      </w:tr>
      <w:tr w:rsidR="00E21451" w:rsidRPr="00C22FD0" w14:paraId="34F53B5F" w14:textId="77777777" w:rsidTr="0040755A">
        <w:tc>
          <w:tcPr>
            <w:tcW w:w="1560" w:type="dxa"/>
          </w:tcPr>
          <w:p w14:paraId="090B3D8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R0330/C0080</w:t>
            </w:r>
          </w:p>
        </w:tc>
        <w:tc>
          <w:tcPr>
            <w:tcW w:w="3402" w:type="dxa"/>
            <w:shd w:val="clear" w:color="auto" w:fill="auto"/>
          </w:tcPr>
          <w:p w14:paraId="0F43CAB8" w14:textId="3C9150F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Tier 3 – redeemed</w:t>
            </w:r>
          </w:p>
        </w:tc>
        <w:tc>
          <w:tcPr>
            <w:tcW w:w="4394" w:type="dxa"/>
            <w:shd w:val="clear" w:color="auto" w:fill="auto"/>
          </w:tcPr>
          <w:p w14:paraId="36C4BF8C" w14:textId="2DDD00DC"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of tier 3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redeemed over the reporting period.</w:t>
            </w:r>
          </w:p>
        </w:tc>
      </w:tr>
      <w:tr w:rsidR="00E21451" w:rsidRPr="00C22FD0" w14:paraId="629905EA" w14:textId="77777777" w:rsidTr="0040755A">
        <w:tc>
          <w:tcPr>
            <w:tcW w:w="1560" w:type="dxa"/>
          </w:tcPr>
          <w:p w14:paraId="3EF3795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R0330/C0090</w:t>
            </w:r>
          </w:p>
        </w:tc>
        <w:tc>
          <w:tcPr>
            <w:tcW w:w="3402" w:type="dxa"/>
            <w:shd w:val="clear" w:color="auto" w:fill="auto"/>
          </w:tcPr>
          <w:p w14:paraId="1D83B410" w14:textId="6E6090C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 xml:space="preserve">Tier 3 – movements in valuation </w:t>
            </w:r>
          </w:p>
        </w:tc>
        <w:tc>
          <w:tcPr>
            <w:tcW w:w="4394" w:type="dxa"/>
            <w:shd w:val="clear" w:color="auto" w:fill="auto"/>
          </w:tcPr>
          <w:p w14:paraId="609F8408" w14:textId="099FF86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reflecting movement in valuation tier 3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over the reporting period. </w:t>
            </w:r>
          </w:p>
        </w:tc>
      </w:tr>
      <w:tr w:rsidR="00E21451" w:rsidRPr="00C22FD0" w14:paraId="5744D017" w14:textId="77777777" w:rsidTr="0040755A">
        <w:tc>
          <w:tcPr>
            <w:tcW w:w="1560" w:type="dxa"/>
          </w:tcPr>
          <w:p w14:paraId="2384C823"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R0330/C0100</w:t>
            </w:r>
          </w:p>
        </w:tc>
        <w:tc>
          <w:tcPr>
            <w:tcW w:w="3402" w:type="dxa"/>
            <w:shd w:val="clear" w:color="auto" w:fill="auto"/>
          </w:tcPr>
          <w:p w14:paraId="37FEB04C" w14:textId="6B46536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 xml:space="preserve">Tier 3 – regulatory action </w:t>
            </w:r>
          </w:p>
        </w:tc>
        <w:tc>
          <w:tcPr>
            <w:tcW w:w="4394" w:type="dxa"/>
            <w:shd w:val="clear" w:color="auto" w:fill="auto"/>
          </w:tcPr>
          <w:p w14:paraId="40BE1552" w14:textId="03FB92FC"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reflecting an increase/decrease in tier 3 subordinated </w:t>
            </w:r>
            <w:r w:rsidR="00E409D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w:t>
            </w:r>
            <w:r w:rsidR="00F73F25" w:rsidRPr="00C22FD0">
              <w:rPr>
                <w:rFonts w:ascii="Times New Roman" w:hAnsi="Times New Roman" w:cs="Times New Roman"/>
                <w:sz w:val="20"/>
                <w:szCs w:val="20"/>
              </w:rPr>
              <w:t xml:space="preserve">accounts </w:t>
            </w:r>
            <w:r w:rsidRPr="00C22FD0">
              <w:rPr>
                <w:rFonts w:ascii="Times New Roman" w:hAnsi="Times New Roman" w:cs="Times New Roman"/>
                <w:sz w:val="20"/>
                <w:szCs w:val="20"/>
              </w:rPr>
              <w:t xml:space="preserve">due to regulatory action over the reporting period. </w:t>
            </w:r>
          </w:p>
        </w:tc>
      </w:tr>
      <w:tr w:rsidR="00E21451" w:rsidRPr="00C22FD0" w14:paraId="7D565498" w14:textId="77777777" w:rsidTr="0040755A">
        <w:tc>
          <w:tcPr>
            <w:tcW w:w="1560" w:type="dxa"/>
          </w:tcPr>
          <w:p w14:paraId="05EFF261"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R0330/C0060</w:t>
            </w:r>
          </w:p>
        </w:tc>
        <w:tc>
          <w:tcPr>
            <w:tcW w:w="3402" w:type="dxa"/>
            <w:shd w:val="clear" w:color="auto" w:fill="auto"/>
          </w:tcPr>
          <w:p w14:paraId="6132158E" w14:textId="40CD325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 xml:space="preserve">Tier 3 – balance carried forward </w:t>
            </w:r>
          </w:p>
        </w:tc>
        <w:tc>
          <w:tcPr>
            <w:tcW w:w="4394" w:type="dxa"/>
            <w:shd w:val="clear" w:color="auto" w:fill="auto"/>
          </w:tcPr>
          <w:p w14:paraId="5971C9C4" w14:textId="1B10F984"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3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carried forward to the next reporting period.</w:t>
            </w:r>
          </w:p>
        </w:tc>
      </w:tr>
      <w:tr w:rsidR="00E21451" w:rsidRPr="00C22FD0" w14:paraId="2EF9E682" w14:textId="77777777" w:rsidTr="0040755A">
        <w:tc>
          <w:tcPr>
            <w:tcW w:w="1560" w:type="dxa"/>
          </w:tcPr>
          <w:p w14:paraId="73F836B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R0400/C0010</w:t>
            </w:r>
          </w:p>
        </w:tc>
        <w:tc>
          <w:tcPr>
            <w:tcW w:w="3402" w:type="dxa"/>
            <w:shd w:val="clear" w:color="auto" w:fill="auto"/>
          </w:tcPr>
          <w:p w14:paraId="1458E3AE" w14:textId="2FAE38F8"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 balance brought forward</w:t>
            </w:r>
          </w:p>
        </w:tc>
        <w:tc>
          <w:tcPr>
            <w:tcW w:w="4394" w:type="dxa"/>
            <w:shd w:val="clear" w:color="auto" w:fill="auto"/>
          </w:tcPr>
          <w:p w14:paraId="312336CB" w14:textId="49CC3E7C"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total balance of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brought forward from the previous reporting period.</w:t>
            </w:r>
          </w:p>
        </w:tc>
      </w:tr>
      <w:tr w:rsidR="00E21451" w:rsidRPr="00C22FD0" w14:paraId="5529458C" w14:textId="77777777" w:rsidTr="0040755A">
        <w:tc>
          <w:tcPr>
            <w:tcW w:w="1560" w:type="dxa"/>
          </w:tcPr>
          <w:p w14:paraId="440CDE1F"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R0400/C0070</w:t>
            </w:r>
          </w:p>
        </w:tc>
        <w:tc>
          <w:tcPr>
            <w:tcW w:w="3402" w:type="dxa"/>
            <w:shd w:val="clear" w:color="auto" w:fill="auto"/>
          </w:tcPr>
          <w:p w14:paraId="3CB21D62" w14:textId="1F609F7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 xml:space="preserve"> issued</w:t>
            </w:r>
          </w:p>
        </w:tc>
        <w:tc>
          <w:tcPr>
            <w:tcW w:w="4394" w:type="dxa"/>
            <w:shd w:val="clear" w:color="auto" w:fill="auto"/>
          </w:tcPr>
          <w:p w14:paraId="181E1571" w14:textId="58D39F94"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total amount of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issued over the reporting period. </w:t>
            </w:r>
          </w:p>
        </w:tc>
      </w:tr>
      <w:tr w:rsidR="00E21451" w:rsidRPr="00C22FD0" w14:paraId="508677E0" w14:textId="77777777" w:rsidTr="0040755A">
        <w:tc>
          <w:tcPr>
            <w:tcW w:w="1560" w:type="dxa"/>
            <w:tcBorders>
              <w:bottom w:val="single" w:sz="4" w:space="0" w:color="auto"/>
            </w:tcBorders>
          </w:tcPr>
          <w:p w14:paraId="2B5E0039"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R0400/C0080</w:t>
            </w:r>
          </w:p>
        </w:tc>
        <w:tc>
          <w:tcPr>
            <w:tcW w:w="3402" w:type="dxa"/>
            <w:tcBorders>
              <w:bottom w:val="single" w:sz="4" w:space="0" w:color="auto"/>
            </w:tcBorders>
            <w:shd w:val="clear" w:color="auto" w:fill="auto"/>
          </w:tcPr>
          <w:p w14:paraId="503B67EB" w14:textId="4985DF0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 xml:space="preserve"> redeemed</w:t>
            </w:r>
          </w:p>
        </w:tc>
        <w:tc>
          <w:tcPr>
            <w:tcW w:w="4394" w:type="dxa"/>
            <w:tcBorders>
              <w:bottom w:val="single" w:sz="4" w:space="0" w:color="auto"/>
            </w:tcBorders>
            <w:shd w:val="clear" w:color="auto" w:fill="auto"/>
          </w:tcPr>
          <w:p w14:paraId="120E7AB7" w14:textId="2FCA35E3"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total amount of subordinated </w:t>
            </w:r>
            <w:r w:rsidR="00B5283B"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redeemed over the reporting period.</w:t>
            </w:r>
            <w:r w:rsidRPr="00C22FD0" w:rsidDel="00973938">
              <w:rPr>
                <w:rFonts w:ascii="Times New Roman" w:hAnsi="Times New Roman" w:cs="Times New Roman"/>
                <w:sz w:val="20"/>
                <w:szCs w:val="20"/>
              </w:rPr>
              <w:t xml:space="preserve"> </w:t>
            </w:r>
          </w:p>
        </w:tc>
      </w:tr>
      <w:tr w:rsidR="00E21451" w:rsidRPr="00C22FD0" w14:paraId="32B360DF" w14:textId="77777777" w:rsidTr="0040755A">
        <w:tc>
          <w:tcPr>
            <w:tcW w:w="1560" w:type="dxa"/>
            <w:tcBorders>
              <w:top w:val="single" w:sz="4" w:space="0" w:color="auto"/>
              <w:left w:val="single" w:sz="4" w:space="0" w:color="auto"/>
              <w:bottom w:val="single" w:sz="4" w:space="0" w:color="auto"/>
              <w:right w:val="single" w:sz="4" w:space="0" w:color="auto"/>
            </w:tcBorders>
          </w:tcPr>
          <w:p w14:paraId="51B1AB7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R0400/C0090</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80B949A" w14:textId="7B82023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movements in valuation </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F509D67" w14:textId="459C7730"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reflecting the total movement in valuation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over the reporting period. </w:t>
            </w:r>
          </w:p>
        </w:tc>
      </w:tr>
      <w:tr w:rsidR="00E21451" w:rsidRPr="00C22FD0" w14:paraId="50971189" w14:textId="77777777" w:rsidTr="0040755A">
        <w:tc>
          <w:tcPr>
            <w:tcW w:w="1560" w:type="dxa"/>
            <w:tcBorders>
              <w:top w:val="single" w:sz="4" w:space="0" w:color="auto"/>
              <w:bottom w:val="single" w:sz="4" w:space="0" w:color="auto"/>
            </w:tcBorders>
          </w:tcPr>
          <w:p w14:paraId="2698066F"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R0400/C0100</w:t>
            </w:r>
          </w:p>
        </w:tc>
        <w:tc>
          <w:tcPr>
            <w:tcW w:w="3402" w:type="dxa"/>
            <w:tcBorders>
              <w:top w:val="single" w:sz="4" w:space="0" w:color="auto"/>
              <w:bottom w:val="single" w:sz="4" w:space="0" w:color="auto"/>
            </w:tcBorders>
            <w:shd w:val="clear" w:color="auto" w:fill="auto"/>
          </w:tcPr>
          <w:p w14:paraId="313B8560" w14:textId="5DCD397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 xml:space="preserve"> regulatory action</w:t>
            </w:r>
          </w:p>
        </w:tc>
        <w:tc>
          <w:tcPr>
            <w:tcW w:w="4394" w:type="dxa"/>
            <w:tcBorders>
              <w:top w:val="single" w:sz="4" w:space="0" w:color="auto"/>
              <w:bottom w:val="single" w:sz="4" w:space="0" w:color="auto"/>
            </w:tcBorders>
            <w:shd w:val="clear" w:color="auto" w:fill="auto"/>
          </w:tcPr>
          <w:p w14:paraId="53787E6E" w14:textId="2521D436"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reflecting the total increase/decrease in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due to regulatory action over the reporting period.</w:t>
            </w:r>
          </w:p>
        </w:tc>
      </w:tr>
      <w:tr w:rsidR="00E21451" w:rsidRPr="00C22FD0" w14:paraId="43EE3A82" w14:textId="77777777" w:rsidTr="0040755A">
        <w:tc>
          <w:tcPr>
            <w:tcW w:w="1560" w:type="dxa"/>
            <w:tcBorders>
              <w:top w:val="single" w:sz="4" w:space="0" w:color="auto"/>
              <w:left w:val="single" w:sz="4" w:space="0" w:color="auto"/>
              <w:bottom w:val="single" w:sz="4" w:space="0" w:color="auto"/>
              <w:right w:val="single" w:sz="4" w:space="0" w:color="auto"/>
            </w:tcBorders>
          </w:tcPr>
          <w:p w14:paraId="4E888AD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R0400/C0060</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440ECF" w14:textId="550A3AE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b/>
                <w:sz w:val="20"/>
                <w:szCs w:val="20"/>
              </w:rPr>
              <w:t xml:space="preserve"> </w:t>
            </w:r>
            <w:r w:rsidR="004508C9" w:rsidRPr="00C22FD0">
              <w:rPr>
                <w:rFonts w:ascii="Times New Roman" w:hAnsi="Times New Roman" w:cs="Times New Roman"/>
                <w:b/>
                <w:sz w:val="20"/>
                <w:szCs w:val="20"/>
              </w:rPr>
              <w:t>–</w:t>
            </w:r>
            <w:r w:rsidRPr="00C22FD0">
              <w:rPr>
                <w:rFonts w:ascii="Times New Roman" w:hAnsi="Times New Roman" w:cs="Times New Roman"/>
                <w:sz w:val="20"/>
                <w:szCs w:val="20"/>
              </w:rPr>
              <w:t xml:space="preserve"> balance carried forward </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8F902D3" w14:textId="0483BAA5"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total balance of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carried forward to the next reporting period.</w:t>
            </w:r>
          </w:p>
        </w:tc>
      </w:tr>
      <w:tr w:rsidR="00E21451" w:rsidRPr="00C22FD0" w14:paraId="28062DC2" w14:textId="77777777" w:rsidTr="0040755A">
        <w:tc>
          <w:tcPr>
            <w:tcW w:w="1560" w:type="dxa"/>
            <w:tcBorders>
              <w:top w:val="single" w:sz="4" w:space="0" w:color="auto"/>
              <w:left w:val="nil"/>
              <w:bottom w:val="single" w:sz="4" w:space="0" w:color="auto"/>
              <w:right w:val="nil"/>
            </w:tcBorders>
          </w:tcPr>
          <w:p w14:paraId="25476F9C" w14:textId="77777777" w:rsidR="00E21451" w:rsidRPr="00C22FD0" w:rsidRDefault="00E21451" w:rsidP="0040755A">
            <w:pPr>
              <w:spacing w:before="120" w:after="120" w:line="240" w:lineRule="auto"/>
              <w:rPr>
                <w:rFonts w:ascii="Times New Roman" w:hAnsi="Times New Roman" w:cs="Times New Roman"/>
                <w:b/>
                <w:sz w:val="20"/>
                <w:szCs w:val="20"/>
              </w:rPr>
            </w:pPr>
            <w:r w:rsidRPr="00C22FD0">
              <w:rPr>
                <w:rFonts w:ascii="Times New Roman" w:hAnsi="Times New Roman" w:cs="Times New Roman"/>
                <w:b/>
                <w:sz w:val="20"/>
                <w:szCs w:val="20"/>
              </w:rPr>
              <w:t>Surplus funds</w:t>
            </w:r>
          </w:p>
        </w:tc>
        <w:tc>
          <w:tcPr>
            <w:tcW w:w="7796" w:type="dxa"/>
            <w:gridSpan w:val="2"/>
            <w:tcBorders>
              <w:top w:val="single" w:sz="4" w:space="0" w:color="auto"/>
              <w:left w:val="nil"/>
              <w:bottom w:val="single" w:sz="4" w:space="0" w:color="auto"/>
              <w:right w:val="nil"/>
            </w:tcBorders>
            <w:shd w:val="clear" w:color="auto" w:fill="auto"/>
          </w:tcPr>
          <w:p w14:paraId="40917A1B" w14:textId="77777777" w:rsidR="00E21451" w:rsidRPr="00C22FD0" w:rsidRDefault="00E21451" w:rsidP="0040755A">
            <w:pPr>
              <w:spacing w:before="120" w:after="120" w:line="240" w:lineRule="auto"/>
              <w:rPr>
                <w:rFonts w:ascii="Times New Roman" w:hAnsi="Times New Roman" w:cs="Times New Roman"/>
                <w:sz w:val="20"/>
                <w:szCs w:val="20"/>
              </w:rPr>
            </w:pPr>
          </w:p>
        </w:tc>
      </w:tr>
      <w:tr w:rsidR="00E21451" w:rsidRPr="00C22FD0" w14:paraId="3A9C7A84" w14:textId="77777777" w:rsidTr="0040755A">
        <w:tc>
          <w:tcPr>
            <w:tcW w:w="1560" w:type="dxa"/>
            <w:tcBorders>
              <w:top w:val="single" w:sz="4" w:space="0" w:color="auto"/>
              <w:bottom w:val="single" w:sz="4" w:space="0" w:color="auto"/>
            </w:tcBorders>
          </w:tcPr>
          <w:p w14:paraId="10163E0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R0500/C0010</w:t>
            </w:r>
          </w:p>
        </w:tc>
        <w:tc>
          <w:tcPr>
            <w:tcW w:w="3402" w:type="dxa"/>
            <w:tcBorders>
              <w:top w:val="single" w:sz="4" w:space="0" w:color="auto"/>
              <w:bottom w:val="single" w:sz="4" w:space="0" w:color="auto"/>
            </w:tcBorders>
            <w:shd w:val="clear" w:color="auto" w:fill="auto"/>
          </w:tcPr>
          <w:p w14:paraId="405732A4" w14:textId="4C9BFAE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Surplus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Balance brought forward </w:t>
            </w:r>
          </w:p>
        </w:tc>
        <w:tc>
          <w:tcPr>
            <w:tcW w:w="4394" w:type="dxa"/>
            <w:tcBorders>
              <w:top w:val="single" w:sz="4" w:space="0" w:color="auto"/>
              <w:bottom w:val="single" w:sz="4" w:space="0" w:color="auto"/>
            </w:tcBorders>
            <w:shd w:val="clear" w:color="auto" w:fill="auto"/>
          </w:tcPr>
          <w:p w14:paraId="6C3EA713"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surplus funds brought forward from the previous reporting period.</w:t>
            </w:r>
          </w:p>
        </w:tc>
      </w:tr>
      <w:tr w:rsidR="00E21451" w:rsidRPr="00C22FD0" w14:paraId="3F03A6B6" w14:textId="77777777" w:rsidTr="0040755A">
        <w:tc>
          <w:tcPr>
            <w:tcW w:w="1560" w:type="dxa"/>
            <w:tcBorders>
              <w:bottom w:val="single" w:sz="4" w:space="0" w:color="auto"/>
            </w:tcBorders>
          </w:tcPr>
          <w:p w14:paraId="2014E21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R0500/C0060</w:t>
            </w:r>
          </w:p>
        </w:tc>
        <w:tc>
          <w:tcPr>
            <w:tcW w:w="3402" w:type="dxa"/>
            <w:tcBorders>
              <w:bottom w:val="single" w:sz="4" w:space="0" w:color="auto"/>
            </w:tcBorders>
            <w:shd w:val="clear" w:color="auto" w:fill="auto"/>
          </w:tcPr>
          <w:p w14:paraId="5C3322F0" w14:textId="16F6054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Surplus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Balance carried forward </w:t>
            </w:r>
          </w:p>
        </w:tc>
        <w:tc>
          <w:tcPr>
            <w:tcW w:w="4394" w:type="dxa"/>
            <w:tcBorders>
              <w:bottom w:val="single" w:sz="4" w:space="0" w:color="auto"/>
            </w:tcBorders>
            <w:shd w:val="clear" w:color="auto" w:fill="auto"/>
          </w:tcPr>
          <w:p w14:paraId="30D03811"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surplus funds carried forward to the next reporting period. </w:t>
            </w:r>
          </w:p>
        </w:tc>
      </w:tr>
      <w:tr w:rsidR="00E21451" w:rsidRPr="00C22FD0" w14:paraId="747F0E04" w14:textId="77777777" w:rsidTr="0040755A">
        <w:tc>
          <w:tcPr>
            <w:tcW w:w="9356" w:type="dxa"/>
            <w:gridSpan w:val="3"/>
            <w:tcBorders>
              <w:top w:val="single" w:sz="4" w:space="0" w:color="auto"/>
              <w:left w:val="nil"/>
              <w:bottom w:val="single" w:sz="4" w:space="0" w:color="auto"/>
              <w:right w:val="nil"/>
            </w:tcBorders>
          </w:tcPr>
          <w:p w14:paraId="0A1F7959" w14:textId="77364571" w:rsidR="00E21451" w:rsidRPr="00C22FD0" w:rsidRDefault="00E21451" w:rsidP="0040755A">
            <w:pPr>
              <w:spacing w:before="120" w:after="120" w:line="240" w:lineRule="auto"/>
              <w:rPr>
                <w:rFonts w:ascii="Times New Roman" w:hAnsi="Times New Roman" w:cs="Times New Roman"/>
                <w:sz w:val="20"/>
                <w:szCs w:val="20"/>
              </w:rPr>
            </w:pPr>
            <w:r w:rsidRPr="00C22FD0">
              <w:rPr>
                <w:rFonts w:ascii="Times New Roman" w:hAnsi="Times New Roman" w:cs="Times New Roman"/>
                <w:b/>
                <w:sz w:val="20"/>
                <w:szCs w:val="20"/>
              </w:rPr>
              <w:t xml:space="preserve">Preference shares </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 xml:space="preserve"> movements in the reporting period </w:t>
            </w:r>
          </w:p>
        </w:tc>
      </w:tr>
      <w:tr w:rsidR="00E21451" w:rsidRPr="00C22FD0" w14:paraId="2DB8D07E" w14:textId="77777777" w:rsidTr="0040755A">
        <w:tc>
          <w:tcPr>
            <w:tcW w:w="1560" w:type="dxa"/>
            <w:tcBorders>
              <w:top w:val="single" w:sz="4" w:space="0" w:color="auto"/>
            </w:tcBorders>
          </w:tcPr>
          <w:p w14:paraId="4949A29E"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R0510/C0010</w:t>
            </w:r>
          </w:p>
        </w:tc>
        <w:tc>
          <w:tcPr>
            <w:tcW w:w="3402" w:type="dxa"/>
            <w:tcBorders>
              <w:top w:val="single" w:sz="4" w:space="0" w:color="auto"/>
            </w:tcBorders>
            <w:shd w:val="clear" w:color="auto" w:fill="auto"/>
          </w:tcPr>
          <w:p w14:paraId="28F06848" w14:textId="7813048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 balance brought forward </w:t>
            </w:r>
          </w:p>
        </w:tc>
        <w:tc>
          <w:tcPr>
            <w:tcW w:w="4394" w:type="dxa"/>
            <w:tcBorders>
              <w:top w:val="single" w:sz="4" w:space="0" w:color="auto"/>
            </w:tcBorders>
            <w:shd w:val="clear" w:color="auto" w:fill="auto"/>
          </w:tcPr>
          <w:p w14:paraId="29DD66AD"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Tier 1 preference shares brought forward from the previous reporting period.</w:t>
            </w:r>
          </w:p>
        </w:tc>
      </w:tr>
      <w:tr w:rsidR="00E21451" w:rsidRPr="00C22FD0" w14:paraId="4C9DA5B9" w14:textId="77777777" w:rsidTr="0040755A">
        <w:tc>
          <w:tcPr>
            <w:tcW w:w="1560" w:type="dxa"/>
          </w:tcPr>
          <w:p w14:paraId="26233CDA"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R0510/C0020</w:t>
            </w:r>
          </w:p>
        </w:tc>
        <w:tc>
          <w:tcPr>
            <w:tcW w:w="3402" w:type="dxa"/>
            <w:shd w:val="clear" w:color="auto" w:fill="auto"/>
          </w:tcPr>
          <w:p w14:paraId="30E2512F" w14:textId="0CA167E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 – increase</w:t>
            </w:r>
          </w:p>
        </w:tc>
        <w:tc>
          <w:tcPr>
            <w:tcW w:w="4394" w:type="dxa"/>
            <w:shd w:val="clear" w:color="auto" w:fill="auto"/>
          </w:tcPr>
          <w:p w14:paraId="755157AE"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increase in Tier 1 preference shares over the reporting period. </w:t>
            </w:r>
          </w:p>
        </w:tc>
      </w:tr>
      <w:tr w:rsidR="00E21451" w:rsidRPr="00C22FD0" w14:paraId="12E712A4" w14:textId="77777777" w:rsidTr="0040755A">
        <w:tc>
          <w:tcPr>
            <w:tcW w:w="1560" w:type="dxa"/>
          </w:tcPr>
          <w:p w14:paraId="56EB7941"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R0510/C0030</w:t>
            </w:r>
          </w:p>
        </w:tc>
        <w:tc>
          <w:tcPr>
            <w:tcW w:w="3402" w:type="dxa"/>
            <w:shd w:val="clear" w:color="auto" w:fill="auto"/>
          </w:tcPr>
          <w:p w14:paraId="2297A4A8" w14:textId="271C50C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 – reduction</w:t>
            </w:r>
          </w:p>
        </w:tc>
        <w:tc>
          <w:tcPr>
            <w:tcW w:w="4394" w:type="dxa"/>
            <w:shd w:val="clear" w:color="auto" w:fill="auto"/>
          </w:tcPr>
          <w:p w14:paraId="2E94860B"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reduction in Tier 1 preference shares over the reporting period.</w:t>
            </w:r>
          </w:p>
        </w:tc>
      </w:tr>
      <w:tr w:rsidR="00E21451" w:rsidRPr="00C22FD0" w14:paraId="62307176" w14:textId="77777777" w:rsidTr="0040755A">
        <w:tc>
          <w:tcPr>
            <w:tcW w:w="1560" w:type="dxa"/>
          </w:tcPr>
          <w:p w14:paraId="45C2CB5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R0510/C0060</w:t>
            </w:r>
          </w:p>
        </w:tc>
        <w:tc>
          <w:tcPr>
            <w:tcW w:w="3402" w:type="dxa"/>
            <w:shd w:val="clear" w:color="auto" w:fill="auto"/>
          </w:tcPr>
          <w:p w14:paraId="5D006196" w14:textId="0452C04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 balance carried forward </w:t>
            </w:r>
          </w:p>
        </w:tc>
        <w:tc>
          <w:tcPr>
            <w:tcW w:w="4394" w:type="dxa"/>
            <w:shd w:val="clear" w:color="auto" w:fill="auto"/>
          </w:tcPr>
          <w:p w14:paraId="72AC972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balance of Tier 1 preference shares carried forward to the next reporting period.</w:t>
            </w:r>
          </w:p>
        </w:tc>
      </w:tr>
      <w:tr w:rsidR="00E21451" w:rsidRPr="00C22FD0" w14:paraId="2DC74F66" w14:textId="77777777" w:rsidTr="0040755A">
        <w:tc>
          <w:tcPr>
            <w:tcW w:w="1560" w:type="dxa"/>
          </w:tcPr>
          <w:p w14:paraId="777DAD1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R0520/C0010</w:t>
            </w:r>
          </w:p>
        </w:tc>
        <w:tc>
          <w:tcPr>
            <w:tcW w:w="3402" w:type="dxa"/>
            <w:shd w:val="clear" w:color="auto" w:fill="auto"/>
          </w:tcPr>
          <w:p w14:paraId="2B65EA14" w14:textId="75A808A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 balance brought forward </w:t>
            </w:r>
          </w:p>
        </w:tc>
        <w:tc>
          <w:tcPr>
            <w:tcW w:w="4394" w:type="dxa"/>
            <w:shd w:val="clear" w:color="auto" w:fill="auto"/>
          </w:tcPr>
          <w:p w14:paraId="7FD1C6DF"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Tier 2 preference shares brought forward from the previous reporting period.</w:t>
            </w:r>
          </w:p>
        </w:tc>
      </w:tr>
      <w:tr w:rsidR="00E21451" w:rsidRPr="00C22FD0" w14:paraId="3B0B1043" w14:textId="77777777" w:rsidTr="0040755A">
        <w:tc>
          <w:tcPr>
            <w:tcW w:w="1560" w:type="dxa"/>
          </w:tcPr>
          <w:p w14:paraId="523DD598"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R0520/C0020</w:t>
            </w:r>
          </w:p>
        </w:tc>
        <w:tc>
          <w:tcPr>
            <w:tcW w:w="3402" w:type="dxa"/>
            <w:shd w:val="clear" w:color="auto" w:fill="auto"/>
          </w:tcPr>
          <w:p w14:paraId="29380462" w14:textId="4A62230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 increase </w:t>
            </w:r>
          </w:p>
        </w:tc>
        <w:tc>
          <w:tcPr>
            <w:tcW w:w="4394" w:type="dxa"/>
            <w:shd w:val="clear" w:color="auto" w:fill="auto"/>
          </w:tcPr>
          <w:p w14:paraId="650CE71C"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increase in Tier 2 preference shares over the reporting period. </w:t>
            </w:r>
          </w:p>
        </w:tc>
      </w:tr>
      <w:tr w:rsidR="00E21451" w:rsidRPr="00C22FD0" w14:paraId="2145B080" w14:textId="77777777" w:rsidTr="0040755A">
        <w:tc>
          <w:tcPr>
            <w:tcW w:w="1560" w:type="dxa"/>
          </w:tcPr>
          <w:p w14:paraId="327BB42E"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R0520/C0030</w:t>
            </w:r>
          </w:p>
        </w:tc>
        <w:tc>
          <w:tcPr>
            <w:tcW w:w="3402" w:type="dxa"/>
            <w:shd w:val="clear" w:color="auto" w:fill="auto"/>
          </w:tcPr>
          <w:p w14:paraId="4EBC1A62" w14:textId="31E77EC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 – reduction</w:t>
            </w:r>
          </w:p>
        </w:tc>
        <w:tc>
          <w:tcPr>
            <w:tcW w:w="4394" w:type="dxa"/>
            <w:shd w:val="clear" w:color="auto" w:fill="auto"/>
          </w:tcPr>
          <w:p w14:paraId="214CFAFE"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reduction in Tier 2 preference shares over the reporting period.</w:t>
            </w:r>
          </w:p>
        </w:tc>
      </w:tr>
      <w:tr w:rsidR="00E21451" w:rsidRPr="00C22FD0" w14:paraId="1FB0272E" w14:textId="77777777" w:rsidTr="0040755A">
        <w:tc>
          <w:tcPr>
            <w:tcW w:w="1560" w:type="dxa"/>
          </w:tcPr>
          <w:p w14:paraId="0990EA42"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R0520/C0060</w:t>
            </w:r>
          </w:p>
        </w:tc>
        <w:tc>
          <w:tcPr>
            <w:tcW w:w="3402" w:type="dxa"/>
            <w:shd w:val="clear" w:color="auto" w:fill="auto"/>
          </w:tcPr>
          <w:p w14:paraId="17778B98" w14:textId="18F7054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 balance carried forward </w:t>
            </w:r>
          </w:p>
        </w:tc>
        <w:tc>
          <w:tcPr>
            <w:tcW w:w="4394" w:type="dxa"/>
            <w:shd w:val="clear" w:color="auto" w:fill="auto"/>
          </w:tcPr>
          <w:p w14:paraId="603300BC"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Tier 2 preference shares carried forward to the next reporting period.</w:t>
            </w:r>
          </w:p>
        </w:tc>
      </w:tr>
      <w:tr w:rsidR="00E21451" w:rsidRPr="00C22FD0" w14:paraId="5A7467FF" w14:textId="77777777" w:rsidTr="0040755A">
        <w:tc>
          <w:tcPr>
            <w:tcW w:w="1560" w:type="dxa"/>
          </w:tcPr>
          <w:p w14:paraId="43DBE55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R0530/C0010</w:t>
            </w:r>
          </w:p>
        </w:tc>
        <w:tc>
          <w:tcPr>
            <w:tcW w:w="3402" w:type="dxa"/>
            <w:shd w:val="clear" w:color="auto" w:fill="auto"/>
          </w:tcPr>
          <w:p w14:paraId="65FA9F22" w14:textId="5791AFE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3 – balance brought forward</w:t>
            </w:r>
          </w:p>
        </w:tc>
        <w:tc>
          <w:tcPr>
            <w:tcW w:w="4394" w:type="dxa"/>
            <w:shd w:val="clear" w:color="auto" w:fill="auto"/>
          </w:tcPr>
          <w:p w14:paraId="5AB7DBB4"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Tier 3 preference shares brought forward from the previous reporting period.</w:t>
            </w:r>
          </w:p>
        </w:tc>
      </w:tr>
      <w:tr w:rsidR="00E21451" w:rsidRPr="00C22FD0" w14:paraId="381F0547" w14:textId="77777777" w:rsidTr="0040755A">
        <w:tc>
          <w:tcPr>
            <w:tcW w:w="1560" w:type="dxa"/>
          </w:tcPr>
          <w:p w14:paraId="3EC69926"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R0530/C0020</w:t>
            </w:r>
          </w:p>
        </w:tc>
        <w:tc>
          <w:tcPr>
            <w:tcW w:w="3402" w:type="dxa"/>
            <w:shd w:val="clear" w:color="auto" w:fill="auto"/>
          </w:tcPr>
          <w:p w14:paraId="63EE15C7" w14:textId="160FCFA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increase</w:t>
            </w:r>
          </w:p>
        </w:tc>
        <w:tc>
          <w:tcPr>
            <w:tcW w:w="4394" w:type="dxa"/>
            <w:shd w:val="clear" w:color="auto" w:fill="auto"/>
          </w:tcPr>
          <w:p w14:paraId="3FC65E5E"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increase in Tier 3 preference shares over the reporting period. </w:t>
            </w:r>
          </w:p>
        </w:tc>
      </w:tr>
      <w:tr w:rsidR="00E21451" w:rsidRPr="00C22FD0" w14:paraId="239271F7" w14:textId="77777777" w:rsidTr="0040755A">
        <w:tc>
          <w:tcPr>
            <w:tcW w:w="1560" w:type="dxa"/>
          </w:tcPr>
          <w:p w14:paraId="191A596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R0530/C0030</w:t>
            </w:r>
          </w:p>
        </w:tc>
        <w:tc>
          <w:tcPr>
            <w:tcW w:w="3402" w:type="dxa"/>
            <w:shd w:val="clear" w:color="auto" w:fill="auto"/>
          </w:tcPr>
          <w:p w14:paraId="22E55BE7" w14:textId="779DC74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3 – reduction </w:t>
            </w:r>
          </w:p>
        </w:tc>
        <w:tc>
          <w:tcPr>
            <w:tcW w:w="4394" w:type="dxa"/>
            <w:shd w:val="clear" w:color="auto" w:fill="auto"/>
          </w:tcPr>
          <w:p w14:paraId="54037453"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reduction in Tier 3 preference shares over the reporting period.</w:t>
            </w:r>
          </w:p>
        </w:tc>
      </w:tr>
      <w:tr w:rsidR="00E21451" w:rsidRPr="00C22FD0" w14:paraId="032DE3A0" w14:textId="77777777" w:rsidTr="0040755A">
        <w:tc>
          <w:tcPr>
            <w:tcW w:w="1560" w:type="dxa"/>
          </w:tcPr>
          <w:p w14:paraId="442AD417"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R0530/C0060</w:t>
            </w:r>
          </w:p>
        </w:tc>
        <w:tc>
          <w:tcPr>
            <w:tcW w:w="3402" w:type="dxa"/>
            <w:shd w:val="clear" w:color="auto" w:fill="auto"/>
          </w:tcPr>
          <w:p w14:paraId="3A175B82" w14:textId="7AF3D76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3 – balance carried forward </w:t>
            </w:r>
          </w:p>
        </w:tc>
        <w:tc>
          <w:tcPr>
            <w:tcW w:w="4394" w:type="dxa"/>
            <w:shd w:val="clear" w:color="auto" w:fill="auto"/>
          </w:tcPr>
          <w:p w14:paraId="2D1E6C4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balance of Tier 3 preference shares carried forward to the next reporting period.</w:t>
            </w:r>
          </w:p>
        </w:tc>
      </w:tr>
      <w:tr w:rsidR="00E21451" w:rsidRPr="00C22FD0" w14:paraId="67EC4CBF" w14:textId="77777777" w:rsidTr="0040755A">
        <w:tc>
          <w:tcPr>
            <w:tcW w:w="1560" w:type="dxa"/>
          </w:tcPr>
          <w:p w14:paraId="12822B33"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R0600/C0010</w:t>
            </w:r>
          </w:p>
        </w:tc>
        <w:tc>
          <w:tcPr>
            <w:tcW w:w="3402" w:type="dxa"/>
            <w:shd w:val="clear" w:color="auto" w:fill="auto"/>
          </w:tcPr>
          <w:p w14:paraId="26BFEE3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preference shares – balance brought forward</w:t>
            </w:r>
          </w:p>
        </w:tc>
        <w:tc>
          <w:tcPr>
            <w:tcW w:w="4394" w:type="dxa"/>
            <w:shd w:val="clear" w:color="auto" w:fill="auto"/>
          </w:tcPr>
          <w:p w14:paraId="2C23792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balance of total preference shares brought forward from the previous reporting period.</w:t>
            </w:r>
          </w:p>
        </w:tc>
      </w:tr>
      <w:tr w:rsidR="00E21451" w:rsidRPr="00C22FD0" w14:paraId="1EF1416C" w14:textId="77777777" w:rsidTr="0040755A">
        <w:tc>
          <w:tcPr>
            <w:tcW w:w="1560" w:type="dxa"/>
          </w:tcPr>
          <w:p w14:paraId="6F492B5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R0600/C0020</w:t>
            </w:r>
          </w:p>
        </w:tc>
        <w:tc>
          <w:tcPr>
            <w:tcW w:w="3402" w:type="dxa"/>
            <w:shd w:val="clear" w:color="auto" w:fill="auto"/>
          </w:tcPr>
          <w:p w14:paraId="65101D9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preference shares – increase </w:t>
            </w:r>
          </w:p>
        </w:tc>
        <w:tc>
          <w:tcPr>
            <w:tcW w:w="4394" w:type="dxa"/>
            <w:shd w:val="clear" w:color="auto" w:fill="auto"/>
          </w:tcPr>
          <w:p w14:paraId="364C0F3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increase in total preference shares over the reporting period. </w:t>
            </w:r>
          </w:p>
        </w:tc>
      </w:tr>
      <w:tr w:rsidR="00E21451" w:rsidRPr="00C22FD0" w14:paraId="36F25863" w14:textId="77777777" w:rsidTr="0040755A">
        <w:tc>
          <w:tcPr>
            <w:tcW w:w="1560" w:type="dxa"/>
            <w:tcBorders>
              <w:bottom w:val="single" w:sz="4" w:space="0" w:color="auto"/>
            </w:tcBorders>
          </w:tcPr>
          <w:p w14:paraId="286790C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R0600/C0030</w:t>
            </w:r>
          </w:p>
        </w:tc>
        <w:tc>
          <w:tcPr>
            <w:tcW w:w="3402" w:type="dxa"/>
            <w:tcBorders>
              <w:bottom w:val="single" w:sz="4" w:space="0" w:color="auto"/>
            </w:tcBorders>
            <w:shd w:val="clear" w:color="auto" w:fill="auto"/>
          </w:tcPr>
          <w:p w14:paraId="282A9D4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preference shares – reduction </w:t>
            </w:r>
          </w:p>
        </w:tc>
        <w:tc>
          <w:tcPr>
            <w:tcW w:w="4394" w:type="dxa"/>
            <w:tcBorders>
              <w:bottom w:val="single" w:sz="4" w:space="0" w:color="auto"/>
            </w:tcBorders>
            <w:shd w:val="clear" w:color="auto" w:fill="auto"/>
          </w:tcPr>
          <w:p w14:paraId="05E17FD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reduction in total preference shares over the reporting period. </w:t>
            </w:r>
          </w:p>
        </w:tc>
      </w:tr>
      <w:tr w:rsidR="00E21451" w:rsidRPr="00C22FD0" w14:paraId="75CCD3CD" w14:textId="77777777" w:rsidTr="0040755A">
        <w:tc>
          <w:tcPr>
            <w:tcW w:w="1560" w:type="dxa"/>
            <w:tcBorders>
              <w:bottom w:val="single" w:sz="4" w:space="0" w:color="auto"/>
            </w:tcBorders>
          </w:tcPr>
          <w:p w14:paraId="0A359C6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R0600/C0060</w:t>
            </w:r>
          </w:p>
        </w:tc>
        <w:tc>
          <w:tcPr>
            <w:tcW w:w="3402" w:type="dxa"/>
            <w:tcBorders>
              <w:bottom w:val="single" w:sz="4" w:space="0" w:color="auto"/>
            </w:tcBorders>
            <w:shd w:val="clear" w:color="auto" w:fill="auto"/>
          </w:tcPr>
          <w:p w14:paraId="45BE6F2A"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preference shares – balance carried forward </w:t>
            </w:r>
          </w:p>
        </w:tc>
        <w:tc>
          <w:tcPr>
            <w:tcW w:w="4394" w:type="dxa"/>
            <w:tcBorders>
              <w:bottom w:val="single" w:sz="4" w:space="0" w:color="auto"/>
            </w:tcBorders>
            <w:shd w:val="clear" w:color="auto" w:fill="auto"/>
          </w:tcPr>
          <w:p w14:paraId="35BB843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balance of total preference shares carried forward to the next reporting period.</w:t>
            </w:r>
          </w:p>
        </w:tc>
      </w:tr>
      <w:tr w:rsidR="00E21451" w:rsidRPr="00C22FD0" w14:paraId="178FDD04" w14:textId="77777777" w:rsidTr="0040755A">
        <w:tc>
          <w:tcPr>
            <w:tcW w:w="9356" w:type="dxa"/>
            <w:gridSpan w:val="3"/>
            <w:tcBorders>
              <w:top w:val="single" w:sz="4" w:space="0" w:color="auto"/>
              <w:left w:val="nil"/>
              <w:bottom w:val="single" w:sz="4" w:space="0" w:color="auto"/>
              <w:right w:val="nil"/>
            </w:tcBorders>
          </w:tcPr>
          <w:p w14:paraId="4DE64FCA" w14:textId="77777777" w:rsidR="00E21451" w:rsidRPr="00C22FD0" w:rsidRDefault="00E21451" w:rsidP="0040755A">
            <w:pPr>
              <w:spacing w:before="120" w:after="120" w:line="240" w:lineRule="auto"/>
              <w:rPr>
                <w:rFonts w:ascii="Times New Roman" w:hAnsi="Times New Roman" w:cs="Times New Roman"/>
                <w:sz w:val="20"/>
                <w:szCs w:val="20"/>
              </w:rPr>
            </w:pPr>
            <w:r w:rsidRPr="00C22FD0">
              <w:rPr>
                <w:rFonts w:ascii="Times New Roman" w:hAnsi="Times New Roman" w:cs="Times New Roman"/>
                <w:b/>
                <w:sz w:val="20"/>
                <w:szCs w:val="20"/>
              </w:rPr>
              <w:t>Share premium relating to preference shares</w:t>
            </w:r>
          </w:p>
        </w:tc>
      </w:tr>
      <w:tr w:rsidR="00E21451" w:rsidRPr="00C22FD0" w14:paraId="306D035F" w14:textId="77777777" w:rsidTr="0040755A">
        <w:trPr>
          <w:trHeight w:val="856"/>
        </w:trPr>
        <w:tc>
          <w:tcPr>
            <w:tcW w:w="1560" w:type="dxa"/>
            <w:tcBorders>
              <w:top w:val="single" w:sz="4" w:space="0" w:color="auto"/>
            </w:tcBorders>
          </w:tcPr>
          <w:p w14:paraId="051E93C3"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R0610/C0010</w:t>
            </w:r>
          </w:p>
        </w:tc>
        <w:tc>
          <w:tcPr>
            <w:tcW w:w="3402" w:type="dxa"/>
            <w:tcBorders>
              <w:top w:val="single" w:sz="4" w:space="0" w:color="auto"/>
            </w:tcBorders>
            <w:shd w:val="clear" w:color="auto" w:fill="auto"/>
          </w:tcPr>
          <w:p w14:paraId="011740E3" w14:textId="779C2D3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 balance brought forward </w:t>
            </w:r>
          </w:p>
        </w:tc>
        <w:tc>
          <w:tcPr>
            <w:tcW w:w="4394" w:type="dxa"/>
            <w:tcBorders>
              <w:top w:val="single" w:sz="4" w:space="0" w:color="auto"/>
            </w:tcBorders>
            <w:shd w:val="clear" w:color="auto" w:fill="auto"/>
          </w:tcPr>
          <w:p w14:paraId="7420FBE9"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the share premium account relating to preference shares that is tier 1 brought forward from the previous reporting period.</w:t>
            </w:r>
          </w:p>
        </w:tc>
      </w:tr>
      <w:tr w:rsidR="00E21451" w:rsidRPr="00C22FD0" w14:paraId="428C442F" w14:textId="77777777" w:rsidTr="0040755A">
        <w:tc>
          <w:tcPr>
            <w:tcW w:w="1560" w:type="dxa"/>
          </w:tcPr>
          <w:p w14:paraId="61271DC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R0610/C0020</w:t>
            </w:r>
          </w:p>
        </w:tc>
        <w:tc>
          <w:tcPr>
            <w:tcW w:w="3402" w:type="dxa"/>
            <w:shd w:val="clear" w:color="auto" w:fill="auto"/>
          </w:tcPr>
          <w:p w14:paraId="34ADC245" w14:textId="3D7F6ED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 – increase</w:t>
            </w:r>
          </w:p>
        </w:tc>
        <w:tc>
          <w:tcPr>
            <w:tcW w:w="4394" w:type="dxa"/>
            <w:shd w:val="clear" w:color="auto" w:fill="auto"/>
          </w:tcPr>
          <w:p w14:paraId="09029149"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increase in the share premium account relating to preference shares that is tier 1 over the reporting period. </w:t>
            </w:r>
          </w:p>
        </w:tc>
      </w:tr>
      <w:tr w:rsidR="00E21451" w:rsidRPr="00C22FD0" w14:paraId="03692BDD" w14:textId="77777777" w:rsidTr="0040755A">
        <w:tc>
          <w:tcPr>
            <w:tcW w:w="1560" w:type="dxa"/>
          </w:tcPr>
          <w:p w14:paraId="1A208E6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R0610/C0030</w:t>
            </w:r>
          </w:p>
        </w:tc>
        <w:tc>
          <w:tcPr>
            <w:tcW w:w="3402" w:type="dxa"/>
            <w:shd w:val="clear" w:color="auto" w:fill="auto"/>
          </w:tcPr>
          <w:p w14:paraId="6E04ACC8" w14:textId="5CCD3D6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 – reduction</w:t>
            </w:r>
          </w:p>
        </w:tc>
        <w:tc>
          <w:tcPr>
            <w:tcW w:w="4394" w:type="dxa"/>
            <w:shd w:val="clear" w:color="auto" w:fill="auto"/>
          </w:tcPr>
          <w:p w14:paraId="446575E8"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reduction in the share premium account relating to preference shares that is tier 1 over the reporting period.</w:t>
            </w:r>
          </w:p>
        </w:tc>
      </w:tr>
      <w:tr w:rsidR="00E21451" w:rsidRPr="00C22FD0" w14:paraId="76DE149A" w14:textId="77777777" w:rsidTr="0040755A">
        <w:tc>
          <w:tcPr>
            <w:tcW w:w="1560" w:type="dxa"/>
          </w:tcPr>
          <w:p w14:paraId="74C463F2"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R0610/C0060</w:t>
            </w:r>
          </w:p>
        </w:tc>
        <w:tc>
          <w:tcPr>
            <w:tcW w:w="3402" w:type="dxa"/>
            <w:shd w:val="clear" w:color="auto" w:fill="auto"/>
          </w:tcPr>
          <w:p w14:paraId="2D3B30A1" w14:textId="48B94A78"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 balance carried forward </w:t>
            </w:r>
          </w:p>
        </w:tc>
        <w:tc>
          <w:tcPr>
            <w:tcW w:w="4394" w:type="dxa"/>
            <w:shd w:val="clear" w:color="auto" w:fill="auto"/>
          </w:tcPr>
          <w:p w14:paraId="52C551C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balance of the share premium account relating to preference </w:t>
            </w:r>
            <w:proofErr w:type="gramStart"/>
            <w:r w:rsidRPr="00C22FD0">
              <w:rPr>
                <w:rFonts w:ascii="Times New Roman" w:hAnsi="Times New Roman" w:cs="Times New Roman"/>
                <w:sz w:val="20"/>
                <w:szCs w:val="20"/>
              </w:rPr>
              <w:t>shares that is</w:t>
            </w:r>
            <w:proofErr w:type="gramEnd"/>
            <w:r w:rsidRPr="00C22FD0">
              <w:rPr>
                <w:rFonts w:ascii="Times New Roman" w:hAnsi="Times New Roman" w:cs="Times New Roman"/>
                <w:sz w:val="20"/>
                <w:szCs w:val="20"/>
              </w:rPr>
              <w:t xml:space="preserve"> tier 1 carried forward to the next reporting period. </w:t>
            </w:r>
          </w:p>
        </w:tc>
      </w:tr>
      <w:tr w:rsidR="00E21451" w:rsidRPr="00C22FD0" w14:paraId="3C8DC559" w14:textId="77777777" w:rsidTr="0040755A">
        <w:tc>
          <w:tcPr>
            <w:tcW w:w="1560" w:type="dxa"/>
          </w:tcPr>
          <w:p w14:paraId="40C960B1"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R0620/C0010</w:t>
            </w:r>
          </w:p>
        </w:tc>
        <w:tc>
          <w:tcPr>
            <w:tcW w:w="3402" w:type="dxa"/>
            <w:shd w:val="clear" w:color="auto" w:fill="auto"/>
          </w:tcPr>
          <w:p w14:paraId="088F2CD0" w14:textId="076AC45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 balance brought forward </w:t>
            </w:r>
          </w:p>
        </w:tc>
        <w:tc>
          <w:tcPr>
            <w:tcW w:w="4394" w:type="dxa"/>
            <w:shd w:val="clear" w:color="auto" w:fill="auto"/>
          </w:tcPr>
          <w:p w14:paraId="77B6D81D"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the share premium account relating to preference shares that is tier 2 brought forward from the previous reporting period.</w:t>
            </w:r>
          </w:p>
        </w:tc>
      </w:tr>
      <w:tr w:rsidR="00E21451" w:rsidRPr="00C22FD0" w14:paraId="6104341D" w14:textId="77777777" w:rsidTr="0040755A">
        <w:tc>
          <w:tcPr>
            <w:tcW w:w="1560" w:type="dxa"/>
          </w:tcPr>
          <w:p w14:paraId="25D8C811"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R0620/C0020</w:t>
            </w:r>
          </w:p>
        </w:tc>
        <w:tc>
          <w:tcPr>
            <w:tcW w:w="3402" w:type="dxa"/>
            <w:shd w:val="clear" w:color="auto" w:fill="auto"/>
          </w:tcPr>
          <w:p w14:paraId="087FFAC3" w14:textId="102BAB3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increase</w:t>
            </w:r>
          </w:p>
        </w:tc>
        <w:tc>
          <w:tcPr>
            <w:tcW w:w="4394" w:type="dxa"/>
            <w:shd w:val="clear" w:color="auto" w:fill="auto"/>
          </w:tcPr>
          <w:p w14:paraId="30C3C25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increase in the share premium account relating to preference shares that is tier 2 over the reporting period. </w:t>
            </w:r>
          </w:p>
        </w:tc>
      </w:tr>
      <w:tr w:rsidR="00E21451" w:rsidRPr="00C22FD0" w14:paraId="73F6BEF0" w14:textId="77777777" w:rsidTr="0040755A">
        <w:tc>
          <w:tcPr>
            <w:tcW w:w="1560" w:type="dxa"/>
          </w:tcPr>
          <w:p w14:paraId="79501D90"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R0620/C0030</w:t>
            </w:r>
          </w:p>
        </w:tc>
        <w:tc>
          <w:tcPr>
            <w:tcW w:w="3402" w:type="dxa"/>
            <w:shd w:val="clear" w:color="auto" w:fill="auto"/>
          </w:tcPr>
          <w:p w14:paraId="118B2622" w14:textId="76546BA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 – reduction</w:t>
            </w:r>
          </w:p>
        </w:tc>
        <w:tc>
          <w:tcPr>
            <w:tcW w:w="4394" w:type="dxa"/>
            <w:shd w:val="clear" w:color="auto" w:fill="auto"/>
          </w:tcPr>
          <w:p w14:paraId="2242B3C1"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reduction in the share premium account relating to preference shares that is tier 2 over the reporting period.</w:t>
            </w:r>
          </w:p>
        </w:tc>
      </w:tr>
      <w:tr w:rsidR="00E21451" w:rsidRPr="00C22FD0" w14:paraId="2890E5CB" w14:textId="77777777" w:rsidTr="0040755A">
        <w:tc>
          <w:tcPr>
            <w:tcW w:w="1560" w:type="dxa"/>
          </w:tcPr>
          <w:p w14:paraId="5C07F67F"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R0620/C0060</w:t>
            </w:r>
          </w:p>
        </w:tc>
        <w:tc>
          <w:tcPr>
            <w:tcW w:w="3402" w:type="dxa"/>
            <w:shd w:val="clear" w:color="auto" w:fill="auto"/>
          </w:tcPr>
          <w:p w14:paraId="388842F9" w14:textId="1FB26CC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 balance carried forward </w:t>
            </w:r>
          </w:p>
        </w:tc>
        <w:tc>
          <w:tcPr>
            <w:tcW w:w="4394" w:type="dxa"/>
            <w:shd w:val="clear" w:color="auto" w:fill="auto"/>
          </w:tcPr>
          <w:p w14:paraId="5E7E265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balance of the share premium account relating to preference </w:t>
            </w:r>
            <w:proofErr w:type="gramStart"/>
            <w:r w:rsidRPr="00C22FD0">
              <w:rPr>
                <w:rFonts w:ascii="Times New Roman" w:hAnsi="Times New Roman" w:cs="Times New Roman"/>
                <w:sz w:val="20"/>
                <w:szCs w:val="20"/>
              </w:rPr>
              <w:t>shares that is</w:t>
            </w:r>
            <w:proofErr w:type="gramEnd"/>
            <w:r w:rsidRPr="00C22FD0">
              <w:rPr>
                <w:rFonts w:ascii="Times New Roman" w:hAnsi="Times New Roman" w:cs="Times New Roman"/>
                <w:sz w:val="20"/>
                <w:szCs w:val="20"/>
              </w:rPr>
              <w:t xml:space="preserve"> tier 2 carried forward to the next reporting period. </w:t>
            </w:r>
          </w:p>
        </w:tc>
      </w:tr>
      <w:tr w:rsidR="00E21451" w:rsidRPr="00C22FD0" w14:paraId="153C6DD7" w14:textId="77777777" w:rsidTr="0040755A">
        <w:tc>
          <w:tcPr>
            <w:tcW w:w="1560" w:type="dxa"/>
          </w:tcPr>
          <w:p w14:paraId="59CC5398"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R0630/C0010</w:t>
            </w:r>
          </w:p>
        </w:tc>
        <w:tc>
          <w:tcPr>
            <w:tcW w:w="3402" w:type="dxa"/>
            <w:shd w:val="clear" w:color="auto" w:fill="auto"/>
          </w:tcPr>
          <w:p w14:paraId="0EAFC690" w14:textId="1B043EC0"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3 – balance brought forward </w:t>
            </w:r>
          </w:p>
        </w:tc>
        <w:tc>
          <w:tcPr>
            <w:tcW w:w="4394" w:type="dxa"/>
            <w:shd w:val="clear" w:color="auto" w:fill="auto"/>
          </w:tcPr>
          <w:p w14:paraId="08613BB6"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the share premium account relating to preference shares that is tier 3 brought forward from the previous reporting period.</w:t>
            </w:r>
          </w:p>
        </w:tc>
      </w:tr>
      <w:tr w:rsidR="00E21451" w:rsidRPr="00C22FD0" w14:paraId="33B5BE9F" w14:textId="77777777" w:rsidTr="0040755A">
        <w:tc>
          <w:tcPr>
            <w:tcW w:w="1560" w:type="dxa"/>
          </w:tcPr>
          <w:p w14:paraId="4A4E97D6"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R0630/C0020</w:t>
            </w:r>
          </w:p>
        </w:tc>
        <w:tc>
          <w:tcPr>
            <w:tcW w:w="3402" w:type="dxa"/>
            <w:shd w:val="clear" w:color="auto" w:fill="auto"/>
          </w:tcPr>
          <w:p w14:paraId="4423D890" w14:textId="3F9B132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increase</w:t>
            </w:r>
          </w:p>
        </w:tc>
        <w:tc>
          <w:tcPr>
            <w:tcW w:w="4394" w:type="dxa"/>
            <w:shd w:val="clear" w:color="auto" w:fill="auto"/>
          </w:tcPr>
          <w:p w14:paraId="2E37F4C4"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increase in the share premium account relating to preference shares that is tier 3 over the reporting period. </w:t>
            </w:r>
          </w:p>
        </w:tc>
      </w:tr>
      <w:tr w:rsidR="00E21451" w:rsidRPr="00C22FD0" w14:paraId="2F87A1DE" w14:textId="77777777" w:rsidTr="0040755A">
        <w:tc>
          <w:tcPr>
            <w:tcW w:w="1560" w:type="dxa"/>
          </w:tcPr>
          <w:p w14:paraId="5E5EB52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R0630/C0030</w:t>
            </w:r>
          </w:p>
        </w:tc>
        <w:tc>
          <w:tcPr>
            <w:tcW w:w="3402" w:type="dxa"/>
            <w:shd w:val="clear" w:color="auto" w:fill="auto"/>
          </w:tcPr>
          <w:p w14:paraId="725949E6" w14:textId="3B3B7EA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3 – reduction</w:t>
            </w:r>
          </w:p>
        </w:tc>
        <w:tc>
          <w:tcPr>
            <w:tcW w:w="4394" w:type="dxa"/>
            <w:shd w:val="clear" w:color="auto" w:fill="auto"/>
          </w:tcPr>
          <w:p w14:paraId="6674F27D"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reduction in the share premium account relating to preference shares that is tier 3 over the reporting period.</w:t>
            </w:r>
          </w:p>
        </w:tc>
      </w:tr>
      <w:tr w:rsidR="00E21451" w:rsidRPr="00C22FD0" w14:paraId="706AA9E3" w14:textId="77777777" w:rsidTr="0040755A">
        <w:tc>
          <w:tcPr>
            <w:tcW w:w="1560" w:type="dxa"/>
          </w:tcPr>
          <w:p w14:paraId="0159902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R0630/C0060</w:t>
            </w:r>
          </w:p>
        </w:tc>
        <w:tc>
          <w:tcPr>
            <w:tcW w:w="3402" w:type="dxa"/>
            <w:shd w:val="clear" w:color="auto" w:fill="auto"/>
          </w:tcPr>
          <w:p w14:paraId="63FCCF9C" w14:textId="7477070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3 – balance carried forward </w:t>
            </w:r>
          </w:p>
        </w:tc>
        <w:tc>
          <w:tcPr>
            <w:tcW w:w="4394" w:type="dxa"/>
            <w:shd w:val="clear" w:color="auto" w:fill="auto"/>
          </w:tcPr>
          <w:p w14:paraId="74B5758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balance of the share premium account relating to preference </w:t>
            </w:r>
            <w:proofErr w:type="gramStart"/>
            <w:r w:rsidRPr="00C22FD0">
              <w:rPr>
                <w:rFonts w:ascii="Times New Roman" w:hAnsi="Times New Roman" w:cs="Times New Roman"/>
                <w:sz w:val="20"/>
                <w:szCs w:val="20"/>
              </w:rPr>
              <w:t>shares that is</w:t>
            </w:r>
            <w:proofErr w:type="gramEnd"/>
            <w:r w:rsidRPr="00C22FD0">
              <w:rPr>
                <w:rFonts w:ascii="Times New Roman" w:hAnsi="Times New Roman" w:cs="Times New Roman"/>
                <w:sz w:val="20"/>
                <w:szCs w:val="20"/>
              </w:rPr>
              <w:t xml:space="preserve"> tier 3 carried forward to the next reporting period. </w:t>
            </w:r>
          </w:p>
        </w:tc>
      </w:tr>
      <w:tr w:rsidR="00E21451" w:rsidRPr="00C22FD0" w14:paraId="7EEDA39D" w14:textId="77777777" w:rsidTr="0040755A">
        <w:tc>
          <w:tcPr>
            <w:tcW w:w="1560" w:type="dxa"/>
          </w:tcPr>
          <w:p w14:paraId="47044E3E"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R0700/C0010</w:t>
            </w:r>
          </w:p>
        </w:tc>
        <w:tc>
          <w:tcPr>
            <w:tcW w:w="3402" w:type="dxa"/>
            <w:shd w:val="clear" w:color="auto" w:fill="auto"/>
          </w:tcPr>
          <w:p w14:paraId="0B3A8634" w14:textId="1554F45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Total – balance brought forward</w:t>
            </w:r>
          </w:p>
        </w:tc>
        <w:tc>
          <w:tcPr>
            <w:tcW w:w="4394" w:type="dxa"/>
            <w:shd w:val="clear" w:color="auto" w:fill="auto"/>
          </w:tcPr>
          <w:p w14:paraId="5F3B3F0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balance of the total share premium account relating to preference shares that is brought forward from the previous reporting period. </w:t>
            </w:r>
          </w:p>
        </w:tc>
      </w:tr>
      <w:tr w:rsidR="00E21451" w:rsidRPr="00C22FD0" w14:paraId="6D17039A" w14:textId="77777777" w:rsidTr="0040755A">
        <w:tc>
          <w:tcPr>
            <w:tcW w:w="1560" w:type="dxa"/>
          </w:tcPr>
          <w:p w14:paraId="7DAAC77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R0700/C0020</w:t>
            </w:r>
          </w:p>
        </w:tc>
        <w:tc>
          <w:tcPr>
            <w:tcW w:w="3402" w:type="dxa"/>
            <w:shd w:val="clear" w:color="auto" w:fill="auto"/>
          </w:tcPr>
          <w:p w14:paraId="1BB28BED" w14:textId="772E061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Total – increase</w:t>
            </w:r>
          </w:p>
        </w:tc>
        <w:tc>
          <w:tcPr>
            <w:tcW w:w="4394" w:type="dxa"/>
            <w:shd w:val="clear" w:color="auto" w:fill="auto"/>
          </w:tcPr>
          <w:p w14:paraId="2BAED465"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increase in the total share premium account relating to preference shares over the reporting period. </w:t>
            </w:r>
          </w:p>
        </w:tc>
      </w:tr>
      <w:tr w:rsidR="00E21451" w:rsidRPr="00C22FD0" w14:paraId="045B5DC1" w14:textId="77777777" w:rsidTr="0040755A">
        <w:tc>
          <w:tcPr>
            <w:tcW w:w="1560" w:type="dxa"/>
            <w:tcBorders>
              <w:bottom w:val="single" w:sz="4" w:space="0" w:color="auto"/>
            </w:tcBorders>
          </w:tcPr>
          <w:p w14:paraId="26F20DC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R0700/C0030</w:t>
            </w:r>
          </w:p>
        </w:tc>
        <w:tc>
          <w:tcPr>
            <w:tcW w:w="3402" w:type="dxa"/>
            <w:tcBorders>
              <w:bottom w:val="single" w:sz="4" w:space="0" w:color="auto"/>
            </w:tcBorders>
            <w:shd w:val="clear" w:color="auto" w:fill="auto"/>
          </w:tcPr>
          <w:p w14:paraId="2F075540" w14:textId="3BAD914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Total – reduction </w:t>
            </w:r>
          </w:p>
        </w:tc>
        <w:tc>
          <w:tcPr>
            <w:tcW w:w="4394" w:type="dxa"/>
            <w:tcBorders>
              <w:bottom w:val="single" w:sz="4" w:space="0" w:color="auto"/>
            </w:tcBorders>
            <w:shd w:val="clear" w:color="auto" w:fill="auto"/>
          </w:tcPr>
          <w:p w14:paraId="475E3671"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reduction in the total share premium account relating to preference shares over the reporting period. </w:t>
            </w:r>
          </w:p>
        </w:tc>
      </w:tr>
      <w:tr w:rsidR="00E21451" w:rsidRPr="00C22FD0" w14:paraId="7B3267D1" w14:textId="77777777" w:rsidTr="0040755A">
        <w:tc>
          <w:tcPr>
            <w:tcW w:w="1560" w:type="dxa"/>
            <w:tcBorders>
              <w:bottom w:val="single" w:sz="4" w:space="0" w:color="auto"/>
            </w:tcBorders>
          </w:tcPr>
          <w:p w14:paraId="40285A4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R0700/C0060</w:t>
            </w:r>
          </w:p>
        </w:tc>
        <w:tc>
          <w:tcPr>
            <w:tcW w:w="3402" w:type="dxa"/>
            <w:tcBorders>
              <w:bottom w:val="single" w:sz="4" w:space="0" w:color="auto"/>
            </w:tcBorders>
            <w:shd w:val="clear" w:color="auto" w:fill="auto"/>
          </w:tcPr>
          <w:p w14:paraId="671C333A" w14:textId="0CAC201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Share premium relating to 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Total – balance carried forward </w:t>
            </w:r>
          </w:p>
        </w:tc>
        <w:tc>
          <w:tcPr>
            <w:tcW w:w="4394" w:type="dxa"/>
            <w:tcBorders>
              <w:bottom w:val="single" w:sz="4" w:space="0" w:color="auto"/>
            </w:tcBorders>
            <w:shd w:val="clear" w:color="auto" w:fill="auto"/>
          </w:tcPr>
          <w:p w14:paraId="3FE62551"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balance of the total share premium account relating to preference shares that is carried forward to the next reporting period.</w:t>
            </w:r>
          </w:p>
        </w:tc>
      </w:tr>
      <w:tr w:rsidR="00E21451" w:rsidRPr="00C22FD0" w14:paraId="58E9C1AB" w14:textId="77777777" w:rsidTr="0040755A">
        <w:tc>
          <w:tcPr>
            <w:tcW w:w="9356" w:type="dxa"/>
            <w:gridSpan w:val="3"/>
            <w:tcBorders>
              <w:top w:val="single" w:sz="4" w:space="0" w:color="auto"/>
              <w:left w:val="nil"/>
              <w:bottom w:val="single" w:sz="4" w:space="0" w:color="auto"/>
              <w:right w:val="nil"/>
            </w:tcBorders>
          </w:tcPr>
          <w:p w14:paraId="57C5C37F" w14:textId="425832DA" w:rsidR="00E21451" w:rsidRPr="00C22FD0" w:rsidRDefault="00E21451" w:rsidP="0040755A">
            <w:pPr>
              <w:spacing w:before="120" w:after="120" w:line="240" w:lineRule="auto"/>
              <w:rPr>
                <w:rFonts w:ascii="Times New Roman" w:hAnsi="Times New Roman" w:cs="Times New Roman"/>
                <w:sz w:val="20"/>
                <w:szCs w:val="20"/>
              </w:rPr>
            </w:pPr>
            <w:r w:rsidRPr="00C22FD0">
              <w:rPr>
                <w:rFonts w:ascii="Times New Roman" w:hAnsi="Times New Roman" w:cs="Times New Roman"/>
                <w:b/>
                <w:sz w:val="20"/>
                <w:szCs w:val="20"/>
              </w:rPr>
              <w:t xml:space="preserve">Subordinated liabilities </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 xml:space="preserve"> movements in the reporting period</w:t>
            </w:r>
          </w:p>
        </w:tc>
      </w:tr>
      <w:tr w:rsidR="00E21451" w:rsidRPr="00C22FD0" w14:paraId="4DB27F9A" w14:textId="77777777" w:rsidTr="0040755A">
        <w:tc>
          <w:tcPr>
            <w:tcW w:w="1560" w:type="dxa"/>
            <w:tcBorders>
              <w:top w:val="single" w:sz="4" w:space="0" w:color="auto"/>
            </w:tcBorders>
          </w:tcPr>
          <w:p w14:paraId="1AB7917E"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R0710/C0010</w:t>
            </w:r>
          </w:p>
        </w:tc>
        <w:tc>
          <w:tcPr>
            <w:tcW w:w="3402" w:type="dxa"/>
            <w:tcBorders>
              <w:top w:val="single" w:sz="4" w:space="0" w:color="auto"/>
            </w:tcBorders>
            <w:shd w:val="clear" w:color="auto" w:fill="auto"/>
          </w:tcPr>
          <w:p w14:paraId="0F55567C" w14:textId="4CA3B1E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 – balance brought forward</w:t>
            </w:r>
          </w:p>
        </w:tc>
        <w:tc>
          <w:tcPr>
            <w:tcW w:w="4394" w:type="dxa"/>
            <w:tcBorders>
              <w:top w:val="single" w:sz="4" w:space="0" w:color="auto"/>
            </w:tcBorders>
            <w:shd w:val="clear" w:color="auto" w:fill="auto"/>
          </w:tcPr>
          <w:p w14:paraId="57E38001"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1 subordinated liabilities brought forward from the previous reporting period. </w:t>
            </w:r>
          </w:p>
        </w:tc>
      </w:tr>
      <w:tr w:rsidR="00E21451" w:rsidRPr="00C22FD0" w14:paraId="2C1D2A33" w14:textId="77777777" w:rsidTr="0040755A">
        <w:tc>
          <w:tcPr>
            <w:tcW w:w="1560" w:type="dxa"/>
          </w:tcPr>
          <w:p w14:paraId="53D61D99"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R0710/C0070</w:t>
            </w:r>
          </w:p>
        </w:tc>
        <w:tc>
          <w:tcPr>
            <w:tcW w:w="3402" w:type="dxa"/>
            <w:shd w:val="clear" w:color="auto" w:fill="auto"/>
          </w:tcPr>
          <w:p w14:paraId="583A4A93" w14:textId="7DBD57C8"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issued</w:t>
            </w:r>
          </w:p>
        </w:tc>
        <w:tc>
          <w:tcPr>
            <w:tcW w:w="4394" w:type="dxa"/>
            <w:shd w:val="clear" w:color="auto" w:fill="auto"/>
          </w:tcPr>
          <w:p w14:paraId="4F4BDAFE"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of Tier 1 subordinated liabilities issued over the reporting period. </w:t>
            </w:r>
          </w:p>
        </w:tc>
      </w:tr>
      <w:tr w:rsidR="00E21451" w:rsidRPr="00C22FD0" w14:paraId="02A8F6B2" w14:textId="77777777" w:rsidTr="0040755A">
        <w:tc>
          <w:tcPr>
            <w:tcW w:w="1560" w:type="dxa"/>
          </w:tcPr>
          <w:p w14:paraId="75E8BDE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R0710/C0080</w:t>
            </w:r>
          </w:p>
        </w:tc>
        <w:tc>
          <w:tcPr>
            <w:tcW w:w="3402" w:type="dxa"/>
            <w:shd w:val="clear" w:color="auto" w:fill="auto"/>
          </w:tcPr>
          <w:p w14:paraId="7CC9CC16" w14:textId="46E2CC1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redeemed</w:t>
            </w:r>
          </w:p>
        </w:tc>
        <w:tc>
          <w:tcPr>
            <w:tcW w:w="4394" w:type="dxa"/>
            <w:shd w:val="clear" w:color="auto" w:fill="auto"/>
          </w:tcPr>
          <w:p w14:paraId="64A7565C"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Tier 1 subordinated liabilities redeemed over the reporting period.</w:t>
            </w:r>
          </w:p>
        </w:tc>
      </w:tr>
      <w:tr w:rsidR="00E21451" w:rsidRPr="00C22FD0" w14:paraId="3BD93F3A" w14:textId="77777777" w:rsidTr="0040755A">
        <w:tc>
          <w:tcPr>
            <w:tcW w:w="1560" w:type="dxa"/>
          </w:tcPr>
          <w:p w14:paraId="270CB407"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R0710/C0090</w:t>
            </w:r>
          </w:p>
        </w:tc>
        <w:tc>
          <w:tcPr>
            <w:tcW w:w="3402" w:type="dxa"/>
            <w:shd w:val="clear" w:color="auto" w:fill="auto"/>
          </w:tcPr>
          <w:p w14:paraId="2D632E36" w14:textId="05BB8AC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 movements in valuation </w:t>
            </w:r>
          </w:p>
        </w:tc>
        <w:tc>
          <w:tcPr>
            <w:tcW w:w="4394" w:type="dxa"/>
            <w:shd w:val="clear" w:color="auto" w:fill="auto"/>
          </w:tcPr>
          <w:p w14:paraId="50F0AAE7"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an amount reflecting the movements in valuation of Tier 1 subordinated liabilities over the reporting period. </w:t>
            </w:r>
          </w:p>
        </w:tc>
      </w:tr>
      <w:tr w:rsidR="00E21451" w:rsidRPr="00C22FD0" w14:paraId="1006EE05" w14:textId="77777777" w:rsidTr="0040755A">
        <w:tc>
          <w:tcPr>
            <w:tcW w:w="1560" w:type="dxa"/>
          </w:tcPr>
          <w:p w14:paraId="185B6FB6"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R0710/C0100</w:t>
            </w:r>
          </w:p>
        </w:tc>
        <w:tc>
          <w:tcPr>
            <w:tcW w:w="3402" w:type="dxa"/>
            <w:shd w:val="clear" w:color="auto" w:fill="auto"/>
          </w:tcPr>
          <w:p w14:paraId="06D95237" w14:textId="06C7F5F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 – regulatory action</w:t>
            </w:r>
          </w:p>
        </w:tc>
        <w:tc>
          <w:tcPr>
            <w:tcW w:w="4394" w:type="dxa"/>
            <w:shd w:val="clear" w:color="auto" w:fill="auto"/>
          </w:tcPr>
          <w:p w14:paraId="5A33CB31"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an amount reflecting change to Tier 1 subordinated liabilities due to regulatory action. </w:t>
            </w:r>
          </w:p>
        </w:tc>
      </w:tr>
      <w:tr w:rsidR="00E21451" w:rsidRPr="00C22FD0" w14:paraId="5F534EAC" w14:textId="77777777" w:rsidTr="0040755A">
        <w:tc>
          <w:tcPr>
            <w:tcW w:w="1560" w:type="dxa"/>
          </w:tcPr>
          <w:p w14:paraId="74E5F9C6"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R0710/C0060</w:t>
            </w:r>
          </w:p>
        </w:tc>
        <w:tc>
          <w:tcPr>
            <w:tcW w:w="3402" w:type="dxa"/>
            <w:shd w:val="clear" w:color="auto" w:fill="auto"/>
          </w:tcPr>
          <w:p w14:paraId="35AC1778" w14:textId="4034FB3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 balance carried forward </w:t>
            </w:r>
          </w:p>
        </w:tc>
        <w:tc>
          <w:tcPr>
            <w:tcW w:w="4394" w:type="dxa"/>
            <w:shd w:val="clear" w:color="auto" w:fill="auto"/>
          </w:tcPr>
          <w:p w14:paraId="260D17B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1 subordinated liabilities carried forward to the next reporting period. </w:t>
            </w:r>
          </w:p>
        </w:tc>
      </w:tr>
      <w:tr w:rsidR="00E21451" w:rsidRPr="00C22FD0" w14:paraId="0DC310A5" w14:textId="77777777" w:rsidTr="0040755A">
        <w:tc>
          <w:tcPr>
            <w:tcW w:w="1560" w:type="dxa"/>
          </w:tcPr>
          <w:p w14:paraId="19FE071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R0720/C0010</w:t>
            </w:r>
          </w:p>
        </w:tc>
        <w:tc>
          <w:tcPr>
            <w:tcW w:w="3402" w:type="dxa"/>
            <w:shd w:val="clear" w:color="auto" w:fill="auto"/>
          </w:tcPr>
          <w:p w14:paraId="416382DB" w14:textId="4B968D6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 balance brought forward </w:t>
            </w:r>
          </w:p>
        </w:tc>
        <w:tc>
          <w:tcPr>
            <w:tcW w:w="4394" w:type="dxa"/>
            <w:shd w:val="clear" w:color="auto" w:fill="auto"/>
          </w:tcPr>
          <w:p w14:paraId="219FE28D"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2 subordinated liabilities brought forward from the previous reporting period. </w:t>
            </w:r>
          </w:p>
        </w:tc>
      </w:tr>
      <w:tr w:rsidR="00E21451" w:rsidRPr="00C22FD0" w14:paraId="7D004DFC" w14:textId="77777777" w:rsidTr="0040755A">
        <w:tc>
          <w:tcPr>
            <w:tcW w:w="1560" w:type="dxa"/>
          </w:tcPr>
          <w:p w14:paraId="0F62401E"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R0720/C0070</w:t>
            </w:r>
          </w:p>
        </w:tc>
        <w:tc>
          <w:tcPr>
            <w:tcW w:w="3402" w:type="dxa"/>
            <w:shd w:val="clear" w:color="auto" w:fill="auto"/>
          </w:tcPr>
          <w:p w14:paraId="47427EE3" w14:textId="69BB7E2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 issued </w:t>
            </w:r>
          </w:p>
        </w:tc>
        <w:tc>
          <w:tcPr>
            <w:tcW w:w="4394" w:type="dxa"/>
            <w:shd w:val="clear" w:color="auto" w:fill="auto"/>
          </w:tcPr>
          <w:p w14:paraId="5D0AA8F3"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of Tier 2 subordinated liabilities issued over the reporting period. </w:t>
            </w:r>
          </w:p>
        </w:tc>
      </w:tr>
      <w:tr w:rsidR="00E21451" w:rsidRPr="00C22FD0" w14:paraId="42EDF74E" w14:textId="77777777" w:rsidTr="0040755A">
        <w:tc>
          <w:tcPr>
            <w:tcW w:w="1560" w:type="dxa"/>
          </w:tcPr>
          <w:p w14:paraId="0FBCC957"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R0720/C0080</w:t>
            </w:r>
          </w:p>
        </w:tc>
        <w:tc>
          <w:tcPr>
            <w:tcW w:w="3402" w:type="dxa"/>
            <w:shd w:val="clear" w:color="auto" w:fill="auto"/>
          </w:tcPr>
          <w:p w14:paraId="5884CDC5" w14:textId="58E2D6C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 – redeemed</w:t>
            </w:r>
          </w:p>
        </w:tc>
        <w:tc>
          <w:tcPr>
            <w:tcW w:w="4394" w:type="dxa"/>
            <w:shd w:val="clear" w:color="auto" w:fill="auto"/>
          </w:tcPr>
          <w:p w14:paraId="79D6DD1F"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Tier 2 subordinated liabilities redeemed over the reporting period.</w:t>
            </w:r>
          </w:p>
        </w:tc>
      </w:tr>
      <w:tr w:rsidR="00E21451" w:rsidRPr="00C22FD0" w14:paraId="43557498" w14:textId="77777777" w:rsidTr="0040755A">
        <w:tc>
          <w:tcPr>
            <w:tcW w:w="1560" w:type="dxa"/>
          </w:tcPr>
          <w:p w14:paraId="3E354DB8"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R0720/C0090</w:t>
            </w:r>
          </w:p>
        </w:tc>
        <w:tc>
          <w:tcPr>
            <w:tcW w:w="3402" w:type="dxa"/>
            <w:shd w:val="clear" w:color="auto" w:fill="auto"/>
          </w:tcPr>
          <w:p w14:paraId="1DF35247" w14:textId="1155CCB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 – movements in valuation</w:t>
            </w:r>
          </w:p>
        </w:tc>
        <w:tc>
          <w:tcPr>
            <w:tcW w:w="4394" w:type="dxa"/>
            <w:shd w:val="clear" w:color="auto" w:fill="auto"/>
          </w:tcPr>
          <w:p w14:paraId="1AA83DBE"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an amount reflecting the movements in valuation of Tier 2 subordinated liabilities over the reporting period. </w:t>
            </w:r>
          </w:p>
        </w:tc>
      </w:tr>
      <w:tr w:rsidR="00E21451" w:rsidRPr="00C22FD0" w14:paraId="1D22BE55" w14:textId="77777777" w:rsidTr="0040755A">
        <w:tc>
          <w:tcPr>
            <w:tcW w:w="1560" w:type="dxa"/>
          </w:tcPr>
          <w:p w14:paraId="4066CB80"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R0720/C0100</w:t>
            </w:r>
          </w:p>
        </w:tc>
        <w:tc>
          <w:tcPr>
            <w:tcW w:w="3402" w:type="dxa"/>
            <w:shd w:val="clear" w:color="auto" w:fill="auto"/>
          </w:tcPr>
          <w:p w14:paraId="4299D700" w14:textId="239B1BB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 – regulatory action</w:t>
            </w:r>
          </w:p>
        </w:tc>
        <w:tc>
          <w:tcPr>
            <w:tcW w:w="4394" w:type="dxa"/>
            <w:shd w:val="clear" w:color="auto" w:fill="auto"/>
          </w:tcPr>
          <w:p w14:paraId="22D9EB40"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an amount reflecting change to Tier 2 subordinated liabilities due to regulatory action.</w:t>
            </w:r>
          </w:p>
        </w:tc>
      </w:tr>
      <w:tr w:rsidR="00E21451" w:rsidRPr="00C22FD0" w14:paraId="7EF21005" w14:textId="77777777" w:rsidTr="0040755A">
        <w:tc>
          <w:tcPr>
            <w:tcW w:w="1560" w:type="dxa"/>
          </w:tcPr>
          <w:p w14:paraId="58EC92A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R0720/C0060</w:t>
            </w:r>
          </w:p>
        </w:tc>
        <w:tc>
          <w:tcPr>
            <w:tcW w:w="3402" w:type="dxa"/>
            <w:shd w:val="clear" w:color="auto" w:fill="auto"/>
          </w:tcPr>
          <w:p w14:paraId="06C3E1D9" w14:textId="1083EF4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  balance carried forward </w:t>
            </w:r>
          </w:p>
        </w:tc>
        <w:tc>
          <w:tcPr>
            <w:tcW w:w="4394" w:type="dxa"/>
            <w:shd w:val="clear" w:color="auto" w:fill="auto"/>
          </w:tcPr>
          <w:p w14:paraId="23BC03FF"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2 subordinated liabilities carried forward to the next reporting period. </w:t>
            </w:r>
          </w:p>
        </w:tc>
      </w:tr>
      <w:tr w:rsidR="00E21451" w:rsidRPr="00C22FD0" w14:paraId="21C7B6B2" w14:textId="77777777" w:rsidTr="0040755A">
        <w:tc>
          <w:tcPr>
            <w:tcW w:w="1560" w:type="dxa"/>
          </w:tcPr>
          <w:p w14:paraId="275D8D79"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R0730/C0010</w:t>
            </w:r>
          </w:p>
        </w:tc>
        <w:tc>
          <w:tcPr>
            <w:tcW w:w="3402" w:type="dxa"/>
            <w:shd w:val="clear" w:color="auto" w:fill="auto"/>
          </w:tcPr>
          <w:p w14:paraId="4B0925F6" w14:textId="2BCD183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3</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balance brought forward</w:t>
            </w:r>
          </w:p>
        </w:tc>
        <w:tc>
          <w:tcPr>
            <w:tcW w:w="4394" w:type="dxa"/>
            <w:shd w:val="clear" w:color="auto" w:fill="auto"/>
          </w:tcPr>
          <w:p w14:paraId="39022163"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Tier 3 subordinated liabilities brought forward from the previous reporting period.</w:t>
            </w:r>
          </w:p>
        </w:tc>
      </w:tr>
      <w:tr w:rsidR="00E21451" w:rsidRPr="00C22FD0" w14:paraId="468E5196" w14:textId="77777777" w:rsidTr="0040755A">
        <w:tc>
          <w:tcPr>
            <w:tcW w:w="1560" w:type="dxa"/>
          </w:tcPr>
          <w:p w14:paraId="05B89B71"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R0730/C0070</w:t>
            </w:r>
          </w:p>
        </w:tc>
        <w:tc>
          <w:tcPr>
            <w:tcW w:w="3402" w:type="dxa"/>
            <w:shd w:val="clear" w:color="auto" w:fill="auto"/>
          </w:tcPr>
          <w:p w14:paraId="162FEA30" w14:textId="7626140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3 – issued</w:t>
            </w:r>
          </w:p>
        </w:tc>
        <w:tc>
          <w:tcPr>
            <w:tcW w:w="4394" w:type="dxa"/>
            <w:shd w:val="clear" w:color="auto" w:fill="auto"/>
          </w:tcPr>
          <w:p w14:paraId="4737E663"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of Tier 3 subordinated liabilities issued over the reporting period. </w:t>
            </w:r>
          </w:p>
        </w:tc>
      </w:tr>
      <w:tr w:rsidR="00E21451" w:rsidRPr="00C22FD0" w14:paraId="3BF0BF4B" w14:textId="77777777" w:rsidTr="0040755A">
        <w:tc>
          <w:tcPr>
            <w:tcW w:w="1560" w:type="dxa"/>
          </w:tcPr>
          <w:p w14:paraId="5CDCB75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R0730/C0080</w:t>
            </w:r>
          </w:p>
        </w:tc>
        <w:tc>
          <w:tcPr>
            <w:tcW w:w="3402" w:type="dxa"/>
            <w:shd w:val="clear" w:color="auto" w:fill="auto"/>
          </w:tcPr>
          <w:p w14:paraId="1A735CC1" w14:textId="2DDC010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3 – redeemed</w:t>
            </w:r>
          </w:p>
        </w:tc>
        <w:tc>
          <w:tcPr>
            <w:tcW w:w="4394" w:type="dxa"/>
            <w:shd w:val="clear" w:color="auto" w:fill="auto"/>
          </w:tcPr>
          <w:p w14:paraId="56BA1627"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Tier 3 subordinated liabilities redeemed over the reporting period.</w:t>
            </w:r>
          </w:p>
        </w:tc>
      </w:tr>
      <w:tr w:rsidR="00E21451" w:rsidRPr="00C22FD0" w14:paraId="60106D9B" w14:textId="77777777" w:rsidTr="0040755A">
        <w:tc>
          <w:tcPr>
            <w:tcW w:w="1560" w:type="dxa"/>
          </w:tcPr>
          <w:p w14:paraId="1DE7740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R0730/C0090</w:t>
            </w:r>
          </w:p>
        </w:tc>
        <w:tc>
          <w:tcPr>
            <w:tcW w:w="3402" w:type="dxa"/>
            <w:shd w:val="clear" w:color="auto" w:fill="auto"/>
          </w:tcPr>
          <w:p w14:paraId="535A9A23" w14:textId="6C2130C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3 – movements in valuation</w:t>
            </w:r>
          </w:p>
        </w:tc>
        <w:tc>
          <w:tcPr>
            <w:tcW w:w="4394" w:type="dxa"/>
            <w:shd w:val="clear" w:color="auto" w:fill="auto"/>
          </w:tcPr>
          <w:p w14:paraId="55D82501"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an amount reflecting the movements in valuation of Tier 3 subordinated liabilities over the reporting period. </w:t>
            </w:r>
          </w:p>
        </w:tc>
      </w:tr>
      <w:tr w:rsidR="00E21451" w:rsidRPr="00C22FD0" w14:paraId="0DA72450" w14:textId="77777777" w:rsidTr="0040755A">
        <w:tc>
          <w:tcPr>
            <w:tcW w:w="1560" w:type="dxa"/>
          </w:tcPr>
          <w:p w14:paraId="7149AFC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R0730/C0100</w:t>
            </w:r>
          </w:p>
        </w:tc>
        <w:tc>
          <w:tcPr>
            <w:tcW w:w="3402" w:type="dxa"/>
            <w:shd w:val="clear" w:color="auto" w:fill="auto"/>
          </w:tcPr>
          <w:p w14:paraId="32E8F7F4" w14:textId="50583E9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3 – regulatory action</w:t>
            </w:r>
          </w:p>
        </w:tc>
        <w:tc>
          <w:tcPr>
            <w:tcW w:w="4394" w:type="dxa"/>
            <w:shd w:val="clear" w:color="auto" w:fill="auto"/>
          </w:tcPr>
          <w:p w14:paraId="2E7D07F6"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an amount reflecting change to Tier 3 subordinated liabilities due to regulatory action.</w:t>
            </w:r>
          </w:p>
        </w:tc>
      </w:tr>
      <w:tr w:rsidR="00E21451" w:rsidRPr="00C22FD0" w14:paraId="15F502BE" w14:textId="77777777" w:rsidTr="0040755A">
        <w:tc>
          <w:tcPr>
            <w:tcW w:w="1560" w:type="dxa"/>
          </w:tcPr>
          <w:p w14:paraId="6028D086"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R0730/C0060</w:t>
            </w:r>
          </w:p>
        </w:tc>
        <w:tc>
          <w:tcPr>
            <w:tcW w:w="3402" w:type="dxa"/>
            <w:shd w:val="clear" w:color="auto" w:fill="auto"/>
          </w:tcPr>
          <w:p w14:paraId="18D49F1D" w14:textId="64653470"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3 – balance carried forward </w:t>
            </w:r>
          </w:p>
        </w:tc>
        <w:tc>
          <w:tcPr>
            <w:tcW w:w="4394" w:type="dxa"/>
            <w:shd w:val="clear" w:color="auto" w:fill="auto"/>
          </w:tcPr>
          <w:p w14:paraId="2FE8EDB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3 subordinated liabilities carried forward to the next reporting period. </w:t>
            </w:r>
          </w:p>
        </w:tc>
      </w:tr>
      <w:tr w:rsidR="00E21451" w:rsidRPr="00C22FD0" w14:paraId="1ABAF66D" w14:textId="77777777" w:rsidTr="0040755A">
        <w:tc>
          <w:tcPr>
            <w:tcW w:w="1560" w:type="dxa"/>
          </w:tcPr>
          <w:p w14:paraId="7376E466"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R0800/C0010</w:t>
            </w:r>
          </w:p>
        </w:tc>
        <w:tc>
          <w:tcPr>
            <w:tcW w:w="3402" w:type="dxa"/>
            <w:shd w:val="clear" w:color="auto" w:fill="auto"/>
          </w:tcPr>
          <w:p w14:paraId="332511C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subordinated liabilities – balance brought forward</w:t>
            </w:r>
          </w:p>
        </w:tc>
        <w:tc>
          <w:tcPr>
            <w:tcW w:w="4394" w:type="dxa"/>
            <w:shd w:val="clear" w:color="auto" w:fill="auto"/>
          </w:tcPr>
          <w:p w14:paraId="30287270"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balance of total subordinated liabilities brought forward from the previous reporting period.</w:t>
            </w:r>
          </w:p>
        </w:tc>
      </w:tr>
      <w:tr w:rsidR="00E21451" w:rsidRPr="00C22FD0" w14:paraId="0E1BAC10" w14:textId="77777777" w:rsidTr="0040755A">
        <w:tc>
          <w:tcPr>
            <w:tcW w:w="1560" w:type="dxa"/>
          </w:tcPr>
          <w:p w14:paraId="118C6EDE"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R0800/C0070</w:t>
            </w:r>
          </w:p>
        </w:tc>
        <w:tc>
          <w:tcPr>
            <w:tcW w:w="3402" w:type="dxa"/>
            <w:shd w:val="clear" w:color="auto" w:fill="auto"/>
          </w:tcPr>
          <w:p w14:paraId="5386082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subordinated liabilities –  issued</w:t>
            </w:r>
          </w:p>
        </w:tc>
        <w:tc>
          <w:tcPr>
            <w:tcW w:w="4394" w:type="dxa"/>
            <w:shd w:val="clear" w:color="auto" w:fill="auto"/>
          </w:tcPr>
          <w:p w14:paraId="57F2866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total subordinated liabilities </w:t>
            </w:r>
            <w:r w:rsidRPr="00C22FD0">
              <w:rPr>
                <w:rFonts w:ascii="Times New Roman" w:hAnsi="Times New Roman" w:cs="Times New Roman"/>
                <w:sz w:val="20"/>
                <w:szCs w:val="20"/>
              </w:rPr>
              <w:lastRenderedPageBreak/>
              <w:t xml:space="preserve">issued over the reporting period. </w:t>
            </w:r>
          </w:p>
        </w:tc>
      </w:tr>
      <w:tr w:rsidR="00E21451" w:rsidRPr="00C22FD0" w14:paraId="3121BEF8" w14:textId="77777777" w:rsidTr="0040755A">
        <w:tc>
          <w:tcPr>
            <w:tcW w:w="1560" w:type="dxa"/>
          </w:tcPr>
          <w:p w14:paraId="56A49896"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R0800/C0080</w:t>
            </w:r>
          </w:p>
        </w:tc>
        <w:tc>
          <w:tcPr>
            <w:tcW w:w="3402" w:type="dxa"/>
            <w:shd w:val="clear" w:color="auto" w:fill="auto"/>
          </w:tcPr>
          <w:p w14:paraId="037E83D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subordinated liabilities – redeemed</w:t>
            </w:r>
          </w:p>
        </w:tc>
        <w:tc>
          <w:tcPr>
            <w:tcW w:w="4394" w:type="dxa"/>
            <w:shd w:val="clear" w:color="auto" w:fill="auto"/>
          </w:tcPr>
          <w:p w14:paraId="2795992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total subordinated liabilities redeemed over the reporting period. </w:t>
            </w:r>
          </w:p>
        </w:tc>
      </w:tr>
      <w:tr w:rsidR="00E21451" w:rsidRPr="00C22FD0" w14:paraId="2533FB18" w14:textId="77777777" w:rsidTr="0040755A">
        <w:tc>
          <w:tcPr>
            <w:tcW w:w="1560" w:type="dxa"/>
          </w:tcPr>
          <w:p w14:paraId="76A7FA58"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R0800/C0090</w:t>
            </w:r>
          </w:p>
        </w:tc>
        <w:tc>
          <w:tcPr>
            <w:tcW w:w="3402" w:type="dxa"/>
            <w:shd w:val="clear" w:color="auto" w:fill="auto"/>
          </w:tcPr>
          <w:p w14:paraId="253C0266"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subordinated liabilities – movements in valuation</w:t>
            </w:r>
          </w:p>
        </w:tc>
        <w:tc>
          <w:tcPr>
            <w:tcW w:w="4394" w:type="dxa"/>
            <w:shd w:val="clear" w:color="auto" w:fill="auto"/>
          </w:tcPr>
          <w:p w14:paraId="0A34C34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an amount reflecting the movements in valuation of total subordinated liabilities over the reporting period. </w:t>
            </w:r>
          </w:p>
        </w:tc>
      </w:tr>
      <w:tr w:rsidR="00E21451" w:rsidRPr="00C22FD0" w14:paraId="328D3F02" w14:textId="77777777" w:rsidTr="0040755A">
        <w:tc>
          <w:tcPr>
            <w:tcW w:w="1560" w:type="dxa"/>
            <w:tcBorders>
              <w:bottom w:val="single" w:sz="4" w:space="0" w:color="auto"/>
            </w:tcBorders>
          </w:tcPr>
          <w:p w14:paraId="56349711"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R0800/C0100</w:t>
            </w:r>
          </w:p>
        </w:tc>
        <w:tc>
          <w:tcPr>
            <w:tcW w:w="3402" w:type="dxa"/>
            <w:tcBorders>
              <w:bottom w:val="single" w:sz="4" w:space="0" w:color="auto"/>
            </w:tcBorders>
            <w:shd w:val="clear" w:color="auto" w:fill="auto"/>
          </w:tcPr>
          <w:p w14:paraId="3A944EBA"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subordinated liabilities – regulatory action</w:t>
            </w:r>
          </w:p>
        </w:tc>
        <w:tc>
          <w:tcPr>
            <w:tcW w:w="4394" w:type="dxa"/>
            <w:tcBorders>
              <w:bottom w:val="single" w:sz="4" w:space="0" w:color="auto"/>
            </w:tcBorders>
            <w:shd w:val="clear" w:color="auto" w:fill="auto"/>
          </w:tcPr>
          <w:p w14:paraId="669D107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an amount reflecting change to total subordinated liabilities due to regulatory action.</w:t>
            </w:r>
          </w:p>
        </w:tc>
      </w:tr>
      <w:tr w:rsidR="00E21451" w:rsidRPr="00C22FD0" w14:paraId="4C09FDE7" w14:textId="77777777" w:rsidTr="0040755A">
        <w:tc>
          <w:tcPr>
            <w:tcW w:w="1560" w:type="dxa"/>
            <w:tcBorders>
              <w:bottom w:val="single" w:sz="4" w:space="0" w:color="auto"/>
            </w:tcBorders>
          </w:tcPr>
          <w:p w14:paraId="6FB6F5C8"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R0800/C0060</w:t>
            </w:r>
          </w:p>
        </w:tc>
        <w:tc>
          <w:tcPr>
            <w:tcW w:w="3402" w:type="dxa"/>
            <w:tcBorders>
              <w:bottom w:val="single" w:sz="4" w:space="0" w:color="auto"/>
            </w:tcBorders>
            <w:shd w:val="clear" w:color="auto" w:fill="auto"/>
          </w:tcPr>
          <w:p w14:paraId="58FFF37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subordinated liabilities – balance carried forward</w:t>
            </w:r>
          </w:p>
        </w:tc>
        <w:tc>
          <w:tcPr>
            <w:tcW w:w="4394" w:type="dxa"/>
            <w:tcBorders>
              <w:bottom w:val="single" w:sz="4" w:space="0" w:color="auto"/>
            </w:tcBorders>
            <w:shd w:val="clear" w:color="auto" w:fill="auto"/>
          </w:tcPr>
          <w:p w14:paraId="6E2CE99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balance of total subordinated liabilities carried forward to the next reporting period. </w:t>
            </w:r>
          </w:p>
        </w:tc>
      </w:tr>
      <w:tr w:rsidR="00E21451" w:rsidRPr="00C22FD0" w14:paraId="5CEF4CF1" w14:textId="77777777" w:rsidTr="0040755A">
        <w:tc>
          <w:tcPr>
            <w:tcW w:w="9356" w:type="dxa"/>
            <w:gridSpan w:val="3"/>
            <w:tcBorders>
              <w:top w:val="single" w:sz="4" w:space="0" w:color="auto"/>
              <w:left w:val="nil"/>
              <w:bottom w:val="single" w:sz="4" w:space="0" w:color="auto"/>
              <w:right w:val="nil"/>
            </w:tcBorders>
          </w:tcPr>
          <w:p w14:paraId="365E5BAA" w14:textId="77777777" w:rsidR="00E21451" w:rsidRPr="00C22FD0" w:rsidRDefault="00E21451" w:rsidP="0040755A">
            <w:pPr>
              <w:spacing w:before="120" w:after="120" w:line="240" w:lineRule="auto"/>
              <w:rPr>
                <w:rFonts w:ascii="Times New Roman" w:hAnsi="Times New Roman" w:cs="Times New Roman"/>
                <w:sz w:val="20"/>
                <w:szCs w:val="20"/>
              </w:rPr>
            </w:pPr>
            <w:r w:rsidRPr="00C22FD0">
              <w:rPr>
                <w:rFonts w:ascii="Times New Roman" w:hAnsi="Times New Roman" w:cs="Times New Roman"/>
                <w:b/>
                <w:sz w:val="20"/>
                <w:szCs w:val="20"/>
              </w:rPr>
              <w:t xml:space="preserve">An amount equal to the value of deferred tax assets </w:t>
            </w:r>
          </w:p>
        </w:tc>
      </w:tr>
      <w:tr w:rsidR="00E21451" w:rsidRPr="00C22FD0" w14:paraId="4C7C3AF8" w14:textId="77777777" w:rsidTr="0040755A">
        <w:tc>
          <w:tcPr>
            <w:tcW w:w="1560" w:type="dxa"/>
            <w:tcBorders>
              <w:top w:val="single" w:sz="4" w:space="0" w:color="auto"/>
              <w:bottom w:val="single" w:sz="4" w:space="0" w:color="auto"/>
            </w:tcBorders>
          </w:tcPr>
          <w:p w14:paraId="63679EA1"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R0900/C0010</w:t>
            </w:r>
          </w:p>
        </w:tc>
        <w:tc>
          <w:tcPr>
            <w:tcW w:w="3402" w:type="dxa"/>
            <w:tcBorders>
              <w:top w:val="single" w:sz="4" w:space="0" w:color="auto"/>
              <w:bottom w:val="single" w:sz="4" w:space="0" w:color="auto"/>
            </w:tcBorders>
            <w:shd w:val="clear" w:color="auto" w:fill="auto"/>
          </w:tcPr>
          <w:p w14:paraId="193D619B" w14:textId="19999EE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 amount equal to the value of net deferred tax assets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Balance brought forward </w:t>
            </w:r>
          </w:p>
        </w:tc>
        <w:tc>
          <w:tcPr>
            <w:tcW w:w="4394" w:type="dxa"/>
            <w:tcBorders>
              <w:top w:val="single" w:sz="4" w:space="0" w:color="auto"/>
              <w:bottom w:val="single" w:sz="4" w:space="0" w:color="auto"/>
            </w:tcBorders>
            <w:shd w:val="clear" w:color="auto" w:fill="auto"/>
          </w:tcPr>
          <w:p w14:paraId="62D625FD"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an amount equal to the value of deferred tax assets brought forward from the previous reporting period. </w:t>
            </w:r>
          </w:p>
        </w:tc>
      </w:tr>
      <w:tr w:rsidR="00E21451" w:rsidRPr="00C22FD0" w14:paraId="291A7327" w14:textId="77777777" w:rsidTr="0040755A">
        <w:tc>
          <w:tcPr>
            <w:tcW w:w="1560" w:type="dxa"/>
            <w:tcBorders>
              <w:bottom w:val="single" w:sz="4" w:space="0" w:color="auto"/>
            </w:tcBorders>
          </w:tcPr>
          <w:p w14:paraId="54EF10B0"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R0900/C0060</w:t>
            </w:r>
          </w:p>
        </w:tc>
        <w:tc>
          <w:tcPr>
            <w:tcW w:w="3402" w:type="dxa"/>
            <w:tcBorders>
              <w:bottom w:val="single" w:sz="4" w:space="0" w:color="auto"/>
            </w:tcBorders>
            <w:shd w:val="clear" w:color="auto" w:fill="auto"/>
          </w:tcPr>
          <w:p w14:paraId="72600C8C" w14:textId="3570F0A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 amount equal to the value of net deferred tax assets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Balance carried forward </w:t>
            </w:r>
          </w:p>
        </w:tc>
        <w:tc>
          <w:tcPr>
            <w:tcW w:w="4394" w:type="dxa"/>
            <w:tcBorders>
              <w:bottom w:val="single" w:sz="4" w:space="0" w:color="auto"/>
            </w:tcBorders>
            <w:shd w:val="clear" w:color="auto" w:fill="auto"/>
          </w:tcPr>
          <w:p w14:paraId="69CE442D"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an amount equal to the value of deferred tax assets carried forward to the next reporting period. </w:t>
            </w:r>
          </w:p>
        </w:tc>
      </w:tr>
      <w:tr w:rsidR="00E21451" w:rsidRPr="00C22FD0" w14:paraId="4C90E5B5" w14:textId="77777777" w:rsidTr="0040755A">
        <w:tc>
          <w:tcPr>
            <w:tcW w:w="9356" w:type="dxa"/>
            <w:gridSpan w:val="3"/>
            <w:tcBorders>
              <w:top w:val="single" w:sz="4" w:space="0" w:color="auto"/>
              <w:left w:val="nil"/>
              <w:bottom w:val="single" w:sz="4" w:space="0" w:color="auto"/>
              <w:right w:val="nil"/>
            </w:tcBorders>
          </w:tcPr>
          <w:p w14:paraId="76C05BDB" w14:textId="48CE4656" w:rsidR="00E21451" w:rsidRPr="00C22FD0" w:rsidRDefault="00E21451" w:rsidP="0040755A">
            <w:pPr>
              <w:spacing w:before="120" w:after="120" w:line="240" w:lineRule="auto"/>
              <w:rPr>
                <w:rFonts w:ascii="Times New Roman" w:hAnsi="Times New Roman" w:cs="Times New Roman"/>
                <w:sz w:val="20"/>
                <w:szCs w:val="20"/>
              </w:rPr>
            </w:pPr>
            <w:r w:rsidRPr="00C22FD0">
              <w:rPr>
                <w:rFonts w:ascii="Times New Roman" w:hAnsi="Times New Roman" w:cs="Times New Roman"/>
                <w:b/>
                <w:sz w:val="20"/>
                <w:szCs w:val="20"/>
              </w:rPr>
              <w:t xml:space="preserve">Other items approved by supervisory authority as basic own funds not specified above </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 xml:space="preserve"> movements in the reporting period  </w:t>
            </w:r>
          </w:p>
        </w:tc>
      </w:tr>
      <w:tr w:rsidR="00E21451" w:rsidRPr="00C22FD0" w14:paraId="67AE1974" w14:textId="77777777" w:rsidTr="0040755A">
        <w:tc>
          <w:tcPr>
            <w:tcW w:w="1560" w:type="dxa"/>
            <w:tcBorders>
              <w:top w:val="single" w:sz="4" w:space="0" w:color="auto"/>
            </w:tcBorders>
          </w:tcPr>
          <w:p w14:paraId="6DC9220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R1000/C0010</w:t>
            </w:r>
          </w:p>
        </w:tc>
        <w:tc>
          <w:tcPr>
            <w:tcW w:w="3402" w:type="dxa"/>
            <w:tcBorders>
              <w:top w:val="single" w:sz="4" w:space="0" w:color="auto"/>
            </w:tcBorders>
            <w:shd w:val="clear" w:color="auto" w:fill="auto"/>
          </w:tcPr>
          <w:p w14:paraId="582C29A2" w14:textId="2C6D262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 unrestricted  items – balance brought forward</w:t>
            </w:r>
          </w:p>
        </w:tc>
        <w:tc>
          <w:tcPr>
            <w:tcW w:w="4394" w:type="dxa"/>
            <w:tcBorders>
              <w:top w:val="single" w:sz="4" w:space="0" w:color="auto"/>
            </w:tcBorders>
            <w:shd w:val="clear" w:color="auto" w:fill="auto"/>
          </w:tcPr>
          <w:p w14:paraId="31460EAF"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other items approved by supervisory authority as basic own funds not specified above that are Tier 1 to be treated as unrestricted  items brought forward from the previous reporting period. </w:t>
            </w:r>
          </w:p>
        </w:tc>
      </w:tr>
      <w:tr w:rsidR="00E21451" w:rsidRPr="00C22FD0" w14:paraId="269A92A5" w14:textId="77777777" w:rsidTr="0040755A">
        <w:trPr>
          <w:trHeight w:val="1100"/>
        </w:trPr>
        <w:tc>
          <w:tcPr>
            <w:tcW w:w="1560" w:type="dxa"/>
          </w:tcPr>
          <w:p w14:paraId="1D1354B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R1000/C0070</w:t>
            </w:r>
          </w:p>
        </w:tc>
        <w:tc>
          <w:tcPr>
            <w:tcW w:w="3402" w:type="dxa"/>
            <w:shd w:val="clear" w:color="auto" w:fill="auto"/>
          </w:tcPr>
          <w:p w14:paraId="09A63865" w14:textId="725CDED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to be treated as unrestricted  items – issued </w:t>
            </w:r>
          </w:p>
        </w:tc>
        <w:tc>
          <w:tcPr>
            <w:tcW w:w="4394" w:type="dxa"/>
            <w:shd w:val="clear" w:color="auto" w:fill="auto"/>
          </w:tcPr>
          <w:p w14:paraId="48CE1F7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other items approved by supervisory authority as basic own funds not specified above that are Tier 1 to be treated as unrestricted  items issued over the reporting period.</w:t>
            </w:r>
            <w:r w:rsidRPr="00C22FD0">
              <w:rPr>
                <w:rFonts w:ascii="Times New Roman" w:hAnsi="Times New Roman" w:cs="Times New Roman"/>
                <w:b/>
                <w:sz w:val="20"/>
                <w:szCs w:val="20"/>
              </w:rPr>
              <w:t xml:space="preserve"> </w:t>
            </w:r>
          </w:p>
        </w:tc>
      </w:tr>
      <w:tr w:rsidR="00E21451" w:rsidRPr="00C22FD0" w14:paraId="0C130D28" w14:textId="77777777" w:rsidTr="0040755A">
        <w:tc>
          <w:tcPr>
            <w:tcW w:w="1560" w:type="dxa"/>
          </w:tcPr>
          <w:p w14:paraId="12F87912"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R1000/C0080</w:t>
            </w:r>
          </w:p>
        </w:tc>
        <w:tc>
          <w:tcPr>
            <w:tcW w:w="3402" w:type="dxa"/>
            <w:shd w:val="clear" w:color="auto" w:fill="auto"/>
          </w:tcPr>
          <w:p w14:paraId="614952B2" w14:textId="6FDD949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 to be treated as unrestricted  items – redeemed</w:t>
            </w:r>
          </w:p>
        </w:tc>
        <w:tc>
          <w:tcPr>
            <w:tcW w:w="4394" w:type="dxa"/>
            <w:shd w:val="clear" w:color="auto" w:fill="auto"/>
          </w:tcPr>
          <w:p w14:paraId="54F6687B"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other items approved by supervisory authority as basic own funds not specified above that are Tier 1 to be treated as unrestricted  items redeemed over the reporting period</w:t>
            </w:r>
          </w:p>
        </w:tc>
      </w:tr>
      <w:tr w:rsidR="00E21451" w:rsidRPr="00C22FD0" w14:paraId="6104DA91" w14:textId="77777777" w:rsidTr="0040755A">
        <w:trPr>
          <w:trHeight w:val="1391"/>
        </w:trPr>
        <w:tc>
          <w:tcPr>
            <w:tcW w:w="1560" w:type="dxa"/>
          </w:tcPr>
          <w:p w14:paraId="51EC5C2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R1000/C0090</w:t>
            </w:r>
          </w:p>
        </w:tc>
        <w:tc>
          <w:tcPr>
            <w:tcW w:w="3402" w:type="dxa"/>
            <w:shd w:val="clear" w:color="auto" w:fill="auto"/>
          </w:tcPr>
          <w:p w14:paraId="7398D701" w14:textId="2299CDB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 to be treated as unrestricted  items – movements in valuation</w:t>
            </w:r>
          </w:p>
        </w:tc>
        <w:tc>
          <w:tcPr>
            <w:tcW w:w="4394" w:type="dxa"/>
            <w:shd w:val="clear" w:color="auto" w:fill="auto"/>
          </w:tcPr>
          <w:p w14:paraId="497D2518"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an amount reflecting movements in valuation of other items approved by supervisory authority as basic own funds not specified above that are Tier 1 to be treated as unrestricted items. </w:t>
            </w:r>
          </w:p>
        </w:tc>
      </w:tr>
      <w:tr w:rsidR="00E21451" w:rsidRPr="00C22FD0" w14:paraId="52DBAB2A" w14:textId="77777777" w:rsidTr="0040755A">
        <w:tc>
          <w:tcPr>
            <w:tcW w:w="1560" w:type="dxa"/>
          </w:tcPr>
          <w:p w14:paraId="1241C62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R1000/C0060</w:t>
            </w:r>
          </w:p>
        </w:tc>
        <w:tc>
          <w:tcPr>
            <w:tcW w:w="3402" w:type="dxa"/>
            <w:shd w:val="clear" w:color="auto" w:fill="auto"/>
          </w:tcPr>
          <w:p w14:paraId="005B2847" w14:textId="01754770"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to be treated as unrestricted  items – balance carried forward </w:t>
            </w:r>
          </w:p>
        </w:tc>
        <w:tc>
          <w:tcPr>
            <w:tcW w:w="4394" w:type="dxa"/>
            <w:shd w:val="clear" w:color="auto" w:fill="auto"/>
          </w:tcPr>
          <w:p w14:paraId="4424CD10"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other items approved by supervisory authority as basic own funds not specified above that are Tier 1 to be treated as unrestricted  items carried forward to the next reporting period. </w:t>
            </w:r>
          </w:p>
        </w:tc>
      </w:tr>
      <w:tr w:rsidR="00E21451" w:rsidRPr="00C22FD0" w14:paraId="0D85F88E" w14:textId="77777777" w:rsidTr="0040755A">
        <w:tc>
          <w:tcPr>
            <w:tcW w:w="1560" w:type="dxa"/>
          </w:tcPr>
          <w:p w14:paraId="50425601"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R1010/C0010</w:t>
            </w:r>
          </w:p>
        </w:tc>
        <w:tc>
          <w:tcPr>
            <w:tcW w:w="3402" w:type="dxa"/>
            <w:shd w:val="clear" w:color="auto" w:fill="auto"/>
          </w:tcPr>
          <w:p w14:paraId="1BEA45D9" w14:textId="4692CF4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to be treated as restricted  items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balance brought forward</w:t>
            </w:r>
          </w:p>
        </w:tc>
        <w:tc>
          <w:tcPr>
            <w:tcW w:w="4394" w:type="dxa"/>
            <w:shd w:val="clear" w:color="auto" w:fill="auto"/>
          </w:tcPr>
          <w:p w14:paraId="05865560"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other items approved by supervisory authority as basic own funds not specified above that are Tier 1 to be treated as restricted items brought forward from the previous reporting period. </w:t>
            </w:r>
          </w:p>
        </w:tc>
      </w:tr>
      <w:tr w:rsidR="00E21451" w:rsidRPr="00C22FD0" w14:paraId="0385EB15" w14:textId="77777777" w:rsidTr="0040755A">
        <w:tc>
          <w:tcPr>
            <w:tcW w:w="1560" w:type="dxa"/>
          </w:tcPr>
          <w:p w14:paraId="679D074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R1010/C0070</w:t>
            </w:r>
          </w:p>
        </w:tc>
        <w:tc>
          <w:tcPr>
            <w:tcW w:w="3402" w:type="dxa"/>
            <w:shd w:val="clear" w:color="auto" w:fill="auto"/>
          </w:tcPr>
          <w:p w14:paraId="0E2DD2CB" w14:textId="31F1E72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to be treated as restricted items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issued</w:t>
            </w:r>
          </w:p>
        </w:tc>
        <w:tc>
          <w:tcPr>
            <w:tcW w:w="4394" w:type="dxa"/>
            <w:shd w:val="clear" w:color="auto" w:fill="auto"/>
          </w:tcPr>
          <w:p w14:paraId="0EFC639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other items approved by supervisory authority as basic own funds not specified above that are Tier 1 to be treated as restricted items issued over the reporting period.</w:t>
            </w:r>
            <w:r w:rsidRPr="00C22FD0">
              <w:rPr>
                <w:rFonts w:ascii="Times New Roman" w:hAnsi="Times New Roman" w:cs="Times New Roman"/>
                <w:b/>
                <w:sz w:val="20"/>
                <w:szCs w:val="20"/>
              </w:rPr>
              <w:t xml:space="preserve"> </w:t>
            </w:r>
          </w:p>
        </w:tc>
      </w:tr>
      <w:tr w:rsidR="00E21451" w:rsidRPr="00C22FD0" w14:paraId="6217A0CA" w14:textId="77777777" w:rsidTr="0040755A">
        <w:tc>
          <w:tcPr>
            <w:tcW w:w="1560" w:type="dxa"/>
          </w:tcPr>
          <w:p w14:paraId="439839D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R1010/C0080</w:t>
            </w:r>
          </w:p>
        </w:tc>
        <w:tc>
          <w:tcPr>
            <w:tcW w:w="3402" w:type="dxa"/>
            <w:shd w:val="clear" w:color="auto" w:fill="auto"/>
          </w:tcPr>
          <w:p w14:paraId="41EF5282" w14:textId="78BF1A7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to be treated as restricted items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redeemed</w:t>
            </w:r>
          </w:p>
        </w:tc>
        <w:tc>
          <w:tcPr>
            <w:tcW w:w="4394" w:type="dxa"/>
            <w:shd w:val="clear" w:color="auto" w:fill="auto"/>
          </w:tcPr>
          <w:p w14:paraId="153D0C90"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other items approved by supervisory authority as basic own funds not specified above that are Tier 1 to be treated as restricted items redeemed over the reporting period</w:t>
            </w:r>
          </w:p>
        </w:tc>
      </w:tr>
      <w:tr w:rsidR="00E21451" w:rsidRPr="00C22FD0" w14:paraId="7DA5A5D9" w14:textId="77777777" w:rsidTr="0040755A">
        <w:tc>
          <w:tcPr>
            <w:tcW w:w="1560" w:type="dxa"/>
          </w:tcPr>
          <w:p w14:paraId="3F80533A"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R1010/C0090</w:t>
            </w:r>
          </w:p>
        </w:tc>
        <w:tc>
          <w:tcPr>
            <w:tcW w:w="3402" w:type="dxa"/>
            <w:shd w:val="clear" w:color="auto" w:fill="auto"/>
          </w:tcPr>
          <w:p w14:paraId="3905BCDA" w14:textId="5FC4890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to be treated as restricted items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movements in valuation</w:t>
            </w:r>
          </w:p>
        </w:tc>
        <w:tc>
          <w:tcPr>
            <w:tcW w:w="4394" w:type="dxa"/>
            <w:shd w:val="clear" w:color="auto" w:fill="auto"/>
          </w:tcPr>
          <w:p w14:paraId="2C2AB670"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an amount reflecting movements in valuation of other items approved by supervisory authority as basic own funds not specified above that are Tier 1 to be treated as restricted items. </w:t>
            </w:r>
          </w:p>
        </w:tc>
      </w:tr>
      <w:tr w:rsidR="00E21451" w:rsidRPr="00C22FD0" w14:paraId="29D14E8D" w14:textId="77777777" w:rsidTr="0040755A">
        <w:tc>
          <w:tcPr>
            <w:tcW w:w="1560" w:type="dxa"/>
          </w:tcPr>
          <w:p w14:paraId="56D87AC1"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R1010/C0060</w:t>
            </w:r>
          </w:p>
        </w:tc>
        <w:tc>
          <w:tcPr>
            <w:tcW w:w="3402" w:type="dxa"/>
            <w:shd w:val="clear" w:color="auto" w:fill="auto"/>
          </w:tcPr>
          <w:p w14:paraId="49EA20CB" w14:textId="7E1C323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1 to be treated as restricted items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balance carried forward</w:t>
            </w:r>
          </w:p>
        </w:tc>
        <w:tc>
          <w:tcPr>
            <w:tcW w:w="4394" w:type="dxa"/>
            <w:shd w:val="clear" w:color="auto" w:fill="auto"/>
          </w:tcPr>
          <w:p w14:paraId="35F8EE0E"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other items approved by supervisory authority as basic own funds not specified above that are Tier 1 to be treated as restricted items carried forward to the next reporting period. </w:t>
            </w:r>
          </w:p>
        </w:tc>
      </w:tr>
      <w:tr w:rsidR="00E21451" w:rsidRPr="00C22FD0" w14:paraId="347A314D" w14:textId="77777777" w:rsidTr="0040755A">
        <w:tc>
          <w:tcPr>
            <w:tcW w:w="1560" w:type="dxa"/>
          </w:tcPr>
          <w:p w14:paraId="5DBF4B4A"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R1020/C0010</w:t>
            </w:r>
          </w:p>
        </w:tc>
        <w:tc>
          <w:tcPr>
            <w:tcW w:w="3402" w:type="dxa"/>
            <w:shd w:val="clear" w:color="auto" w:fill="auto"/>
          </w:tcPr>
          <w:p w14:paraId="0EB84E72" w14:textId="1ABF1D7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 – balance brought forward</w:t>
            </w:r>
          </w:p>
        </w:tc>
        <w:tc>
          <w:tcPr>
            <w:tcW w:w="4394" w:type="dxa"/>
            <w:shd w:val="clear" w:color="auto" w:fill="auto"/>
          </w:tcPr>
          <w:p w14:paraId="4FA628DB"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other items approved by supervisory authority as basic own funds not specified above that are Tier 2 brought forward from the previous reporting period. </w:t>
            </w:r>
          </w:p>
        </w:tc>
      </w:tr>
      <w:tr w:rsidR="00E21451" w:rsidRPr="00C22FD0" w14:paraId="18EEC0A4" w14:textId="77777777" w:rsidTr="0040755A">
        <w:trPr>
          <w:trHeight w:val="916"/>
        </w:trPr>
        <w:tc>
          <w:tcPr>
            <w:tcW w:w="1560" w:type="dxa"/>
          </w:tcPr>
          <w:p w14:paraId="4EC22559"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R1020/C0070</w:t>
            </w:r>
          </w:p>
        </w:tc>
        <w:tc>
          <w:tcPr>
            <w:tcW w:w="3402" w:type="dxa"/>
            <w:shd w:val="clear" w:color="auto" w:fill="auto"/>
          </w:tcPr>
          <w:p w14:paraId="091FA106" w14:textId="30DAC5A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 issued </w:t>
            </w:r>
          </w:p>
        </w:tc>
        <w:tc>
          <w:tcPr>
            <w:tcW w:w="4394" w:type="dxa"/>
            <w:shd w:val="clear" w:color="auto" w:fill="auto"/>
          </w:tcPr>
          <w:p w14:paraId="1D7126E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other items approved by supervisory authority as basic own funds not specified above that are Tier 2 issued over the reporting period.</w:t>
            </w:r>
            <w:r w:rsidRPr="00C22FD0">
              <w:rPr>
                <w:rFonts w:ascii="Times New Roman" w:hAnsi="Times New Roman" w:cs="Times New Roman"/>
                <w:b/>
                <w:sz w:val="20"/>
                <w:szCs w:val="20"/>
              </w:rPr>
              <w:t xml:space="preserve"> </w:t>
            </w:r>
          </w:p>
        </w:tc>
      </w:tr>
      <w:tr w:rsidR="00E21451" w:rsidRPr="00C22FD0" w14:paraId="1890053C" w14:textId="77777777" w:rsidTr="0040755A">
        <w:tc>
          <w:tcPr>
            <w:tcW w:w="1560" w:type="dxa"/>
          </w:tcPr>
          <w:p w14:paraId="1A61210E"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R1020/C0080</w:t>
            </w:r>
          </w:p>
        </w:tc>
        <w:tc>
          <w:tcPr>
            <w:tcW w:w="3402" w:type="dxa"/>
            <w:shd w:val="clear" w:color="auto" w:fill="auto"/>
          </w:tcPr>
          <w:p w14:paraId="1B3DE8E2" w14:textId="53DEA7C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 – redeemed</w:t>
            </w:r>
          </w:p>
        </w:tc>
        <w:tc>
          <w:tcPr>
            <w:tcW w:w="4394" w:type="dxa"/>
            <w:shd w:val="clear" w:color="auto" w:fill="auto"/>
          </w:tcPr>
          <w:p w14:paraId="311BF4ED"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other items approved by supervisory authority as basic own funds not specified above that are Tier 2 redeemed over the reporting period</w:t>
            </w:r>
          </w:p>
        </w:tc>
      </w:tr>
      <w:tr w:rsidR="00E21451" w:rsidRPr="00C22FD0" w14:paraId="785277DE" w14:textId="77777777" w:rsidTr="0040755A">
        <w:tc>
          <w:tcPr>
            <w:tcW w:w="1560" w:type="dxa"/>
          </w:tcPr>
          <w:p w14:paraId="6825A02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R1020/C0090</w:t>
            </w:r>
          </w:p>
        </w:tc>
        <w:tc>
          <w:tcPr>
            <w:tcW w:w="3402" w:type="dxa"/>
            <w:shd w:val="clear" w:color="auto" w:fill="auto"/>
          </w:tcPr>
          <w:p w14:paraId="067E7581" w14:textId="1FD7A25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 – movements in valuation</w:t>
            </w:r>
          </w:p>
        </w:tc>
        <w:tc>
          <w:tcPr>
            <w:tcW w:w="4394" w:type="dxa"/>
            <w:shd w:val="clear" w:color="auto" w:fill="auto"/>
          </w:tcPr>
          <w:p w14:paraId="3C6E8E36"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an amount reflecting movements in valuation of other items approved by supervisory authority as basic own funds not specified above that are Tier 2. </w:t>
            </w:r>
          </w:p>
        </w:tc>
      </w:tr>
      <w:tr w:rsidR="00E21451" w:rsidRPr="00C22FD0" w14:paraId="4EA5FB77" w14:textId="77777777" w:rsidTr="0040755A">
        <w:tc>
          <w:tcPr>
            <w:tcW w:w="1560" w:type="dxa"/>
          </w:tcPr>
          <w:p w14:paraId="0ECD801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R1020/C0060</w:t>
            </w:r>
          </w:p>
        </w:tc>
        <w:tc>
          <w:tcPr>
            <w:tcW w:w="3402" w:type="dxa"/>
            <w:shd w:val="clear" w:color="auto" w:fill="auto"/>
          </w:tcPr>
          <w:p w14:paraId="7CB73F7A" w14:textId="2E7C832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balance carried forward </w:t>
            </w:r>
          </w:p>
        </w:tc>
        <w:tc>
          <w:tcPr>
            <w:tcW w:w="4394" w:type="dxa"/>
            <w:shd w:val="clear" w:color="auto" w:fill="auto"/>
          </w:tcPr>
          <w:p w14:paraId="1D0B1EB6"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other items approved by supervisory authority as basic own funds not specified above that are Tier 2  carried forward to the next reporting period. </w:t>
            </w:r>
          </w:p>
        </w:tc>
      </w:tr>
      <w:tr w:rsidR="00E21451" w:rsidRPr="00C22FD0" w14:paraId="336EF70F" w14:textId="77777777" w:rsidTr="0040755A">
        <w:tc>
          <w:tcPr>
            <w:tcW w:w="1560" w:type="dxa"/>
          </w:tcPr>
          <w:p w14:paraId="50ACEBC8"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R1030/C0010</w:t>
            </w:r>
          </w:p>
        </w:tc>
        <w:tc>
          <w:tcPr>
            <w:tcW w:w="3402" w:type="dxa"/>
            <w:shd w:val="clear" w:color="auto" w:fill="auto"/>
          </w:tcPr>
          <w:p w14:paraId="14DE328C" w14:textId="79C15AC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3 – balance </w:t>
            </w:r>
            <w:r w:rsidRPr="00C22FD0">
              <w:rPr>
                <w:rFonts w:ascii="Times New Roman" w:hAnsi="Times New Roman" w:cs="Times New Roman"/>
                <w:sz w:val="20"/>
                <w:szCs w:val="20"/>
              </w:rPr>
              <w:lastRenderedPageBreak/>
              <w:t>brought forward</w:t>
            </w:r>
          </w:p>
        </w:tc>
        <w:tc>
          <w:tcPr>
            <w:tcW w:w="4394" w:type="dxa"/>
            <w:shd w:val="clear" w:color="auto" w:fill="auto"/>
          </w:tcPr>
          <w:p w14:paraId="2B45E500"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 xml:space="preserve">This is the balance of other items approved by supervisory authority as basic own funds not specified above that are Tier 3 brought forward from the previous reporting period. </w:t>
            </w:r>
          </w:p>
        </w:tc>
      </w:tr>
      <w:tr w:rsidR="00E21451" w:rsidRPr="00C22FD0" w14:paraId="63DA8FCF" w14:textId="77777777" w:rsidTr="0040755A">
        <w:tc>
          <w:tcPr>
            <w:tcW w:w="1560" w:type="dxa"/>
          </w:tcPr>
          <w:p w14:paraId="4308CDEB"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R1030/C0070</w:t>
            </w:r>
          </w:p>
        </w:tc>
        <w:tc>
          <w:tcPr>
            <w:tcW w:w="3402" w:type="dxa"/>
            <w:shd w:val="clear" w:color="auto" w:fill="auto"/>
          </w:tcPr>
          <w:p w14:paraId="43D0978C" w14:textId="09C50AD8"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3 – issued </w:t>
            </w:r>
          </w:p>
        </w:tc>
        <w:tc>
          <w:tcPr>
            <w:tcW w:w="4394" w:type="dxa"/>
            <w:shd w:val="clear" w:color="auto" w:fill="auto"/>
          </w:tcPr>
          <w:p w14:paraId="3452B445"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other items approved by supervisory authority as basic own funds not specified above that are Tier 3 issued over the reporting period.</w:t>
            </w:r>
            <w:r w:rsidRPr="00C22FD0">
              <w:rPr>
                <w:rFonts w:ascii="Times New Roman" w:hAnsi="Times New Roman" w:cs="Times New Roman"/>
                <w:b/>
                <w:sz w:val="20"/>
                <w:szCs w:val="20"/>
              </w:rPr>
              <w:t xml:space="preserve"> </w:t>
            </w:r>
          </w:p>
        </w:tc>
      </w:tr>
      <w:tr w:rsidR="00E21451" w:rsidRPr="00C22FD0" w14:paraId="25F80304" w14:textId="77777777" w:rsidTr="0040755A">
        <w:trPr>
          <w:trHeight w:val="1156"/>
        </w:trPr>
        <w:tc>
          <w:tcPr>
            <w:tcW w:w="1560" w:type="dxa"/>
          </w:tcPr>
          <w:p w14:paraId="52CBE2B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R1030/C0080</w:t>
            </w:r>
          </w:p>
        </w:tc>
        <w:tc>
          <w:tcPr>
            <w:tcW w:w="3402" w:type="dxa"/>
            <w:shd w:val="clear" w:color="auto" w:fill="auto"/>
          </w:tcPr>
          <w:p w14:paraId="72C69E76" w14:textId="673DC5E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3 – redeemed</w:t>
            </w:r>
          </w:p>
        </w:tc>
        <w:tc>
          <w:tcPr>
            <w:tcW w:w="4394" w:type="dxa"/>
            <w:shd w:val="clear" w:color="auto" w:fill="auto"/>
          </w:tcPr>
          <w:p w14:paraId="48BA1658" w14:textId="47DEFD8C" w:rsidR="00E21451" w:rsidRPr="00C22FD0" w:rsidRDefault="00E21451" w:rsidP="00556BF4">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other items approved by supervisory authority as basic own funds not specified above that are Tier 3 redeemed over the reporting period.</w:t>
            </w:r>
          </w:p>
        </w:tc>
      </w:tr>
      <w:tr w:rsidR="00E21451" w:rsidRPr="00C22FD0" w14:paraId="0C212015" w14:textId="77777777" w:rsidTr="0040755A">
        <w:tc>
          <w:tcPr>
            <w:tcW w:w="1560" w:type="dxa"/>
          </w:tcPr>
          <w:p w14:paraId="36986A26"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R1030/C0090</w:t>
            </w:r>
          </w:p>
        </w:tc>
        <w:tc>
          <w:tcPr>
            <w:tcW w:w="3402" w:type="dxa"/>
            <w:shd w:val="clear" w:color="auto" w:fill="auto"/>
          </w:tcPr>
          <w:p w14:paraId="102D0867" w14:textId="50B1C5A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3 – movements in valuation</w:t>
            </w:r>
          </w:p>
        </w:tc>
        <w:tc>
          <w:tcPr>
            <w:tcW w:w="4394" w:type="dxa"/>
            <w:shd w:val="clear" w:color="auto" w:fill="auto"/>
          </w:tcPr>
          <w:p w14:paraId="2AA80DAB"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an amount reflecting movements in valuation of other items approved by supervisory authority as basic own funds not specified above that are Tier 3. </w:t>
            </w:r>
          </w:p>
        </w:tc>
      </w:tr>
      <w:tr w:rsidR="00E21451" w:rsidRPr="00C22FD0" w14:paraId="465EC26B" w14:textId="77777777" w:rsidTr="0040755A">
        <w:tc>
          <w:tcPr>
            <w:tcW w:w="1560" w:type="dxa"/>
          </w:tcPr>
          <w:p w14:paraId="6DD879A0"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R1030/C0060</w:t>
            </w:r>
          </w:p>
        </w:tc>
        <w:tc>
          <w:tcPr>
            <w:tcW w:w="3402" w:type="dxa"/>
            <w:shd w:val="clear" w:color="auto" w:fill="auto"/>
          </w:tcPr>
          <w:p w14:paraId="24BEF194" w14:textId="1B247DD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balance carried forward </w:t>
            </w:r>
          </w:p>
        </w:tc>
        <w:tc>
          <w:tcPr>
            <w:tcW w:w="4394" w:type="dxa"/>
            <w:shd w:val="clear" w:color="auto" w:fill="auto"/>
          </w:tcPr>
          <w:p w14:paraId="4C467762"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other items approved by supervisory authority as basic own funds not specified above that are Tier 3  carried forward to the next reporting period. </w:t>
            </w:r>
          </w:p>
        </w:tc>
      </w:tr>
      <w:tr w:rsidR="00E21451" w:rsidRPr="00C22FD0" w14:paraId="2E5FBF25" w14:textId="77777777" w:rsidTr="0040755A">
        <w:tc>
          <w:tcPr>
            <w:tcW w:w="1560" w:type="dxa"/>
          </w:tcPr>
          <w:p w14:paraId="3C555837"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R1100/C0010</w:t>
            </w:r>
          </w:p>
        </w:tc>
        <w:tc>
          <w:tcPr>
            <w:tcW w:w="3402" w:type="dxa"/>
            <w:shd w:val="clear" w:color="auto" w:fill="auto"/>
          </w:tcPr>
          <w:p w14:paraId="31260B8D" w14:textId="61FBFD9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of other items approved by supervisory authority as basic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not specified above – balance brought forward</w:t>
            </w:r>
          </w:p>
        </w:tc>
        <w:tc>
          <w:tcPr>
            <w:tcW w:w="4394" w:type="dxa"/>
            <w:shd w:val="clear" w:color="auto" w:fill="auto"/>
          </w:tcPr>
          <w:p w14:paraId="1B95E456"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total other items approved by supervisory authority as basic own funds not specified above brought forward from the previous reporting period. </w:t>
            </w:r>
          </w:p>
          <w:p w14:paraId="60656EFD" w14:textId="77777777" w:rsidR="00E21451" w:rsidRPr="00C22FD0" w:rsidRDefault="00E21451">
            <w:pPr>
              <w:spacing w:after="0" w:line="240" w:lineRule="auto"/>
              <w:rPr>
                <w:rFonts w:ascii="Times New Roman" w:hAnsi="Times New Roman" w:cs="Times New Roman"/>
                <w:sz w:val="20"/>
                <w:szCs w:val="20"/>
              </w:rPr>
            </w:pPr>
          </w:p>
        </w:tc>
      </w:tr>
      <w:tr w:rsidR="00E21451" w:rsidRPr="00C22FD0" w14:paraId="7573C703" w14:textId="77777777" w:rsidTr="0040755A">
        <w:tc>
          <w:tcPr>
            <w:tcW w:w="1560" w:type="dxa"/>
          </w:tcPr>
          <w:p w14:paraId="2A34C31D"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R1100/C0070</w:t>
            </w:r>
          </w:p>
        </w:tc>
        <w:tc>
          <w:tcPr>
            <w:tcW w:w="3402" w:type="dxa"/>
            <w:shd w:val="clear" w:color="auto" w:fill="auto"/>
          </w:tcPr>
          <w:p w14:paraId="452DECC0" w14:textId="7639BBC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of other items approved by supervisory authority as basic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not specified above – issued</w:t>
            </w:r>
          </w:p>
        </w:tc>
        <w:tc>
          <w:tcPr>
            <w:tcW w:w="4394" w:type="dxa"/>
            <w:shd w:val="clear" w:color="auto" w:fill="auto"/>
          </w:tcPr>
          <w:p w14:paraId="0DE06AF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total other items approved by supervisory authority as basic own funds not specified above issued over the reporting period.</w:t>
            </w:r>
          </w:p>
        </w:tc>
      </w:tr>
      <w:tr w:rsidR="00E21451" w:rsidRPr="00C22FD0" w14:paraId="0ADC177E" w14:textId="77777777" w:rsidTr="0040755A">
        <w:tc>
          <w:tcPr>
            <w:tcW w:w="1560" w:type="dxa"/>
          </w:tcPr>
          <w:p w14:paraId="75A6BD0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R1100/C0080</w:t>
            </w:r>
          </w:p>
        </w:tc>
        <w:tc>
          <w:tcPr>
            <w:tcW w:w="3402" w:type="dxa"/>
            <w:shd w:val="clear" w:color="auto" w:fill="auto"/>
          </w:tcPr>
          <w:p w14:paraId="18AE371F" w14:textId="1FE68F1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of other items approved by supervisory authority as basic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not specified above –redeemed</w:t>
            </w:r>
          </w:p>
        </w:tc>
        <w:tc>
          <w:tcPr>
            <w:tcW w:w="4394" w:type="dxa"/>
            <w:shd w:val="clear" w:color="auto" w:fill="auto"/>
          </w:tcPr>
          <w:p w14:paraId="6E854CB1"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This is the amount of total other items approved by supervisory authority as basic own funds not specified above that are redeemed over the reporting period.</w:t>
            </w:r>
          </w:p>
        </w:tc>
      </w:tr>
      <w:tr w:rsidR="00E21451" w:rsidRPr="00C22FD0" w14:paraId="6A32B5C5" w14:textId="77777777" w:rsidTr="0040755A">
        <w:tc>
          <w:tcPr>
            <w:tcW w:w="1560" w:type="dxa"/>
            <w:tcBorders>
              <w:bottom w:val="single" w:sz="4" w:space="0" w:color="auto"/>
            </w:tcBorders>
          </w:tcPr>
          <w:p w14:paraId="387DF38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R1100/C0090</w:t>
            </w:r>
          </w:p>
        </w:tc>
        <w:tc>
          <w:tcPr>
            <w:tcW w:w="3402" w:type="dxa"/>
            <w:tcBorders>
              <w:bottom w:val="single" w:sz="4" w:space="0" w:color="auto"/>
            </w:tcBorders>
            <w:shd w:val="clear" w:color="auto" w:fill="auto"/>
          </w:tcPr>
          <w:p w14:paraId="52F5133B" w14:textId="6B0C940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of other items approved by supervisory authority as basic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not specified above – movements in valuation </w:t>
            </w:r>
          </w:p>
        </w:tc>
        <w:tc>
          <w:tcPr>
            <w:tcW w:w="4394" w:type="dxa"/>
            <w:tcBorders>
              <w:bottom w:val="single" w:sz="4" w:space="0" w:color="auto"/>
            </w:tcBorders>
            <w:shd w:val="clear" w:color="auto" w:fill="auto"/>
          </w:tcPr>
          <w:p w14:paraId="1EEFA25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an amount reflecting movements in valuation of total other items approved by supervisory authority as basic own funds not specified above. </w:t>
            </w:r>
          </w:p>
        </w:tc>
      </w:tr>
      <w:tr w:rsidR="00E21451" w:rsidRPr="00C22FD0" w14:paraId="201A5B46" w14:textId="77777777" w:rsidTr="0040755A">
        <w:tc>
          <w:tcPr>
            <w:tcW w:w="1560" w:type="dxa"/>
            <w:tcBorders>
              <w:top w:val="single" w:sz="4" w:space="0" w:color="auto"/>
              <w:left w:val="single" w:sz="4" w:space="0" w:color="auto"/>
              <w:bottom w:val="single" w:sz="4" w:space="0" w:color="auto"/>
              <w:right w:val="single" w:sz="4" w:space="0" w:color="auto"/>
            </w:tcBorders>
          </w:tcPr>
          <w:p w14:paraId="3674372F"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R1100/C0060</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375E024" w14:textId="5C972070"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of other items approved by supervisory authority as basic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not specified above – balance carried forward</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C24854A"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total other items approved by supervisory authority as basic own funds not specified above carried forward to the next reporting period. </w:t>
            </w:r>
          </w:p>
        </w:tc>
      </w:tr>
      <w:tr w:rsidR="00E21451" w:rsidRPr="00C22FD0" w14:paraId="76C9C8D7" w14:textId="77777777" w:rsidTr="0040755A">
        <w:tc>
          <w:tcPr>
            <w:tcW w:w="9356" w:type="dxa"/>
            <w:gridSpan w:val="3"/>
            <w:tcBorders>
              <w:top w:val="single" w:sz="4" w:space="0" w:color="auto"/>
              <w:left w:val="nil"/>
              <w:bottom w:val="single" w:sz="4" w:space="0" w:color="auto"/>
              <w:right w:val="nil"/>
            </w:tcBorders>
          </w:tcPr>
          <w:p w14:paraId="2E2C5BC8" w14:textId="2CC4515D" w:rsidR="00E21451" w:rsidRPr="00C22FD0" w:rsidRDefault="00E21451" w:rsidP="0040755A">
            <w:pPr>
              <w:spacing w:before="120" w:after="120" w:line="240" w:lineRule="auto"/>
              <w:rPr>
                <w:rFonts w:ascii="Times New Roman" w:hAnsi="Times New Roman" w:cs="Times New Roman"/>
                <w:sz w:val="20"/>
                <w:szCs w:val="20"/>
              </w:rPr>
            </w:pPr>
            <w:r w:rsidRPr="00C22FD0">
              <w:rPr>
                <w:rFonts w:ascii="Times New Roman" w:hAnsi="Times New Roman" w:cs="Times New Roman"/>
                <w:b/>
                <w:sz w:val="20"/>
                <w:szCs w:val="20"/>
              </w:rPr>
              <w:t xml:space="preserve">Ancillary own funds </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 xml:space="preserve"> movements in the reporting period</w:t>
            </w:r>
          </w:p>
        </w:tc>
      </w:tr>
      <w:tr w:rsidR="00E21451" w:rsidRPr="00C22FD0" w14:paraId="15D121E0" w14:textId="77777777" w:rsidTr="0040755A">
        <w:tc>
          <w:tcPr>
            <w:tcW w:w="1560" w:type="dxa"/>
            <w:tcBorders>
              <w:top w:val="single" w:sz="4" w:space="0" w:color="auto"/>
            </w:tcBorders>
          </w:tcPr>
          <w:p w14:paraId="362AE15C"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R1110/C0010</w:t>
            </w:r>
          </w:p>
        </w:tc>
        <w:tc>
          <w:tcPr>
            <w:tcW w:w="3402" w:type="dxa"/>
            <w:tcBorders>
              <w:top w:val="single" w:sz="4" w:space="0" w:color="auto"/>
            </w:tcBorders>
            <w:shd w:val="clear" w:color="auto" w:fill="auto"/>
          </w:tcPr>
          <w:p w14:paraId="261446A3" w14:textId="02722D1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Ancillary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 – balance brought forward</w:t>
            </w:r>
          </w:p>
        </w:tc>
        <w:tc>
          <w:tcPr>
            <w:tcW w:w="4394" w:type="dxa"/>
            <w:tcBorders>
              <w:top w:val="single" w:sz="4" w:space="0" w:color="auto"/>
            </w:tcBorders>
            <w:shd w:val="clear" w:color="auto" w:fill="auto"/>
          </w:tcPr>
          <w:p w14:paraId="72E6A83D"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2 ancillary own funds brought forward from the previous reporting period. </w:t>
            </w:r>
          </w:p>
        </w:tc>
      </w:tr>
      <w:tr w:rsidR="00E21451" w:rsidRPr="00C22FD0" w14:paraId="6E697A2A" w14:textId="77777777" w:rsidTr="0040755A">
        <w:tc>
          <w:tcPr>
            <w:tcW w:w="1560" w:type="dxa"/>
          </w:tcPr>
          <w:p w14:paraId="130D4FA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R1110/C0110</w:t>
            </w:r>
          </w:p>
        </w:tc>
        <w:tc>
          <w:tcPr>
            <w:tcW w:w="3402" w:type="dxa"/>
            <w:shd w:val="clear" w:color="auto" w:fill="auto"/>
          </w:tcPr>
          <w:p w14:paraId="00B50213" w14:textId="4047086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Ancillary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new amount made available </w:t>
            </w:r>
          </w:p>
        </w:tc>
        <w:tc>
          <w:tcPr>
            <w:tcW w:w="4394" w:type="dxa"/>
            <w:shd w:val="clear" w:color="auto" w:fill="auto"/>
          </w:tcPr>
          <w:p w14:paraId="3B1D4EEC"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new amount of Tier 2 ancillary own funds to be made available over the reporting period. </w:t>
            </w:r>
          </w:p>
        </w:tc>
      </w:tr>
      <w:tr w:rsidR="00E21451" w:rsidRPr="00C22FD0" w14:paraId="4439132A" w14:textId="77777777" w:rsidTr="0040755A">
        <w:tc>
          <w:tcPr>
            <w:tcW w:w="1560" w:type="dxa"/>
          </w:tcPr>
          <w:p w14:paraId="5F809F08"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R1110/C0120</w:t>
            </w:r>
          </w:p>
        </w:tc>
        <w:tc>
          <w:tcPr>
            <w:tcW w:w="3402" w:type="dxa"/>
            <w:shd w:val="clear" w:color="auto" w:fill="auto"/>
          </w:tcPr>
          <w:p w14:paraId="6461E6D2" w14:textId="001999E8"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Ancillary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 </w:t>
            </w:r>
            <w:r w:rsidRPr="00C22FD0">
              <w:rPr>
                <w:rFonts w:ascii="Times New Roman" w:hAnsi="Times New Roman" w:cs="Times New Roman"/>
                <w:sz w:val="20"/>
                <w:szCs w:val="20"/>
              </w:rPr>
              <w:lastRenderedPageBreak/>
              <w:t>reduction to amount available</w:t>
            </w:r>
          </w:p>
        </w:tc>
        <w:tc>
          <w:tcPr>
            <w:tcW w:w="4394" w:type="dxa"/>
            <w:shd w:val="clear" w:color="auto" w:fill="auto"/>
          </w:tcPr>
          <w:p w14:paraId="1AE0FC3B"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 xml:space="preserve">This is the reduction to the amount available Tier 2 ancillary own funds over the reporting period. </w:t>
            </w:r>
          </w:p>
        </w:tc>
      </w:tr>
      <w:tr w:rsidR="00E21451" w:rsidRPr="00C22FD0" w14:paraId="295DB179" w14:textId="77777777" w:rsidTr="0040755A">
        <w:tc>
          <w:tcPr>
            <w:tcW w:w="1560" w:type="dxa"/>
          </w:tcPr>
          <w:p w14:paraId="5CA100C8"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lastRenderedPageBreak/>
              <w:t>R1110/C0130</w:t>
            </w:r>
          </w:p>
        </w:tc>
        <w:tc>
          <w:tcPr>
            <w:tcW w:w="3402" w:type="dxa"/>
            <w:shd w:val="clear" w:color="auto" w:fill="auto"/>
          </w:tcPr>
          <w:p w14:paraId="27A7E049" w14:textId="713207E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Ancillary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 called up to basic own fund </w:t>
            </w:r>
          </w:p>
        </w:tc>
        <w:tc>
          <w:tcPr>
            <w:tcW w:w="4394" w:type="dxa"/>
            <w:shd w:val="clear" w:color="auto" w:fill="auto"/>
          </w:tcPr>
          <w:p w14:paraId="6E540C03"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of Tier 2 ancillary own funds that are called up to a basic own fund item over the reporting period. </w:t>
            </w:r>
          </w:p>
        </w:tc>
      </w:tr>
      <w:tr w:rsidR="00E21451" w:rsidRPr="00C22FD0" w14:paraId="706F3345" w14:textId="77777777" w:rsidTr="0040755A">
        <w:tc>
          <w:tcPr>
            <w:tcW w:w="1560" w:type="dxa"/>
          </w:tcPr>
          <w:p w14:paraId="0A6E3578"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R1110/C0060</w:t>
            </w:r>
          </w:p>
        </w:tc>
        <w:tc>
          <w:tcPr>
            <w:tcW w:w="3402" w:type="dxa"/>
            <w:shd w:val="clear" w:color="auto" w:fill="auto"/>
          </w:tcPr>
          <w:p w14:paraId="4105ED26" w14:textId="2765688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Ancillary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2 – balance carried forward </w:t>
            </w:r>
          </w:p>
        </w:tc>
        <w:tc>
          <w:tcPr>
            <w:tcW w:w="4394" w:type="dxa"/>
            <w:shd w:val="clear" w:color="auto" w:fill="auto"/>
          </w:tcPr>
          <w:p w14:paraId="1B679942"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2 ancillary own funds carried forward to the next reporting period. </w:t>
            </w:r>
          </w:p>
        </w:tc>
      </w:tr>
      <w:tr w:rsidR="00E21451" w:rsidRPr="00C22FD0" w14:paraId="17F01DBE" w14:textId="77777777" w:rsidTr="0040755A">
        <w:tc>
          <w:tcPr>
            <w:tcW w:w="1560" w:type="dxa"/>
          </w:tcPr>
          <w:p w14:paraId="750EC40A"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R1120/C0010</w:t>
            </w:r>
          </w:p>
        </w:tc>
        <w:tc>
          <w:tcPr>
            <w:tcW w:w="3402" w:type="dxa"/>
            <w:shd w:val="clear" w:color="auto" w:fill="auto"/>
          </w:tcPr>
          <w:p w14:paraId="5283BC14" w14:textId="7868F60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Ancillary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3 – balance brought forward</w:t>
            </w:r>
          </w:p>
        </w:tc>
        <w:tc>
          <w:tcPr>
            <w:tcW w:w="4394" w:type="dxa"/>
            <w:shd w:val="clear" w:color="auto" w:fill="auto"/>
          </w:tcPr>
          <w:p w14:paraId="22D31C44"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3 ancillary own funds brought forward from the previous reporting period. </w:t>
            </w:r>
          </w:p>
        </w:tc>
      </w:tr>
      <w:tr w:rsidR="00E21451" w:rsidRPr="00C22FD0" w14:paraId="5E4C4C0A" w14:textId="77777777" w:rsidTr="0040755A">
        <w:tc>
          <w:tcPr>
            <w:tcW w:w="1560" w:type="dxa"/>
          </w:tcPr>
          <w:p w14:paraId="71B1CEF9"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R1120/C0110</w:t>
            </w:r>
          </w:p>
        </w:tc>
        <w:tc>
          <w:tcPr>
            <w:tcW w:w="3402" w:type="dxa"/>
            <w:shd w:val="clear" w:color="auto" w:fill="auto"/>
          </w:tcPr>
          <w:p w14:paraId="4D5E1533" w14:textId="7C11CA1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Ancillary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3</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new amount made available </w:t>
            </w:r>
          </w:p>
        </w:tc>
        <w:tc>
          <w:tcPr>
            <w:tcW w:w="4394" w:type="dxa"/>
            <w:shd w:val="clear" w:color="auto" w:fill="auto"/>
          </w:tcPr>
          <w:p w14:paraId="2D603133"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new amount of Tier 3 ancillary own funds to be made available over the reporting period. </w:t>
            </w:r>
          </w:p>
        </w:tc>
      </w:tr>
      <w:tr w:rsidR="00E21451" w:rsidRPr="00C22FD0" w14:paraId="75583AC2" w14:textId="77777777" w:rsidTr="0040755A">
        <w:trPr>
          <w:trHeight w:val="858"/>
        </w:trPr>
        <w:tc>
          <w:tcPr>
            <w:tcW w:w="1560" w:type="dxa"/>
          </w:tcPr>
          <w:p w14:paraId="300E05A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R1120/C0120</w:t>
            </w:r>
          </w:p>
        </w:tc>
        <w:tc>
          <w:tcPr>
            <w:tcW w:w="3402" w:type="dxa"/>
            <w:shd w:val="clear" w:color="auto" w:fill="auto"/>
          </w:tcPr>
          <w:p w14:paraId="24FBD8B2" w14:textId="518294D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Ancillary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3 – reduction to amount available</w:t>
            </w:r>
          </w:p>
        </w:tc>
        <w:tc>
          <w:tcPr>
            <w:tcW w:w="4394" w:type="dxa"/>
            <w:shd w:val="clear" w:color="auto" w:fill="auto"/>
          </w:tcPr>
          <w:p w14:paraId="6CB4F642"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reduction to the amount available Tier 3 ancillary own funds over the reporting period. </w:t>
            </w:r>
          </w:p>
        </w:tc>
      </w:tr>
      <w:tr w:rsidR="00E21451" w:rsidRPr="00C22FD0" w14:paraId="7AD5F89C" w14:textId="77777777" w:rsidTr="0040755A">
        <w:tc>
          <w:tcPr>
            <w:tcW w:w="1560" w:type="dxa"/>
          </w:tcPr>
          <w:p w14:paraId="54D31D2F"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R1120/C0130</w:t>
            </w:r>
          </w:p>
        </w:tc>
        <w:tc>
          <w:tcPr>
            <w:tcW w:w="3402" w:type="dxa"/>
            <w:shd w:val="clear" w:color="auto" w:fill="auto"/>
          </w:tcPr>
          <w:p w14:paraId="421385E4" w14:textId="1995F1A0"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Ancillary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3 – called up to basic own fund </w:t>
            </w:r>
          </w:p>
        </w:tc>
        <w:tc>
          <w:tcPr>
            <w:tcW w:w="4394" w:type="dxa"/>
            <w:shd w:val="clear" w:color="auto" w:fill="auto"/>
          </w:tcPr>
          <w:p w14:paraId="0204524D"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of Tier 3 ancillary own funds that are called up to a basic own fund item over the reporting period. </w:t>
            </w:r>
          </w:p>
        </w:tc>
      </w:tr>
      <w:tr w:rsidR="00E21451" w:rsidRPr="00C22FD0" w14:paraId="25B687F0" w14:textId="77777777" w:rsidTr="0040755A">
        <w:tc>
          <w:tcPr>
            <w:tcW w:w="1560" w:type="dxa"/>
          </w:tcPr>
          <w:p w14:paraId="7DAF720E"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R1120/C0060</w:t>
            </w:r>
          </w:p>
        </w:tc>
        <w:tc>
          <w:tcPr>
            <w:tcW w:w="3402" w:type="dxa"/>
            <w:shd w:val="clear" w:color="auto" w:fill="auto"/>
          </w:tcPr>
          <w:p w14:paraId="4EB77DBE" w14:textId="28634CF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Ancillary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Tier 3– balance carried forward </w:t>
            </w:r>
          </w:p>
        </w:tc>
        <w:tc>
          <w:tcPr>
            <w:tcW w:w="4394" w:type="dxa"/>
            <w:shd w:val="clear" w:color="auto" w:fill="auto"/>
          </w:tcPr>
          <w:p w14:paraId="705FC932"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balance of Tier 3 ancillary own funds carried forward to the next reporting period. </w:t>
            </w:r>
          </w:p>
        </w:tc>
      </w:tr>
      <w:tr w:rsidR="00E21451" w:rsidRPr="00C22FD0" w14:paraId="5843B1F3" w14:textId="77777777" w:rsidTr="0040755A">
        <w:tc>
          <w:tcPr>
            <w:tcW w:w="1560" w:type="dxa"/>
          </w:tcPr>
          <w:p w14:paraId="6689D6EE"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R1200/C0010</w:t>
            </w:r>
          </w:p>
        </w:tc>
        <w:tc>
          <w:tcPr>
            <w:tcW w:w="3402" w:type="dxa"/>
            <w:shd w:val="clear" w:color="auto" w:fill="auto"/>
          </w:tcPr>
          <w:p w14:paraId="5107530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ancillary own funds – balance brought forward</w:t>
            </w:r>
          </w:p>
        </w:tc>
        <w:tc>
          <w:tcPr>
            <w:tcW w:w="4394" w:type="dxa"/>
            <w:shd w:val="clear" w:color="auto" w:fill="auto"/>
          </w:tcPr>
          <w:p w14:paraId="210858C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balance of total ancillary own funds brought forward from the previous reporting period.</w:t>
            </w:r>
          </w:p>
        </w:tc>
      </w:tr>
      <w:tr w:rsidR="00E21451" w:rsidRPr="00C22FD0" w14:paraId="007B7437" w14:textId="77777777" w:rsidTr="0040755A">
        <w:tc>
          <w:tcPr>
            <w:tcW w:w="1560" w:type="dxa"/>
          </w:tcPr>
          <w:p w14:paraId="380E8C52"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R1200/C0110</w:t>
            </w:r>
          </w:p>
        </w:tc>
        <w:tc>
          <w:tcPr>
            <w:tcW w:w="3402" w:type="dxa"/>
            <w:shd w:val="clear" w:color="auto" w:fill="auto"/>
          </w:tcPr>
          <w:p w14:paraId="212A05D9" w14:textId="114D109C" w:rsidR="00E21451" w:rsidRPr="00C22FD0" w:rsidRDefault="00115816">
            <w:pPr>
              <w:rPr>
                <w:rFonts w:ascii="Times New Roman" w:hAnsi="Times New Roman" w:cs="Times New Roman"/>
                <w:sz w:val="20"/>
                <w:szCs w:val="20"/>
              </w:rPr>
            </w:pPr>
            <w:r w:rsidRPr="00C22FD0">
              <w:rPr>
                <w:rFonts w:ascii="Times New Roman" w:hAnsi="Times New Roman" w:cs="Times New Roman"/>
                <w:sz w:val="20"/>
                <w:szCs w:val="20"/>
              </w:rPr>
              <w:t>Total ancillary own funds</w:t>
            </w:r>
            <w:r w:rsidR="00E21451" w:rsidRPr="00C22FD0">
              <w:rPr>
                <w:rFonts w:ascii="Times New Roman" w:hAnsi="Times New Roman" w:cs="Times New Roman"/>
                <w:sz w:val="20"/>
                <w:szCs w:val="20"/>
              </w:rPr>
              <w:t xml:space="preserve"> </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 new amount made available </w:t>
            </w:r>
          </w:p>
        </w:tc>
        <w:tc>
          <w:tcPr>
            <w:tcW w:w="4394" w:type="dxa"/>
            <w:shd w:val="clear" w:color="auto" w:fill="auto"/>
          </w:tcPr>
          <w:p w14:paraId="642F2A6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new amount of Tier 2 ancillary own funds to be made available over the reporting period.</w:t>
            </w:r>
          </w:p>
        </w:tc>
      </w:tr>
      <w:tr w:rsidR="00E21451" w:rsidRPr="00C22FD0" w14:paraId="0CB857F1" w14:textId="77777777" w:rsidTr="0040755A">
        <w:tc>
          <w:tcPr>
            <w:tcW w:w="1560" w:type="dxa"/>
            <w:tcBorders>
              <w:bottom w:val="single" w:sz="4" w:space="0" w:color="auto"/>
            </w:tcBorders>
          </w:tcPr>
          <w:p w14:paraId="1B26029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R1200/C0120</w:t>
            </w:r>
          </w:p>
        </w:tc>
        <w:tc>
          <w:tcPr>
            <w:tcW w:w="3402" w:type="dxa"/>
            <w:tcBorders>
              <w:bottom w:val="single" w:sz="4" w:space="0" w:color="auto"/>
            </w:tcBorders>
            <w:shd w:val="clear" w:color="auto" w:fill="auto"/>
          </w:tcPr>
          <w:p w14:paraId="1C3D9BC5"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ancillary own funds – reduction to amount available</w:t>
            </w:r>
          </w:p>
        </w:tc>
        <w:tc>
          <w:tcPr>
            <w:tcW w:w="4394" w:type="dxa"/>
            <w:tcBorders>
              <w:bottom w:val="single" w:sz="4" w:space="0" w:color="auto"/>
            </w:tcBorders>
            <w:shd w:val="clear" w:color="auto" w:fill="auto"/>
          </w:tcPr>
          <w:p w14:paraId="028D95CC"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reduction to the amount available total ancillary own funds over the reporting period. </w:t>
            </w:r>
          </w:p>
        </w:tc>
      </w:tr>
      <w:tr w:rsidR="00E21451" w:rsidRPr="00C22FD0" w14:paraId="02BA7BB5" w14:textId="77777777" w:rsidTr="0040755A">
        <w:tc>
          <w:tcPr>
            <w:tcW w:w="1560" w:type="dxa"/>
            <w:tcBorders>
              <w:top w:val="single" w:sz="4" w:space="0" w:color="auto"/>
              <w:left w:val="single" w:sz="4" w:space="0" w:color="auto"/>
              <w:bottom w:val="single" w:sz="4" w:space="0" w:color="auto"/>
              <w:right w:val="single" w:sz="4" w:space="0" w:color="auto"/>
            </w:tcBorders>
          </w:tcPr>
          <w:p w14:paraId="17126374"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R1200/C0130</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77E100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ancillary own funds – called up to basic own fund </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A394935" w14:textId="77777777"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This is the amount of total ancillary own funds that are called up to a basic own fund item over the reporting period. </w:t>
            </w:r>
          </w:p>
        </w:tc>
      </w:tr>
      <w:tr w:rsidR="00E21451" w:rsidRPr="00C22FD0" w14:paraId="3811C38C" w14:textId="77777777" w:rsidTr="0040755A">
        <w:tc>
          <w:tcPr>
            <w:tcW w:w="1560" w:type="dxa"/>
            <w:tcBorders>
              <w:top w:val="single" w:sz="4" w:space="0" w:color="auto"/>
            </w:tcBorders>
          </w:tcPr>
          <w:p w14:paraId="47286F33" w14:textId="77777777"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R1200/C0060</w:t>
            </w:r>
          </w:p>
        </w:tc>
        <w:tc>
          <w:tcPr>
            <w:tcW w:w="3402" w:type="dxa"/>
            <w:tcBorders>
              <w:top w:val="single" w:sz="4" w:space="0" w:color="auto"/>
            </w:tcBorders>
            <w:shd w:val="clear" w:color="auto" w:fill="auto"/>
          </w:tcPr>
          <w:p w14:paraId="753EC3F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ancillary own funds  – balance carried forward </w:t>
            </w:r>
          </w:p>
        </w:tc>
        <w:tc>
          <w:tcPr>
            <w:tcW w:w="4394" w:type="dxa"/>
            <w:tcBorders>
              <w:top w:val="single" w:sz="4" w:space="0" w:color="auto"/>
            </w:tcBorders>
            <w:shd w:val="clear" w:color="auto" w:fill="auto"/>
          </w:tcPr>
          <w:p w14:paraId="03F062FA"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balance of total ancillary own funds carried forward to the next reporting period. </w:t>
            </w:r>
          </w:p>
        </w:tc>
      </w:tr>
    </w:tbl>
    <w:p w14:paraId="1C87AA94" w14:textId="77777777" w:rsidR="00E21451" w:rsidRPr="00C22FD0" w:rsidRDefault="00E21451">
      <w:pPr>
        <w:rPr>
          <w:rFonts w:ascii="Times New Roman" w:hAnsi="Times New Roman" w:cs="Times New Roman"/>
          <w:sz w:val="20"/>
          <w:szCs w:val="20"/>
        </w:rPr>
      </w:pPr>
    </w:p>
    <w:p w14:paraId="1BA7A5A4" w14:textId="52DC7249"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 xml:space="preserve">S.23.04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w:t>
      </w:r>
      <w:r w:rsidRPr="00C22FD0">
        <w:rPr>
          <w:rFonts w:ascii="Times New Roman" w:hAnsi="Times New Roman" w:cs="Times New Roman"/>
          <w:b/>
          <w:sz w:val="20"/>
          <w:szCs w:val="20"/>
        </w:rPr>
        <w:t>List of items on own funds</w:t>
      </w:r>
    </w:p>
    <w:p w14:paraId="098A4F0F" w14:textId="77777777" w:rsidR="00E21451" w:rsidRPr="00C22FD0" w:rsidRDefault="00E21451" w:rsidP="0040755A">
      <w:pPr>
        <w:rPr>
          <w:rFonts w:ascii="Times New Roman" w:hAnsi="Times New Roman" w:cs="Times New Roman"/>
          <w:b/>
          <w:sz w:val="20"/>
          <w:szCs w:val="20"/>
        </w:rPr>
      </w:pPr>
      <w:r w:rsidRPr="00C22FD0">
        <w:rPr>
          <w:rFonts w:ascii="Times New Roman" w:hAnsi="Times New Roman" w:cs="Times New Roman"/>
          <w:b/>
          <w:sz w:val="20"/>
          <w:szCs w:val="20"/>
        </w:rPr>
        <w:t xml:space="preserve">General comments: </w:t>
      </w:r>
    </w:p>
    <w:p w14:paraId="1A07BB0F" w14:textId="31FEC734" w:rsidR="00E21451" w:rsidRPr="00C22FD0" w:rsidRDefault="00FC4845" w:rsidP="0040755A">
      <w:pPr>
        <w:tabs>
          <w:tab w:val="left" w:pos="7260"/>
        </w:tabs>
        <w:rPr>
          <w:rFonts w:ascii="Times New Roman" w:hAnsi="Times New Roman" w:cs="Times New Roman"/>
          <w:sz w:val="20"/>
          <w:szCs w:val="20"/>
        </w:rPr>
      </w:pPr>
      <w:r w:rsidRPr="00C22FD0">
        <w:rPr>
          <w:rFonts w:ascii="Times New Roman" w:hAnsi="Times New Roman" w:cs="Times New Roman"/>
          <w:sz w:val="20"/>
          <w:szCs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annual submission for groups regardless of the method used for the calculation of the group solvency.</w:t>
      </w:r>
    </w:p>
    <w:tbl>
      <w:tblPr>
        <w:tblStyle w:val="TableGrid"/>
        <w:tblW w:w="9039" w:type="dxa"/>
        <w:tblLayout w:type="fixed"/>
        <w:tblLook w:val="04A0" w:firstRow="1" w:lastRow="0" w:firstColumn="1" w:lastColumn="0" w:noHBand="0" w:noVBand="1"/>
      </w:tblPr>
      <w:tblGrid>
        <w:gridCol w:w="1668"/>
        <w:gridCol w:w="2835"/>
        <w:gridCol w:w="4536"/>
      </w:tblGrid>
      <w:tr w:rsidR="00E21451" w:rsidRPr="00C22FD0" w14:paraId="49065108" w14:textId="77777777" w:rsidTr="0040755A">
        <w:tc>
          <w:tcPr>
            <w:tcW w:w="1668" w:type="dxa"/>
          </w:tcPr>
          <w:p w14:paraId="359FE24D" w14:textId="77777777" w:rsidR="00E21451" w:rsidRPr="00C22FD0" w:rsidRDefault="00E21451" w:rsidP="0040755A">
            <w:pPr>
              <w:jc w:val="center"/>
              <w:rPr>
                <w:rFonts w:ascii="Times New Roman" w:hAnsi="Times New Roman" w:cs="Times New Roman"/>
                <w:sz w:val="20"/>
                <w:szCs w:val="20"/>
              </w:rPr>
            </w:pPr>
          </w:p>
        </w:tc>
        <w:tc>
          <w:tcPr>
            <w:tcW w:w="2835" w:type="dxa"/>
          </w:tcPr>
          <w:p w14:paraId="51B9721F"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4536" w:type="dxa"/>
          </w:tcPr>
          <w:p w14:paraId="525BFA69"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p w14:paraId="2DA25E3F" w14:textId="77777777" w:rsidR="00E21451" w:rsidRPr="00C22FD0" w:rsidRDefault="00E21451" w:rsidP="0040755A">
            <w:pPr>
              <w:jc w:val="center"/>
              <w:rPr>
                <w:rFonts w:ascii="Times New Roman" w:hAnsi="Times New Roman" w:cs="Times New Roman"/>
                <w:b/>
                <w:bCs/>
                <w:sz w:val="20"/>
                <w:szCs w:val="20"/>
              </w:rPr>
            </w:pPr>
          </w:p>
        </w:tc>
      </w:tr>
      <w:tr w:rsidR="00E21451" w:rsidRPr="00C22FD0" w14:paraId="466D4F8A" w14:textId="77777777" w:rsidTr="0040755A">
        <w:tc>
          <w:tcPr>
            <w:tcW w:w="1668" w:type="dxa"/>
          </w:tcPr>
          <w:p w14:paraId="125F77F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w:t>
            </w:r>
          </w:p>
        </w:tc>
        <w:tc>
          <w:tcPr>
            <w:tcW w:w="2835" w:type="dxa"/>
          </w:tcPr>
          <w:p w14:paraId="73896929" w14:textId="162CE01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Description of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sidDel="00CC1EA6">
              <w:rPr>
                <w:rFonts w:ascii="Times New Roman" w:hAnsi="Times New Roman" w:cs="Times New Roman"/>
                <w:sz w:val="20"/>
                <w:szCs w:val="20"/>
              </w:rPr>
              <w:t xml:space="preserve"> </w:t>
            </w:r>
          </w:p>
        </w:tc>
        <w:tc>
          <w:tcPr>
            <w:tcW w:w="4536" w:type="dxa"/>
          </w:tcPr>
          <w:p w14:paraId="79943976" w14:textId="529CE5A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shall list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for a group.</w:t>
            </w:r>
          </w:p>
        </w:tc>
      </w:tr>
      <w:tr w:rsidR="00E21451" w:rsidRPr="00C22FD0" w14:paraId="494C0C7E" w14:textId="77777777" w:rsidTr="0040755A">
        <w:tc>
          <w:tcPr>
            <w:tcW w:w="1668" w:type="dxa"/>
          </w:tcPr>
          <w:p w14:paraId="6A913BB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w:t>
            </w:r>
          </w:p>
        </w:tc>
        <w:tc>
          <w:tcPr>
            <w:tcW w:w="2835" w:type="dxa"/>
          </w:tcPr>
          <w:p w14:paraId="60ACF2D5" w14:textId="0A2B87E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Amount (in reporting currency)</w:t>
            </w:r>
          </w:p>
        </w:tc>
        <w:tc>
          <w:tcPr>
            <w:tcW w:w="4536" w:type="dxa"/>
          </w:tcPr>
          <w:p w14:paraId="65ECD248" w14:textId="43086F3F"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individual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p>
        </w:tc>
      </w:tr>
      <w:tr w:rsidR="00E21451" w:rsidRPr="00C22FD0" w14:paraId="34D11E35" w14:textId="77777777" w:rsidTr="0040755A">
        <w:tc>
          <w:tcPr>
            <w:tcW w:w="1668" w:type="dxa"/>
          </w:tcPr>
          <w:p w14:paraId="05880CA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w:t>
            </w:r>
          </w:p>
        </w:tc>
        <w:tc>
          <w:tcPr>
            <w:tcW w:w="2835" w:type="dxa"/>
          </w:tcPr>
          <w:p w14:paraId="4F5B0697" w14:textId="35A099A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w:t>
            </w:r>
            <w:r w:rsidRPr="00C22FD0">
              <w:rPr>
                <w:rFonts w:ascii="Times New Roman" w:hAnsi="Times New Roman" w:cs="Times New Roman"/>
                <w:sz w:val="20"/>
                <w:szCs w:val="20"/>
              </w:rPr>
              <w:lastRenderedPageBreak/>
              <w:t>accounts – Tier</w:t>
            </w:r>
          </w:p>
        </w:tc>
        <w:tc>
          <w:tcPr>
            <w:tcW w:w="4536" w:type="dxa"/>
          </w:tcPr>
          <w:p w14:paraId="72189C1B" w14:textId="6D34813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 xml:space="preserve">This shall indicate the tier of the subordinated </w:t>
            </w:r>
            <w:r w:rsidR="00B355CE" w:rsidRPr="00C22FD0">
              <w:rPr>
                <w:rFonts w:ascii="Times New Roman" w:hAnsi="Times New Roman" w:cs="Times New Roman"/>
                <w:sz w:val="20"/>
                <w:szCs w:val="20"/>
              </w:rPr>
              <w:t xml:space="preserve">mutual </w:t>
            </w:r>
            <w:r w:rsidR="00B355CE" w:rsidRPr="00C22FD0">
              <w:rPr>
                <w:rFonts w:ascii="Times New Roman" w:hAnsi="Times New Roman" w:cs="Times New Roman"/>
                <w:sz w:val="20"/>
                <w:szCs w:val="20"/>
              </w:rPr>
              <w:lastRenderedPageBreak/>
              <w:t>member</w:t>
            </w:r>
            <w:r w:rsidRPr="00C22FD0">
              <w:rPr>
                <w:rFonts w:ascii="Times New Roman" w:hAnsi="Times New Roman" w:cs="Times New Roman"/>
                <w:sz w:val="20"/>
                <w:szCs w:val="20"/>
              </w:rPr>
              <w:t xml:space="preserve"> accounts.</w:t>
            </w:r>
          </w:p>
          <w:p w14:paraId="35299C10" w14:textId="77777777" w:rsidR="00E21451" w:rsidRPr="00C22FD0" w:rsidRDefault="00E21451" w:rsidP="0040755A">
            <w:pPr>
              <w:rPr>
                <w:rFonts w:ascii="Times New Roman" w:hAnsi="Times New Roman" w:cs="Times New Roman"/>
                <w:sz w:val="20"/>
                <w:szCs w:val="20"/>
              </w:rPr>
            </w:pPr>
          </w:p>
          <w:p w14:paraId="1854ED0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0D14F504" w14:textId="124E5FD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1</w:t>
            </w:r>
          </w:p>
          <w:p w14:paraId="78085006" w14:textId="63BEB55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1 – unrestricted</w:t>
            </w:r>
          </w:p>
          <w:p w14:paraId="71F2F182" w14:textId="26405B7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1 – restricted</w:t>
            </w:r>
          </w:p>
          <w:p w14:paraId="102807AF" w14:textId="0E02DF2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2</w:t>
            </w:r>
          </w:p>
          <w:p w14:paraId="6ABB7700" w14:textId="1F37574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Tier 3</w:t>
            </w:r>
          </w:p>
        </w:tc>
      </w:tr>
      <w:tr w:rsidR="00E21451" w:rsidRPr="00C22FD0" w14:paraId="4951FC59" w14:textId="77777777" w:rsidTr="0040755A">
        <w:tc>
          <w:tcPr>
            <w:tcW w:w="1668" w:type="dxa"/>
          </w:tcPr>
          <w:p w14:paraId="55809D9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C0040</w:t>
            </w:r>
          </w:p>
        </w:tc>
        <w:tc>
          <w:tcPr>
            <w:tcW w:w="2835" w:type="dxa"/>
          </w:tcPr>
          <w:p w14:paraId="422B5904" w14:textId="2D9AB03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Currency Code </w:t>
            </w:r>
          </w:p>
        </w:tc>
        <w:tc>
          <w:tcPr>
            <w:tcW w:w="4536" w:type="dxa"/>
          </w:tcPr>
          <w:p w14:paraId="1402C52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Identify the ISO 4217 alphabetic code of the currency. This is the original currency. </w:t>
            </w:r>
          </w:p>
        </w:tc>
      </w:tr>
      <w:tr w:rsidR="00E21451" w:rsidRPr="00C22FD0" w14:paraId="3C397C71" w14:textId="77777777" w:rsidTr="0040755A">
        <w:tc>
          <w:tcPr>
            <w:tcW w:w="1668" w:type="dxa"/>
          </w:tcPr>
          <w:p w14:paraId="694ACF5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w:t>
            </w:r>
          </w:p>
        </w:tc>
        <w:tc>
          <w:tcPr>
            <w:tcW w:w="2835" w:type="dxa"/>
            <w:hideMark/>
          </w:tcPr>
          <w:p w14:paraId="7601948C" w14:textId="6A7F0BE6" w:rsidR="00E21451" w:rsidRPr="00C22FD0" w:rsidRDefault="00E21451" w:rsidP="005C5B4F">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issuing entity</w:t>
            </w:r>
          </w:p>
        </w:tc>
        <w:tc>
          <w:tcPr>
            <w:tcW w:w="4536" w:type="dxa"/>
            <w:hideMark/>
          </w:tcPr>
          <w:p w14:paraId="73CCA151" w14:textId="3D0FB09F" w:rsidR="005C5B4F" w:rsidRPr="00C22FD0" w:rsidRDefault="00E21451" w:rsidP="005C5B4F">
            <w:pPr>
              <w:rPr>
                <w:rFonts w:ascii="Times New Roman" w:hAnsi="Times New Roman" w:cs="Times New Roman"/>
                <w:sz w:val="20"/>
                <w:szCs w:val="20"/>
              </w:rPr>
            </w:pPr>
            <w:r w:rsidRPr="00C22FD0">
              <w:rPr>
                <w:rFonts w:ascii="Times New Roman" w:hAnsi="Times New Roman" w:cs="Times New Roman"/>
                <w:sz w:val="20"/>
                <w:szCs w:val="20"/>
              </w:rPr>
              <w:t xml:space="preserve">This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indicate whether the issuing entity of the subordinated </w:t>
            </w:r>
            <w:r w:rsidR="00B355CE" w:rsidRPr="00C22FD0">
              <w:rPr>
                <w:rFonts w:ascii="Times New Roman" w:hAnsi="Times New Roman" w:cs="Times New Roman"/>
                <w:sz w:val="20"/>
                <w:szCs w:val="20"/>
              </w:rPr>
              <w:t>mutual member</w:t>
            </w:r>
            <w:r w:rsidR="005C5B4F" w:rsidRPr="00C22FD0">
              <w:rPr>
                <w:rFonts w:ascii="Times New Roman" w:hAnsi="Times New Roman" w:cs="Times New Roman"/>
                <w:sz w:val="20"/>
                <w:szCs w:val="20"/>
              </w:rPr>
              <w:t xml:space="preserve"> </w:t>
            </w:r>
            <w:r w:rsidRPr="00C22FD0">
              <w:rPr>
                <w:rFonts w:ascii="Times New Roman" w:hAnsi="Times New Roman" w:cs="Times New Roman"/>
                <w:sz w:val="20"/>
                <w:szCs w:val="20"/>
              </w:rPr>
              <w:t xml:space="preserve">accounts </w:t>
            </w:r>
            <w:r w:rsidR="002B28CC" w:rsidRPr="00C22FD0">
              <w:rPr>
                <w:rFonts w:ascii="Times New Roman" w:hAnsi="Times New Roman" w:cs="Times New Roman"/>
                <w:sz w:val="20"/>
                <w:szCs w:val="20"/>
              </w:rPr>
              <w:t xml:space="preserve">is </w:t>
            </w:r>
            <w:r w:rsidR="005958AD" w:rsidRPr="00C22FD0">
              <w:rPr>
                <w:rFonts w:ascii="Times New Roman" w:hAnsi="Times New Roman" w:cs="Times New Roman"/>
                <w:sz w:val="20"/>
                <w:szCs w:val="20"/>
              </w:rPr>
              <w:t>within the group in the meaning of Article 212(1</w:t>
            </w:r>
            <w:proofErr w:type="gramStart"/>
            <w:r w:rsidR="005958AD" w:rsidRPr="00C22FD0">
              <w:rPr>
                <w:rFonts w:ascii="Times New Roman" w:hAnsi="Times New Roman" w:cs="Times New Roman"/>
                <w:sz w:val="20"/>
                <w:szCs w:val="20"/>
              </w:rPr>
              <w:t>)</w:t>
            </w:r>
            <w:r w:rsidR="00306FC5" w:rsidRPr="00C22FD0">
              <w:rPr>
                <w:rFonts w:ascii="Times New Roman" w:hAnsi="Times New Roman" w:cs="Times New Roman"/>
                <w:sz w:val="20"/>
                <w:szCs w:val="20"/>
              </w:rPr>
              <w:t>(</w:t>
            </w:r>
            <w:proofErr w:type="gramEnd"/>
            <w:r w:rsidR="00306FC5" w:rsidRPr="00C22FD0">
              <w:rPr>
                <w:rFonts w:ascii="Times New Roman" w:hAnsi="Times New Roman" w:cs="Times New Roman"/>
                <w:sz w:val="20"/>
                <w:szCs w:val="20"/>
              </w:rPr>
              <w:t>c)</w:t>
            </w:r>
            <w:r w:rsidR="005958AD" w:rsidRPr="00C22FD0">
              <w:rPr>
                <w:rFonts w:ascii="Times New Roman" w:hAnsi="Times New Roman" w:cs="Times New Roman"/>
                <w:sz w:val="20"/>
                <w:szCs w:val="20"/>
              </w:rPr>
              <w:t xml:space="preserve"> of Directive 2009/138/EC</w:t>
            </w:r>
            <w:r w:rsidRPr="00C22FD0">
              <w:rPr>
                <w:rFonts w:ascii="Times New Roman" w:hAnsi="Times New Roman" w:cs="Times New Roman"/>
                <w:sz w:val="20"/>
                <w:szCs w:val="20"/>
              </w:rPr>
              <w:t>.</w:t>
            </w:r>
            <w:r w:rsidR="005958AD" w:rsidRPr="00C22FD0">
              <w:rPr>
                <w:rFonts w:ascii="Times New Roman" w:hAnsi="Times New Roman" w:cs="Times New Roman"/>
                <w:sz w:val="20"/>
                <w:szCs w:val="20"/>
              </w:rPr>
              <w:t xml:space="preserve"> </w:t>
            </w:r>
            <w:r w:rsidR="005C5B4F" w:rsidRPr="00C22FD0">
              <w:rPr>
                <w:rFonts w:ascii="Times New Roman" w:hAnsi="Times New Roman" w:cs="Times New Roman"/>
                <w:sz w:val="20"/>
                <w:szCs w:val="20"/>
              </w:rPr>
              <w:t>The following close list shall be used:</w:t>
            </w:r>
          </w:p>
          <w:p w14:paraId="0C55A1AE" w14:textId="61CA7AA3" w:rsidR="005C5B4F" w:rsidRPr="00C22FD0" w:rsidRDefault="005C5B4F" w:rsidP="005C5B4F">
            <w:pPr>
              <w:rPr>
                <w:rFonts w:ascii="Times New Roman" w:hAnsi="Times New Roman" w:cs="Times New Roman"/>
                <w:sz w:val="20"/>
                <w:szCs w:val="20"/>
              </w:rPr>
            </w:pPr>
            <w:r w:rsidRPr="00C22FD0">
              <w:rPr>
                <w:rFonts w:ascii="Times New Roman" w:hAnsi="Times New Roman" w:cs="Times New Roman"/>
                <w:sz w:val="20"/>
                <w:szCs w:val="20"/>
              </w:rPr>
              <w:t xml:space="preserve">1 – </w:t>
            </w:r>
            <w:r w:rsidR="000A4CB6" w:rsidRPr="00C22FD0">
              <w:rPr>
                <w:rFonts w:ascii="Times New Roman" w:hAnsi="Times New Roman" w:cs="Times New Roman"/>
                <w:sz w:val="20"/>
                <w:szCs w:val="20"/>
              </w:rPr>
              <w:t>Belonging to the same g</w:t>
            </w:r>
            <w:r w:rsidR="002B28CC" w:rsidRPr="00C22FD0">
              <w:rPr>
                <w:rFonts w:ascii="Times New Roman" w:hAnsi="Times New Roman" w:cs="Times New Roman"/>
                <w:sz w:val="20"/>
                <w:szCs w:val="20"/>
              </w:rPr>
              <w:t>roup</w:t>
            </w:r>
          </w:p>
          <w:p w14:paraId="35ACAB6E" w14:textId="69325357" w:rsidR="00E21451" w:rsidRPr="00C22FD0" w:rsidRDefault="005C5B4F" w:rsidP="000A4CB6">
            <w:pPr>
              <w:rPr>
                <w:rFonts w:ascii="Times New Roman" w:hAnsi="Times New Roman" w:cs="Times New Roman"/>
                <w:sz w:val="20"/>
                <w:szCs w:val="20"/>
              </w:rPr>
            </w:pPr>
            <w:r w:rsidRPr="00C22FD0">
              <w:rPr>
                <w:rFonts w:ascii="Times New Roman" w:hAnsi="Times New Roman" w:cs="Times New Roman"/>
                <w:sz w:val="20"/>
                <w:szCs w:val="20"/>
              </w:rPr>
              <w:t xml:space="preserve">2 – Not </w:t>
            </w:r>
            <w:r w:rsidR="000A4CB6" w:rsidRPr="00C22FD0">
              <w:rPr>
                <w:rFonts w:ascii="Times New Roman" w:hAnsi="Times New Roman" w:cs="Times New Roman"/>
                <w:sz w:val="20"/>
                <w:szCs w:val="20"/>
              </w:rPr>
              <w:t xml:space="preserve">belonging to the same </w:t>
            </w:r>
            <w:r w:rsidRPr="00C22FD0">
              <w:rPr>
                <w:rFonts w:ascii="Times New Roman" w:hAnsi="Times New Roman" w:cs="Times New Roman"/>
                <w:sz w:val="20"/>
                <w:szCs w:val="20"/>
              </w:rPr>
              <w:t>group</w:t>
            </w:r>
          </w:p>
        </w:tc>
      </w:tr>
      <w:tr w:rsidR="00E21451" w:rsidRPr="00C22FD0" w14:paraId="4570F4B3" w14:textId="77777777" w:rsidTr="0040755A">
        <w:tc>
          <w:tcPr>
            <w:tcW w:w="1668" w:type="dxa"/>
            <w:hideMark/>
          </w:tcPr>
          <w:p w14:paraId="0467E0F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C0060</w:t>
            </w:r>
          </w:p>
        </w:tc>
        <w:tc>
          <w:tcPr>
            <w:tcW w:w="2835" w:type="dxa"/>
            <w:hideMark/>
          </w:tcPr>
          <w:p w14:paraId="202DCBAE" w14:textId="7C14FA2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Lender (if specific)</w:t>
            </w:r>
          </w:p>
        </w:tc>
        <w:tc>
          <w:tcPr>
            <w:tcW w:w="4536" w:type="dxa"/>
            <w:hideMark/>
          </w:tcPr>
          <w:p w14:paraId="17EBA04A" w14:textId="1506396F" w:rsidR="00E21451" w:rsidRPr="00C22FD0" w:rsidRDefault="00556BF4">
            <w:pPr>
              <w:rPr>
                <w:rFonts w:ascii="Times New Roman" w:hAnsi="Times New Roman" w:cs="Times New Roman"/>
                <w:sz w:val="20"/>
                <w:szCs w:val="20"/>
              </w:rPr>
            </w:pPr>
            <w:r w:rsidRPr="00C22FD0">
              <w:rPr>
                <w:rFonts w:ascii="Times New Roman" w:hAnsi="Times New Roman" w:cs="Times New Roman"/>
                <w:sz w:val="20"/>
                <w:szCs w:val="20"/>
              </w:rPr>
              <w:t>Indicate</w:t>
            </w:r>
            <w:r w:rsidR="00E21451" w:rsidRPr="00C22FD0">
              <w:rPr>
                <w:rFonts w:ascii="Times New Roman" w:hAnsi="Times New Roman" w:cs="Times New Roman"/>
                <w:sz w:val="20"/>
                <w:szCs w:val="20"/>
              </w:rPr>
              <w:t xml:space="preserve"> the lender of the </w:t>
            </w:r>
            <w:r w:rsidR="00B355CE" w:rsidRPr="00C22FD0">
              <w:rPr>
                <w:rFonts w:ascii="Times New Roman" w:hAnsi="Times New Roman" w:cs="Times New Roman"/>
                <w:sz w:val="20"/>
                <w:szCs w:val="20"/>
              </w:rPr>
              <w:t>mutual member</w:t>
            </w:r>
            <w:r w:rsidR="00E21451" w:rsidRPr="00C22FD0">
              <w:rPr>
                <w:rFonts w:ascii="Times New Roman" w:hAnsi="Times New Roman" w:cs="Times New Roman"/>
                <w:sz w:val="20"/>
                <w:szCs w:val="20"/>
              </w:rPr>
              <w:t xml:space="preserve"> accounts.</w:t>
            </w:r>
          </w:p>
        </w:tc>
      </w:tr>
      <w:tr w:rsidR="00E21451" w:rsidRPr="00C22FD0" w14:paraId="1FDBA863" w14:textId="77777777" w:rsidTr="0040755A">
        <w:tc>
          <w:tcPr>
            <w:tcW w:w="1668" w:type="dxa"/>
          </w:tcPr>
          <w:p w14:paraId="19684B4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C0070</w:t>
            </w:r>
          </w:p>
        </w:tc>
        <w:tc>
          <w:tcPr>
            <w:tcW w:w="2835" w:type="dxa"/>
          </w:tcPr>
          <w:p w14:paraId="511B9005" w14:textId="0B8B257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Counted under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w:t>
            </w:r>
          </w:p>
        </w:tc>
        <w:tc>
          <w:tcPr>
            <w:tcW w:w="4536" w:type="dxa"/>
          </w:tcPr>
          <w:p w14:paraId="2970EB61" w14:textId="4D715EB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shall indicate whether the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93640F" w:rsidRPr="00C22FD0">
              <w:rPr>
                <w:rFonts w:ascii="Times New Roman" w:hAnsi="Times New Roman" w:cs="Times New Roman"/>
                <w:sz w:val="20"/>
                <w:szCs w:val="20"/>
              </w:rPr>
              <w:t>are</w:t>
            </w:r>
            <w:r w:rsidRPr="00C22FD0">
              <w:rPr>
                <w:rFonts w:ascii="Times New Roman" w:hAnsi="Times New Roman" w:cs="Times New Roman"/>
                <w:sz w:val="20"/>
                <w:szCs w:val="20"/>
              </w:rPr>
              <w:t xml:space="preserve"> counted under the transitional provisions.</w:t>
            </w:r>
          </w:p>
          <w:p w14:paraId="6C02C0BA" w14:textId="77777777" w:rsidR="00E21451" w:rsidRPr="00C22FD0" w:rsidRDefault="00E21451" w:rsidP="0040755A">
            <w:pPr>
              <w:rPr>
                <w:rFonts w:ascii="Times New Roman" w:hAnsi="Times New Roman" w:cs="Times New Roman"/>
                <w:sz w:val="20"/>
                <w:szCs w:val="20"/>
              </w:rPr>
            </w:pPr>
          </w:p>
          <w:p w14:paraId="40A88D4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1D40408C" w14:textId="114C0EE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1</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Counted under </w:t>
            </w:r>
            <w:proofErr w:type="spellStart"/>
            <w:r w:rsidRPr="00C22FD0">
              <w:rPr>
                <w:rFonts w:ascii="Times New Roman" w:hAnsi="Times New Roman" w:cs="Times New Roman"/>
                <w:sz w:val="20"/>
                <w:szCs w:val="20"/>
              </w:rPr>
              <w:t>transitionals</w:t>
            </w:r>
            <w:proofErr w:type="spellEnd"/>
          </w:p>
          <w:p w14:paraId="44F90257" w14:textId="2DE4FED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counted under </w:t>
            </w:r>
            <w:proofErr w:type="spellStart"/>
            <w:r w:rsidRPr="00C22FD0">
              <w:rPr>
                <w:rFonts w:ascii="Times New Roman" w:hAnsi="Times New Roman" w:cs="Times New Roman"/>
                <w:sz w:val="20"/>
                <w:szCs w:val="20"/>
              </w:rPr>
              <w:t>transitionals</w:t>
            </w:r>
            <w:proofErr w:type="spellEnd"/>
          </w:p>
        </w:tc>
      </w:tr>
      <w:tr w:rsidR="00E21451" w:rsidRPr="00C22FD0" w14:paraId="5DF38AA4" w14:textId="77777777" w:rsidTr="0040755A">
        <w:tc>
          <w:tcPr>
            <w:tcW w:w="1668" w:type="dxa"/>
          </w:tcPr>
          <w:p w14:paraId="48D79D3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w:t>
            </w:r>
          </w:p>
        </w:tc>
        <w:tc>
          <w:tcPr>
            <w:tcW w:w="2835" w:type="dxa"/>
          </w:tcPr>
          <w:p w14:paraId="12B6B96C" w14:textId="2DBC413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Counterparty (if specific)</w:t>
            </w:r>
          </w:p>
        </w:tc>
        <w:tc>
          <w:tcPr>
            <w:tcW w:w="4536" w:type="dxa"/>
          </w:tcPr>
          <w:p w14:paraId="06F41C6F" w14:textId="2A1E525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shall list the counterparty of the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p>
        </w:tc>
      </w:tr>
      <w:tr w:rsidR="00E21451" w:rsidRPr="00C22FD0" w14:paraId="339E079B" w14:textId="77777777" w:rsidTr="0040755A">
        <w:tc>
          <w:tcPr>
            <w:tcW w:w="1668" w:type="dxa"/>
          </w:tcPr>
          <w:p w14:paraId="631A97E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C0090</w:t>
            </w:r>
          </w:p>
        </w:tc>
        <w:tc>
          <w:tcPr>
            <w:tcW w:w="2835" w:type="dxa"/>
          </w:tcPr>
          <w:p w14:paraId="0E419EEF" w14:textId="10B20B6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Issue date</w:t>
            </w:r>
          </w:p>
        </w:tc>
        <w:tc>
          <w:tcPr>
            <w:tcW w:w="4536" w:type="dxa"/>
          </w:tcPr>
          <w:p w14:paraId="067AE489" w14:textId="046C285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issue date of the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This shall be in ISO8601 format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w:t>
            </w:r>
          </w:p>
        </w:tc>
      </w:tr>
      <w:tr w:rsidR="00E21451" w:rsidRPr="00C22FD0" w14:paraId="27CB4A7F" w14:textId="77777777" w:rsidTr="0040755A">
        <w:tc>
          <w:tcPr>
            <w:tcW w:w="1668" w:type="dxa"/>
          </w:tcPr>
          <w:p w14:paraId="509682C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C0100</w:t>
            </w:r>
          </w:p>
        </w:tc>
        <w:tc>
          <w:tcPr>
            <w:tcW w:w="2835" w:type="dxa"/>
          </w:tcPr>
          <w:p w14:paraId="3922D77E" w14:textId="0CCC3BA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Maturity date</w:t>
            </w:r>
          </w:p>
        </w:tc>
        <w:tc>
          <w:tcPr>
            <w:tcW w:w="4536" w:type="dxa"/>
          </w:tcPr>
          <w:p w14:paraId="08B1CB27" w14:textId="0DFFF0E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maturity date of the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This shall be in ISO8601 format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w:t>
            </w:r>
          </w:p>
        </w:tc>
      </w:tr>
      <w:tr w:rsidR="00E21451" w:rsidRPr="00C22FD0" w14:paraId="7A32F3AA" w14:textId="77777777" w:rsidTr="0040755A">
        <w:tc>
          <w:tcPr>
            <w:tcW w:w="1668" w:type="dxa"/>
          </w:tcPr>
          <w:p w14:paraId="3CF5ADD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C0110</w:t>
            </w:r>
          </w:p>
        </w:tc>
        <w:tc>
          <w:tcPr>
            <w:tcW w:w="2835" w:type="dxa"/>
          </w:tcPr>
          <w:p w14:paraId="381C25A5" w14:textId="04926490"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First call date</w:t>
            </w:r>
          </w:p>
        </w:tc>
        <w:tc>
          <w:tcPr>
            <w:tcW w:w="4536" w:type="dxa"/>
          </w:tcPr>
          <w:p w14:paraId="2ADCF86B" w14:textId="4D39DEC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first call date of the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This shall be in ISO8601 format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w:t>
            </w:r>
          </w:p>
        </w:tc>
      </w:tr>
      <w:tr w:rsidR="00E21451" w:rsidRPr="00C22FD0" w14:paraId="39832299" w14:textId="77777777" w:rsidTr="0040755A">
        <w:tc>
          <w:tcPr>
            <w:tcW w:w="1668" w:type="dxa"/>
          </w:tcPr>
          <w:p w14:paraId="0FBAB5F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C0120</w:t>
            </w:r>
          </w:p>
        </w:tc>
        <w:tc>
          <w:tcPr>
            <w:tcW w:w="2835" w:type="dxa"/>
          </w:tcPr>
          <w:p w14:paraId="08E2E20E" w14:textId="3368744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Details of further call dates</w:t>
            </w:r>
          </w:p>
        </w:tc>
        <w:tc>
          <w:tcPr>
            <w:tcW w:w="4536" w:type="dxa"/>
          </w:tcPr>
          <w:p w14:paraId="0306DE19" w14:textId="4942254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These are the further call dates of the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r w:rsidRPr="00C22FD0">
              <w:rPr>
                <w:rFonts w:ascii="Times New Roman" w:hAnsi="Times New Roman" w:cs="Times New Roman"/>
                <w:sz w:val="20"/>
                <w:szCs w:val="20"/>
              </w:rPr>
              <w:tab/>
            </w:r>
          </w:p>
        </w:tc>
      </w:tr>
      <w:tr w:rsidR="00E21451" w:rsidRPr="00C22FD0" w14:paraId="4B3E9C53" w14:textId="77777777" w:rsidTr="0040755A">
        <w:tc>
          <w:tcPr>
            <w:tcW w:w="1668" w:type="dxa"/>
          </w:tcPr>
          <w:p w14:paraId="76D3264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C0130</w:t>
            </w:r>
          </w:p>
        </w:tc>
        <w:tc>
          <w:tcPr>
            <w:tcW w:w="2835" w:type="dxa"/>
          </w:tcPr>
          <w:p w14:paraId="1D70EC81" w14:textId="69D3D0F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Details of incentives to redeem</w:t>
            </w:r>
          </w:p>
        </w:tc>
        <w:tc>
          <w:tcPr>
            <w:tcW w:w="4536" w:type="dxa"/>
          </w:tcPr>
          <w:p w14:paraId="102DE1DD" w14:textId="7E04680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These are the incentives to redeem the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w:t>
            </w:r>
          </w:p>
        </w:tc>
      </w:tr>
      <w:tr w:rsidR="00E21451" w:rsidRPr="00C22FD0" w14:paraId="6B6F96AF" w14:textId="77777777" w:rsidTr="0040755A">
        <w:tc>
          <w:tcPr>
            <w:tcW w:w="1668" w:type="dxa"/>
          </w:tcPr>
          <w:p w14:paraId="3BFFE91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C0140</w:t>
            </w:r>
          </w:p>
        </w:tc>
        <w:tc>
          <w:tcPr>
            <w:tcW w:w="2835" w:type="dxa"/>
          </w:tcPr>
          <w:p w14:paraId="639E7930" w14:textId="0A17954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 Notice period</w:t>
            </w:r>
          </w:p>
        </w:tc>
        <w:tc>
          <w:tcPr>
            <w:tcW w:w="4536" w:type="dxa"/>
          </w:tcPr>
          <w:p w14:paraId="519C121C" w14:textId="0AC93F9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notice of the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The date shall be entered here, using ISO8601 format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w:t>
            </w:r>
          </w:p>
        </w:tc>
      </w:tr>
      <w:tr w:rsidR="00E21451" w:rsidRPr="00C22FD0" w14:paraId="6F96F85B" w14:textId="77777777" w:rsidTr="0040755A">
        <w:tc>
          <w:tcPr>
            <w:tcW w:w="1668" w:type="dxa"/>
            <w:hideMark/>
          </w:tcPr>
          <w:p w14:paraId="32F4A19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C0150</w:t>
            </w:r>
          </w:p>
        </w:tc>
        <w:tc>
          <w:tcPr>
            <w:tcW w:w="2835" w:type="dxa"/>
            <w:hideMark/>
          </w:tcPr>
          <w:p w14:paraId="6DE84551" w14:textId="74DBA5F6" w:rsidR="00E21451" w:rsidRPr="00C22FD0" w:rsidRDefault="00E21451" w:rsidP="0093640F">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Name of supervisory authority having given authorisation </w:t>
            </w:r>
          </w:p>
        </w:tc>
        <w:tc>
          <w:tcPr>
            <w:tcW w:w="4536" w:type="dxa"/>
            <w:hideMark/>
          </w:tcPr>
          <w:p w14:paraId="02B8335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name of the supervisory authority which has issued the authorisation, with country in parenthesis.</w:t>
            </w:r>
          </w:p>
        </w:tc>
      </w:tr>
      <w:tr w:rsidR="00E21451" w:rsidRPr="00C22FD0" w14:paraId="50590B30" w14:textId="77777777" w:rsidTr="0040755A">
        <w:tc>
          <w:tcPr>
            <w:tcW w:w="1668" w:type="dxa"/>
          </w:tcPr>
          <w:p w14:paraId="0DC2B42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C0160</w:t>
            </w:r>
          </w:p>
        </w:tc>
        <w:tc>
          <w:tcPr>
            <w:tcW w:w="2835" w:type="dxa"/>
          </w:tcPr>
          <w:p w14:paraId="0185CE3B" w14:textId="6534412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Buy back during the year</w:t>
            </w:r>
          </w:p>
        </w:tc>
        <w:tc>
          <w:tcPr>
            <w:tcW w:w="4536" w:type="dxa"/>
          </w:tcPr>
          <w:p w14:paraId="0545584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Explanation if the item has been bought back during the year.</w:t>
            </w:r>
          </w:p>
        </w:tc>
      </w:tr>
      <w:tr w:rsidR="00E21451" w:rsidRPr="00C22FD0" w14:paraId="24951D79" w14:textId="77777777" w:rsidTr="0040755A">
        <w:tc>
          <w:tcPr>
            <w:tcW w:w="1668" w:type="dxa"/>
            <w:hideMark/>
          </w:tcPr>
          <w:p w14:paraId="030F22E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C0170</w:t>
            </w:r>
          </w:p>
        </w:tc>
        <w:tc>
          <w:tcPr>
            <w:tcW w:w="2835" w:type="dxa"/>
            <w:hideMark/>
          </w:tcPr>
          <w:p w14:paraId="76BA5D04" w14:textId="41F41E2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 of the issue held by entities in the group</w:t>
            </w:r>
          </w:p>
        </w:tc>
        <w:tc>
          <w:tcPr>
            <w:tcW w:w="4536" w:type="dxa"/>
            <w:hideMark/>
          </w:tcPr>
          <w:p w14:paraId="668F5AA3" w14:textId="1DF7A8E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 of the issue of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held by entities </w:t>
            </w:r>
            <w:r w:rsidR="001E7A9D" w:rsidRPr="00C22FD0">
              <w:rPr>
                <w:rFonts w:ascii="Times New Roman" w:hAnsi="Times New Roman" w:cs="Times New Roman"/>
                <w:sz w:val="20"/>
                <w:szCs w:val="20"/>
              </w:rPr>
              <w:t>within the group in the meaning of Article 212(1</w:t>
            </w:r>
            <w:proofErr w:type="gramStart"/>
            <w:r w:rsidR="001E7A9D" w:rsidRPr="00C22FD0">
              <w:rPr>
                <w:rFonts w:ascii="Times New Roman" w:hAnsi="Times New Roman" w:cs="Times New Roman"/>
                <w:sz w:val="20"/>
                <w:szCs w:val="20"/>
              </w:rPr>
              <w:t>)(</w:t>
            </w:r>
            <w:proofErr w:type="gramEnd"/>
            <w:r w:rsidR="001E7A9D" w:rsidRPr="00C22FD0">
              <w:rPr>
                <w:rFonts w:ascii="Times New Roman" w:hAnsi="Times New Roman" w:cs="Times New Roman"/>
                <w:sz w:val="20"/>
                <w:szCs w:val="20"/>
              </w:rPr>
              <w:t xml:space="preserve">c) of Directive </w:t>
            </w:r>
            <w:r w:rsidR="001E7A9D" w:rsidRPr="00C22FD0">
              <w:rPr>
                <w:rFonts w:ascii="Times New Roman" w:hAnsi="Times New Roman" w:cs="Times New Roman"/>
                <w:sz w:val="20"/>
                <w:szCs w:val="20"/>
              </w:rPr>
              <w:lastRenderedPageBreak/>
              <w:t>2009/138/EC</w:t>
            </w:r>
            <w:r w:rsidRPr="00C22FD0">
              <w:rPr>
                <w:rFonts w:ascii="Times New Roman" w:hAnsi="Times New Roman" w:cs="Times New Roman"/>
                <w:sz w:val="20"/>
                <w:szCs w:val="20"/>
              </w:rPr>
              <w:t>.</w:t>
            </w:r>
          </w:p>
        </w:tc>
      </w:tr>
      <w:tr w:rsidR="00E21451" w:rsidRPr="00C22FD0" w14:paraId="7C412275" w14:textId="77777777" w:rsidTr="0040755A">
        <w:tc>
          <w:tcPr>
            <w:tcW w:w="1668" w:type="dxa"/>
          </w:tcPr>
          <w:p w14:paraId="079860E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C0180</w:t>
            </w:r>
          </w:p>
        </w:tc>
        <w:tc>
          <w:tcPr>
            <w:tcW w:w="2835" w:type="dxa"/>
            <w:hideMark/>
          </w:tcPr>
          <w:p w14:paraId="7BCA75BA" w14:textId="672F82E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Contribution to group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p>
        </w:tc>
        <w:tc>
          <w:tcPr>
            <w:tcW w:w="4536" w:type="dxa"/>
            <w:hideMark/>
          </w:tcPr>
          <w:p w14:paraId="21134B6C" w14:textId="303BEC1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contribution of the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to total group subordinated </w:t>
            </w:r>
            <w:r w:rsidR="00B355CE" w:rsidRPr="00C22FD0">
              <w:rPr>
                <w:rFonts w:ascii="Times New Roman" w:hAnsi="Times New Roman" w:cs="Times New Roman"/>
                <w:sz w:val="20"/>
                <w:szCs w:val="20"/>
              </w:rPr>
              <w:t>mutual member</w:t>
            </w:r>
            <w:r w:rsidRPr="00C22FD0">
              <w:rPr>
                <w:rFonts w:ascii="Times New Roman" w:hAnsi="Times New Roman" w:cs="Times New Roman"/>
                <w:sz w:val="20"/>
                <w:szCs w:val="20"/>
              </w:rPr>
              <w:t xml:space="preserve"> accounts. </w:t>
            </w:r>
          </w:p>
        </w:tc>
      </w:tr>
      <w:tr w:rsidR="00E21451" w:rsidRPr="00C22FD0" w14:paraId="2A1977FA" w14:textId="77777777" w:rsidTr="0040755A">
        <w:tc>
          <w:tcPr>
            <w:tcW w:w="1668" w:type="dxa"/>
          </w:tcPr>
          <w:p w14:paraId="69D3D37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C0190</w:t>
            </w:r>
          </w:p>
        </w:tc>
        <w:tc>
          <w:tcPr>
            <w:tcW w:w="2835" w:type="dxa"/>
          </w:tcPr>
          <w:p w14:paraId="7E6585A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Description of preference shares</w:t>
            </w:r>
          </w:p>
        </w:tc>
        <w:tc>
          <w:tcPr>
            <w:tcW w:w="4536" w:type="dxa"/>
          </w:tcPr>
          <w:p w14:paraId="17C6362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shall list individual preference shares</w:t>
            </w:r>
          </w:p>
        </w:tc>
      </w:tr>
      <w:tr w:rsidR="00E21451" w:rsidRPr="00C22FD0" w14:paraId="3D5981DD" w14:textId="77777777" w:rsidTr="0040755A">
        <w:tc>
          <w:tcPr>
            <w:tcW w:w="1668" w:type="dxa"/>
          </w:tcPr>
          <w:p w14:paraId="2E1C6F9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C0200</w:t>
            </w:r>
          </w:p>
        </w:tc>
        <w:tc>
          <w:tcPr>
            <w:tcW w:w="2835" w:type="dxa"/>
          </w:tcPr>
          <w:p w14:paraId="13F0B491" w14:textId="05DDE49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Amount</w:t>
            </w:r>
          </w:p>
        </w:tc>
        <w:tc>
          <w:tcPr>
            <w:tcW w:w="4536" w:type="dxa"/>
          </w:tcPr>
          <w:p w14:paraId="144BDC92" w14:textId="2D78EA5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the preference share</w:t>
            </w:r>
            <w:r w:rsidR="0093640F" w:rsidRPr="00C22FD0">
              <w:rPr>
                <w:rFonts w:ascii="Times New Roman" w:hAnsi="Times New Roman" w:cs="Times New Roman"/>
                <w:sz w:val="20"/>
                <w:szCs w:val="20"/>
              </w:rPr>
              <w:t>s</w:t>
            </w:r>
            <w:r w:rsidRPr="00C22FD0">
              <w:rPr>
                <w:rFonts w:ascii="Times New Roman" w:hAnsi="Times New Roman" w:cs="Times New Roman"/>
                <w:sz w:val="20"/>
                <w:szCs w:val="20"/>
              </w:rPr>
              <w:t xml:space="preserve">. </w:t>
            </w:r>
          </w:p>
        </w:tc>
      </w:tr>
      <w:tr w:rsidR="00E21451" w:rsidRPr="00C22FD0" w14:paraId="68301FCC" w14:textId="77777777" w:rsidTr="0040755A">
        <w:tc>
          <w:tcPr>
            <w:tcW w:w="1668" w:type="dxa"/>
          </w:tcPr>
          <w:p w14:paraId="2DD7D74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C0210</w:t>
            </w:r>
          </w:p>
        </w:tc>
        <w:tc>
          <w:tcPr>
            <w:tcW w:w="2835" w:type="dxa"/>
          </w:tcPr>
          <w:p w14:paraId="4C6B5A8C" w14:textId="2C961B7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Counted under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w:t>
            </w:r>
          </w:p>
        </w:tc>
        <w:tc>
          <w:tcPr>
            <w:tcW w:w="4536" w:type="dxa"/>
          </w:tcPr>
          <w:p w14:paraId="4D7D81D4" w14:textId="15A9669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shall indicate whether the preference share</w:t>
            </w:r>
            <w:r w:rsidR="0044042D" w:rsidRPr="00C22FD0">
              <w:rPr>
                <w:rFonts w:ascii="Times New Roman" w:hAnsi="Times New Roman" w:cs="Times New Roman"/>
                <w:sz w:val="20"/>
                <w:szCs w:val="20"/>
              </w:rPr>
              <w:t>s</w:t>
            </w:r>
            <w:r w:rsidRPr="00C22FD0">
              <w:rPr>
                <w:rFonts w:ascii="Times New Roman" w:hAnsi="Times New Roman" w:cs="Times New Roman"/>
                <w:sz w:val="20"/>
                <w:szCs w:val="20"/>
              </w:rPr>
              <w:t xml:space="preserve"> </w:t>
            </w:r>
            <w:r w:rsidR="0044042D" w:rsidRPr="00C22FD0">
              <w:rPr>
                <w:rFonts w:ascii="Times New Roman" w:hAnsi="Times New Roman" w:cs="Times New Roman"/>
                <w:sz w:val="20"/>
                <w:szCs w:val="20"/>
              </w:rPr>
              <w:t>are</w:t>
            </w:r>
            <w:r w:rsidRPr="00C22FD0">
              <w:rPr>
                <w:rFonts w:ascii="Times New Roman" w:hAnsi="Times New Roman" w:cs="Times New Roman"/>
                <w:sz w:val="20"/>
                <w:szCs w:val="20"/>
              </w:rPr>
              <w:t xml:space="preserve"> counted under the transitional provisions.  </w:t>
            </w:r>
          </w:p>
          <w:p w14:paraId="62EA7B1B" w14:textId="77777777" w:rsidR="00E21451" w:rsidRPr="00C22FD0" w:rsidRDefault="00E21451" w:rsidP="0040755A">
            <w:pPr>
              <w:rPr>
                <w:rFonts w:ascii="Times New Roman" w:hAnsi="Times New Roman" w:cs="Times New Roman"/>
                <w:sz w:val="20"/>
                <w:szCs w:val="20"/>
              </w:rPr>
            </w:pPr>
          </w:p>
          <w:p w14:paraId="5881938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7E0557EA" w14:textId="1ED0D8E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1</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Counted under </w:t>
            </w:r>
            <w:proofErr w:type="spellStart"/>
            <w:r w:rsidRPr="00C22FD0">
              <w:rPr>
                <w:rFonts w:ascii="Times New Roman" w:hAnsi="Times New Roman" w:cs="Times New Roman"/>
                <w:sz w:val="20"/>
                <w:szCs w:val="20"/>
              </w:rPr>
              <w:t>transitionals</w:t>
            </w:r>
            <w:proofErr w:type="spellEnd"/>
          </w:p>
          <w:p w14:paraId="2E0A9CDA" w14:textId="4D1E55B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counted under </w:t>
            </w:r>
            <w:proofErr w:type="spellStart"/>
            <w:r w:rsidRPr="00C22FD0">
              <w:rPr>
                <w:rFonts w:ascii="Times New Roman" w:hAnsi="Times New Roman" w:cs="Times New Roman"/>
                <w:sz w:val="20"/>
                <w:szCs w:val="20"/>
              </w:rPr>
              <w:t>transitionals</w:t>
            </w:r>
            <w:proofErr w:type="spellEnd"/>
          </w:p>
        </w:tc>
      </w:tr>
      <w:tr w:rsidR="00E21451" w:rsidRPr="00C22FD0" w14:paraId="1C85772E" w14:textId="77777777" w:rsidTr="0040755A">
        <w:tc>
          <w:tcPr>
            <w:tcW w:w="1668" w:type="dxa"/>
          </w:tcPr>
          <w:p w14:paraId="1940D5B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C0220</w:t>
            </w:r>
          </w:p>
        </w:tc>
        <w:tc>
          <w:tcPr>
            <w:tcW w:w="2835" w:type="dxa"/>
          </w:tcPr>
          <w:p w14:paraId="67528F16" w14:textId="1FCBE72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Counterparty (if specific)</w:t>
            </w:r>
          </w:p>
        </w:tc>
        <w:tc>
          <w:tcPr>
            <w:tcW w:w="4536" w:type="dxa"/>
          </w:tcPr>
          <w:p w14:paraId="65482A2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shall list the holder of the preference shares if limited to a single party. If the shares are broadly issued, no data is required. </w:t>
            </w:r>
          </w:p>
        </w:tc>
      </w:tr>
      <w:tr w:rsidR="00E21451" w:rsidRPr="00C22FD0" w14:paraId="5D63BD95" w14:textId="77777777" w:rsidTr="0040755A">
        <w:tc>
          <w:tcPr>
            <w:tcW w:w="1668" w:type="dxa"/>
          </w:tcPr>
          <w:p w14:paraId="4739D9D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C0230</w:t>
            </w:r>
          </w:p>
        </w:tc>
        <w:tc>
          <w:tcPr>
            <w:tcW w:w="2835" w:type="dxa"/>
          </w:tcPr>
          <w:p w14:paraId="11677E9A" w14:textId="6C6EFB6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Issue date</w:t>
            </w:r>
          </w:p>
        </w:tc>
        <w:tc>
          <w:tcPr>
            <w:tcW w:w="4536" w:type="dxa"/>
          </w:tcPr>
          <w:p w14:paraId="4A709DD4" w14:textId="6795175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issue date of the preference share. This shall be in ISO 8601 format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w:t>
            </w:r>
          </w:p>
        </w:tc>
      </w:tr>
      <w:tr w:rsidR="00E21451" w:rsidRPr="00C22FD0" w14:paraId="6A4D6E7F" w14:textId="77777777" w:rsidTr="0040755A">
        <w:tc>
          <w:tcPr>
            <w:tcW w:w="1668" w:type="dxa"/>
          </w:tcPr>
          <w:p w14:paraId="566CE8B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C0240</w:t>
            </w:r>
          </w:p>
        </w:tc>
        <w:tc>
          <w:tcPr>
            <w:tcW w:w="2835" w:type="dxa"/>
          </w:tcPr>
          <w:p w14:paraId="2B28FB1E" w14:textId="5DADF73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First call date</w:t>
            </w:r>
          </w:p>
        </w:tc>
        <w:tc>
          <w:tcPr>
            <w:tcW w:w="4536" w:type="dxa"/>
          </w:tcPr>
          <w:p w14:paraId="5E3675AE" w14:textId="5D4AC4C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first call date of the preference share. This shall be in ISO 8601 format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w:t>
            </w:r>
          </w:p>
        </w:tc>
      </w:tr>
      <w:tr w:rsidR="00E21451" w:rsidRPr="00C22FD0" w14:paraId="38B76E87" w14:textId="77777777" w:rsidTr="0040755A">
        <w:tc>
          <w:tcPr>
            <w:tcW w:w="1668" w:type="dxa"/>
          </w:tcPr>
          <w:p w14:paraId="3794F99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C0250</w:t>
            </w:r>
          </w:p>
        </w:tc>
        <w:tc>
          <w:tcPr>
            <w:tcW w:w="2835" w:type="dxa"/>
          </w:tcPr>
          <w:p w14:paraId="6939096C" w14:textId="186B17E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Details of further call dates</w:t>
            </w:r>
          </w:p>
        </w:tc>
        <w:tc>
          <w:tcPr>
            <w:tcW w:w="4536" w:type="dxa"/>
          </w:tcPr>
          <w:p w14:paraId="4C2B6B12" w14:textId="12C2A7D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These are the further call dates of the preference share</w:t>
            </w:r>
            <w:r w:rsidR="0093640F" w:rsidRPr="00C22FD0">
              <w:rPr>
                <w:rFonts w:ascii="Times New Roman" w:hAnsi="Times New Roman" w:cs="Times New Roman"/>
                <w:sz w:val="20"/>
                <w:szCs w:val="20"/>
              </w:rPr>
              <w:t>s</w:t>
            </w:r>
            <w:r w:rsidRPr="00C22FD0">
              <w:rPr>
                <w:rFonts w:ascii="Times New Roman" w:hAnsi="Times New Roman" w:cs="Times New Roman"/>
                <w:sz w:val="20"/>
                <w:szCs w:val="20"/>
              </w:rPr>
              <w:t>.</w:t>
            </w:r>
          </w:p>
        </w:tc>
      </w:tr>
      <w:tr w:rsidR="00E21451" w:rsidRPr="00C22FD0" w14:paraId="054D3543" w14:textId="77777777" w:rsidTr="0040755A">
        <w:tc>
          <w:tcPr>
            <w:tcW w:w="1668" w:type="dxa"/>
          </w:tcPr>
          <w:p w14:paraId="7017F47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C0260</w:t>
            </w:r>
          </w:p>
        </w:tc>
        <w:tc>
          <w:tcPr>
            <w:tcW w:w="2835" w:type="dxa"/>
          </w:tcPr>
          <w:p w14:paraId="620AD871" w14:textId="5F81A39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Preference shares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Details of incentives to redeem </w:t>
            </w:r>
          </w:p>
        </w:tc>
        <w:tc>
          <w:tcPr>
            <w:tcW w:w="4536" w:type="dxa"/>
          </w:tcPr>
          <w:p w14:paraId="551E451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These are the incentives to redeem the preference share. </w:t>
            </w:r>
          </w:p>
        </w:tc>
      </w:tr>
      <w:tr w:rsidR="00E21451" w:rsidRPr="00C22FD0" w14:paraId="375C1AD8" w14:textId="77777777" w:rsidTr="0040755A">
        <w:tc>
          <w:tcPr>
            <w:tcW w:w="1668" w:type="dxa"/>
          </w:tcPr>
          <w:p w14:paraId="7E00FDC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C0270</w:t>
            </w:r>
          </w:p>
        </w:tc>
        <w:tc>
          <w:tcPr>
            <w:tcW w:w="2835" w:type="dxa"/>
          </w:tcPr>
          <w:p w14:paraId="07142B6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Description of subordinated liabilities </w:t>
            </w:r>
          </w:p>
        </w:tc>
        <w:tc>
          <w:tcPr>
            <w:tcW w:w="4536" w:type="dxa"/>
          </w:tcPr>
          <w:p w14:paraId="2BD2218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shall list the individual subordinated liabilities for an individual undertaking. </w:t>
            </w:r>
          </w:p>
        </w:tc>
      </w:tr>
      <w:tr w:rsidR="00E21451" w:rsidRPr="00C22FD0" w14:paraId="454C1EA0" w14:textId="77777777" w:rsidTr="0040755A">
        <w:tc>
          <w:tcPr>
            <w:tcW w:w="1668" w:type="dxa"/>
          </w:tcPr>
          <w:p w14:paraId="637EA72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C0280</w:t>
            </w:r>
          </w:p>
        </w:tc>
        <w:tc>
          <w:tcPr>
            <w:tcW w:w="2835" w:type="dxa"/>
          </w:tcPr>
          <w:p w14:paraId="0CDFAFCE" w14:textId="0B6D65B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Amount </w:t>
            </w:r>
          </w:p>
        </w:tc>
        <w:tc>
          <w:tcPr>
            <w:tcW w:w="4536" w:type="dxa"/>
          </w:tcPr>
          <w:p w14:paraId="7C68387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individual subordinated liabilities.</w:t>
            </w:r>
          </w:p>
        </w:tc>
      </w:tr>
      <w:tr w:rsidR="00E21451" w:rsidRPr="00C22FD0" w14:paraId="27A2B479" w14:textId="77777777" w:rsidTr="0040755A">
        <w:tc>
          <w:tcPr>
            <w:tcW w:w="1668" w:type="dxa"/>
          </w:tcPr>
          <w:p w14:paraId="143FCCB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C0290</w:t>
            </w:r>
          </w:p>
        </w:tc>
        <w:tc>
          <w:tcPr>
            <w:tcW w:w="2835" w:type="dxa"/>
          </w:tcPr>
          <w:p w14:paraId="6E9CAA11" w14:textId="7EE40E7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w:t>
            </w:r>
          </w:p>
          <w:p w14:paraId="0B35537A" w14:textId="77777777" w:rsidR="00E21451" w:rsidRPr="00C22FD0" w:rsidRDefault="00E21451" w:rsidP="0040755A">
            <w:pPr>
              <w:rPr>
                <w:rFonts w:ascii="Times New Roman" w:hAnsi="Times New Roman" w:cs="Times New Roman"/>
                <w:sz w:val="20"/>
                <w:szCs w:val="20"/>
              </w:rPr>
            </w:pPr>
          </w:p>
        </w:tc>
        <w:tc>
          <w:tcPr>
            <w:tcW w:w="4536" w:type="dxa"/>
          </w:tcPr>
          <w:p w14:paraId="17D0283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shall indicate the tier of the subordinated liabilities. </w:t>
            </w:r>
          </w:p>
        </w:tc>
      </w:tr>
      <w:tr w:rsidR="00E21451" w:rsidRPr="00C22FD0" w14:paraId="1204CD22" w14:textId="77777777" w:rsidTr="0040755A">
        <w:tc>
          <w:tcPr>
            <w:tcW w:w="1668" w:type="dxa"/>
          </w:tcPr>
          <w:p w14:paraId="27F2432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C0300</w:t>
            </w:r>
          </w:p>
        </w:tc>
        <w:tc>
          <w:tcPr>
            <w:tcW w:w="2835" w:type="dxa"/>
          </w:tcPr>
          <w:p w14:paraId="1407D830" w14:textId="0E0C0E8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Currency Code </w:t>
            </w:r>
          </w:p>
        </w:tc>
        <w:tc>
          <w:tcPr>
            <w:tcW w:w="4536" w:type="dxa"/>
          </w:tcPr>
          <w:p w14:paraId="0BFD5DD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Identify the ISO 4217 alphabetic code of the currency.</w:t>
            </w:r>
          </w:p>
        </w:tc>
      </w:tr>
      <w:tr w:rsidR="00E21451" w:rsidRPr="00C22FD0" w14:paraId="5C21A287" w14:textId="77777777" w:rsidTr="0040755A">
        <w:tc>
          <w:tcPr>
            <w:tcW w:w="1668" w:type="dxa"/>
            <w:hideMark/>
          </w:tcPr>
          <w:p w14:paraId="5D3E394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C0310</w:t>
            </w:r>
          </w:p>
        </w:tc>
        <w:tc>
          <w:tcPr>
            <w:tcW w:w="2835" w:type="dxa"/>
          </w:tcPr>
          <w:p w14:paraId="37289E9B" w14:textId="7F95168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Issuing entity </w:t>
            </w:r>
          </w:p>
          <w:p w14:paraId="2C59682B" w14:textId="77777777" w:rsidR="00E21451" w:rsidRPr="00C22FD0" w:rsidRDefault="00E21451">
            <w:pPr>
              <w:rPr>
                <w:rFonts w:ascii="Times New Roman" w:hAnsi="Times New Roman" w:cs="Times New Roman"/>
                <w:sz w:val="20"/>
                <w:szCs w:val="20"/>
              </w:rPr>
            </w:pPr>
          </w:p>
        </w:tc>
        <w:tc>
          <w:tcPr>
            <w:tcW w:w="4536" w:type="dxa"/>
            <w:hideMark/>
          </w:tcPr>
          <w:p w14:paraId="7CFDF483" w14:textId="5008724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indicate whether the issuing entity of the subordinated liabilities </w:t>
            </w:r>
            <w:r w:rsidR="002B28CC" w:rsidRPr="00C22FD0">
              <w:rPr>
                <w:rFonts w:ascii="Times New Roman" w:hAnsi="Times New Roman" w:cs="Times New Roman"/>
                <w:sz w:val="20"/>
                <w:szCs w:val="20"/>
              </w:rPr>
              <w:t>is within the group in the meaning of Article 212(1</w:t>
            </w:r>
            <w:proofErr w:type="gramStart"/>
            <w:r w:rsidR="002B28CC" w:rsidRPr="00C22FD0">
              <w:rPr>
                <w:rFonts w:ascii="Times New Roman" w:hAnsi="Times New Roman" w:cs="Times New Roman"/>
                <w:sz w:val="20"/>
                <w:szCs w:val="20"/>
              </w:rPr>
              <w:t>)(</w:t>
            </w:r>
            <w:proofErr w:type="gramEnd"/>
            <w:r w:rsidR="002B28CC" w:rsidRPr="00C22FD0">
              <w:rPr>
                <w:rFonts w:ascii="Times New Roman" w:hAnsi="Times New Roman" w:cs="Times New Roman"/>
                <w:sz w:val="20"/>
                <w:szCs w:val="20"/>
              </w:rPr>
              <w:t>c) of Directive 2009/138/EC</w:t>
            </w:r>
            <w:r w:rsidRPr="00C22FD0">
              <w:rPr>
                <w:rFonts w:ascii="Times New Roman" w:hAnsi="Times New Roman" w:cs="Times New Roman"/>
                <w:sz w:val="20"/>
                <w:szCs w:val="20"/>
              </w:rPr>
              <w:t>.</w:t>
            </w:r>
          </w:p>
          <w:p w14:paraId="359A3CF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The following close list shall be used:</w:t>
            </w:r>
          </w:p>
          <w:p w14:paraId="79211DC0" w14:textId="7529100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1 – </w:t>
            </w:r>
            <w:r w:rsidR="000A4CB6" w:rsidRPr="00C22FD0">
              <w:rPr>
                <w:rFonts w:ascii="Times New Roman" w:hAnsi="Times New Roman" w:cs="Times New Roman"/>
                <w:sz w:val="20"/>
                <w:szCs w:val="20"/>
              </w:rPr>
              <w:t>Belonging to the same g</w:t>
            </w:r>
            <w:r w:rsidR="002B28CC" w:rsidRPr="00C22FD0">
              <w:rPr>
                <w:rFonts w:ascii="Times New Roman" w:hAnsi="Times New Roman" w:cs="Times New Roman"/>
                <w:sz w:val="20"/>
                <w:szCs w:val="20"/>
              </w:rPr>
              <w:t>roup</w:t>
            </w:r>
          </w:p>
          <w:p w14:paraId="067F4909" w14:textId="127F3637" w:rsidR="00E21451" w:rsidRPr="00C22FD0" w:rsidRDefault="00E21451" w:rsidP="000A4CB6">
            <w:pPr>
              <w:rPr>
                <w:rFonts w:ascii="Times New Roman" w:hAnsi="Times New Roman" w:cs="Times New Roman"/>
                <w:sz w:val="20"/>
                <w:szCs w:val="20"/>
              </w:rPr>
            </w:pPr>
            <w:r w:rsidRPr="00C22FD0">
              <w:rPr>
                <w:rFonts w:ascii="Times New Roman" w:hAnsi="Times New Roman" w:cs="Times New Roman"/>
                <w:sz w:val="20"/>
                <w:szCs w:val="20"/>
              </w:rPr>
              <w:t xml:space="preserve">2 – Not </w:t>
            </w:r>
            <w:r w:rsidR="000A4CB6" w:rsidRPr="00C22FD0">
              <w:rPr>
                <w:rFonts w:ascii="Times New Roman" w:hAnsi="Times New Roman" w:cs="Times New Roman"/>
                <w:sz w:val="20"/>
                <w:szCs w:val="20"/>
              </w:rPr>
              <w:t xml:space="preserve">belonging to the same </w:t>
            </w:r>
            <w:r w:rsidRPr="00C22FD0">
              <w:rPr>
                <w:rFonts w:ascii="Times New Roman" w:hAnsi="Times New Roman" w:cs="Times New Roman"/>
                <w:sz w:val="20"/>
                <w:szCs w:val="20"/>
              </w:rPr>
              <w:t>group</w:t>
            </w:r>
          </w:p>
        </w:tc>
      </w:tr>
      <w:tr w:rsidR="00E21451" w:rsidRPr="00C22FD0" w14:paraId="257C974A" w14:textId="77777777" w:rsidTr="0040755A">
        <w:tc>
          <w:tcPr>
            <w:tcW w:w="1668" w:type="dxa"/>
          </w:tcPr>
          <w:p w14:paraId="1165011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C0320</w:t>
            </w:r>
          </w:p>
        </w:tc>
        <w:tc>
          <w:tcPr>
            <w:tcW w:w="2835" w:type="dxa"/>
          </w:tcPr>
          <w:p w14:paraId="6AE7A65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Subordinated liabilities – Lender (if specific)</w:t>
            </w:r>
          </w:p>
        </w:tc>
        <w:tc>
          <w:tcPr>
            <w:tcW w:w="4536" w:type="dxa"/>
          </w:tcPr>
          <w:p w14:paraId="53E579C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shall list the lender of the subordinated liabilities if specific. If not specific this item shall not be reported.</w:t>
            </w:r>
          </w:p>
        </w:tc>
      </w:tr>
      <w:tr w:rsidR="00E21451" w:rsidRPr="00C22FD0" w14:paraId="7D52F01C" w14:textId="77777777" w:rsidTr="0040755A">
        <w:tc>
          <w:tcPr>
            <w:tcW w:w="1668" w:type="dxa"/>
          </w:tcPr>
          <w:p w14:paraId="37C4B1D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C0330</w:t>
            </w:r>
          </w:p>
        </w:tc>
        <w:tc>
          <w:tcPr>
            <w:tcW w:w="2835" w:type="dxa"/>
          </w:tcPr>
          <w:p w14:paraId="0FE89680" w14:textId="354F965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Counted under </w:t>
            </w:r>
            <w:proofErr w:type="spellStart"/>
            <w:r w:rsidRPr="00C22FD0">
              <w:rPr>
                <w:rFonts w:ascii="Times New Roman" w:hAnsi="Times New Roman" w:cs="Times New Roman"/>
                <w:sz w:val="20"/>
                <w:szCs w:val="20"/>
              </w:rPr>
              <w:t>transitionals</w:t>
            </w:r>
            <w:proofErr w:type="spellEnd"/>
            <w:r w:rsidRPr="00C22FD0">
              <w:rPr>
                <w:rFonts w:ascii="Times New Roman" w:hAnsi="Times New Roman" w:cs="Times New Roman"/>
                <w:sz w:val="20"/>
                <w:szCs w:val="20"/>
              </w:rPr>
              <w:t>?</w:t>
            </w:r>
          </w:p>
        </w:tc>
        <w:tc>
          <w:tcPr>
            <w:tcW w:w="4536" w:type="dxa"/>
          </w:tcPr>
          <w:p w14:paraId="68E261D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shall indicate whether the subordinated liability is counted under the transitional provisions.</w:t>
            </w:r>
          </w:p>
          <w:p w14:paraId="4FD0A842" w14:textId="77777777" w:rsidR="00E21451" w:rsidRPr="00C22FD0" w:rsidRDefault="00E21451" w:rsidP="0040755A">
            <w:pPr>
              <w:rPr>
                <w:rFonts w:ascii="Times New Roman" w:hAnsi="Times New Roman" w:cs="Times New Roman"/>
                <w:sz w:val="20"/>
                <w:szCs w:val="20"/>
              </w:rPr>
            </w:pPr>
          </w:p>
          <w:p w14:paraId="12D3D16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One of the options in the following closed list shall be used:</w:t>
            </w:r>
          </w:p>
          <w:p w14:paraId="6316408D" w14:textId="4947C14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1</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Counted under </w:t>
            </w:r>
            <w:proofErr w:type="spellStart"/>
            <w:r w:rsidRPr="00C22FD0">
              <w:rPr>
                <w:rFonts w:ascii="Times New Roman" w:hAnsi="Times New Roman" w:cs="Times New Roman"/>
                <w:sz w:val="20"/>
                <w:szCs w:val="20"/>
              </w:rPr>
              <w:t>transitionals</w:t>
            </w:r>
            <w:proofErr w:type="spellEnd"/>
          </w:p>
          <w:p w14:paraId="67B74806" w14:textId="60CE9EA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counted under </w:t>
            </w:r>
            <w:proofErr w:type="spellStart"/>
            <w:r w:rsidRPr="00C22FD0">
              <w:rPr>
                <w:rFonts w:ascii="Times New Roman" w:hAnsi="Times New Roman" w:cs="Times New Roman"/>
                <w:sz w:val="20"/>
                <w:szCs w:val="20"/>
              </w:rPr>
              <w:t>transitionals</w:t>
            </w:r>
            <w:proofErr w:type="spellEnd"/>
          </w:p>
        </w:tc>
      </w:tr>
      <w:tr w:rsidR="00E21451" w:rsidRPr="00C22FD0" w14:paraId="135B7981" w14:textId="77777777" w:rsidTr="0040755A">
        <w:tc>
          <w:tcPr>
            <w:tcW w:w="1668" w:type="dxa"/>
            <w:hideMark/>
          </w:tcPr>
          <w:p w14:paraId="71D24B8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C0340</w:t>
            </w:r>
          </w:p>
        </w:tc>
        <w:tc>
          <w:tcPr>
            <w:tcW w:w="2835" w:type="dxa"/>
          </w:tcPr>
          <w:p w14:paraId="2BA815FE" w14:textId="2BEDE62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Counterparty of 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(if specific)</w:t>
            </w:r>
          </w:p>
        </w:tc>
        <w:tc>
          <w:tcPr>
            <w:tcW w:w="4536" w:type="dxa"/>
            <w:hideMark/>
          </w:tcPr>
          <w:p w14:paraId="6A6081AB" w14:textId="6F14EE3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list the counterparty of the subordinated liabilities.</w:t>
            </w:r>
          </w:p>
        </w:tc>
      </w:tr>
      <w:tr w:rsidR="00E21451" w:rsidRPr="00C22FD0" w14:paraId="07471CA5" w14:textId="77777777" w:rsidTr="0040755A">
        <w:tc>
          <w:tcPr>
            <w:tcW w:w="1668" w:type="dxa"/>
          </w:tcPr>
          <w:p w14:paraId="3751116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C0350</w:t>
            </w:r>
          </w:p>
        </w:tc>
        <w:tc>
          <w:tcPr>
            <w:tcW w:w="2835" w:type="dxa"/>
          </w:tcPr>
          <w:p w14:paraId="3C16219E" w14:textId="60A3BBC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Issue date</w:t>
            </w:r>
          </w:p>
        </w:tc>
        <w:tc>
          <w:tcPr>
            <w:tcW w:w="4536" w:type="dxa"/>
          </w:tcPr>
          <w:p w14:paraId="38148BE2" w14:textId="26249BD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issue date of the subordinated liabilities. This shall be in ISO 8601 format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w:t>
            </w:r>
          </w:p>
        </w:tc>
      </w:tr>
      <w:tr w:rsidR="00E21451" w:rsidRPr="00C22FD0" w14:paraId="10ABD5F0" w14:textId="77777777" w:rsidTr="0040755A">
        <w:tc>
          <w:tcPr>
            <w:tcW w:w="1668" w:type="dxa"/>
          </w:tcPr>
          <w:p w14:paraId="4E229A9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C0360</w:t>
            </w:r>
          </w:p>
        </w:tc>
        <w:tc>
          <w:tcPr>
            <w:tcW w:w="2835" w:type="dxa"/>
          </w:tcPr>
          <w:p w14:paraId="20926D7A" w14:textId="657A9A9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Maturity date</w:t>
            </w:r>
          </w:p>
        </w:tc>
        <w:tc>
          <w:tcPr>
            <w:tcW w:w="4536" w:type="dxa"/>
          </w:tcPr>
          <w:p w14:paraId="2C7E9F23" w14:textId="6EC3704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maturity date of the subordinated liabilities. This shall be in ISO 8601 format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w:t>
            </w:r>
          </w:p>
        </w:tc>
      </w:tr>
      <w:tr w:rsidR="00E21451" w:rsidRPr="00C22FD0" w14:paraId="799996F3" w14:textId="77777777" w:rsidTr="0040755A">
        <w:tc>
          <w:tcPr>
            <w:tcW w:w="1668" w:type="dxa"/>
          </w:tcPr>
          <w:p w14:paraId="2B3B11F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C0370</w:t>
            </w:r>
          </w:p>
        </w:tc>
        <w:tc>
          <w:tcPr>
            <w:tcW w:w="2835" w:type="dxa"/>
          </w:tcPr>
          <w:p w14:paraId="142CBF92" w14:textId="5AB7E79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First </w:t>
            </w:r>
            <w:r w:rsidRPr="00C22FD0">
              <w:rPr>
                <w:rFonts w:ascii="Times New Roman" w:hAnsi="Times New Roman" w:cs="Times New Roman"/>
                <w:sz w:val="20"/>
                <w:szCs w:val="20"/>
              </w:rPr>
              <w:lastRenderedPageBreak/>
              <w:t>call date</w:t>
            </w:r>
          </w:p>
        </w:tc>
        <w:tc>
          <w:tcPr>
            <w:tcW w:w="4536" w:type="dxa"/>
          </w:tcPr>
          <w:p w14:paraId="13BDF62B" w14:textId="28E77F9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 xml:space="preserve">This is the first call date of the subordinated </w:t>
            </w:r>
            <w:r w:rsidRPr="00C22FD0">
              <w:rPr>
                <w:rFonts w:ascii="Times New Roman" w:hAnsi="Times New Roman" w:cs="Times New Roman"/>
                <w:sz w:val="20"/>
                <w:szCs w:val="20"/>
              </w:rPr>
              <w:lastRenderedPageBreak/>
              <w:t>liabilities. This shall be in ISO 8601 format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w:t>
            </w:r>
          </w:p>
        </w:tc>
      </w:tr>
      <w:tr w:rsidR="00E21451" w:rsidRPr="00C22FD0" w14:paraId="3CCCBFC8" w14:textId="77777777" w:rsidTr="0040755A">
        <w:tc>
          <w:tcPr>
            <w:tcW w:w="1668" w:type="dxa"/>
          </w:tcPr>
          <w:p w14:paraId="1440E57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C0380</w:t>
            </w:r>
          </w:p>
        </w:tc>
        <w:tc>
          <w:tcPr>
            <w:tcW w:w="2835" w:type="dxa"/>
          </w:tcPr>
          <w:p w14:paraId="18B08D9B" w14:textId="5415B0E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Further call dates</w:t>
            </w:r>
          </w:p>
        </w:tc>
        <w:tc>
          <w:tcPr>
            <w:tcW w:w="4536" w:type="dxa"/>
          </w:tcPr>
          <w:p w14:paraId="483538B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These are the further call dates of the subordinated liabilities.</w:t>
            </w:r>
          </w:p>
        </w:tc>
      </w:tr>
      <w:tr w:rsidR="00E21451" w:rsidRPr="00C22FD0" w14:paraId="3C22EFBA" w14:textId="77777777" w:rsidTr="0040755A">
        <w:tc>
          <w:tcPr>
            <w:tcW w:w="1668" w:type="dxa"/>
          </w:tcPr>
          <w:p w14:paraId="15E6419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C0390</w:t>
            </w:r>
          </w:p>
        </w:tc>
        <w:tc>
          <w:tcPr>
            <w:tcW w:w="2835" w:type="dxa"/>
          </w:tcPr>
          <w:p w14:paraId="3D6DE5FD" w14:textId="5F31200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Details of incentives to redeem</w:t>
            </w:r>
          </w:p>
        </w:tc>
        <w:tc>
          <w:tcPr>
            <w:tcW w:w="4536" w:type="dxa"/>
          </w:tcPr>
          <w:p w14:paraId="3C1CE8F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These are the details about the incentives to redeem the subordinated liabilities. </w:t>
            </w:r>
          </w:p>
        </w:tc>
      </w:tr>
      <w:tr w:rsidR="00E21451" w:rsidRPr="00C22FD0" w14:paraId="7BB08271" w14:textId="77777777" w:rsidTr="0040755A">
        <w:tc>
          <w:tcPr>
            <w:tcW w:w="1668" w:type="dxa"/>
          </w:tcPr>
          <w:p w14:paraId="235386C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C0400</w:t>
            </w:r>
          </w:p>
        </w:tc>
        <w:tc>
          <w:tcPr>
            <w:tcW w:w="2835" w:type="dxa"/>
          </w:tcPr>
          <w:p w14:paraId="5666D384" w14:textId="7AA5B12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Notice period</w:t>
            </w:r>
          </w:p>
        </w:tc>
        <w:tc>
          <w:tcPr>
            <w:tcW w:w="4536" w:type="dxa"/>
          </w:tcPr>
          <w:p w14:paraId="41CD4A84" w14:textId="4E1B34F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notice of the subordinated liabilities. The date shall be entered here, using ISO8601 format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w:t>
            </w:r>
          </w:p>
        </w:tc>
      </w:tr>
      <w:tr w:rsidR="00E21451" w:rsidRPr="00C22FD0" w14:paraId="10076FCA" w14:textId="77777777" w:rsidTr="0040755A">
        <w:tc>
          <w:tcPr>
            <w:tcW w:w="1668" w:type="dxa"/>
          </w:tcPr>
          <w:p w14:paraId="3D8916B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C0410</w:t>
            </w:r>
          </w:p>
        </w:tc>
        <w:tc>
          <w:tcPr>
            <w:tcW w:w="2835" w:type="dxa"/>
            <w:hideMark/>
          </w:tcPr>
          <w:p w14:paraId="4F3A743A" w14:textId="04CCCA7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Name of supervisory authority having given authorisation for subordinated liabilities </w:t>
            </w:r>
          </w:p>
        </w:tc>
        <w:tc>
          <w:tcPr>
            <w:tcW w:w="4536" w:type="dxa"/>
            <w:hideMark/>
          </w:tcPr>
          <w:p w14:paraId="1089C2E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name of the supervisory authority which has issued the authorisation, with country in parenthesis.</w:t>
            </w:r>
          </w:p>
        </w:tc>
      </w:tr>
      <w:tr w:rsidR="00E21451" w:rsidRPr="00C22FD0" w14:paraId="574BC6BB" w14:textId="77777777" w:rsidTr="0040755A">
        <w:tc>
          <w:tcPr>
            <w:tcW w:w="1668" w:type="dxa"/>
          </w:tcPr>
          <w:p w14:paraId="085857A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C0420</w:t>
            </w:r>
          </w:p>
        </w:tc>
        <w:tc>
          <w:tcPr>
            <w:tcW w:w="2835" w:type="dxa"/>
            <w:hideMark/>
          </w:tcPr>
          <w:p w14:paraId="4026544A" w14:textId="3F7F268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Buy back during the year of subordinated liabilities</w:t>
            </w:r>
          </w:p>
        </w:tc>
        <w:tc>
          <w:tcPr>
            <w:tcW w:w="4536" w:type="dxa"/>
            <w:hideMark/>
          </w:tcPr>
          <w:p w14:paraId="197C797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Explanation if the item has been bought back.</w:t>
            </w:r>
          </w:p>
        </w:tc>
      </w:tr>
      <w:tr w:rsidR="00E21451" w:rsidRPr="00C22FD0" w14:paraId="7B345760" w14:textId="77777777" w:rsidTr="0040755A">
        <w:tc>
          <w:tcPr>
            <w:tcW w:w="1668" w:type="dxa"/>
          </w:tcPr>
          <w:p w14:paraId="1113D63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C0430</w:t>
            </w:r>
          </w:p>
        </w:tc>
        <w:tc>
          <w:tcPr>
            <w:tcW w:w="2835" w:type="dxa"/>
            <w:hideMark/>
          </w:tcPr>
          <w:p w14:paraId="410EC7FD" w14:textId="0BF6860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 of  the issue held by entities in the group</w:t>
            </w:r>
          </w:p>
        </w:tc>
        <w:tc>
          <w:tcPr>
            <w:tcW w:w="4536" w:type="dxa"/>
            <w:hideMark/>
          </w:tcPr>
          <w:p w14:paraId="6F1B08FA" w14:textId="1103F82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 of the issue held by entities </w:t>
            </w:r>
            <w:r w:rsidR="001E7A9D" w:rsidRPr="00C22FD0">
              <w:rPr>
                <w:rFonts w:ascii="Times New Roman" w:hAnsi="Times New Roman" w:cs="Times New Roman"/>
                <w:sz w:val="20"/>
                <w:szCs w:val="20"/>
              </w:rPr>
              <w:t>within the group in the meaning of Article 212(1</w:t>
            </w:r>
            <w:proofErr w:type="gramStart"/>
            <w:r w:rsidR="001E7A9D" w:rsidRPr="00C22FD0">
              <w:rPr>
                <w:rFonts w:ascii="Times New Roman" w:hAnsi="Times New Roman" w:cs="Times New Roman"/>
                <w:sz w:val="20"/>
                <w:szCs w:val="20"/>
              </w:rPr>
              <w:t>)(</w:t>
            </w:r>
            <w:proofErr w:type="gramEnd"/>
            <w:r w:rsidR="001E7A9D" w:rsidRPr="00C22FD0">
              <w:rPr>
                <w:rFonts w:ascii="Times New Roman" w:hAnsi="Times New Roman" w:cs="Times New Roman"/>
                <w:sz w:val="20"/>
                <w:szCs w:val="20"/>
              </w:rPr>
              <w:t>c) of Directive 2009/138/EC</w:t>
            </w:r>
            <w:r w:rsidRPr="00C22FD0">
              <w:rPr>
                <w:rFonts w:ascii="Times New Roman" w:hAnsi="Times New Roman" w:cs="Times New Roman"/>
                <w:sz w:val="20"/>
                <w:szCs w:val="20"/>
              </w:rPr>
              <w:t>.</w:t>
            </w:r>
          </w:p>
        </w:tc>
      </w:tr>
      <w:tr w:rsidR="00E21451" w:rsidRPr="00C22FD0" w14:paraId="098E370E" w14:textId="77777777" w:rsidTr="0040755A">
        <w:tc>
          <w:tcPr>
            <w:tcW w:w="1668" w:type="dxa"/>
          </w:tcPr>
          <w:p w14:paraId="2209081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C0440</w:t>
            </w:r>
          </w:p>
        </w:tc>
        <w:tc>
          <w:tcPr>
            <w:tcW w:w="2835" w:type="dxa"/>
            <w:hideMark/>
          </w:tcPr>
          <w:p w14:paraId="4F8945AF" w14:textId="0B7F903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Subordinated liabilities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Contribution to group subordinated liabilities</w:t>
            </w:r>
          </w:p>
        </w:tc>
        <w:tc>
          <w:tcPr>
            <w:tcW w:w="4536" w:type="dxa"/>
            <w:hideMark/>
          </w:tcPr>
          <w:p w14:paraId="60431BC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contribution of the subordinated liabilities to total group subordinated liabilities. </w:t>
            </w:r>
          </w:p>
        </w:tc>
      </w:tr>
      <w:tr w:rsidR="00E21451" w:rsidRPr="00C22FD0" w14:paraId="6E5E74E5" w14:textId="77777777" w:rsidTr="0040755A">
        <w:tc>
          <w:tcPr>
            <w:tcW w:w="1668" w:type="dxa"/>
          </w:tcPr>
          <w:p w14:paraId="2FE2D4A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C0450</w:t>
            </w:r>
          </w:p>
        </w:tc>
        <w:tc>
          <w:tcPr>
            <w:tcW w:w="2835" w:type="dxa"/>
          </w:tcPr>
          <w:p w14:paraId="2C05BA5B" w14:textId="77777777" w:rsidR="00E21451" w:rsidRPr="00C22FD0" w:rsidRDefault="00E21451" w:rsidP="0040755A">
            <w:pPr>
              <w:rPr>
                <w:rFonts w:ascii="Times New Roman" w:hAnsi="Times New Roman" w:cs="Times New Roman"/>
                <w:b/>
                <w:sz w:val="20"/>
                <w:szCs w:val="20"/>
              </w:rPr>
            </w:pPr>
            <w:r w:rsidRPr="00C22FD0">
              <w:rPr>
                <w:rFonts w:ascii="Times New Roman" w:hAnsi="Times New Roman" w:cs="Times New Roman"/>
                <w:sz w:val="20"/>
                <w:szCs w:val="20"/>
              </w:rPr>
              <w:t xml:space="preserve">Other items approved by supervisory authority as basic own funds not specified above  </w:t>
            </w:r>
          </w:p>
        </w:tc>
        <w:tc>
          <w:tcPr>
            <w:tcW w:w="4536" w:type="dxa"/>
          </w:tcPr>
          <w:p w14:paraId="72CAEFC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shall list the other individual items approved by the supervisory authority for an individual undertaking. </w:t>
            </w:r>
          </w:p>
        </w:tc>
      </w:tr>
      <w:tr w:rsidR="00E21451" w:rsidRPr="00C22FD0" w14:paraId="5C69EBDA" w14:textId="77777777" w:rsidTr="0040755A">
        <w:tc>
          <w:tcPr>
            <w:tcW w:w="1668" w:type="dxa"/>
          </w:tcPr>
          <w:p w14:paraId="38B764E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C0460</w:t>
            </w:r>
          </w:p>
        </w:tc>
        <w:tc>
          <w:tcPr>
            <w:tcW w:w="2835" w:type="dxa"/>
          </w:tcPr>
          <w:p w14:paraId="6EA711E3" w14:textId="37CD064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Amount</w:t>
            </w:r>
          </w:p>
        </w:tc>
        <w:tc>
          <w:tcPr>
            <w:tcW w:w="4536" w:type="dxa"/>
          </w:tcPr>
          <w:p w14:paraId="1A662A1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other individual items approved by the supervisory authority.</w:t>
            </w:r>
          </w:p>
        </w:tc>
      </w:tr>
      <w:tr w:rsidR="00E21451" w:rsidRPr="00C22FD0" w14:paraId="77531EC2" w14:textId="77777777" w:rsidTr="0040755A">
        <w:tc>
          <w:tcPr>
            <w:tcW w:w="1668" w:type="dxa"/>
          </w:tcPr>
          <w:p w14:paraId="668A042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C0470</w:t>
            </w:r>
          </w:p>
        </w:tc>
        <w:tc>
          <w:tcPr>
            <w:tcW w:w="2835" w:type="dxa"/>
          </w:tcPr>
          <w:p w14:paraId="57CF2776" w14:textId="4F77437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Currency code</w:t>
            </w:r>
          </w:p>
        </w:tc>
        <w:tc>
          <w:tcPr>
            <w:tcW w:w="4536" w:type="dxa"/>
          </w:tcPr>
          <w:p w14:paraId="4129B00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Identify the ISO 4217 alphabetic code of the currency.</w:t>
            </w:r>
          </w:p>
        </w:tc>
      </w:tr>
      <w:tr w:rsidR="00E21451" w:rsidRPr="00C22FD0" w14:paraId="74F8DD5A" w14:textId="77777777" w:rsidTr="0040755A">
        <w:tc>
          <w:tcPr>
            <w:tcW w:w="1668" w:type="dxa"/>
          </w:tcPr>
          <w:p w14:paraId="4AD0025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C0480</w:t>
            </w:r>
          </w:p>
        </w:tc>
        <w:tc>
          <w:tcPr>
            <w:tcW w:w="2835" w:type="dxa"/>
          </w:tcPr>
          <w:p w14:paraId="28F6CC34" w14:textId="2D62F18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1</w:t>
            </w:r>
          </w:p>
        </w:tc>
        <w:tc>
          <w:tcPr>
            <w:tcW w:w="4536" w:type="dxa"/>
          </w:tcPr>
          <w:p w14:paraId="1F049F6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other individual items approved by the supervisory authority that meet the criteria for Tier 1. </w:t>
            </w:r>
          </w:p>
          <w:p w14:paraId="0F637129" w14:textId="77777777" w:rsidR="00E21451" w:rsidRPr="00C22FD0" w:rsidRDefault="00E21451" w:rsidP="0040755A">
            <w:pPr>
              <w:rPr>
                <w:rFonts w:ascii="Times New Roman" w:hAnsi="Times New Roman" w:cs="Times New Roman"/>
                <w:sz w:val="20"/>
                <w:szCs w:val="20"/>
              </w:rPr>
            </w:pPr>
          </w:p>
        </w:tc>
      </w:tr>
      <w:tr w:rsidR="00E21451" w:rsidRPr="00C22FD0" w14:paraId="303D2FAA" w14:textId="77777777" w:rsidTr="0040755A">
        <w:tc>
          <w:tcPr>
            <w:tcW w:w="1668" w:type="dxa"/>
          </w:tcPr>
          <w:p w14:paraId="0A50AD0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C0490</w:t>
            </w:r>
          </w:p>
        </w:tc>
        <w:tc>
          <w:tcPr>
            <w:tcW w:w="2835" w:type="dxa"/>
          </w:tcPr>
          <w:p w14:paraId="540A853D" w14:textId="47D7EF8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2</w:t>
            </w:r>
          </w:p>
        </w:tc>
        <w:tc>
          <w:tcPr>
            <w:tcW w:w="4536" w:type="dxa"/>
          </w:tcPr>
          <w:p w14:paraId="32A648A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other individual items approved by the supervisory authority that meet the criteria for Tier 2. </w:t>
            </w:r>
          </w:p>
        </w:tc>
      </w:tr>
      <w:tr w:rsidR="00E21451" w:rsidRPr="00C22FD0" w14:paraId="0B62E0F6" w14:textId="77777777" w:rsidTr="0040755A">
        <w:tc>
          <w:tcPr>
            <w:tcW w:w="1668" w:type="dxa"/>
          </w:tcPr>
          <w:p w14:paraId="365A6B2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C0500</w:t>
            </w:r>
          </w:p>
        </w:tc>
        <w:tc>
          <w:tcPr>
            <w:tcW w:w="2835" w:type="dxa"/>
          </w:tcPr>
          <w:p w14:paraId="45CE255D" w14:textId="420DE09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Tier 3</w:t>
            </w:r>
          </w:p>
        </w:tc>
        <w:tc>
          <w:tcPr>
            <w:tcW w:w="4536" w:type="dxa"/>
          </w:tcPr>
          <w:p w14:paraId="107C4B5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amount of other individual items approved by the supervisory authority that meet the criteria for Tier 3. </w:t>
            </w:r>
          </w:p>
        </w:tc>
      </w:tr>
      <w:tr w:rsidR="00E21451" w:rsidRPr="00C22FD0" w14:paraId="6542E322" w14:textId="77777777" w:rsidTr="0040755A">
        <w:tc>
          <w:tcPr>
            <w:tcW w:w="1668" w:type="dxa"/>
          </w:tcPr>
          <w:p w14:paraId="6B5CF21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C0510</w:t>
            </w:r>
          </w:p>
        </w:tc>
        <w:tc>
          <w:tcPr>
            <w:tcW w:w="2835" w:type="dxa"/>
          </w:tcPr>
          <w:p w14:paraId="67C13DF1" w14:textId="296D0D8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Date of authorisation</w:t>
            </w:r>
          </w:p>
        </w:tc>
        <w:tc>
          <w:tcPr>
            <w:tcW w:w="4536" w:type="dxa"/>
          </w:tcPr>
          <w:p w14:paraId="7B7226AE" w14:textId="2F4023F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date of authorisation of other individual items approved by the supervisory authority. It shall be in ISO8601 format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w:t>
            </w:r>
          </w:p>
        </w:tc>
      </w:tr>
      <w:tr w:rsidR="00E21451" w:rsidRPr="00C22FD0" w14:paraId="1F5355BA" w14:textId="77777777" w:rsidTr="0040755A">
        <w:tc>
          <w:tcPr>
            <w:tcW w:w="1668" w:type="dxa"/>
          </w:tcPr>
          <w:p w14:paraId="52108E3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C0520</w:t>
            </w:r>
          </w:p>
        </w:tc>
        <w:tc>
          <w:tcPr>
            <w:tcW w:w="2835" w:type="dxa"/>
          </w:tcPr>
          <w:p w14:paraId="602C4E96" w14:textId="210207B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Name of supervisory authority having given authorisation for other basic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not specified above </w:t>
            </w:r>
          </w:p>
        </w:tc>
        <w:tc>
          <w:tcPr>
            <w:tcW w:w="4536" w:type="dxa"/>
            <w:hideMark/>
          </w:tcPr>
          <w:p w14:paraId="1ECFA75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name of the supervisory authority which has issued the authorisation, with country in parenthesis.</w:t>
            </w:r>
          </w:p>
        </w:tc>
      </w:tr>
      <w:tr w:rsidR="00E21451" w:rsidRPr="00C22FD0" w14:paraId="6F7E9D70" w14:textId="77777777" w:rsidTr="0040755A">
        <w:tc>
          <w:tcPr>
            <w:tcW w:w="1668" w:type="dxa"/>
          </w:tcPr>
          <w:p w14:paraId="5B0C7EF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C0530</w:t>
            </w:r>
          </w:p>
        </w:tc>
        <w:tc>
          <w:tcPr>
            <w:tcW w:w="2835" w:type="dxa"/>
            <w:hideMark/>
          </w:tcPr>
          <w:p w14:paraId="09706F27" w14:textId="65EE8DF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Pr="00C22FD0">
              <w:rPr>
                <w:rFonts w:ascii="Times New Roman" w:hAnsi="Times New Roman" w:cs="Times New Roman"/>
                <w:sz w:val="20"/>
                <w:szCs w:val="20"/>
              </w:rPr>
              <w:lastRenderedPageBreak/>
              <w:t>Name of entity concerned</w:t>
            </w:r>
          </w:p>
        </w:tc>
        <w:tc>
          <w:tcPr>
            <w:tcW w:w="4536" w:type="dxa"/>
            <w:hideMark/>
          </w:tcPr>
          <w:p w14:paraId="3964EA55"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lastRenderedPageBreak/>
              <w:t>This is the name of the entity concerned.</w:t>
            </w:r>
          </w:p>
        </w:tc>
      </w:tr>
      <w:tr w:rsidR="00E21451" w:rsidRPr="00C22FD0" w14:paraId="58FC6F0E" w14:textId="77777777" w:rsidTr="0040755A">
        <w:tc>
          <w:tcPr>
            <w:tcW w:w="1668" w:type="dxa"/>
          </w:tcPr>
          <w:p w14:paraId="676AB45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C0540</w:t>
            </w:r>
          </w:p>
        </w:tc>
        <w:tc>
          <w:tcPr>
            <w:tcW w:w="2835" w:type="dxa"/>
            <w:hideMark/>
          </w:tcPr>
          <w:p w14:paraId="03965C89" w14:textId="0BC8DCB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Buy back during the year</w:t>
            </w:r>
          </w:p>
        </w:tc>
        <w:tc>
          <w:tcPr>
            <w:tcW w:w="4536" w:type="dxa"/>
            <w:hideMark/>
          </w:tcPr>
          <w:p w14:paraId="3A6893D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Explanation if the item has been bought back.</w:t>
            </w:r>
          </w:p>
        </w:tc>
      </w:tr>
      <w:tr w:rsidR="00E21451" w:rsidRPr="00C22FD0" w14:paraId="376D5D90" w14:textId="77777777" w:rsidTr="0040755A">
        <w:tc>
          <w:tcPr>
            <w:tcW w:w="1668" w:type="dxa"/>
          </w:tcPr>
          <w:p w14:paraId="673D3EA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C0550</w:t>
            </w:r>
          </w:p>
        </w:tc>
        <w:tc>
          <w:tcPr>
            <w:tcW w:w="2835" w:type="dxa"/>
            <w:hideMark/>
          </w:tcPr>
          <w:p w14:paraId="33999351" w14:textId="33C8948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of the issue held by entities in the group</w:t>
            </w:r>
          </w:p>
        </w:tc>
        <w:tc>
          <w:tcPr>
            <w:tcW w:w="4536" w:type="dxa"/>
            <w:hideMark/>
          </w:tcPr>
          <w:p w14:paraId="25B54D90" w14:textId="7B4DE39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 of the issue held by entities </w:t>
            </w:r>
            <w:r w:rsidR="001E7A9D" w:rsidRPr="00C22FD0">
              <w:rPr>
                <w:rFonts w:ascii="Times New Roman" w:hAnsi="Times New Roman" w:cs="Times New Roman"/>
                <w:sz w:val="20"/>
                <w:szCs w:val="20"/>
              </w:rPr>
              <w:t>within the group in the meaning of Article 212(1</w:t>
            </w:r>
            <w:proofErr w:type="gramStart"/>
            <w:r w:rsidR="001E7A9D" w:rsidRPr="00C22FD0">
              <w:rPr>
                <w:rFonts w:ascii="Times New Roman" w:hAnsi="Times New Roman" w:cs="Times New Roman"/>
                <w:sz w:val="20"/>
                <w:szCs w:val="20"/>
              </w:rPr>
              <w:t>)(</w:t>
            </w:r>
            <w:proofErr w:type="gramEnd"/>
            <w:r w:rsidR="001E7A9D" w:rsidRPr="00C22FD0">
              <w:rPr>
                <w:rFonts w:ascii="Times New Roman" w:hAnsi="Times New Roman" w:cs="Times New Roman"/>
                <w:sz w:val="20"/>
                <w:szCs w:val="20"/>
              </w:rPr>
              <w:t>c) of Directive 2009/138/EC</w:t>
            </w:r>
            <w:r w:rsidRPr="00C22FD0">
              <w:rPr>
                <w:rFonts w:ascii="Times New Roman" w:hAnsi="Times New Roman" w:cs="Times New Roman"/>
                <w:sz w:val="20"/>
                <w:szCs w:val="20"/>
              </w:rPr>
              <w:t>.</w:t>
            </w:r>
          </w:p>
        </w:tc>
      </w:tr>
      <w:tr w:rsidR="00E21451" w:rsidRPr="00C22FD0" w14:paraId="351D672E" w14:textId="77777777" w:rsidTr="0040755A">
        <w:tc>
          <w:tcPr>
            <w:tcW w:w="1668" w:type="dxa"/>
          </w:tcPr>
          <w:p w14:paraId="79AB256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C0560</w:t>
            </w:r>
          </w:p>
        </w:tc>
        <w:tc>
          <w:tcPr>
            <w:tcW w:w="2835" w:type="dxa"/>
            <w:hideMark/>
          </w:tcPr>
          <w:p w14:paraId="35C6637E" w14:textId="30F7BBE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items approved by supervisory authority as basic own funds not specified above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Contribution to group other basic own funds</w:t>
            </w:r>
          </w:p>
        </w:tc>
        <w:tc>
          <w:tcPr>
            <w:tcW w:w="4536" w:type="dxa"/>
            <w:hideMark/>
          </w:tcPr>
          <w:p w14:paraId="16E39D7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contribution of the other individual items approved by the supervisory authority to group other basic own funds.</w:t>
            </w:r>
          </w:p>
        </w:tc>
      </w:tr>
      <w:tr w:rsidR="00E21451" w:rsidRPr="00C22FD0" w14:paraId="4863E8BC" w14:textId="77777777" w:rsidTr="0040755A">
        <w:tc>
          <w:tcPr>
            <w:tcW w:w="1668" w:type="dxa"/>
          </w:tcPr>
          <w:p w14:paraId="440C0DFA" w14:textId="77777777" w:rsidR="00E21451" w:rsidRPr="00C22FD0" w:rsidRDefault="00E21451" w:rsidP="0040755A">
            <w:pPr>
              <w:rPr>
                <w:rFonts w:ascii="Times New Roman" w:hAnsi="Times New Roman" w:cs="Times New Roman"/>
                <w:sz w:val="20"/>
                <w:szCs w:val="20"/>
                <w:rPrChange w:id="1169" w:author="Author">
                  <w:rPr>
                    <w:rFonts w:ascii="Times New Roman" w:hAnsi="Times New Roman" w:cs="Times New Roman"/>
                    <w:sz w:val="20"/>
                    <w:szCs w:val="20"/>
                    <w:highlight w:val="yellow"/>
                  </w:rPr>
                </w:rPrChange>
              </w:rPr>
            </w:pPr>
            <w:r w:rsidRPr="00C22FD0">
              <w:rPr>
                <w:rFonts w:ascii="Times New Roman" w:hAnsi="Times New Roman" w:cs="Times New Roman"/>
                <w:sz w:val="20"/>
                <w:szCs w:val="20"/>
              </w:rPr>
              <w:t>C0570</w:t>
            </w:r>
          </w:p>
        </w:tc>
        <w:tc>
          <w:tcPr>
            <w:tcW w:w="2835" w:type="dxa"/>
          </w:tcPr>
          <w:p w14:paraId="1D81077D" w14:textId="75CB010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Own funds</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from the financial statements that shall not be represented by the reconciliation reserve and do not meet the criteria to be classified as Solvency II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Description</w:t>
            </w:r>
          </w:p>
        </w:tc>
        <w:tc>
          <w:tcPr>
            <w:tcW w:w="4536" w:type="dxa"/>
          </w:tcPr>
          <w:p w14:paraId="7A090DD0" w14:textId="07F34E66" w:rsidR="00E21451" w:rsidRPr="00C22FD0" w:rsidRDefault="00E21451" w:rsidP="0040755A">
            <w:pPr>
              <w:rPr>
                <w:rFonts w:ascii="Times New Roman" w:hAnsi="Times New Roman" w:cs="Times New Roman"/>
                <w:sz w:val="20"/>
                <w:szCs w:val="20"/>
                <w:rPrChange w:id="1170" w:author="Author">
                  <w:rPr>
                    <w:rFonts w:ascii="Times New Roman" w:hAnsi="Times New Roman" w:cs="Times New Roman"/>
                    <w:sz w:val="20"/>
                    <w:szCs w:val="20"/>
                    <w:highlight w:val="yellow"/>
                  </w:rPr>
                </w:rPrChange>
              </w:rPr>
            </w:pPr>
            <w:r w:rsidRPr="00C22FD0">
              <w:rPr>
                <w:rFonts w:ascii="Times New Roman" w:hAnsi="Times New Roman" w:cs="Times New Roman"/>
                <w:sz w:val="20"/>
                <w:szCs w:val="20"/>
              </w:rPr>
              <w:t xml:space="preserve">This cell shall contain a description of the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from the financial statements that shall not be represented by the reconciliation reserve and do not meet the criteria to be classified as Solvency II own funds.</w:t>
            </w:r>
          </w:p>
        </w:tc>
      </w:tr>
      <w:tr w:rsidR="00E21451" w:rsidRPr="00C22FD0" w14:paraId="24B98546" w14:textId="77777777" w:rsidTr="0040755A">
        <w:tc>
          <w:tcPr>
            <w:tcW w:w="1668" w:type="dxa"/>
          </w:tcPr>
          <w:p w14:paraId="3BE45E0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C0580</w:t>
            </w:r>
          </w:p>
        </w:tc>
        <w:tc>
          <w:tcPr>
            <w:tcW w:w="2835" w:type="dxa"/>
          </w:tcPr>
          <w:p w14:paraId="42F7CAF8" w14:textId="1C13654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Own funds from the financial statements that shall not be represented by the reconciliation reserve and do not meet the criteria to be classified as Solvency II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Total amount</w:t>
            </w:r>
          </w:p>
        </w:tc>
        <w:tc>
          <w:tcPr>
            <w:tcW w:w="4536" w:type="dxa"/>
          </w:tcPr>
          <w:p w14:paraId="37326E2D" w14:textId="2F209CBF" w:rsidR="00E21451" w:rsidRPr="00C22FD0" w:rsidRDefault="00E21451" w:rsidP="0040755A">
            <w:pPr>
              <w:rPr>
                <w:rFonts w:ascii="Times New Roman" w:hAnsi="Times New Roman" w:cs="Times New Roman"/>
                <w:sz w:val="20"/>
                <w:szCs w:val="20"/>
                <w:rPrChange w:id="1171" w:author="Author">
                  <w:rPr>
                    <w:rFonts w:ascii="Times New Roman" w:hAnsi="Times New Roman" w:cs="Times New Roman"/>
                    <w:sz w:val="20"/>
                    <w:szCs w:val="20"/>
                    <w:highlight w:val="yellow"/>
                  </w:rPr>
                </w:rPrChange>
              </w:rPr>
            </w:pPr>
            <w:r w:rsidRPr="00C22FD0">
              <w:rPr>
                <w:rFonts w:ascii="Times New Roman" w:hAnsi="Times New Roman" w:cs="Times New Roman"/>
                <w:sz w:val="20"/>
                <w:szCs w:val="20"/>
              </w:rPr>
              <w:t xml:space="preserve">This is the total amount of the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from the financial statements that shall not be represented by the reconciliation reserve and do not meet the criteria to be classified as Solvency II own funds. </w:t>
            </w:r>
          </w:p>
        </w:tc>
      </w:tr>
      <w:tr w:rsidR="00E21451" w:rsidRPr="00C22FD0" w14:paraId="0D42970E" w14:textId="77777777" w:rsidTr="0040755A">
        <w:tc>
          <w:tcPr>
            <w:tcW w:w="1668" w:type="dxa"/>
          </w:tcPr>
          <w:p w14:paraId="7C3A887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C0590</w:t>
            </w:r>
          </w:p>
        </w:tc>
        <w:tc>
          <w:tcPr>
            <w:tcW w:w="2835" w:type="dxa"/>
          </w:tcPr>
          <w:p w14:paraId="6C936792" w14:textId="112A2A53" w:rsidR="00E21451" w:rsidRPr="00C22FD0" w:rsidRDefault="00E21451">
            <w:pPr>
              <w:rPr>
                <w:rFonts w:ascii="Times New Roman" w:hAnsi="Times New Roman" w:cs="Times New Roman"/>
                <w:sz w:val="20"/>
                <w:szCs w:val="20"/>
              </w:rPr>
            </w:pPr>
            <w:r w:rsidRPr="00C22FD0">
              <w:rPr>
                <w:rFonts w:ascii="Times New Roman" w:hAnsi="Times New Roman" w:cs="Times New Roman"/>
                <w:bCs/>
                <w:sz w:val="20"/>
                <w:szCs w:val="20"/>
              </w:rPr>
              <w:t xml:space="preserve">Ancillary own funds </w:t>
            </w:r>
            <w:r w:rsidR="004508C9" w:rsidRPr="00C22FD0">
              <w:rPr>
                <w:rFonts w:ascii="Times New Roman" w:hAnsi="Times New Roman" w:cs="Times New Roman"/>
                <w:bCs/>
                <w:sz w:val="20"/>
                <w:szCs w:val="20"/>
              </w:rPr>
              <w:t>–</w:t>
            </w:r>
            <w:r w:rsidRPr="00C22FD0">
              <w:rPr>
                <w:rFonts w:ascii="Times New Roman" w:hAnsi="Times New Roman" w:cs="Times New Roman"/>
                <w:bCs/>
                <w:sz w:val="20"/>
                <w:szCs w:val="20"/>
              </w:rPr>
              <w:t>Description</w:t>
            </w:r>
          </w:p>
        </w:tc>
        <w:tc>
          <w:tcPr>
            <w:tcW w:w="4536" w:type="dxa"/>
          </w:tcPr>
          <w:p w14:paraId="6DF93A6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details of each ancillary own fund for an individual undertaking. </w:t>
            </w:r>
          </w:p>
        </w:tc>
      </w:tr>
      <w:tr w:rsidR="00E21451" w:rsidRPr="00C22FD0" w14:paraId="0C24063F" w14:textId="77777777" w:rsidTr="0040755A">
        <w:tc>
          <w:tcPr>
            <w:tcW w:w="1668" w:type="dxa"/>
          </w:tcPr>
          <w:p w14:paraId="4EA99D8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C0600</w:t>
            </w:r>
          </w:p>
        </w:tc>
        <w:tc>
          <w:tcPr>
            <w:tcW w:w="2835" w:type="dxa"/>
          </w:tcPr>
          <w:p w14:paraId="5C0CE250" w14:textId="19A66AF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Ancillary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Amount</w:t>
            </w:r>
          </w:p>
        </w:tc>
        <w:tc>
          <w:tcPr>
            <w:tcW w:w="4536" w:type="dxa"/>
          </w:tcPr>
          <w:p w14:paraId="7552FF9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for each ancillary own fund.</w:t>
            </w:r>
          </w:p>
        </w:tc>
      </w:tr>
      <w:tr w:rsidR="00E21451" w:rsidRPr="00C22FD0" w14:paraId="365BD886" w14:textId="77777777" w:rsidTr="0040755A">
        <w:tc>
          <w:tcPr>
            <w:tcW w:w="1668" w:type="dxa"/>
          </w:tcPr>
          <w:p w14:paraId="5D104FD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C0610</w:t>
            </w:r>
          </w:p>
        </w:tc>
        <w:tc>
          <w:tcPr>
            <w:tcW w:w="2835" w:type="dxa"/>
          </w:tcPr>
          <w:p w14:paraId="55D2CFD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Ancillary own funds – Counterpart</w:t>
            </w:r>
          </w:p>
        </w:tc>
        <w:tc>
          <w:tcPr>
            <w:tcW w:w="4536" w:type="dxa"/>
          </w:tcPr>
          <w:p w14:paraId="137CD09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counterpart of each ancillary own fund.</w:t>
            </w:r>
          </w:p>
        </w:tc>
      </w:tr>
      <w:tr w:rsidR="00E21451" w:rsidRPr="00C22FD0" w14:paraId="211CAABA" w14:textId="77777777" w:rsidTr="0040755A">
        <w:tc>
          <w:tcPr>
            <w:tcW w:w="1668" w:type="dxa"/>
            <w:tcBorders>
              <w:bottom w:val="single" w:sz="4" w:space="0" w:color="auto"/>
            </w:tcBorders>
          </w:tcPr>
          <w:p w14:paraId="7C8E5D1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C0620</w:t>
            </w:r>
          </w:p>
        </w:tc>
        <w:tc>
          <w:tcPr>
            <w:tcW w:w="2835" w:type="dxa"/>
            <w:tcBorders>
              <w:bottom w:val="single" w:sz="4" w:space="0" w:color="auto"/>
            </w:tcBorders>
          </w:tcPr>
          <w:p w14:paraId="7C959E48" w14:textId="2061B9F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Ancillary own funds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Issue date</w:t>
            </w:r>
          </w:p>
        </w:tc>
        <w:tc>
          <w:tcPr>
            <w:tcW w:w="4536" w:type="dxa"/>
            <w:tcBorders>
              <w:bottom w:val="single" w:sz="4" w:space="0" w:color="auto"/>
            </w:tcBorders>
          </w:tcPr>
          <w:p w14:paraId="12E61E14" w14:textId="0FB03E2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issue date of each ancillary own fund. This shall be in ISO8601 format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w:t>
            </w:r>
          </w:p>
        </w:tc>
      </w:tr>
      <w:tr w:rsidR="00E21451" w:rsidRPr="00C22FD0" w14:paraId="27AB5C60" w14:textId="77777777" w:rsidTr="0040755A">
        <w:tc>
          <w:tcPr>
            <w:tcW w:w="1668" w:type="dxa"/>
            <w:tcBorders>
              <w:bottom w:val="single" w:sz="4" w:space="0" w:color="auto"/>
            </w:tcBorders>
          </w:tcPr>
          <w:p w14:paraId="63CE63A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C0630</w:t>
            </w:r>
          </w:p>
        </w:tc>
        <w:tc>
          <w:tcPr>
            <w:tcW w:w="2835" w:type="dxa"/>
            <w:tcBorders>
              <w:bottom w:val="single" w:sz="4" w:space="0" w:color="auto"/>
            </w:tcBorders>
          </w:tcPr>
          <w:p w14:paraId="7FD205CF" w14:textId="774CC95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Ancillary own fund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Date of authorisation</w:t>
            </w:r>
          </w:p>
        </w:tc>
        <w:tc>
          <w:tcPr>
            <w:tcW w:w="4536" w:type="dxa"/>
            <w:tcBorders>
              <w:bottom w:val="single" w:sz="4" w:space="0" w:color="auto"/>
            </w:tcBorders>
          </w:tcPr>
          <w:p w14:paraId="3735D7FA" w14:textId="1B0C100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date of authorisation of each ancillary own fund. This shall be in 1SO8601 format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w:t>
            </w:r>
          </w:p>
        </w:tc>
      </w:tr>
      <w:tr w:rsidR="00E21451" w:rsidRPr="00C22FD0" w14:paraId="550F7344" w14:textId="77777777" w:rsidTr="0040755A">
        <w:tc>
          <w:tcPr>
            <w:tcW w:w="1668" w:type="dxa"/>
          </w:tcPr>
          <w:p w14:paraId="74039E7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C0640</w:t>
            </w:r>
          </w:p>
        </w:tc>
        <w:tc>
          <w:tcPr>
            <w:tcW w:w="2835" w:type="dxa"/>
          </w:tcPr>
          <w:p w14:paraId="49E277DF" w14:textId="38CF080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Ancillary own fund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Name of supervisory authority having given authorisation </w:t>
            </w:r>
          </w:p>
        </w:tc>
        <w:tc>
          <w:tcPr>
            <w:tcW w:w="4536" w:type="dxa"/>
            <w:hideMark/>
          </w:tcPr>
          <w:p w14:paraId="101D749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name of the supervisory authority which has issued the authorisation, with country in parenthesis.</w:t>
            </w:r>
          </w:p>
        </w:tc>
      </w:tr>
      <w:tr w:rsidR="00E21451" w:rsidRPr="00C22FD0" w14:paraId="46D035DC" w14:textId="77777777" w:rsidTr="0040755A">
        <w:tc>
          <w:tcPr>
            <w:tcW w:w="1668" w:type="dxa"/>
          </w:tcPr>
          <w:p w14:paraId="4CC5D57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C0650</w:t>
            </w:r>
          </w:p>
        </w:tc>
        <w:tc>
          <w:tcPr>
            <w:tcW w:w="2835" w:type="dxa"/>
            <w:hideMark/>
          </w:tcPr>
          <w:p w14:paraId="5C9A0C71" w14:textId="7973AC3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Ancillary own fund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Name of entity concerned</w:t>
            </w:r>
          </w:p>
        </w:tc>
        <w:tc>
          <w:tcPr>
            <w:tcW w:w="4536" w:type="dxa"/>
            <w:hideMark/>
          </w:tcPr>
          <w:p w14:paraId="1CDC345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is the name of the entity concerned by the ancillary own fund.</w:t>
            </w:r>
          </w:p>
        </w:tc>
      </w:tr>
      <w:tr w:rsidR="00E21451" w:rsidRPr="00C22FD0" w14:paraId="22A09DD3" w14:textId="77777777" w:rsidTr="0040755A">
        <w:tc>
          <w:tcPr>
            <w:tcW w:w="9039" w:type="dxa"/>
            <w:gridSpan w:val="3"/>
            <w:tcBorders>
              <w:top w:val="single" w:sz="4" w:space="0" w:color="auto"/>
              <w:left w:val="nil"/>
              <w:bottom w:val="single" w:sz="4" w:space="0" w:color="auto"/>
              <w:right w:val="nil"/>
            </w:tcBorders>
          </w:tcPr>
          <w:p w14:paraId="3CAF0D5E" w14:textId="77777777" w:rsidR="00E21451" w:rsidRPr="00C22FD0" w:rsidRDefault="00E21451" w:rsidP="0040755A">
            <w:pPr>
              <w:spacing w:before="120" w:after="120"/>
              <w:rPr>
                <w:rFonts w:ascii="Times New Roman" w:hAnsi="Times New Roman" w:cs="Times New Roman"/>
                <w:sz w:val="20"/>
                <w:szCs w:val="20"/>
              </w:rPr>
            </w:pPr>
            <w:r w:rsidRPr="00C22FD0">
              <w:rPr>
                <w:rFonts w:ascii="Times New Roman" w:hAnsi="Times New Roman" w:cs="Times New Roman"/>
                <w:b/>
                <w:sz w:val="20"/>
                <w:szCs w:val="20"/>
              </w:rPr>
              <w:t>Adjustment for ring fenced funds and matching adjustment portfolios</w:t>
            </w:r>
          </w:p>
        </w:tc>
      </w:tr>
      <w:tr w:rsidR="00E21451" w:rsidRPr="00C22FD0" w14:paraId="5DA62209" w14:textId="77777777" w:rsidTr="0040755A">
        <w:tc>
          <w:tcPr>
            <w:tcW w:w="1668" w:type="dxa"/>
            <w:tcBorders>
              <w:top w:val="single" w:sz="4" w:space="0" w:color="auto"/>
            </w:tcBorders>
          </w:tcPr>
          <w:p w14:paraId="06D376DB" w14:textId="77777777" w:rsidR="00E21451" w:rsidRPr="00C22FD0" w:rsidRDefault="00E21451" w:rsidP="0040755A">
            <w:pPr>
              <w:tabs>
                <w:tab w:val="left" w:pos="1210"/>
              </w:tabs>
              <w:rPr>
                <w:rFonts w:ascii="Times New Roman" w:hAnsi="Times New Roman" w:cs="Times New Roman"/>
                <w:sz w:val="20"/>
                <w:szCs w:val="20"/>
              </w:rPr>
            </w:pPr>
            <w:r w:rsidRPr="00C22FD0">
              <w:rPr>
                <w:rFonts w:ascii="Times New Roman" w:hAnsi="Times New Roman" w:cs="Times New Roman"/>
                <w:sz w:val="20"/>
                <w:szCs w:val="20"/>
              </w:rPr>
              <w:t>C0660/R0020</w:t>
            </w:r>
          </w:p>
        </w:tc>
        <w:tc>
          <w:tcPr>
            <w:tcW w:w="2835" w:type="dxa"/>
            <w:tcBorders>
              <w:top w:val="single" w:sz="4" w:space="0" w:color="auto"/>
            </w:tcBorders>
          </w:tcPr>
          <w:p w14:paraId="798362CE" w14:textId="28D153A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matching adjustment portfolio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Number</w:t>
            </w:r>
          </w:p>
        </w:tc>
        <w:tc>
          <w:tcPr>
            <w:tcW w:w="4536" w:type="dxa"/>
            <w:tcBorders>
              <w:top w:val="single" w:sz="4" w:space="0" w:color="auto"/>
            </w:tcBorders>
          </w:tcPr>
          <w:p w14:paraId="40728254" w14:textId="77777777"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Identification number for a ring fenced fund or matching adjustment portfolio. This number is attributed by the undertaking and must be consistent over time and with the fund/portfolio number reported in other templates. </w:t>
            </w:r>
          </w:p>
          <w:p w14:paraId="03FEB659" w14:textId="77777777" w:rsidR="00E21451" w:rsidRPr="00C22FD0" w:rsidRDefault="00E21451" w:rsidP="0040755A">
            <w:pPr>
              <w:rPr>
                <w:rFonts w:ascii="Times New Roman" w:hAnsi="Times New Roman" w:cs="Times New Roman"/>
                <w:sz w:val="20"/>
                <w:szCs w:val="20"/>
              </w:rPr>
            </w:pPr>
          </w:p>
        </w:tc>
      </w:tr>
      <w:tr w:rsidR="00E21451" w:rsidRPr="00C22FD0" w14:paraId="39FE5048" w14:textId="77777777" w:rsidTr="0040755A">
        <w:tc>
          <w:tcPr>
            <w:tcW w:w="1668" w:type="dxa"/>
          </w:tcPr>
          <w:p w14:paraId="4974ABD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C0670/R0020</w:t>
            </w:r>
          </w:p>
        </w:tc>
        <w:tc>
          <w:tcPr>
            <w:tcW w:w="2835" w:type="dxa"/>
          </w:tcPr>
          <w:p w14:paraId="1BF0C7D3" w14:textId="3EA99A7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matching adjustment portfolio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Notional SCR </w:t>
            </w:r>
          </w:p>
        </w:tc>
        <w:tc>
          <w:tcPr>
            <w:tcW w:w="4536" w:type="dxa"/>
          </w:tcPr>
          <w:p w14:paraId="7F2E9B07" w14:textId="0B96D06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notional SCR of each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fund/each matching adjustment portfolio.</w:t>
            </w:r>
          </w:p>
        </w:tc>
      </w:tr>
      <w:tr w:rsidR="00E21451" w:rsidRPr="00C22FD0" w14:paraId="3D4FC028" w14:textId="77777777" w:rsidTr="0040755A">
        <w:tc>
          <w:tcPr>
            <w:tcW w:w="1668" w:type="dxa"/>
          </w:tcPr>
          <w:p w14:paraId="6C5AB3D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C0680/R0020</w:t>
            </w:r>
          </w:p>
        </w:tc>
        <w:tc>
          <w:tcPr>
            <w:tcW w:w="2835" w:type="dxa"/>
          </w:tcPr>
          <w:p w14:paraId="6EB24F91" w14:textId="3DEC20B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matching adjustment portfolio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Notional SCR (negative results set to zero)</w:t>
            </w:r>
          </w:p>
        </w:tc>
        <w:tc>
          <w:tcPr>
            <w:tcW w:w="4536" w:type="dxa"/>
          </w:tcPr>
          <w:p w14:paraId="49A34F4F" w14:textId="7621A06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notional SCR. When the value is negative zero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reported.</w:t>
            </w:r>
          </w:p>
          <w:p w14:paraId="19265741" w14:textId="77777777" w:rsidR="00E21451" w:rsidRPr="00C22FD0" w:rsidRDefault="00E21451" w:rsidP="0040755A">
            <w:pPr>
              <w:rPr>
                <w:rFonts w:ascii="Times New Roman" w:hAnsi="Times New Roman" w:cs="Times New Roman"/>
                <w:sz w:val="20"/>
                <w:szCs w:val="20"/>
              </w:rPr>
            </w:pPr>
          </w:p>
          <w:p w14:paraId="6EEE0C03" w14:textId="77777777" w:rsidR="00E21451" w:rsidRPr="00C22FD0" w:rsidRDefault="00E21451" w:rsidP="0040755A">
            <w:pPr>
              <w:rPr>
                <w:rFonts w:ascii="Times New Roman" w:hAnsi="Times New Roman" w:cs="Times New Roman"/>
                <w:sz w:val="20"/>
                <w:szCs w:val="20"/>
              </w:rPr>
            </w:pPr>
          </w:p>
        </w:tc>
      </w:tr>
      <w:tr w:rsidR="00E21451" w:rsidRPr="00C22FD0" w14:paraId="2A261799" w14:textId="77777777" w:rsidTr="0040755A">
        <w:tc>
          <w:tcPr>
            <w:tcW w:w="1668" w:type="dxa"/>
          </w:tcPr>
          <w:p w14:paraId="378B9C1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C0690/R0020</w:t>
            </w:r>
          </w:p>
        </w:tc>
        <w:tc>
          <w:tcPr>
            <w:tcW w:w="2835" w:type="dxa"/>
          </w:tcPr>
          <w:p w14:paraId="01F0FFB9" w14:textId="510200C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matching adjustment portfolio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Excess of assets over liabilities</w:t>
            </w:r>
          </w:p>
        </w:tc>
        <w:tc>
          <w:tcPr>
            <w:tcW w:w="4536" w:type="dxa"/>
          </w:tcPr>
          <w:p w14:paraId="158F0100" w14:textId="03145DD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amount of excess of assets over liabilities of each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fund/matching adjustment portfolio. This value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reflect any deduction of future transfers attributable to shareholders.</w:t>
            </w:r>
          </w:p>
        </w:tc>
      </w:tr>
      <w:tr w:rsidR="00E21451" w:rsidRPr="00C22FD0" w14:paraId="007CF29C" w14:textId="77777777" w:rsidTr="0040755A">
        <w:tc>
          <w:tcPr>
            <w:tcW w:w="1668" w:type="dxa"/>
          </w:tcPr>
          <w:p w14:paraId="126414B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C0700/R0020</w:t>
            </w:r>
          </w:p>
        </w:tc>
        <w:tc>
          <w:tcPr>
            <w:tcW w:w="2835" w:type="dxa"/>
          </w:tcPr>
          <w:p w14:paraId="247B5293" w14:textId="7CF392A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matching adjustment portfolio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Future transfers attributable to shareholders</w:t>
            </w:r>
          </w:p>
        </w:tc>
        <w:tc>
          <w:tcPr>
            <w:tcW w:w="4536" w:type="dxa"/>
          </w:tcPr>
          <w:p w14:paraId="2A1B9DAE" w14:textId="274EA70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Value of future transfers attributable to shareholders”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80 (2) of Delegated Regulation (EU) 2015/35. </w:t>
            </w:r>
          </w:p>
        </w:tc>
      </w:tr>
      <w:tr w:rsidR="00E21451" w:rsidRPr="00C22FD0" w14:paraId="1E4983A1" w14:textId="77777777" w:rsidTr="0040755A">
        <w:tc>
          <w:tcPr>
            <w:tcW w:w="1668" w:type="dxa"/>
            <w:tcBorders>
              <w:bottom w:val="single" w:sz="4" w:space="0" w:color="auto"/>
            </w:tcBorders>
          </w:tcPr>
          <w:p w14:paraId="5473E85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C0710/R0010</w:t>
            </w:r>
          </w:p>
        </w:tc>
        <w:tc>
          <w:tcPr>
            <w:tcW w:w="2835" w:type="dxa"/>
            <w:tcBorders>
              <w:bottom w:val="single" w:sz="4" w:space="0" w:color="auto"/>
            </w:tcBorders>
          </w:tcPr>
          <w:p w14:paraId="7DA54F1C" w14:textId="0F6A899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Ring fenced funds/matching adjustment portfolios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Adjustment for restricted own fund items in respect of matching adjustment portfolios and ring fenced funds</w:t>
            </w:r>
          </w:p>
        </w:tc>
        <w:tc>
          <w:tcPr>
            <w:tcW w:w="4536" w:type="dxa"/>
            <w:tcBorders>
              <w:bottom w:val="single" w:sz="4" w:space="0" w:color="auto"/>
            </w:tcBorders>
          </w:tcPr>
          <w:p w14:paraId="49D8D3FE" w14:textId="052D3BB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total deduction for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funds and matching adjustment portfolios.</w:t>
            </w:r>
          </w:p>
        </w:tc>
      </w:tr>
      <w:tr w:rsidR="00E21451" w:rsidRPr="00C22FD0" w14:paraId="34CF03F5" w14:textId="77777777" w:rsidTr="0040755A">
        <w:tc>
          <w:tcPr>
            <w:tcW w:w="1668" w:type="dxa"/>
          </w:tcPr>
          <w:p w14:paraId="054B6E7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C0710/R0020</w:t>
            </w:r>
          </w:p>
        </w:tc>
        <w:tc>
          <w:tcPr>
            <w:tcW w:w="2835" w:type="dxa"/>
          </w:tcPr>
          <w:p w14:paraId="39DA7153" w14:textId="3359083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Ring fenced funds/matching adjustment portfolio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Adjustment for restricted own fund items in respect of matching adjustment portfolios and ring fenced funds</w:t>
            </w:r>
          </w:p>
        </w:tc>
        <w:tc>
          <w:tcPr>
            <w:tcW w:w="4536" w:type="dxa"/>
          </w:tcPr>
          <w:p w14:paraId="0C3A54AC" w14:textId="799C0D6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This is the deduction for each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fund/matching adjustment portfolio.</w:t>
            </w:r>
          </w:p>
        </w:tc>
      </w:tr>
      <w:tr w:rsidR="00E21451" w:rsidRPr="00C22FD0" w14:paraId="5C63A846" w14:textId="77777777" w:rsidTr="0040755A">
        <w:tc>
          <w:tcPr>
            <w:tcW w:w="9039" w:type="dxa"/>
            <w:gridSpan w:val="3"/>
            <w:tcBorders>
              <w:top w:val="single" w:sz="4" w:space="0" w:color="auto"/>
              <w:left w:val="nil"/>
              <w:bottom w:val="nil"/>
              <w:right w:val="nil"/>
            </w:tcBorders>
          </w:tcPr>
          <w:p w14:paraId="04D78DB2"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 xml:space="preserve">Calculation of </w:t>
            </w:r>
            <w:proofErr w:type="spellStart"/>
            <w:r w:rsidRPr="00C22FD0">
              <w:rPr>
                <w:rFonts w:ascii="Times New Roman" w:hAnsi="Times New Roman" w:cs="Times New Roman"/>
                <w:b/>
                <w:sz w:val="20"/>
                <w:szCs w:val="20"/>
              </w:rPr>
              <w:t>non available</w:t>
            </w:r>
            <w:proofErr w:type="spellEnd"/>
            <w:r w:rsidRPr="00C22FD0">
              <w:rPr>
                <w:rFonts w:ascii="Times New Roman" w:hAnsi="Times New Roman" w:cs="Times New Roman"/>
                <w:b/>
                <w:sz w:val="20"/>
                <w:szCs w:val="20"/>
              </w:rPr>
              <w:t xml:space="preserve"> own funds at group level (such a calculation has to be done undertaking by undertaking)</w:t>
            </w:r>
          </w:p>
        </w:tc>
      </w:tr>
      <w:tr w:rsidR="00E21451" w:rsidRPr="00C22FD0" w14:paraId="6182EC0D" w14:textId="77777777" w:rsidTr="0040755A">
        <w:tc>
          <w:tcPr>
            <w:tcW w:w="9039" w:type="dxa"/>
            <w:gridSpan w:val="3"/>
            <w:tcBorders>
              <w:top w:val="nil"/>
              <w:left w:val="nil"/>
              <w:bottom w:val="nil"/>
              <w:right w:val="nil"/>
            </w:tcBorders>
          </w:tcPr>
          <w:p w14:paraId="763B71A0" w14:textId="77777777" w:rsidR="00E21451" w:rsidRPr="00C22FD0" w:rsidRDefault="00E21451" w:rsidP="0040755A">
            <w:pPr>
              <w:spacing w:before="120" w:after="120"/>
              <w:rPr>
                <w:rFonts w:ascii="Times New Roman" w:hAnsi="Times New Roman" w:cs="Times New Roman"/>
                <w:sz w:val="20"/>
                <w:szCs w:val="20"/>
              </w:rPr>
            </w:pPr>
            <w:r w:rsidRPr="00C22FD0">
              <w:rPr>
                <w:rFonts w:ascii="Times New Roman" w:hAnsi="Times New Roman" w:cs="Times New Roman"/>
                <w:b/>
                <w:sz w:val="20"/>
                <w:szCs w:val="20"/>
              </w:rPr>
              <w:t>Non available own funds at group level – exceeding the contribution of solo SCR to group SCR</w:t>
            </w:r>
          </w:p>
        </w:tc>
      </w:tr>
      <w:tr w:rsidR="00E21451" w:rsidRPr="00C22FD0" w14:paraId="7F5A2C3C" w14:textId="77777777" w:rsidTr="0040755A">
        <w:tc>
          <w:tcPr>
            <w:tcW w:w="1668" w:type="dxa"/>
            <w:hideMark/>
          </w:tcPr>
          <w:p w14:paraId="76A6A25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C0720</w:t>
            </w:r>
          </w:p>
        </w:tc>
        <w:tc>
          <w:tcPr>
            <w:tcW w:w="2835" w:type="dxa"/>
            <w:hideMark/>
          </w:tcPr>
          <w:p w14:paraId="71AEA17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Related (Re)insurance undertakings, Insurance Holding Company, Mixed Financial Holding Company, ancillary entities and SVP  included in the scope of the group calculation</w:t>
            </w:r>
          </w:p>
        </w:tc>
        <w:tc>
          <w:tcPr>
            <w:tcW w:w="4536" w:type="dxa"/>
            <w:hideMark/>
          </w:tcPr>
          <w:p w14:paraId="5376605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Name of undertaking</w:t>
            </w:r>
          </w:p>
        </w:tc>
      </w:tr>
      <w:tr w:rsidR="00E21451" w:rsidRPr="00C22FD0" w14:paraId="356F0623" w14:textId="77777777" w:rsidTr="0040755A">
        <w:tc>
          <w:tcPr>
            <w:tcW w:w="1668" w:type="dxa"/>
            <w:hideMark/>
          </w:tcPr>
          <w:p w14:paraId="4160031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C0730</w:t>
            </w:r>
          </w:p>
        </w:tc>
        <w:tc>
          <w:tcPr>
            <w:tcW w:w="2835" w:type="dxa"/>
            <w:hideMark/>
          </w:tcPr>
          <w:p w14:paraId="1B62740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Country </w:t>
            </w:r>
          </w:p>
        </w:tc>
        <w:tc>
          <w:tcPr>
            <w:tcW w:w="4536" w:type="dxa"/>
            <w:hideMark/>
          </w:tcPr>
          <w:p w14:paraId="2B09E3A5" w14:textId="2ED9568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ISO 3166</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2 code of the country where the entity has its head office</w:t>
            </w:r>
          </w:p>
        </w:tc>
      </w:tr>
      <w:tr w:rsidR="00E21451" w:rsidRPr="00C22FD0" w14:paraId="0157018C" w14:textId="77777777" w:rsidTr="0040755A">
        <w:tc>
          <w:tcPr>
            <w:tcW w:w="1668" w:type="dxa"/>
            <w:hideMark/>
          </w:tcPr>
          <w:p w14:paraId="7F4B345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C0740</w:t>
            </w:r>
          </w:p>
        </w:tc>
        <w:tc>
          <w:tcPr>
            <w:tcW w:w="2835" w:type="dxa"/>
            <w:hideMark/>
          </w:tcPr>
          <w:p w14:paraId="032406B0" w14:textId="2E476EA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Contribution of solo SCR to Group SCR</w:t>
            </w:r>
          </w:p>
        </w:tc>
        <w:tc>
          <w:tcPr>
            <w:tcW w:w="4536" w:type="dxa"/>
          </w:tcPr>
          <w:p w14:paraId="18214503" w14:textId="62D9AAB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Contribution of solo SCR to </w:t>
            </w:r>
            <w:r w:rsidR="00B52811" w:rsidRPr="00C22FD0">
              <w:rPr>
                <w:rFonts w:ascii="Times New Roman" w:hAnsi="Times New Roman" w:cs="Times New Roman"/>
                <w:sz w:val="20"/>
                <w:szCs w:val="20"/>
              </w:rPr>
              <w:t>g</w:t>
            </w:r>
            <w:r w:rsidRPr="00C22FD0">
              <w:rPr>
                <w:rFonts w:ascii="Times New Roman" w:hAnsi="Times New Roman" w:cs="Times New Roman"/>
                <w:sz w:val="20"/>
                <w:szCs w:val="20"/>
              </w:rPr>
              <w:t>roup SCR</w:t>
            </w:r>
          </w:p>
          <w:p w14:paraId="4F614AF9" w14:textId="3F60349B" w:rsidR="00E21451" w:rsidRPr="00C22FD0" w:rsidRDefault="00E21451">
            <w:pPr>
              <w:jc w:val="both"/>
              <w:rPr>
                <w:rFonts w:ascii="Times New Roman" w:hAnsi="Times New Roman" w:cs="Times New Roman"/>
                <w:sz w:val="20"/>
                <w:szCs w:val="20"/>
                <w:lang w:eastAsia="de-DE"/>
              </w:rPr>
            </w:pPr>
            <w:r w:rsidRPr="00C22FD0">
              <w:rPr>
                <w:rFonts w:ascii="Times New Roman" w:hAnsi="Times New Roman" w:cs="Times New Roman"/>
                <w:sz w:val="20"/>
                <w:szCs w:val="20"/>
              </w:rPr>
              <w:t xml:space="preserve">If the method 1 is applied, the contribution of a subsidiary undertaking to the group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calculated according the formula:</w:t>
            </w:r>
            <w:r w:rsidRPr="00C22FD0">
              <w:rPr>
                <w:rFonts w:ascii="Times New Roman" w:hAnsi="Times New Roman" w:cs="Times New Roman"/>
                <w:sz w:val="20"/>
                <w:szCs w:val="20"/>
                <w:lang w:eastAsia="de-DE"/>
              </w:rPr>
              <w:t xml:space="preserve"> </w:t>
            </w:r>
          </w:p>
          <w:p w14:paraId="62861CDA" w14:textId="77777777" w:rsidR="00E21451" w:rsidRPr="00C22FD0" w:rsidRDefault="00E21451" w:rsidP="0040755A">
            <w:pPr>
              <w:jc w:val="both"/>
              <w:rPr>
                <w:rFonts w:ascii="Times New Roman" w:hAnsi="Times New Roman" w:cs="Times New Roman"/>
                <w:sz w:val="20"/>
                <w:szCs w:val="20"/>
                <w:vertAlign w:val="superscript"/>
                <w:lang w:eastAsia="de-DE"/>
              </w:rPr>
            </w:pPr>
            <w:proofErr w:type="spellStart"/>
            <w:r w:rsidRPr="00C22FD0">
              <w:rPr>
                <w:rFonts w:ascii="Times New Roman" w:hAnsi="Times New Roman" w:cs="Times New Roman"/>
                <w:sz w:val="20"/>
                <w:szCs w:val="20"/>
                <w:lang w:eastAsia="de-DE"/>
              </w:rPr>
              <w:t>Contr</w:t>
            </w:r>
            <w:r w:rsidRPr="00C22FD0">
              <w:rPr>
                <w:rFonts w:ascii="Times New Roman" w:hAnsi="Times New Roman" w:cs="Times New Roman"/>
                <w:sz w:val="20"/>
                <w:szCs w:val="20"/>
                <w:vertAlign w:val="subscript"/>
                <w:lang w:eastAsia="de-DE"/>
              </w:rPr>
              <w:t>j</w:t>
            </w:r>
            <w:proofErr w:type="spellEnd"/>
            <w:r w:rsidRPr="00C22FD0">
              <w:rPr>
                <w:rFonts w:ascii="Times New Roman" w:hAnsi="Times New Roman" w:cs="Times New Roman"/>
                <w:sz w:val="20"/>
                <w:szCs w:val="20"/>
                <w:lang w:eastAsia="de-DE"/>
              </w:rPr>
              <w:t xml:space="preserve"> = </w:t>
            </w:r>
            <w:proofErr w:type="spellStart"/>
            <w:r w:rsidRPr="00C22FD0">
              <w:rPr>
                <w:rFonts w:ascii="Times New Roman" w:hAnsi="Times New Roman" w:cs="Times New Roman"/>
                <w:sz w:val="20"/>
                <w:szCs w:val="20"/>
                <w:lang w:eastAsia="de-DE"/>
              </w:rPr>
              <w:t>SCR</w:t>
            </w:r>
            <w:r w:rsidRPr="00C22FD0">
              <w:rPr>
                <w:rFonts w:ascii="Times New Roman" w:hAnsi="Times New Roman" w:cs="Times New Roman"/>
                <w:sz w:val="20"/>
                <w:szCs w:val="20"/>
                <w:vertAlign w:val="subscript"/>
                <w:lang w:eastAsia="de-DE"/>
              </w:rPr>
              <w:t>j</w:t>
            </w:r>
            <w:proofErr w:type="spellEnd"/>
            <w:r w:rsidRPr="00C22FD0">
              <w:rPr>
                <w:rFonts w:ascii="Times New Roman" w:hAnsi="Times New Roman" w:cs="Times New Roman"/>
                <w:sz w:val="20"/>
                <w:szCs w:val="20"/>
                <w:lang w:eastAsia="de-DE"/>
              </w:rPr>
              <w:t xml:space="preserve"> × SCR </w:t>
            </w:r>
            <w:r w:rsidRPr="00C22FD0">
              <w:rPr>
                <w:rFonts w:ascii="Times New Roman" w:hAnsi="Times New Roman" w:cs="Times New Roman"/>
                <w:sz w:val="20"/>
                <w:szCs w:val="20"/>
                <w:vertAlign w:val="superscript"/>
                <w:lang w:eastAsia="de-DE"/>
              </w:rPr>
              <w:t>fully consolidated diversified</w:t>
            </w:r>
            <w:r w:rsidRPr="00C22FD0">
              <w:rPr>
                <w:rFonts w:ascii="Times New Roman" w:hAnsi="Times New Roman" w:cs="Times New Roman"/>
                <w:sz w:val="20"/>
                <w:szCs w:val="20"/>
                <w:lang w:eastAsia="de-DE"/>
              </w:rPr>
              <w:t>/∑</w:t>
            </w:r>
            <w:proofErr w:type="spellStart"/>
            <w:r w:rsidRPr="00C22FD0">
              <w:rPr>
                <w:rFonts w:ascii="Times New Roman" w:hAnsi="Times New Roman" w:cs="Times New Roman"/>
                <w:sz w:val="20"/>
                <w:szCs w:val="20"/>
                <w:vertAlign w:val="subscript"/>
                <w:lang w:eastAsia="de-DE"/>
              </w:rPr>
              <w:t>i</w:t>
            </w:r>
            <w:proofErr w:type="spellEnd"/>
            <w:r w:rsidRPr="00C22FD0">
              <w:rPr>
                <w:rFonts w:ascii="Times New Roman" w:hAnsi="Times New Roman" w:cs="Times New Roman"/>
                <w:sz w:val="20"/>
                <w:szCs w:val="20"/>
                <w:lang w:eastAsia="de-DE"/>
              </w:rPr>
              <w:t xml:space="preserve"> </w:t>
            </w:r>
            <w:proofErr w:type="spellStart"/>
            <w:r w:rsidRPr="00C22FD0">
              <w:rPr>
                <w:rFonts w:ascii="Times New Roman" w:hAnsi="Times New Roman" w:cs="Times New Roman"/>
                <w:sz w:val="20"/>
                <w:szCs w:val="20"/>
                <w:lang w:eastAsia="de-DE"/>
              </w:rPr>
              <w:t>SCR</w:t>
            </w:r>
            <w:r w:rsidRPr="00C22FD0">
              <w:rPr>
                <w:rFonts w:ascii="Times New Roman" w:hAnsi="Times New Roman" w:cs="Times New Roman"/>
                <w:sz w:val="20"/>
                <w:szCs w:val="20"/>
                <w:vertAlign w:val="subscript"/>
                <w:lang w:eastAsia="de-DE"/>
              </w:rPr>
              <w:t>i</w:t>
            </w:r>
            <w:r w:rsidRPr="00C22FD0">
              <w:rPr>
                <w:rFonts w:ascii="Times New Roman" w:hAnsi="Times New Roman" w:cs="Times New Roman"/>
                <w:sz w:val="20"/>
                <w:szCs w:val="20"/>
                <w:vertAlign w:val="superscript"/>
                <w:lang w:eastAsia="de-DE"/>
              </w:rPr>
              <w:t>solo</w:t>
            </w:r>
            <w:proofErr w:type="spellEnd"/>
            <w:r w:rsidRPr="00C22FD0">
              <w:rPr>
                <w:rFonts w:ascii="Times New Roman" w:hAnsi="Times New Roman" w:cs="Times New Roman"/>
                <w:sz w:val="20"/>
                <w:szCs w:val="20"/>
                <w:vertAlign w:val="superscript"/>
                <w:lang w:eastAsia="de-DE"/>
              </w:rPr>
              <w:t xml:space="preserve">  </w:t>
            </w:r>
          </w:p>
          <w:p w14:paraId="4E0DD4B3" w14:textId="77777777" w:rsidR="00E21451" w:rsidRPr="00C22FD0" w:rsidRDefault="00E21451">
            <w:pPr>
              <w:jc w:val="both"/>
              <w:rPr>
                <w:rFonts w:ascii="Times New Roman" w:hAnsi="Times New Roman" w:cs="Times New Roman"/>
                <w:sz w:val="20"/>
                <w:szCs w:val="20"/>
                <w:lang w:eastAsia="de-DE"/>
              </w:rPr>
            </w:pPr>
            <w:r w:rsidRPr="00C22FD0">
              <w:rPr>
                <w:rFonts w:ascii="Times New Roman" w:hAnsi="Times New Roman" w:cs="Times New Roman"/>
                <w:sz w:val="20"/>
                <w:szCs w:val="20"/>
                <w:lang w:eastAsia="de-DE"/>
              </w:rPr>
              <w:t xml:space="preserve">Where: </w:t>
            </w:r>
          </w:p>
          <w:p w14:paraId="03A5BA63" w14:textId="53766234" w:rsidR="00E21451" w:rsidRPr="00C22FD0" w:rsidRDefault="004508C9">
            <w:pPr>
              <w:jc w:val="both"/>
              <w:rPr>
                <w:rFonts w:ascii="Times New Roman" w:hAnsi="Times New Roman" w:cs="Times New Roman"/>
                <w:sz w:val="20"/>
                <w:szCs w:val="20"/>
                <w:lang w:eastAsia="de-DE"/>
              </w:rPr>
            </w:pPr>
            <w:r w:rsidRPr="00C22FD0">
              <w:rPr>
                <w:rFonts w:ascii="Times New Roman" w:hAnsi="Times New Roman" w:cs="Times New Roman"/>
                <w:sz w:val="20"/>
                <w:szCs w:val="20"/>
                <w:lang w:eastAsia="de-DE"/>
              </w:rPr>
              <w:t>–</w:t>
            </w:r>
            <w:r w:rsidR="00E21451" w:rsidRPr="00C22FD0">
              <w:rPr>
                <w:rFonts w:ascii="Times New Roman" w:hAnsi="Times New Roman" w:cs="Times New Roman"/>
                <w:sz w:val="20"/>
                <w:szCs w:val="20"/>
                <w:lang w:eastAsia="de-DE"/>
              </w:rPr>
              <w:t xml:space="preserve"> </w:t>
            </w:r>
            <w:proofErr w:type="spellStart"/>
            <w:r w:rsidR="00E21451" w:rsidRPr="00C22FD0">
              <w:rPr>
                <w:rFonts w:ascii="Times New Roman" w:hAnsi="Times New Roman" w:cs="Times New Roman"/>
                <w:sz w:val="20"/>
                <w:szCs w:val="20"/>
                <w:lang w:eastAsia="de-DE"/>
              </w:rPr>
              <w:t>SCR</w:t>
            </w:r>
            <w:r w:rsidR="00E21451" w:rsidRPr="00C22FD0">
              <w:rPr>
                <w:rFonts w:ascii="Times New Roman" w:hAnsi="Times New Roman" w:cs="Times New Roman"/>
                <w:sz w:val="20"/>
                <w:szCs w:val="20"/>
                <w:vertAlign w:val="subscript"/>
                <w:lang w:eastAsia="de-DE"/>
              </w:rPr>
              <w:t>i</w:t>
            </w:r>
            <w:r w:rsidR="00E21451" w:rsidRPr="00C22FD0">
              <w:rPr>
                <w:rFonts w:ascii="Times New Roman" w:hAnsi="Times New Roman" w:cs="Times New Roman"/>
                <w:sz w:val="20"/>
                <w:szCs w:val="20"/>
                <w:vertAlign w:val="superscript"/>
                <w:lang w:eastAsia="de-DE"/>
              </w:rPr>
              <w:t>solo</w:t>
            </w:r>
            <w:proofErr w:type="spellEnd"/>
            <w:r w:rsidR="00E21451" w:rsidRPr="00C22FD0">
              <w:rPr>
                <w:rFonts w:ascii="Times New Roman" w:hAnsi="Times New Roman" w:cs="Times New Roman"/>
                <w:sz w:val="20"/>
                <w:szCs w:val="20"/>
                <w:lang w:eastAsia="de-DE"/>
              </w:rPr>
              <w:t xml:space="preserve"> is the solo SCR of the parent undertaking and each insurance, reinsurance and intermediate insurance holding and mixed financial holding company over which a dominant influence is exercised and that are included in the SCR fully consolidated</w:t>
            </w:r>
          </w:p>
          <w:p w14:paraId="07EC15E6" w14:textId="7FA2422C" w:rsidR="00E21451" w:rsidRPr="00C22FD0" w:rsidRDefault="004508C9">
            <w:pPr>
              <w:jc w:val="both"/>
              <w:rPr>
                <w:rFonts w:ascii="Times New Roman" w:hAnsi="Times New Roman" w:cs="Times New Roman"/>
                <w:sz w:val="20"/>
                <w:szCs w:val="20"/>
                <w:lang w:eastAsia="de-DE"/>
              </w:rPr>
            </w:pPr>
            <w:r w:rsidRPr="00C22FD0">
              <w:rPr>
                <w:rFonts w:ascii="Times New Roman" w:hAnsi="Times New Roman" w:cs="Times New Roman"/>
                <w:sz w:val="20"/>
                <w:szCs w:val="20"/>
                <w:lang w:eastAsia="de-DE"/>
              </w:rPr>
              <w:t>–</w:t>
            </w:r>
            <w:r w:rsidR="00E21451" w:rsidRPr="00C22FD0">
              <w:rPr>
                <w:rFonts w:ascii="Times New Roman" w:hAnsi="Times New Roman" w:cs="Times New Roman"/>
                <w:sz w:val="20"/>
                <w:szCs w:val="20"/>
                <w:lang w:eastAsia="de-DE"/>
              </w:rPr>
              <w:t xml:space="preserve"> </w:t>
            </w:r>
            <w:proofErr w:type="spellStart"/>
            <w:r w:rsidR="00E21451" w:rsidRPr="00C22FD0">
              <w:rPr>
                <w:rFonts w:ascii="Times New Roman" w:hAnsi="Times New Roman" w:cs="Times New Roman"/>
                <w:sz w:val="20"/>
                <w:szCs w:val="20"/>
                <w:lang w:eastAsia="de-DE"/>
              </w:rPr>
              <w:t>SCR</w:t>
            </w:r>
            <w:r w:rsidR="00E21451" w:rsidRPr="00C22FD0">
              <w:rPr>
                <w:rFonts w:ascii="Times New Roman" w:hAnsi="Times New Roman" w:cs="Times New Roman"/>
                <w:sz w:val="20"/>
                <w:szCs w:val="20"/>
                <w:vertAlign w:val="subscript"/>
                <w:lang w:eastAsia="de-DE"/>
              </w:rPr>
              <w:t>j</w:t>
            </w:r>
            <w:proofErr w:type="spellEnd"/>
            <w:r w:rsidR="00E21451" w:rsidRPr="00C22FD0">
              <w:rPr>
                <w:rFonts w:ascii="Times New Roman" w:hAnsi="Times New Roman" w:cs="Times New Roman"/>
                <w:sz w:val="20"/>
                <w:szCs w:val="20"/>
                <w:lang w:eastAsia="de-DE"/>
              </w:rPr>
              <w:t xml:space="preserve"> is the solo SCR of the entity j</w:t>
            </w:r>
          </w:p>
          <w:p w14:paraId="0710D94C" w14:textId="19B3E3AC" w:rsidR="00E21451" w:rsidRPr="00C22FD0" w:rsidRDefault="004508C9" w:rsidP="0040755A">
            <w:pPr>
              <w:jc w:val="both"/>
              <w:rPr>
                <w:rFonts w:ascii="Times New Roman" w:hAnsi="Times New Roman" w:cs="Times New Roman"/>
                <w:sz w:val="20"/>
                <w:szCs w:val="20"/>
                <w:lang w:eastAsia="de-DE"/>
              </w:rPr>
            </w:pPr>
            <w:r w:rsidRPr="00C22FD0">
              <w:rPr>
                <w:rFonts w:ascii="Times New Roman" w:hAnsi="Times New Roman" w:cs="Times New Roman"/>
                <w:sz w:val="20"/>
                <w:szCs w:val="20"/>
                <w:lang w:eastAsia="de-DE"/>
              </w:rPr>
              <w:t>–</w:t>
            </w:r>
            <w:r w:rsidR="00E21451" w:rsidRPr="00C22FD0">
              <w:rPr>
                <w:rFonts w:ascii="Times New Roman" w:hAnsi="Times New Roman" w:cs="Times New Roman"/>
                <w:sz w:val="20"/>
                <w:szCs w:val="20"/>
                <w:lang w:eastAsia="de-DE"/>
              </w:rPr>
              <w:t xml:space="preserve"> the ratio is the proportional adjustment due to the recognition of diversification effects in the part fully consolidated (in the case where the SCR diversified (numerator) calculated in accordance to </w:t>
            </w:r>
            <w:r w:rsidR="00473BE5" w:rsidRPr="00C22FD0">
              <w:rPr>
                <w:rFonts w:ascii="Times New Roman" w:hAnsi="Times New Roman" w:cs="Times New Roman"/>
                <w:sz w:val="20"/>
                <w:szCs w:val="20"/>
                <w:lang w:eastAsia="de-DE"/>
              </w:rPr>
              <w:t>Article</w:t>
            </w:r>
            <w:r w:rsidR="00E21451" w:rsidRPr="00C22FD0">
              <w:rPr>
                <w:rFonts w:ascii="Times New Roman" w:hAnsi="Times New Roman" w:cs="Times New Roman"/>
                <w:sz w:val="20"/>
                <w:szCs w:val="20"/>
                <w:lang w:eastAsia="de-DE"/>
              </w:rPr>
              <w:t xml:space="preserve"> 336(a) of the Delegated Regulation (EU) 2015/35 is greater than the sum of the individual SCR of the participating undertaking and each related insurance and reinsurance undertaking included in the calculation of the SCR diversified (denominator) the value of the ratio is capped to 1).</w:t>
            </w:r>
          </w:p>
          <w:p w14:paraId="2C6CE9B0" w14:textId="77777777" w:rsidR="00E21451" w:rsidRPr="00C22FD0" w:rsidRDefault="00E21451">
            <w:pPr>
              <w:jc w:val="both"/>
              <w:rPr>
                <w:rFonts w:ascii="Times New Roman" w:hAnsi="Times New Roman" w:cs="Times New Roman"/>
                <w:sz w:val="20"/>
                <w:szCs w:val="20"/>
                <w:lang w:eastAsia="de-DE"/>
              </w:rPr>
            </w:pPr>
          </w:p>
          <w:p w14:paraId="694DDDCD" w14:textId="68CEE6B1"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assessment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own funds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made also for own funds in </w:t>
            </w:r>
            <w:proofErr w:type="spellStart"/>
            <w:r w:rsidRPr="00C22FD0">
              <w:rPr>
                <w:rFonts w:ascii="Times New Roman" w:hAnsi="Times New Roman" w:cs="Times New Roman"/>
                <w:sz w:val="20"/>
                <w:szCs w:val="20"/>
              </w:rPr>
              <w:t>non controlled</w:t>
            </w:r>
            <w:proofErr w:type="spellEnd"/>
            <w:r w:rsidRPr="00C22FD0">
              <w:rPr>
                <w:rFonts w:ascii="Times New Roman" w:hAnsi="Times New Roman" w:cs="Times New Roman"/>
                <w:sz w:val="20"/>
                <w:szCs w:val="20"/>
              </w:rPr>
              <w:t xml:space="preserve"> </w:t>
            </w:r>
            <w:r w:rsidRPr="00C22FD0">
              <w:rPr>
                <w:rFonts w:ascii="Times New Roman" w:hAnsi="Times New Roman" w:cs="Times New Roman"/>
                <w:sz w:val="20"/>
                <w:szCs w:val="20"/>
              </w:rPr>
              <w:lastRenderedPageBreak/>
              <w:t>undertakings taking into account the proportionality principle.</w:t>
            </w:r>
          </w:p>
          <w:p w14:paraId="6B42EBA5" w14:textId="77777777" w:rsidR="00E21451" w:rsidRPr="00C22FD0" w:rsidRDefault="00E21451">
            <w:pPr>
              <w:rPr>
                <w:rFonts w:ascii="Times New Roman" w:hAnsi="Times New Roman" w:cs="Times New Roman"/>
                <w:sz w:val="20"/>
                <w:szCs w:val="20"/>
                <w:lang w:eastAsia="de-DE"/>
              </w:rPr>
            </w:pPr>
            <w:r w:rsidRPr="00C22FD0">
              <w:rPr>
                <w:rFonts w:ascii="Times New Roman" w:hAnsi="Times New Roman" w:cs="Times New Roman"/>
                <w:sz w:val="20"/>
                <w:szCs w:val="20"/>
                <w:lang w:eastAsia="de-DE"/>
              </w:rPr>
              <w:t>For method 2 the contribution of the related undertaking to the group SCR is the proportional share of the individual SCR.</w:t>
            </w:r>
          </w:p>
        </w:tc>
      </w:tr>
      <w:tr w:rsidR="00E21451" w:rsidRPr="00C22FD0" w14:paraId="4C7DDCDB" w14:textId="77777777" w:rsidTr="0040755A">
        <w:tc>
          <w:tcPr>
            <w:tcW w:w="1668" w:type="dxa"/>
            <w:hideMark/>
          </w:tcPr>
          <w:p w14:paraId="01E2FAD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C0750</w:t>
            </w:r>
          </w:p>
        </w:tc>
        <w:tc>
          <w:tcPr>
            <w:tcW w:w="2835" w:type="dxa"/>
            <w:hideMark/>
          </w:tcPr>
          <w:p w14:paraId="7BBE505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Non available minority interests </w:t>
            </w:r>
          </w:p>
        </w:tc>
        <w:tc>
          <w:tcPr>
            <w:tcW w:w="4536" w:type="dxa"/>
            <w:hideMark/>
          </w:tcPr>
          <w:p w14:paraId="4F1DFCF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Non available minority interests, when the method 1 is applied, that is any minority interests in the eligible own funds </w:t>
            </w:r>
            <w:r w:rsidRPr="00C22FD0">
              <w:rPr>
                <w:rFonts w:ascii="Times New Roman" w:hAnsi="Times New Roman" w:cs="Times New Roman"/>
                <w:sz w:val="20"/>
                <w:szCs w:val="20"/>
                <w:lang w:val="en-US"/>
              </w:rPr>
              <w:t xml:space="preserve">(after deducting other </w:t>
            </w:r>
            <w:proofErr w:type="spellStart"/>
            <w:r w:rsidRPr="00C22FD0">
              <w:rPr>
                <w:rFonts w:ascii="Times New Roman" w:hAnsi="Times New Roman" w:cs="Times New Roman"/>
                <w:sz w:val="20"/>
                <w:szCs w:val="20"/>
                <w:lang w:val="en-US"/>
              </w:rPr>
              <w:t>non available</w:t>
            </w:r>
            <w:proofErr w:type="spellEnd"/>
            <w:r w:rsidRPr="00C22FD0">
              <w:rPr>
                <w:rFonts w:ascii="Times New Roman" w:hAnsi="Times New Roman" w:cs="Times New Roman"/>
                <w:sz w:val="20"/>
                <w:szCs w:val="20"/>
                <w:lang w:val="en-US"/>
              </w:rPr>
              <w:t xml:space="preserve"> own funds) </w:t>
            </w:r>
            <w:r w:rsidRPr="00C22FD0">
              <w:rPr>
                <w:rFonts w:ascii="Times New Roman" w:hAnsi="Times New Roman" w:cs="Times New Roman"/>
                <w:sz w:val="20"/>
                <w:szCs w:val="20"/>
              </w:rPr>
              <w:t xml:space="preserve"> of (re) insurance subsidiary exceeding the contribution of the solo SCR to the group SCR. </w:t>
            </w:r>
          </w:p>
        </w:tc>
      </w:tr>
      <w:tr w:rsidR="00E21451" w:rsidRPr="00C22FD0" w14:paraId="7B564DEA" w14:textId="77777777" w:rsidTr="0040755A">
        <w:tc>
          <w:tcPr>
            <w:tcW w:w="1668" w:type="dxa"/>
          </w:tcPr>
          <w:p w14:paraId="138E8A9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C0760</w:t>
            </w:r>
          </w:p>
        </w:tc>
        <w:tc>
          <w:tcPr>
            <w:tcW w:w="2835" w:type="dxa"/>
          </w:tcPr>
          <w:p w14:paraId="5E676BD7" w14:textId="2531F695" w:rsidR="00E21451" w:rsidRPr="00C22FD0" w:rsidRDefault="00E21451" w:rsidP="0040755A">
            <w:pPr>
              <w:tabs>
                <w:tab w:val="center" w:pos="1309"/>
              </w:tabs>
              <w:rPr>
                <w:rFonts w:ascii="Times New Roman" w:hAnsi="Times New Roman" w:cs="Times New Roman"/>
                <w:sz w:val="20"/>
                <w:szCs w:val="20"/>
              </w:rPr>
            </w:pPr>
            <w:r w:rsidRPr="00C22FD0">
              <w:rPr>
                <w:rFonts w:ascii="Times New Roman" w:hAnsi="Times New Roman" w:cs="Times New Roman"/>
                <w:sz w:val="20"/>
                <w:szCs w:val="20"/>
              </w:rPr>
              <w:t xml:space="preserve">Non available own funds related to other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approved by supervisory authority</w:t>
            </w:r>
            <w:r w:rsidRPr="00C22FD0">
              <w:rPr>
                <w:rFonts w:ascii="Times New Roman" w:hAnsi="Times New Roman" w:cs="Times New Roman"/>
                <w:sz w:val="20"/>
                <w:szCs w:val="20"/>
              </w:rPr>
              <w:tab/>
            </w:r>
          </w:p>
        </w:tc>
        <w:tc>
          <w:tcPr>
            <w:tcW w:w="4536" w:type="dxa"/>
            <w:hideMark/>
          </w:tcPr>
          <w:p w14:paraId="40A0FEA8" w14:textId="08CD755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amount for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own funds related to other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approved by supervisory authority.</w:t>
            </w:r>
          </w:p>
        </w:tc>
      </w:tr>
      <w:tr w:rsidR="00E21451" w:rsidRPr="00C22FD0" w14:paraId="5AE290EC" w14:textId="77777777" w:rsidTr="0040755A">
        <w:tc>
          <w:tcPr>
            <w:tcW w:w="1668" w:type="dxa"/>
            <w:hideMark/>
          </w:tcPr>
          <w:p w14:paraId="38F816E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C0770</w:t>
            </w:r>
          </w:p>
        </w:tc>
        <w:tc>
          <w:tcPr>
            <w:tcW w:w="2835" w:type="dxa"/>
            <w:hideMark/>
          </w:tcPr>
          <w:p w14:paraId="2092556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Non available surplus funds </w:t>
            </w:r>
          </w:p>
        </w:tc>
        <w:tc>
          <w:tcPr>
            <w:tcW w:w="4536" w:type="dxa"/>
            <w:hideMark/>
          </w:tcPr>
          <w:p w14:paraId="28E456CC" w14:textId="2E849F9D" w:rsidR="00E21451" w:rsidRPr="00C22FD0" w:rsidRDefault="00E21451" w:rsidP="00873EB4">
            <w:pPr>
              <w:rPr>
                <w:rFonts w:ascii="Times New Roman" w:hAnsi="Times New Roman" w:cs="Times New Roman"/>
                <w:sz w:val="20"/>
                <w:szCs w:val="20"/>
              </w:rPr>
            </w:pPr>
            <w:r w:rsidRPr="00C22FD0">
              <w:rPr>
                <w:rFonts w:ascii="Times New Roman" w:hAnsi="Times New Roman" w:cs="Times New Roman"/>
                <w:sz w:val="20"/>
                <w:szCs w:val="20"/>
              </w:rPr>
              <w:t xml:space="preserve">Non available surplus funds at group level </w:t>
            </w:r>
            <w:r w:rsidRPr="00C22FD0">
              <w:rPr>
                <w:rFonts w:ascii="Times New Roman" w:hAnsi="Times New Roman" w:cs="Times New Roman"/>
                <w:sz w:val="20"/>
                <w:szCs w:val="20"/>
                <w:lang w:val="en-US"/>
              </w:rPr>
              <w:t>both in EEA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EEA entities (Article 222 (2) to (5) of Directive 2009/138/EC and Article 33</w:t>
            </w:r>
            <w:r w:rsidR="00873EB4" w:rsidRPr="00C22FD0">
              <w:rPr>
                <w:rFonts w:ascii="Times New Roman" w:hAnsi="Times New Roman" w:cs="Times New Roman"/>
                <w:sz w:val="20"/>
                <w:szCs w:val="20"/>
                <w:lang w:val="en-US"/>
              </w:rPr>
              <w:t>0</w:t>
            </w:r>
            <w:r w:rsidRPr="00C22FD0">
              <w:rPr>
                <w:rFonts w:ascii="Times New Roman" w:hAnsi="Times New Roman" w:cs="Times New Roman"/>
                <w:sz w:val="20"/>
                <w:szCs w:val="20"/>
                <w:lang w:val="en-US"/>
              </w:rPr>
              <w:t xml:space="preserve"> (4) of Delegated Regulation (EU) 2015/35)</w:t>
            </w:r>
          </w:p>
        </w:tc>
      </w:tr>
      <w:tr w:rsidR="00E21451" w:rsidRPr="00C22FD0" w14:paraId="5FC8D5D7" w14:textId="77777777" w:rsidTr="0040755A">
        <w:tc>
          <w:tcPr>
            <w:tcW w:w="1668" w:type="dxa"/>
            <w:hideMark/>
          </w:tcPr>
          <w:p w14:paraId="40DE8C2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C0780</w:t>
            </w:r>
          </w:p>
        </w:tc>
        <w:tc>
          <w:tcPr>
            <w:tcW w:w="2835" w:type="dxa"/>
            <w:hideMark/>
          </w:tcPr>
          <w:p w14:paraId="34B33C30" w14:textId="56065DA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color w:val="000000"/>
                <w:sz w:val="20"/>
                <w:szCs w:val="20"/>
              </w:rPr>
              <w:t>Non available called up but not</w:t>
            </w:r>
            <w:r w:rsidR="00F93310" w:rsidRPr="00C22FD0">
              <w:rPr>
                <w:rFonts w:ascii="Times New Roman" w:hAnsi="Times New Roman" w:cs="Times New Roman"/>
                <w:color w:val="000000"/>
                <w:sz w:val="20"/>
                <w:szCs w:val="20"/>
              </w:rPr>
              <w:t xml:space="preserve"> yet</w:t>
            </w:r>
            <w:r w:rsidRPr="00C22FD0">
              <w:rPr>
                <w:rFonts w:ascii="Times New Roman" w:hAnsi="Times New Roman" w:cs="Times New Roman"/>
                <w:color w:val="000000"/>
                <w:sz w:val="20"/>
                <w:szCs w:val="20"/>
              </w:rPr>
              <w:t xml:space="preserve"> paid in capital</w:t>
            </w:r>
          </w:p>
        </w:tc>
        <w:tc>
          <w:tcPr>
            <w:tcW w:w="4536" w:type="dxa"/>
            <w:hideMark/>
          </w:tcPr>
          <w:p w14:paraId="5B18C19F" w14:textId="285DBBDB" w:rsidR="00E21451" w:rsidRPr="00C22FD0" w:rsidRDefault="00E21451" w:rsidP="00873EB4">
            <w:pPr>
              <w:rPr>
                <w:rFonts w:ascii="Times New Roman" w:hAnsi="Times New Roman" w:cs="Times New Roman"/>
                <w:sz w:val="20"/>
                <w:szCs w:val="20"/>
              </w:rPr>
            </w:pPr>
            <w:r w:rsidRPr="00C22FD0">
              <w:rPr>
                <w:rFonts w:ascii="Times New Roman" w:hAnsi="Times New Roman" w:cs="Times New Roman"/>
                <w:sz w:val="20"/>
                <w:szCs w:val="20"/>
                <w:lang w:val="en-US"/>
              </w:rPr>
              <w:t xml:space="preserve">Non available called up but not </w:t>
            </w:r>
            <w:r w:rsidR="00F93310" w:rsidRPr="00C22FD0">
              <w:rPr>
                <w:rFonts w:ascii="Times New Roman" w:hAnsi="Times New Roman" w:cs="Times New Roman"/>
                <w:sz w:val="20"/>
                <w:szCs w:val="20"/>
                <w:lang w:val="en-US"/>
              </w:rPr>
              <w:t xml:space="preserve">yet </w:t>
            </w:r>
            <w:r w:rsidRPr="00C22FD0">
              <w:rPr>
                <w:rFonts w:ascii="Times New Roman" w:hAnsi="Times New Roman" w:cs="Times New Roman"/>
                <w:sz w:val="20"/>
                <w:szCs w:val="20"/>
                <w:lang w:val="en-US"/>
              </w:rPr>
              <w:t>paid in capital at group level both in EEA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EEA entities (</w:t>
            </w:r>
            <w:r w:rsidR="00473BE5" w:rsidRPr="00C22FD0">
              <w:rPr>
                <w:rFonts w:ascii="Times New Roman" w:hAnsi="Times New Roman" w:cs="Times New Roman"/>
                <w:sz w:val="20"/>
                <w:szCs w:val="20"/>
                <w:lang w:val="en-US"/>
              </w:rPr>
              <w:t>Article</w:t>
            </w:r>
            <w:r w:rsidRPr="00C22FD0">
              <w:rPr>
                <w:rFonts w:ascii="Times New Roman" w:hAnsi="Times New Roman" w:cs="Times New Roman"/>
                <w:sz w:val="20"/>
                <w:szCs w:val="20"/>
                <w:lang w:val="en-US"/>
              </w:rPr>
              <w:t xml:space="preserve"> 222 (2) to (5) of Directive 2009/138/EC and Article 33</w:t>
            </w:r>
            <w:r w:rsidR="00873EB4" w:rsidRPr="00C22FD0">
              <w:rPr>
                <w:rFonts w:ascii="Times New Roman" w:hAnsi="Times New Roman" w:cs="Times New Roman"/>
                <w:sz w:val="20"/>
                <w:szCs w:val="20"/>
                <w:lang w:val="en-US"/>
              </w:rPr>
              <w:t>0</w:t>
            </w:r>
            <w:r w:rsidRPr="00C22FD0">
              <w:rPr>
                <w:rFonts w:ascii="Times New Roman" w:hAnsi="Times New Roman" w:cs="Times New Roman"/>
                <w:sz w:val="20"/>
                <w:szCs w:val="20"/>
                <w:lang w:val="en-US"/>
              </w:rPr>
              <w:t xml:space="preserve"> (4) of Delegated Regulation (EU) 2015/35)</w:t>
            </w:r>
          </w:p>
        </w:tc>
      </w:tr>
      <w:tr w:rsidR="00E21451" w:rsidRPr="00C22FD0" w14:paraId="0F43DDC7" w14:textId="77777777" w:rsidTr="0040755A">
        <w:tc>
          <w:tcPr>
            <w:tcW w:w="1668" w:type="dxa"/>
            <w:hideMark/>
          </w:tcPr>
          <w:p w14:paraId="36C0743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C0790</w:t>
            </w:r>
          </w:p>
        </w:tc>
        <w:tc>
          <w:tcPr>
            <w:tcW w:w="2835" w:type="dxa"/>
            <w:hideMark/>
          </w:tcPr>
          <w:p w14:paraId="10375D6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color w:val="000000"/>
                <w:sz w:val="20"/>
                <w:szCs w:val="20"/>
              </w:rPr>
              <w:t>Non available ancillary own funds</w:t>
            </w:r>
          </w:p>
        </w:tc>
        <w:tc>
          <w:tcPr>
            <w:tcW w:w="4536" w:type="dxa"/>
            <w:hideMark/>
          </w:tcPr>
          <w:p w14:paraId="37067F06" w14:textId="288031F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lang w:val="en-US"/>
              </w:rPr>
              <w:t>Non available ancillary own funds at group level both in EEA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EEA entities (Article 222 (2) to (5) of Directive 2009/138/EC and Article 33</w:t>
            </w:r>
            <w:r w:rsidR="00873EB4" w:rsidRPr="00C22FD0">
              <w:rPr>
                <w:rFonts w:ascii="Times New Roman" w:hAnsi="Times New Roman" w:cs="Times New Roman"/>
                <w:sz w:val="20"/>
                <w:szCs w:val="20"/>
                <w:lang w:val="en-US"/>
              </w:rPr>
              <w:t>0</w:t>
            </w:r>
            <w:r w:rsidRPr="00C22FD0">
              <w:rPr>
                <w:rFonts w:ascii="Times New Roman" w:hAnsi="Times New Roman" w:cs="Times New Roman"/>
                <w:sz w:val="20"/>
                <w:szCs w:val="20"/>
                <w:lang w:val="en-US"/>
              </w:rPr>
              <w:t xml:space="preserve"> (4) of Delegated Regulation (EU) 2015/35)</w:t>
            </w:r>
          </w:p>
        </w:tc>
      </w:tr>
      <w:tr w:rsidR="00E21451" w:rsidRPr="00C22FD0" w14:paraId="723CC4F3" w14:textId="77777777" w:rsidTr="0040755A">
        <w:tc>
          <w:tcPr>
            <w:tcW w:w="1668" w:type="dxa"/>
            <w:hideMark/>
          </w:tcPr>
          <w:p w14:paraId="399FD18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C0800</w:t>
            </w:r>
          </w:p>
        </w:tc>
        <w:tc>
          <w:tcPr>
            <w:tcW w:w="2835" w:type="dxa"/>
            <w:hideMark/>
          </w:tcPr>
          <w:p w14:paraId="4336887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color w:val="000000"/>
                <w:sz w:val="20"/>
                <w:szCs w:val="20"/>
              </w:rPr>
              <w:t xml:space="preserve">Non available subordinated mutual member accounts  </w:t>
            </w:r>
          </w:p>
        </w:tc>
        <w:tc>
          <w:tcPr>
            <w:tcW w:w="4536" w:type="dxa"/>
            <w:hideMark/>
          </w:tcPr>
          <w:p w14:paraId="1E1DA482" w14:textId="397B1BB4" w:rsidR="00E21451" w:rsidRPr="00C22FD0" w:rsidRDefault="00E21451" w:rsidP="00873EB4">
            <w:pPr>
              <w:rPr>
                <w:rFonts w:ascii="Times New Roman" w:hAnsi="Times New Roman" w:cs="Times New Roman"/>
                <w:sz w:val="20"/>
                <w:szCs w:val="20"/>
              </w:rPr>
            </w:pPr>
            <w:r w:rsidRPr="00C22FD0">
              <w:rPr>
                <w:rFonts w:ascii="Times New Roman" w:hAnsi="Times New Roman" w:cs="Times New Roman"/>
                <w:sz w:val="20"/>
                <w:szCs w:val="20"/>
                <w:lang w:val="en-US"/>
              </w:rPr>
              <w:t>Non available subordinated mutual member accounts  at group level both in EEA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EEA entities (</w:t>
            </w:r>
            <w:r w:rsidR="00473BE5" w:rsidRPr="00C22FD0">
              <w:rPr>
                <w:rFonts w:ascii="Times New Roman" w:hAnsi="Times New Roman" w:cs="Times New Roman"/>
                <w:sz w:val="20"/>
                <w:szCs w:val="20"/>
                <w:lang w:val="en-US"/>
              </w:rPr>
              <w:t>Article</w:t>
            </w:r>
            <w:r w:rsidRPr="00C22FD0">
              <w:rPr>
                <w:rFonts w:ascii="Times New Roman" w:hAnsi="Times New Roman" w:cs="Times New Roman"/>
                <w:sz w:val="20"/>
                <w:szCs w:val="20"/>
                <w:lang w:val="en-US"/>
              </w:rPr>
              <w:t xml:space="preserve"> 222 (2) to (5) of Directive 2009/138/EC and Article 33</w:t>
            </w:r>
            <w:r w:rsidR="00873EB4" w:rsidRPr="00C22FD0">
              <w:rPr>
                <w:rFonts w:ascii="Times New Roman" w:hAnsi="Times New Roman" w:cs="Times New Roman"/>
                <w:sz w:val="20"/>
                <w:szCs w:val="20"/>
                <w:lang w:val="en-US"/>
              </w:rPr>
              <w:t>0</w:t>
            </w:r>
            <w:r w:rsidRPr="00C22FD0">
              <w:rPr>
                <w:rFonts w:ascii="Times New Roman" w:hAnsi="Times New Roman" w:cs="Times New Roman"/>
                <w:sz w:val="20"/>
                <w:szCs w:val="20"/>
                <w:lang w:val="en-US"/>
              </w:rPr>
              <w:t xml:space="preserve"> (4) of Delegated Regulation (EU) 2015/35)</w:t>
            </w:r>
          </w:p>
        </w:tc>
      </w:tr>
      <w:tr w:rsidR="00E21451" w:rsidRPr="00C22FD0" w14:paraId="2D9EECB9" w14:textId="77777777" w:rsidTr="0040755A">
        <w:tc>
          <w:tcPr>
            <w:tcW w:w="1668" w:type="dxa"/>
            <w:hideMark/>
          </w:tcPr>
          <w:p w14:paraId="205C812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C0810</w:t>
            </w:r>
          </w:p>
        </w:tc>
        <w:tc>
          <w:tcPr>
            <w:tcW w:w="2835" w:type="dxa"/>
            <w:hideMark/>
          </w:tcPr>
          <w:p w14:paraId="17D4B8E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color w:val="000000"/>
                <w:sz w:val="20"/>
                <w:szCs w:val="20"/>
              </w:rPr>
              <w:t>Non available preference shares</w:t>
            </w:r>
          </w:p>
        </w:tc>
        <w:tc>
          <w:tcPr>
            <w:tcW w:w="4536" w:type="dxa"/>
            <w:hideMark/>
          </w:tcPr>
          <w:p w14:paraId="56C70F33" w14:textId="2DF231D0" w:rsidR="00E21451" w:rsidRPr="00C22FD0" w:rsidRDefault="00E21451" w:rsidP="00873EB4">
            <w:pPr>
              <w:rPr>
                <w:rFonts w:ascii="Times New Roman" w:hAnsi="Times New Roman" w:cs="Times New Roman"/>
                <w:sz w:val="20"/>
                <w:szCs w:val="20"/>
              </w:rPr>
            </w:pPr>
            <w:r w:rsidRPr="00C22FD0">
              <w:rPr>
                <w:rFonts w:ascii="Times New Roman" w:hAnsi="Times New Roman" w:cs="Times New Roman"/>
                <w:sz w:val="20"/>
                <w:szCs w:val="20"/>
                <w:lang w:val="en-US"/>
              </w:rPr>
              <w:t>Non available preference shares at group level both in EEA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EEA entities (</w:t>
            </w:r>
            <w:r w:rsidR="00473BE5" w:rsidRPr="00C22FD0">
              <w:rPr>
                <w:rFonts w:ascii="Times New Roman" w:hAnsi="Times New Roman" w:cs="Times New Roman"/>
                <w:sz w:val="20"/>
                <w:szCs w:val="20"/>
                <w:lang w:val="en-US"/>
              </w:rPr>
              <w:t>Article</w:t>
            </w:r>
            <w:r w:rsidRPr="00C22FD0">
              <w:rPr>
                <w:rFonts w:ascii="Times New Roman" w:hAnsi="Times New Roman" w:cs="Times New Roman"/>
                <w:sz w:val="20"/>
                <w:szCs w:val="20"/>
                <w:lang w:val="en-US"/>
              </w:rPr>
              <w:t xml:space="preserve"> 222 (2) to (5) of Directive 2009/138/EC and Article 33</w:t>
            </w:r>
            <w:r w:rsidR="00873EB4" w:rsidRPr="00C22FD0">
              <w:rPr>
                <w:rFonts w:ascii="Times New Roman" w:hAnsi="Times New Roman" w:cs="Times New Roman"/>
                <w:sz w:val="20"/>
                <w:szCs w:val="20"/>
                <w:lang w:val="en-US"/>
              </w:rPr>
              <w:t>0</w:t>
            </w:r>
            <w:r w:rsidRPr="00C22FD0">
              <w:rPr>
                <w:rFonts w:ascii="Times New Roman" w:hAnsi="Times New Roman" w:cs="Times New Roman"/>
                <w:sz w:val="20"/>
                <w:szCs w:val="20"/>
                <w:lang w:val="en-US"/>
              </w:rPr>
              <w:t xml:space="preserve"> (4) of Delegated Regulation (EU) 2015/35)</w:t>
            </w:r>
          </w:p>
        </w:tc>
      </w:tr>
      <w:tr w:rsidR="00E21451" w:rsidRPr="00C22FD0" w14:paraId="6200058F" w14:textId="77777777" w:rsidTr="0040755A">
        <w:tc>
          <w:tcPr>
            <w:tcW w:w="1668" w:type="dxa"/>
            <w:hideMark/>
          </w:tcPr>
          <w:p w14:paraId="44EC3CD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C0820</w:t>
            </w:r>
          </w:p>
        </w:tc>
        <w:tc>
          <w:tcPr>
            <w:tcW w:w="2835" w:type="dxa"/>
            <w:hideMark/>
          </w:tcPr>
          <w:p w14:paraId="35E6D07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Non available Subordinated Liabilities </w:t>
            </w:r>
          </w:p>
        </w:tc>
        <w:tc>
          <w:tcPr>
            <w:tcW w:w="4536" w:type="dxa"/>
            <w:hideMark/>
          </w:tcPr>
          <w:p w14:paraId="72D7F5DD" w14:textId="6F5F16EE" w:rsidR="00E21451" w:rsidRPr="00C22FD0" w:rsidRDefault="00E21451" w:rsidP="00873EB4">
            <w:pPr>
              <w:rPr>
                <w:rFonts w:ascii="Times New Roman" w:hAnsi="Times New Roman" w:cs="Times New Roman"/>
                <w:sz w:val="20"/>
                <w:szCs w:val="20"/>
              </w:rPr>
            </w:pPr>
            <w:r w:rsidRPr="00C22FD0">
              <w:rPr>
                <w:rFonts w:ascii="Times New Roman" w:hAnsi="Times New Roman" w:cs="Times New Roman"/>
                <w:sz w:val="20"/>
                <w:szCs w:val="20"/>
                <w:lang w:val="en-US"/>
              </w:rPr>
              <w:t>Non available Subordinated Liabilities at group level both in EEA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EEA entities (Article 222 (2) to (5) of Directive 2009/138/EC and Article 33</w:t>
            </w:r>
            <w:r w:rsidR="00873EB4" w:rsidRPr="00C22FD0">
              <w:rPr>
                <w:rFonts w:ascii="Times New Roman" w:hAnsi="Times New Roman" w:cs="Times New Roman"/>
                <w:sz w:val="20"/>
                <w:szCs w:val="20"/>
                <w:lang w:val="en-US"/>
              </w:rPr>
              <w:t>0</w:t>
            </w:r>
            <w:r w:rsidRPr="00C22FD0">
              <w:rPr>
                <w:rFonts w:ascii="Times New Roman" w:hAnsi="Times New Roman" w:cs="Times New Roman"/>
                <w:sz w:val="20"/>
                <w:szCs w:val="20"/>
                <w:lang w:val="en-US"/>
              </w:rPr>
              <w:t xml:space="preserve"> (4) of Delegated Regulation (EU) 2015/35)</w:t>
            </w:r>
          </w:p>
        </w:tc>
      </w:tr>
      <w:tr w:rsidR="00E21451" w:rsidRPr="00C22FD0" w14:paraId="23228948" w14:textId="77777777" w:rsidTr="0040755A">
        <w:tc>
          <w:tcPr>
            <w:tcW w:w="1668" w:type="dxa"/>
            <w:hideMark/>
          </w:tcPr>
          <w:p w14:paraId="35E23CE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C0830</w:t>
            </w:r>
          </w:p>
        </w:tc>
        <w:tc>
          <w:tcPr>
            <w:tcW w:w="2835" w:type="dxa"/>
            <w:hideMark/>
          </w:tcPr>
          <w:p w14:paraId="434750B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An amount equal to the value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net deferred tax assets at the group level</w:t>
            </w:r>
          </w:p>
        </w:tc>
        <w:tc>
          <w:tcPr>
            <w:tcW w:w="4536" w:type="dxa"/>
            <w:hideMark/>
          </w:tcPr>
          <w:p w14:paraId="21F084C7" w14:textId="40899AE0" w:rsidR="00E21451" w:rsidRPr="00C22FD0" w:rsidRDefault="00E21451" w:rsidP="00873EB4">
            <w:pPr>
              <w:rPr>
                <w:rFonts w:ascii="Times New Roman" w:hAnsi="Times New Roman" w:cs="Times New Roman"/>
                <w:sz w:val="20"/>
                <w:szCs w:val="20"/>
              </w:rPr>
            </w:pPr>
            <w:r w:rsidRPr="00C22FD0">
              <w:rPr>
                <w:rFonts w:ascii="Times New Roman" w:hAnsi="Times New Roman" w:cs="Times New Roman"/>
                <w:sz w:val="20"/>
                <w:szCs w:val="20"/>
              </w:rPr>
              <w:t xml:space="preserve">An amount equal to the value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net deferred tax assets at the group level </w:t>
            </w:r>
            <w:r w:rsidRPr="00C22FD0">
              <w:rPr>
                <w:rFonts w:ascii="Times New Roman" w:hAnsi="Times New Roman" w:cs="Times New Roman"/>
                <w:sz w:val="20"/>
                <w:szCs w:val="20"/>
                <w:lang w:val="en-US"/>
              </w:rPr>
              <w:t>both in EEA and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EEA entities (Article 222 (2) to (5) of Directive 2009/138/EC and Article 33</w:t>
            </w:r>
            <w:r w:rsidR="00873EB4" w:rsidRPr="00C22FD0">
              <w:rPr>
                <w:rFonts w:ascii="Times New Roman" w:hAnsi="Times New Roman" w:cs="Times New Roman"/>
                <w:sz w:val="20"/>
                <w:szCs w:val="20"/>
                <w:lang w:val="en-US"/>
              </w:rPr>
              <w:t>0</w:t>
            </w:r>
            <w:r w:rsidRPr="00C22FD0">
              <w:rPr>
                <w:rFonts w:ascii="Times New Roman" w:hAnsi="Times New Roman" w:cs="Times New Roman"/>
                <w:sz w:val="20"/>
                <w:szCs w:val="20"/>
                <w:lang w:val="en-US"/>
              </w:rPr>
              <w:t xml:space="preserve"> (4) of Delegated Regulation (EU) 2015/35)</w:t>
            </w:r>
          </w:p>
        </w:tc>
      </w:tr>
      <w:tr w:rsidR="00E21451" w:rsidRPr="00C22FD0" w14:paraId="1DA620EA" w14:textId="77777777" w:rsidTr="0040755A">
        <w:tc>
          <w:tcPr>
            <w:tcW w:w="1668" w:type="dxa"/>
            <w:hideMark/>
          </w:tcPr>
          <w:p w14:paraId="7EF9517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C0840</w:t>
            </w:r>
          </w:p>
        </w:tc>
        <w:tc>
          <w:tcPr>
            <w:tcW w:w="2835" w:type="dxa"/>
            <w:hideMark/>
          </w:tcPr>
          <w:p w14:paraId="3DB738E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Non available share premium account related to preference shares at group level</w:t>
            </w:r>
          </w:p>
        </w:tc>
        <w:tc>
          <w:tcPr>
            <w:tcW w:w="4536" w:type="dxa"/>
            <w:hideMark/>
          </w:tcPr>
          <w:p w14:paraId="390F5E6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Non available share premium account related to preference shares at group level.</w:t>
            </w:r>
          </w:p>
        </w:tc>
      </w:tr>
      <w:tr w:rsidR="00E21451" w:rsidRPr="00C22FD0" w14:paraId="01126179" w14:textId="77777777" w:rsidTr="0040755A">
        <w:tc>
          <w:tcPr>
            <w:tcW w:w="1668" w:type="dxa"/>
            <w:hideMark/>
          </w:tcPr>
          <w:p w14:paraId="0949760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C0850</w:t>
            </w:r>
          </w:p>
        </w:tc>
        <w:tc>
          <w:tcPr>
            <w:tcW w:w="2835" w:type="dxa"/>
            <w:hideMark/>
          </w:tcPr>
          <w:p w14:paraId="62415C7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excess own funds</w:t>
            </w:r>
          </w:p>
        </w:tc>
        <w:tc>
          <w:tcPr>
            <w:tcW w:w="4536" w:type="dxa"/>
            <w:hideMark/>
          </w:tcPr>
          <w:p w14:paraId="0084C8A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Non available excess own funds at group level.</w:t>
            </w:r>
          </w:p>
        </w:tc>
      </w:tr>
      <w:tr w:rsidR="00E21451" w:rsidRPr="00C22FD0" w14:paraId="15133571" w14:textId="77777777" w:rsidTr="0040755A">
        <w:tc>
          <w:tcPr>
            <w:tcW w:w="1668" w:type="dxa"/>
            <w:hideMark/>
          </w:tcPr>
          <w:p w14:paraId="3932184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C0860</w:t>
            </w:r>
          </w:p>
        </w:tc>
        <w:tc>
          <w:tcPr>
            <w:tcW w:w="2835" w:type="dxa"/>
            <w:hideMark/>
          </w:tcPr>
          <w:p w14:paraId="51DA3F6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Non available minority interests</w:t>
            </w:r>
          </w:p>
        </w:tc>
        <w:tc>
          <w:tcPr>
            <w:tcW w:w="4536" w:type="dxa"/>
          </w:tcPr>
          <w:p w14:paraId="3CBF61A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This is the overall total amount of non – available minority interests at group level. </w:t>
            </w:r>
          </w:p>
        </w:tc>
      </w:tr>
      <w:tr w:rsidR="00E21451" w:rsidRPr="00C22FD0" w14:paraId="7A84BE65" w14:textId="77777777" w:rsidTr="0040755A">
        <w:tc>
          <w:tcPr>
            <w:tcW w:w="1668" w:type="dxa"/>
          </w:tcPr>
          <w:p w14:paraId="1CF5F2B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C0870</w:t>
            </w:r>
          </w:p>
        </w:tc>
        <w:tc>
          <w:tcPr>
            <w:tcW w:w="2835" w:type="dxa"/>
          </w:tcPr>
          <w:p w14:paraId="226E0977" w14:textId="7A0753B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Non available own funds related to other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approved by supervisory authority</w:t>
            </w:r>
          </w:p>
        </w:tc>
        <w:tc>
          <w:tcPr>
            <w:tcW w:w="4536" w:type="dxa"/>
          </w:tcPr>
          <w:p w14:paraId="726DD4AC" w14:textId="0622C91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Total amount for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own funds related to other </w:t>
            </w:r>
            <w:r w:rsidR="00D953DE" w:rsidRPr="00C22FD0">
              <w:rPr>
                <w:rFonts w:ascii="Times New Roman" w:hAnsi="Times New Roman" w:cs="Times New Roman"/>
                <w:sz w:val="20"/>
                <w:szCs w:val="20"/>
              </w:rPr>
              <w:t>own fund items</w:t>
            </w:r>
            <w:r w:rsidRPr="00C22FD0">
              <w:rPr>
                <w:rFonts w:ascii="Times New Roman" w:hAnsi="Times New Roman" w:cs="Times New Roman"/>
                <w:sz w:val="20"/>
                <w:szCs w:val="20"/>
              </w:rPr>
              <w:t xml:space="preserve"> approved by supervisory authority.</w:t>
            </w:r>
          </w:p>
        </w:tc>
      </w:tr>
      <w:tr w:rsidR="00E21451" w:rsidRPr="00C22FD0" w14:paraId="74D359F6" w14:textId="77777777" w:rsidTr="0040755A">
        <w:tc>
          <w:tcPr>
            <w:tcW w:w="1668" w:type="dxa"/>
            <w:hideMark/>
          </w:tcPr>
          <w:p w14:paraId="518928E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C0880</w:t>
            </w:r>
          </w:p>
        </w:tc>
        <w:tc>
          <w:tcPr>
            <w:tcW w:w="2835" w:type="dxa"/>
            <w:hideMark/>
          </w:tcPr>
          <w:p w14:paraId="15F2AAF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Non available surplus funds  </w:t>
            </w:r>
          </w:p>
        </w:tc>
        <w:tc>
          <w:tcPr>
            <w:tcW w:w="4536" w:type="dxa"/>
          </w:tcPr>
          <w:p w14:paraId="1994998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overall total amount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surplus funds at group level. </w:t>
            </w:r>
          </w:p>
        </w:tc>
      </w:tr>
      <w:tr w:rsidR="00E21451" w:rsidRPr="00C22FD0" w14:paraId="7866D337" w14:textId="77777777" w:rsidTr="0040755A">
        <w:tc>
          <w:tcPr>
            <w:tcW w:w="1668" w:type="dxa"/>
            <w:hideMark/>
          </w:tcPr>
          <w:p w14:paraId="6B2F24D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C0890</w:t>
            </w:r>
          </w:p>
        </w:tc>
        <w:tc>
          <w:tcPr>
            <w:tcW w:w="2835" w:type="dxa"/>
            <w:hideMark/>
          </w:tcPr>
          <w:p w14:paraId="0AA5D46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Non available called but not </w:t>
            </w:r>
            <w:r w:rsidRPr="00C22FD0">
              <w:rPr>
                <w:rFonts w:ascii="Times New Roman" w:hAnsi="Times New Roman" w:cs="Times New Roman"/>
                <w:sz w:val="20"/>
                <w:szCs w:val="20"/>
              </w:rPr>
              <w:lastRenderedPageBreak/>
              <w:t>paid in capital</w:t>
            </w:r>
          </w:p>
        </w:tc>
        <w:tc>
          <w:tcPr>
            <w:tcW w:w="4536" w:type="dxa"/>
          </w:tcPr>
          <w:p w14:paraId="16D1599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 xml:space="preserve">This is the total overall amount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w:t>
            </w:r>
            <w:r w:rsidRPr="00C22FD0">
              <w:rPr>
                <w:rFonts w:ascii="Times New Roman" w:hAnsi="Times New Roman" w:cs="Times New Roman"/>
                <w:sz w:val="20"/>
                <w:szCs w:val="20"/>
              </w:rPr>
              <w:lastRenderedPageBreak/>
              <w:t>called but not paid in capital at group level.</w:t>
            </w:r>
          </w:p>
        </w:tc>
      </w:tr>
      <w:tr w:rsidR="00E21451" w:rsidRPr="00C22FD0" w14:paraId="6EE27140" w14:textId="77777777" w:rsidTr="0040755A">
        <w:tc>
          <w:tcPr>
            <w:tcW w:w="1668" w:type="dxa"/>
            <w:hideMark/>
          </w:tcPr>
          <w:p w14:paraId="1BC1CB4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C0900</w:t>
            </w:r>
          </w:p>
        </w:tc>
        <w:tc>
          <w:tcPr>
            <w:tcW w:w="2835" w:type="dxa"/>
            <w:hideMark/>
          </w:tcPr>
          <w:p w14:paraId="749F7A9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Non available ancillary own funds</w:t>
            </w:r>
          </w:p>
        </w:tc>
        <w:tc>
          <w:tcPr>
            <w:tcW w:w="4536" w:type="dxa"/>
          </w:tcPr>
          <w:p w14:paraId="252DF37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total overall amount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ancillary own funds at group level.</w:t>
            </w:r>
          </w:p>
        </w:tc>
      </w:tr>
      <w:tr w:rsidR="00E21451" w:rsidRPr="00C22FD0" w14:paraId="1CF69269" w14:textId="77777777" w:rsidTr="0040755A">
        <w:tc>
          <w:tcPr>
            <w:tcW w:w="1668" w:type="dxa"/>
            <w:hideMark/>
          </w:tcPr>
          <w:p w14:paraId="001F8D9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C0910</w:t>
            </w:r>
          </w:p>
        </w:tc>
        <w:tc>
          <w:tcPr>
            <w:tcW w:w="2835" w:type="dxa"/>
            <w:hideMark/>
          </w:tcPr>
          <w:p w14:paraId="55880F4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Non available subordinated mutual member accounts</w:t>
            </w:r>
          </w:p>
        </w:tc>
        <w:tc>
          <w:tcPr>
            <w:tcW w:w="4536" w:type="dxa"/>
          </w:tcPr>
          <w:p w14:paraId="5FBE274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total overall amount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subordinated mutual member accounts</w:t>
            </w:r>
          </w:p>
        </w:tc>
      </w:tr>
      <w:tr w:rsidR="00E21451" w:rsidRPr="00C22FD0" w14:paraId="793CF838" w14:textId="77777777" w:rsidTr="0040755A">
        <w:tc>
          <w:tcPr>
            <w:tcW w:w="1668" w:type="dxa"/>
            <w:hideMark/>
          </w:tcPr>
          <w:p w14:paraId="3A5B8D0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C0920</w:t>
            </w:r>
          </w:p>
        </w:tc>
        <w:tc>
          <w:tcPr>
            <w:tcW w:w="2835" w:type="dxa"/>
            <w:hideMark/>
          </w:tcPr>
          <w:p w14:paraId="653E18F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Non available preference shares</w:t>
            </w:r>
          </w:p>
        </w:tc>
        <w:tc>
          <w:tcPr>
            <w:tcW w:w="4536" w:type="dxa"/>
          </w:tcPr>
          <w:p w14:paraId="1A4F8F6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total overall amount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preference shares at group level.</w:t>
            </w:r>
          </w:p>
        </w:tc>
      </w:tr>
      <w:tr w:rsidR="00E21451" w:rsidRPr="00C22FD0" w14:paraId="15552B89" w14:textId="77777777" w:rsidTr="0040755A">
        <w:tc>
          <w:tcPr>
            <w:tcW w:w="1668" w:type="dxa"/>
          </w:tcPr>
          <w:p w14:paraId="330B771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C0930</w:t>
            </w:r>
          </w:p>
        </w:tc>
        <w:tc>
          <w:tcPr>
            <w:tcW w:w="2835" w:type="dxa"/>
            <w:hideMark/>
          </w:tcPr>
          <w:p w14:paraId="59E401F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Non available Subordinated Liabilities</w:t>
            </w:r>
          </w:p>
        </w:tc>
        <w:tc>
          <w:tcPr>
            <w:tcW w:w="4536" w:type="dxa"/>
          </w:tcPr>
          <w:p w14:paraId="1B2C80C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total overall amount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subordinated liabilities at group level.</w:t>
            </w:r>
          </w:p>
        </w:tc>
      </w:tr>
      <w:tr w:rsidR="00E21451" w:rsidRPr="00C22FD0" w14:paraId="5FDB295F" w14:textId="77777777" w:rsidTr="0040755A">
        <w:tc>
          <w:tcPr>
            <w:tcW w:w="1668" w:type="dxa"/>
            <w:hideMark/>
          </w:tcPr>
          <w:p w14:paraId="7F73E70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C0940</w:t>
            </w:r>
          </w:p>
        </w:tc>
        <w:tc>
          <w:tcPr>
            <w:tcW w:w="2835" w:type="dxa"/>
            <w:hideMark/>
          </w:tcPr>
          <w:p w14:paraId="1C73FE7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An amount equal to the value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net deferred tax assets at the group level</w:t>
            </w:r>
          </w:p>
        </w:tc>
        <w:tc>
          <w:tcPr>
            <w:tcW w:w="4536" w:type="dxa"/>
          </w:tcPr>
          <w:p w14:paraId="28F526B8" w14:textId="7F88D004" w:rsidR="00E21451" w:rsidRPr="00C22FD0" w:rsidRDefault="00E21451" w:rsidP="00873EB4">
            <w:pPr>
              <w:rPr>
                <w:rFonts w:ascii="Times New Roman" w:hAnsi="Times New Roman" w:cs="Times New Roman"/>
                <w:sz w:val="20"/>
                <w:szCs w:val="20"/>
              </w:rPr>
            </w:pPr>
            <w:r w:rsidRPr="00C22FD0">
              <w:rPr>
                <w:rFonts w:ascii="Times New Roman" w:hAnsi="Times New Roman" w:cs="Times New Roman"/>
                <w:sz w:val="20"/>
                <w:szCs w:val="20"/>
              </w:rPr>
              <w:t xml:space="preserve">This is the total overall amount equal to the value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net deferred tax assets at the group level</w:t>
            </w:r>
          </w:p>
        </w:tc>
      </w:tr>
      <w:tr w:rsidR="00E21451" w:rsidRPr="00C22FD0" w14:paraId="31294A55" w14:textId="77777777" w:rsidTr="0040755A">
        <w:tc>
          <w:tcPr>
            <w:tcW w:w="1668" w:type="dxa"/>
            <w:hideMark/>
          </w:tcPr>
          <w:p w14:paraId="75CF1B1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C0950</w:t>
            </w:r>
          </w:p>
        </w:tc>
        <w:tc>
          <w:tcPr>
            <w:tcW w:w="2835" w:type="dxa"/>
            <w:hideMark/>
          </w:tcPr>
          <w:p w14:paraId="2550468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Non available share premium account related to preference shares at group level</w:t>
            </w:r>
          </w:p>
        </w:tc>
        <w:tc>
          <w:tcPr>
            <w:tcW w:w="4536" w:type="dxa"/>
            <w:hideMark/>
          </w:tcPr>
          <w:p w14:paraId="13AEBA2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This is the total overall amount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share premium account related to preference shares at group level</w:t>
            </w:r>
          </w:p>
        </w:tc>
      </w:tr>
      <w:tr w:rsidR="00E21451" w:rsidRPr="00C22FD0" w14:paraId="29520792" w14:textId="77777777" w:rsidTr="0040755A">
        <w:tc>
          <w:tcPr>
            <w:tcW w:w="1668" w:type="dxa"/>
            <w:hideMark/>
          </w:tcPr>
          <w:p w14:paraId="18156DA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C0960</w:t>
            </w:r>
          </w:p>
        </w:tc>
        <w:tc>
          <w:tcPr>
            <w:tcW w:w="2835" w:type="dxa"/>
            <w:hideMark/>
          </w:tcPr>
          <w:p w14:paraId="091B8FA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Total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excess own funds </w:t>
            </w:r>
          </w:p>
        </w:tc>
        <w:tc>
          <w:tcPr>
            <w:tcW w:w="4536" w:type="dxa"/>
          </w:tcPr>
          <w:p w14:paraId="0162F587" w14:textId="77777777" w:rsidR="00E21451" w:rsidRPr="00C22FD0" w:rsidRDefault="00E21451">
            <w:pPr>
              <w:rPr>
                <w:rFonts w:ascii="Times New Roman" w:hAnsi="Times New Roman" w:cs="Times New Roman"/>
                <w:sz w:val="20"/>
                <w:szCs w:val="20"/>
                <w:lang w:val="en-US" w:eastAsia="de-DE"/>
              </w:rPr>
            </w:pPr>
            <w:r w:rsidRPr="00C22FD0">
              <w:rPr>
                <w:rFonts w:ascii="Times New Roman" w:hAnsi="Times New Roman" w:cs="Times New Roman"/>
                <w:sz w:val="20"/>
                <w:szCs w:val="20"/>
              </w:rPr>
              <w:t xml:space="preserve">This is the total overall amount of </w:t>
            </w:r>
            <w:proofErr w:type="spellStart"/>
            <w:r w:rsidRPr="00C22FD0">
              <w:rPr>
                <w:rFonts w:ascii="Times New Roman" w:hAnsi="Times New Roman" w:cs="Times New Roman"/>
                <w:sz w:val="20"/>
                <w:szCs w:val="20"/>
              </w:rPr>
              <w:t>non available</w:t>
            </w:r>
            <w:proofErr w:type="spellEnd"/>
            <w:r w:rsidRPr="00C22FD0">
              <w:rPr>
                <w:rFonts w:ascii="Times New Roman" w:hAnsi="Times New Roman" w:cs="Times New Roman"/>
                <w:sz w:val="20"/>
                <w:szCs w:val="20"/>
              </w:rPr>
              <w:t xml:space="preserve"> excess own funds.</w:t>
            </w:r>
          </w:p>
          <w:p w14:paraId="4C71F92F" w14:textId="77777777" w:rsidR="00E21451" w:rsidRPr="00C22FD0" w:rsidRDefault="00E21451">
            <w:pPr>
              <w:rPr>
                <w:rFonts w:ascii="Times New Roman" w:hAnsi="Times New Roman" w:cs="Times New Roman"/>
                <w:sz w:val="20"/>
                <w:szCs w:val="20"/>
                <w:lang w:val="en-US" w:eastAsia="de-DE"/>
              </w:rPr>
            </w:pPr>
          </w:p>
          <w:p w14:paraId="4B71624E" w14:textId="45B41BA1" w:rsidR="00E21451" w:rsidRPr="00C22FD0" w:rsidRDefault="00E21451">
            <w:pPr>
              <w:rPr>
                <w:rFonts w:ascii="Times New Roman" w:hAnsi="Times New Roman" w:cs="Times New Roman"/>
                <w:sz w:val="20"/>
                <w:szCs w:val="20"/>
                <w:lang w:val="en-US" w:eastAsia="de-DE"/>
              </w:rPr>
            </w:pPr>
            <w:r w:rsidRPr="00C22FD0">
              <w:rPr>
                <w:rFonts w:ascii="Times New Roman" w:hAnsi="Times New Roman" w:cs="Times New Roman"/>
                <w:sz w:val="20"/>
                <w:szCs w:val="20"/>
                <w:lang w:val="en-US" w:eastAsia="de-DE"/>
              </w:rPr>
              <w:t xml:space="preserve">According to Article 222(4) of the Directive 2009/138/EC, the total </w:t>
            </w:r>
            <w:proofErr w:type="spellStart"/>
            <w:r w:rsidRPr="00C22FD0">
              <w:rPr>
                <w:rFonts w:ascii="Times New Roman" w:hAnsi="Times New Roman" w:cs="Times New Roman"/>
                <w:sz w:val="20"/>
                <w:szCs w:val="20"/>
                <w:lang w:val="en-US" w:eastAsia="de-DE"/>
              </w:rPr>
              <w:t>non available</w:t>
            </w:r>
            <w:proofErr w:type="spellEnd"/>
            <w:r w:rsidRPr="00C22FD0">
              <w:rPr>
                <w:rFonts w:ascii="Times New Roman" w:hAnsi="Times New Roman" w:cs="Times New Roman"/>
                <w:sz w:val="20"/>
                <w:szCs w:val="20"/>
                <w:lang w:val="en-US" w:eastAsia="de-DE"/>
              </w:rPr>
              <w:t xml:space="preserve"> own funds is calculated, undertaking by undertaking, by adding up own funds indicated in Article 222(2) of the directive (i.e. surplus funds and any subscribed but not paid</w:t>
            </w:r>
            <w:r w:rsidR="004508C9" w:rsidRPr="00C22FD0">
              <w:rPr>
                <w:rFonts w:ascii="Times New Roman" w:hAnsi="Times New Roman" w:cs="Times New Roman"/>
                <w:sz w:val="20"/>
                <w:szCs w:val="20"/>
                <w:lang w:val="en-US" w:eastAsia="de-DE"/>
              </w:rPr>
              <w:t>–</w:t>
            </w:r>
            <w:r w:rsidRPr="00C22FD0">
              <w:rPr>
                <w:rFonts w:ascii="Times New Roman" w:hAnsi="Times New Roman" w:cs="Times New Roman"/>
                <w:sz w:val="20"/>
                <w:szCs w:val="20"/>
                <w:lang w:val="en-US" w:eastAsia="de-DE"/>
              </w:rPr>
              <w:t xml:space="preserve">up capital) and in Article330 of Delegated Regulation (EU) 2015/35 (i.e. ancillary own funds, preferences shares, subordinated </w:t>
            </w:r>
            <w:r w:rsidR="00E409DE" w:rsidRPr="00C22FD0">
              <w:rPr>
                <w:rFonts w:ascii="Times New Roman" w:hAnsi="Times New Roman" w:cs="Times New Roman"/>
                <w:sz w:val="20"/>
                <w:szCs w:val="20"/>
                <w:lang w:val="en-US" w:eastAsia="de-DE"/>
              </w:rPr>
              <w:t>mutual member</w:t>
            </w:r>
            <w:r w:rsidRPr="00C22FD0">
              <w:rPr>
                <w:rFonts w:ascii="Times New Roman" w:hAnsi="Times New Roman" w:cs="Times New Roman"/>
                <w:sz w:val="20"/>
                <w:szCs w:val="20"/>
                <w:lang w:val="en-US" w:eastAsia="de-DE"/>
              </w:rPr>
              <w:t xml:space="preserve"> account, subordinated liabilities and the value of net deferred tax assets).The part of such own funds that exceeds the contribution of the related undertaking to the group </w:t>
            </w:r>
            <w:smartTag w:uri="urn:schemas-microsoft-com:office:smarttags" w:element="stockticker">
              <w:r w:rsidRPr="00C22FD0">
                <w:rPr>
                  <w:rFonts w:ascii="Times New Roman" w:hAnsi="Times New Roman" w:cs="Times New Roman"/>
                  <w:sz w:val="20"/>
                  <w:szCs w:val="20"/>
                  <w:lang w:val="en-US" w:eastAsia="de-DE"/>
                </w:rPr>
                <w:t>SCR</w:t>
              </w:r>
            </w:smartTag>
            <w:r w:rsidRPr="00C22FD0">
              <w:rPr>
                <w:rFonts w:ascii="Times New Roman" w:hAnsi="Times New Roman" w:cs="Times New Roman"/>
                <w:sz w:val="20"/>
                <w:szCs w:val="20"/>
                <w:lang w:val="en-US" w:eastAsia="de-DE"/>
              </w:rPr>
              <w:t xml:space="preserve"> cannot be considered as available for covering the group SCR.</w:t>
            </w:r>
          </w:p>
          <w:p w14:paraId="57D534A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lang w:val="en-US" w:eastAsia="de-DE"/>
              </w:rPr>
              <w:t xml:space="preserve">If the total amount of such own funds does not exceed the contribution of the related undertaking to the group </w:t>
            </w:r>
            <w:smartTag w:uri="urn:schemas-microsoft-com:office:smarttags" w:element="stockticker">
              <w:r w:rsidRPr="00C22FD0">
                <w:rPr>
                  <w:rFonts w:ascii="Times New Roman" w:hAnsi="Times New Roman" w:cs="Times New Roman"/>
                  <w:sz w:val="20"/>
                  <w:szCs w:val="20"/>
                  <w:lang w:val="en-US" w:eastAsia="de-DE"/>
                </w:rPr>
                <w:t>SCR</w:t>
              </w:r>
            </w:smartTag>
            <w:r w:rsidRPr="00C22FD0">
              <w:rPr>
                <w:rFonts w:ascii="Times New Roman" w:hAnsi="Times New Roman" w:cs="Times New Roman"/>
                <w:sz w:val="20"/>
                <w:szCs w:val="20"/>
                <w:lang w:val="en-US" w:eastAsia="de-DE"/>
              </w:rPr>
              <w:t xml:space="preserve">, such limitation doesn’t apply. </w:t>
            </w:r>
          </w:p>
        </w:tc>
      </w:tr>
    </w:tbl>
    <w:p w14:paraId="4AF92D27" w14:textId="77777777" w:rsidR="00E21451" w:rsidRPr="00C22FD0" w:rsidRDefault="00E21451" w:rsidP="0040755A">
      <w:pPr>
        <w:rPr>
          <w:rFonts w:ascii="Times New Roman" w:hAnsi="Times New Roman" w:cs="Times New Roman"/>
          <w:sz w:val="20"/>
          <w:szCs w:val="20"/>
        </w:rPr>
      </w:pPr>
    </w:p>
    <w:p w14:paraId="54460516" w14:textId="4B30565F" w:rsidR="00E21451" w:rsidRPr="00C22FD0" w:rsidRDefault="00E21451" w:rsidP="0040755A">
      <w:pPr>
        <w:rPr>
          <w:rFonts w:ascii="Times New Roman" w:hAnsi="Times New Roman" w:cs="Times New Roman"/>
          <w:b/>
          <w:sz w:val="20"/>
          <w:szCs w:val="20"/>
        </w:rPr>
      </w:pPr>
      <w:r w:rsidRPr="00C22FD0">
        <w:rPr>
          <w:rFonts w:ascii="Times New Roman" w:hAnsi="Times New Roman" w:cs="Times New Roman"/>
          <w:b/>
          <w:bCs/>
          <w:sz w:val="20"/>
          <w:szCs w:val="20"/>
        </w:rPr>
        <w:t xml:space="preserve">S.25.01 – </w:t>
      </w:r>
      <w:r w:rsidRPr="00C22FD0">
        <w:rPr>
          <w:rFonts w:ascii="Times New Roman" w:hAnsi="Times New Roman" w:cs="Times New Roman"/>
          <w:b/>
          <w:sz w:val="20"/>
          <w:szCs w:val="20"/>
        </w:rPr>
        <w:t xml:space="preserve">Solvency Capital Requirement </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 xml:space="preserve"> for groups on Standard Formula</w:t>
      </w:r>
    </w:p>
    <w:p w14:paraId="1D3E079E" w14:textId="77777777" w:rsidR="00E21451" w:rsidRPr="00C22FD0" w:rsidRDefault="00E21451" w:rsidP="0040755A">
      <w:pPr>
        <w:rPr>
          <w:rFonts w:ascii="Times New Roman" w:hAnsi="Times New Roman" w:cs="Times New Roman"/>
          <w:b/>
          <w:bCs/>
          <w:sz w:val="20"/>
          <w:szCs w:val="20"/>
        </w:rPr>
      </w:pPr>
      <w:r w:rsidRPr="00C22FD0">
        <w:rPr>
          <w:rFonts w:ascii="Times New Roman" w:hAnsi="Times New Roman" w:cs="Times New Roman"/>
          <w:b/>
          <w:bCs/>
          <w:sz w:val="20"/>
          <w:szCs w:val="20"/>
        </w:rPr>
        <w:t>General comments:</w:t>
      </w:r>
    </w:p>
    <w:p w14:paraId="6FB6FE14" w14:textId="36AF796A" w:rsidR="00E21451" w:rsidRPr="00C22FD0" w:rsidRDefault="00FC4845"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opening and annual submission of information for individual entities, ring fenced</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funds, matching adjustment portfolios and remaining part.</w:t>
      </w:r>
    </w:p>
    <w:p w14:paraId="5A3E429F" w14:textId="6474F09C"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SR.25.01 has to be filled in for each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(RFF), each matching adjustment portfolio (MAP) and for the remaining part. However, where a RFF/MAP includes a MAP/RFF embedded, the fund should be treated as different funds. This template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reported for all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funds of a material RFF/MAP as identified in the second table of template S.01.03.</w:t>
      </w:r>
    </w:p>
    <w:p w14:paraId="218EA342" w14:textId="734C9AF6"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SR.25.01 is only applicable in relation to RFF/MAP from undertakings consolidated according to Article 335</w:t>
      </w:r>
      <w:r w:rsidR="007F7B23" w:rsidRPr="00C22FD0">
        <w:rPr>
          <w:rFonts w:ascii="Times New Roman" w:hAnsi="Times New Roman" w:cs="Times New Roman"/>
          <w:sz w:val="20"/>
          <w:szCs w:val="20"/>
        </w:rPr>
        <w:t xml:space="preserve">, </w:t>
      </w:r>
      <w:r w:rsidR="007F7B23" w:rsidRPr="00C22FD0">
        <w:rPr>
          <w:rFonts w:ascii="Times New Roman" w:hAnsi="Times New Roman" w:cs="Times New Roman"/>
          <w:sz w:val="20"/>
          <w:szCs w:val="20"/>
          <w:lang w:val="en-US"/>
        </w:rPr>
        <w:t xml:space="preserve">paragraph </w:t>
      </w:r>
      <w:r w:rsidRPr="00C22FD0">
        <w:rPr>
          <w:rFonts w:ascii="Times New Roman" w:hAnsi="Times New Roman" w:cs="Times New Roman"/>
          <w:sz w:val="20"/>
          <w:szCs w:val="20"/>
        </w:rPr>
        <w:t>1</w:t>
      </w:r>
      <w:r w:rsidR="007F7B23" w:rsidRPr="00C22FD0">
        <w:rPr>
          <w:rFonts w:ascii="Times New Roman" w:hAnsi="Times New Roman" w:cs="Times New Roman"/>
          <w:sz w:val="20"/>
          <w:szCs w:val="20"/>
        </w:rPr>
        <w:t xml:space="preserve">, </w:t>
      </w:r>
      <w:r w:rsidRPr="00C22FD0">
        <w:rPr>
          <w:rFonts w:ascii="Times New Roman" w:hAnsi="Times New Roman" w:cs="Times New Roman"/>
          <w:sz w:val="20"/>
          <w:szCs w:val="20"/>
        </w:rPr>
        <w:t>(a) and (c) of Delegated Regulation (EU) 2015/35, when method 1 (Accounting consolidation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based method) is used, either exclusively or in combination with method 2 (Deduction and aggregation method).</w:t>
      </w:r>
    </w:p>
    <w:p w14:paraId="7819D81D" w14:textId="5E7D3EDB"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Where the entity has MAP or RFF (except those under the scope of Article 304 of Directive 2009/138/EC) when reporting at the level of the whole undertaking, the </w:t>
      </w:r>
      <w:r w:rsidR="007F6DAF" w:rsidRPr="00C22FD0">
        <w:rPr>
          <w:rFonts w:ascii="Times New Roman" w:hAnsi="Times New Roman" w:cs="Times New Roman"/>
          <w:sz w:val="20"/>
          <w:szCs w:val="20"/>
        </w:rPr>
        <w:t>notional Solvency Capital Requirement ("</w:t>
      </w:r>
      <w:r w:rsidRPr="00C22FD0">
        <w:rPr>
          <w:rFonts w:ascii="Times New Roman" w:hAnsi="Times New Roman" w:cs="Times New Roman"/>
          <w:sz w:val="20"/>
          <w:szCs w:val="20"/>
        </w:rPr>
        <w:t>nSCR</w:t>
      </w:r>
      <w:r w:rsidR="007F6DAF" w:rsidRPr="00C22FD0">
        <w:rPr>
          <w:rFonts w:ascii="Times New Roman" w:hAnsi="Times New Roman" w:cs="Times New Roman"/>
          <w:sz w:val="20"/>
          <w:szCs w:val="20"/>
        </w:rPr>
        <w:t>")</w:t>
      </w:r>
      <w:r w:rsidRPr="00C22FD0">
        <w:rPr>
          <w:rFonts w:ascii="Times New Roman" w:hAnsi="Times New Roman" w:cs="Times New Roman"/>
          <w:sz w:val="20"/>
          <w:szCs w:val="20"/>
        </w:rPr>
        <w:t xml:space="preserve"> at risk module level and the loss</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absorbing capacity (LAC) of technical provisions and deferred taxes to be reported shall be calculated as follows:</w:t>
      </w:r>
    </w:p>
    <w:p w14:paraId="1284D922" w14:textId="05E13CB7" w:rsidR="00E21451" w:rsidRPr="00C22FD0" w:rsidRDefault="00E21451" w:rsidP="00B42F70">
      <w:pPr>
        <w:pStyle w:val="ListParagraph"/>
        <w:numPr>
          <w:ilvl w:val="0"/>
          <w:numId w:val="24"/>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lastRenderedPageBreak/>
        <w:t>Where the undertaking applies the full adjustment due to the aggregation of the nSCR of the RFF/MAP at entity level the nSCR is calculated as if no loss of diversification exists and the LAC shall be calculated as the sum of the LAC across all RFF/MAP and remaining part;</w:t>
      </w:r>
    </w:p>
    <w:p w14:paraId="0D8AA5ED" w14:textId="60ACB5B0" w:rsidR="00E21451" w:rsidRPr="00C22FD0" w:rsidRDefault="00E21451" w:rsidP="00B42F70">
      <w:pPr>
        <w:pStyle w:val="ListParagraph"/>
        <w:numPr>
          <w:ilvl w:val="0"/>
          <w:numId w:val="24"/>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t>Where the undertaking applies the Simplification at risk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module level to aggregate the nSCR of the RFF/MAP at entity level the nSCR is calculated considering a direct summation at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module level method and the LAC shall be calculated as the sum of the LAC across all RFF/MAP and remaining part,</w:t>
      </w:r>
    </w:p>
    <w:p w14:paraId="1B0C2DE5" w14:textId="5CC30F4E" w:rsidR="00E21451" w:rsidRPr="00C22FD0" w:rsidRDefault="00E21451" w:rsidP="00B42F70">
      <w:pPr>
        <w:pStyle w:val="ListParagraph"/>
        <w:numPr>
          <w:ilvl w:val="0"/>
          <w:numId w:val="24"/>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t>Where the undertaking applies the simplification at risk module level to aggregate the nSCR of the RFF/MAP at entity level the nSCR is calculated considering a direct summation at module level method and the LAC shall be calculated as the sum of the LAC across all RFF/MAP and remaining part.</w:t>
      </w:r>
    </w:p>
    <w:p w14:paraId="3D4977E4" w14:textId="422F1288"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The adjustment due to the aggregation of the nSCR of the RFF/MAP at entity level</w:t>
      </w:r>
      <w:r w:rsidRPr="00C22FD0" w:rsidDel="009A060D">
        <w:rPr>
          <w:rFonts w:ascii="Times New Roman" w:hAnsi="Times New Roman" w:cs="Times New Roman"/>
          <w:sz w:val="20"/>
          <w:szCs w:val="20"/>
        </w:rPr>
        <w:t xml:space="preserve"> </w:t>
      </w:r>
      <w:r w:rsidRPr="00C22FD0">
        <w:rPr>
          <w:rFonts w:ascii="Times New Roman" w:hAnsi="Times New Roman" w:cs="Times New Roman"/>
          <w:sz w:val="20"/>
          <w:szCs w:val="20"/>
        </w:rPr>
        <w:t>shall be allocated (C0050) to the relevant risk modules (i.e. market risk, counterparty default risk, life underwriting risk, health underwriting risk and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underwriting risk). The amount to be allocated to each relevant risk module shall be calculated as follows:</w:t>
      </w:r>
    </w:p>
    <w:p w14:paraId="46894D87" w14:textId="77777777" w:rsidR="00E21451" w:rsidRPr="00C22FD0" w:rsidRDefault="00E21451" w:rsidP="00B42F70">
      <w:pPr>
        <w:pStyle w:val="ListParagraph"/>
        <w:numPr>
          <w:ilvl w:val="0"/>
          <w:numId w:val="24"/>
        </w:numPr>
        <w:spacing w:after="160" w:line="259" w:lineRule="auto"/>
        <w:rPr>
          <w:rFonts w:ascii="Times New Roman" w:hAnsi="Times New Roman" w:cs="Times New Roman"/>
          <w:sz w:val="20"/>
          <w:szCs w:val="20"/>
        </w:rPr>
      </w:pPr>
      <w:r w:rsidRPr="00C22FD0">
        <w:rPr>
          <w:rFonts w:ascii="Times New Roman" w:hAnsi="Times New Roman" w:cs="Times New Roman"/>
          <w:sz w:val="20"/>
          <w:szCs w:val="20"/>
        </w:rPr>
        <w:t xml:space="preserve">Calculation of “q factor” = </w:t>
      </w:r>
      <m:oMath>
        <m:f>
          <m:fPr>
            <m:ctrlPr>
              <w:rPr>
                <w:rFonts w:ascii="Cambria Math" w:hAnsi="Cambria Math" w:cs="Times New Roman"/>
                <w:i/>
                <w:sz w:val="20"/>
                <w:szCs w:val="20"/>
              </w:rPr>
            </m:ctrlPr>
          </m:fPr>
          <m:num>
            <m:r>
              <w:rPr>
                <w:rFonts w:ascii="Cambria Math" w:hAnsi="Cambria Math" w:cs="Times New Roman"/>
                <w:sz w:val="20"/>
                <w:szCs w:val="20"/>
              </w:rPr>
              <m:t>adjustment</m:t>
            </m:r>
          </m:num>
          <m:den>
            <m:r>
              <w:rPr>
                <w:rFonts w:ascii="Cambria Math" w:hAnsi="Cambria Math" w:cs="Times New Roman"/>
                <w:sz w:val="20"/>
                <w:szCs w:val="20"/>
              </w:rPr>
              <m:t>BSC</m:t>
            </m:r>
            <m:sSup>
              <m:sSupPr>
                <m:ctrlPr>
                  <w:rPr>
                    <w:rFonts w:ascii="Cambria Math" w:hAnsi="Cambria Math" w:cs="Times New Roman"/>
                    <w:i/>
                    <w:sz w:val="20"/>
                    <w:szCs w:val="20"/>
                  </w:rPr>
                </m:ctrlPr>
              </m:sSupPr>
              <m:e>
                <m:r>
                  <w:rPr>
                    <w:rFonts w:ascii="Cambria Math" w:hAnsi="Cambria Math" w:cs="Times New Roman"/>
                    <w:sz w:val="20"/>
                    <w:szCs w:val="20"/>
                  </w:rPr>
                  <m:t>R</m:t>
                </m:r>
              </m:e>
              <m:sup>
                <m:r>
                  <w:rPr>
                    <w:rFonts w:ascii="Cambria Math" w:hAnsi="Cambria Math" w:cs="Times New Roman"/>
                    <w:sz w:val="20"/>
                    <w:szCs w:val="20"/>
                  </w:rPr>
                  <m:t>'</m:t>
                </m:r>
              </m:sup>
            </m:sSup>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 xml:space="preserve"> nSCR</m:t>
                </m:r>
              </m:e>
              <m:sub>
                <m:r>
                  <w:rPr>
                    <w:rFonts w:ascii="Cambria Math" w:hAnsi="Cambria Math" w:cs="Times New Roman"/>
                    <w:sz w:val="20"/>
                    <w:szCs w:val="20"/>
                  </w:rPr>
                  <m:t>int</m:t>
                </m:r>
              </m:sub>
            </m:sSub>
          </m:den>
        </m:f>
      </m:oMath>
      <w:r w:rsidRPr="00C22FD0">
        <w:rPr>
          <w:rFonts w:ascii="Times New Roman" w:hAnsi="Times New Roman" w:cs="Times New Roman"/>
          <w:sz w:val="20"/>
          <w:szCs w:val="20"/>
        </w:rPr>
        <w:t xml:space="preserve"> , where</w:t>
      </w:r>
    </w:p>
    <w:p w14:paraId="1C701CDF" w14:textId="77777777" w:rsidR="00E21451" w:rsidRPr="00C22FD0" w:rsidRDefault="00E21451" w:rsidP="00B42F70">
      <w:pPr>
        <w:pStyle w:val="ListParagraph"/>
        <w:numPr>
          <w:ilvl w:val="1"/>
          <w:numId w:val="24"/>
        </w:numPr>
        <w:spacing w:after="160" w:line="259" w:lineRule="auto"/>
        <w:rPr>
          <w:rFonts w:ascii="Times New Roman" w:hAnsi="Times New Roman" w:cs="Times New Roman"/>
          <w:sz w:val="20"/>
          <w:szCs w:val="20"/>
        </w:rPr>
      </w:pPr>
      <m:oMath>
        <m:r>
          <w:rPr>
            <w:rFonts w:ascii="Cambria Math" w:hAnsi="Cambria Math" w:cs="Times New Roman"/>
            <w:sz w:val="20"/>
            <w:szCs w:val="20"/>
          </w:rPr>
          <m:t>adjustment</m:t>
        </m:r>
      </m:oMath>
      <w:r w:rsidRPr="00C22FD0">
        <w:rPr>
          <w:rFonts w:ascii="Times New Roman" w:eastAsiaTheme="minorEastAsia" w:hAnsi="Times New Roman" w:cs="Times New Roman"/>
          <w:sz w:val="20"/>
          <w:szCs w:val="20"/>
        </w:rPr>
        <w:t xml:space="preserve"> = Adjustment calculated according to one of the three methods referred above</w:t>
      </w:r>
    </w:p>
    <w:p w14:paraId="14104EE9" w14:textId="0240DD33" w:rsidR="00E21451" w:rsidRPr="00C22FD0" w:rsidRDefault="00E21451" w:rsidP="00B42F70">
      <w:pPr>
        <w:pStyle w:val="ListParagraph"/>
        <w:numPr>
          <w:ilvl w:val="1"/>
          <w:numId w:val="24"/>
        </w:numPr>
        <w:spacing w:after="160" w:line="259" w:lineRule="auto"/>
        <w:rPr>
          <w:rFonts w:ascii="Times New Roman" w:hAnsi="Times New Roman" w:cs="Times New Roman"/>
          <w:sz w:val="20"/>
          <w:szCs w:val="20"/>
        </w:rPr>
      </w:pPr>
      <m:oMath>
        <m:r>
          <w:rPr>
            <w:rFonts w:ascii="Cambria Math" w:hAnsi="Cambria Math" w:cs="Times New Roman"/>
            <w:sz w:val="20"/>
            <w:szCs w:val="20"/>
          </w:rPr>
          <m:t>BSCR'</m:t>
        </m:r>
      </m:oMath>
      <w:r w:rsidRPr="00C22FD0">
        <w:rPr>
          <w:rFonts w:ascii="Times New Roman" w:eastAsiaTheme="minorEastAsia" w:hAnsi="Times New Roman" w:cs="Times New Roman"/>
          <w:sz w:val="20"/>
          <w:szCs w:val="20"/>
        </w:rPr>
        <w:t xml:space="preserve"> = Basic solvency capital requirement calculated according to the information reported in this template (</w:t>
      </w:r>
      <w:r w:rsidR="00FF0A2B" w:rsidRPr="00C22FD0">
        <w:rPr>
          <w:rFonts w:ascii="Times New Roman" w:eastAsiaTheme="minorEastAsia" w:hAnsi="Times New Roman" w:cs="Times New Roman"/>
          <w:sz w:val="20"/>
          <w:szCs w:val="20"/>
        </w:rPr>
        <w:t>C0040</w:t>
      </w:r>
      <w:r w:rsidRPr="00C22FD0">
        <w:rPr>
          <w:rFonts w:ascii="Times New Roman" w:eastAsiaTheme="minorEastAsia" w:hAnsi="Times New Roman" w:cs="Times New Roman"/>
          <w:sz w:val="20"/>
          <w:szCs w:val="20"/>
        </w:rPr>
        <w:t>/R0100)</w:t>
      </w:r>
    </w:p>
    <w:p w14:paraId="50B00773" w14:textId="0D728FD9" w:rsidR="00E21451" w:rsidRPr="00C22FD0" w:rsidRDefault="005E0016" w:rsidP="00B42F70">
      <w:pPr>
        <w:pStyle w:val="ListParagraph"/>
        <w:numPr>
          <w:ilvl w:val="1"/>
          <w:numId w:val="24"/>
        </w:numPr>
        <w:spacing w:after="160" w:line="259" w:lineRule="auto"/>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 xml:space="preserve"> nSCR</m:t>
            </m:r>
          </m:e>
          <m:sub>
            <m:r>
              <w:rPr>
                <w:rFonts w:ascii="Cambria Math" w:hAnsi="Cambria Math" w:cs="Times New Roman"/>
                <w:sz w:val="20"/>
                <w:szCs w:val="20"/>
              </w:rPr>
              <m:t>int</m:t>
            </m:r>
          </m:sub>
        </m:sSub>
      </m:oMath>
      <w:r w:rsidR="00E21451" w:rsidRPr="00C22FD0">
        <w:rPr>
          <w:rFonts w:ascii="Times New Roman" w:eastAsiaTheme="minorEastAsia" w:hAnsi="Times New Roman" w:cs="Times New Roman"/>
          <w:sz w:val="20"/>
          <w:szCs w:val="20"/>
        </w:rPr>
        <w:t xml:space="preserve"> = nSCR for intangible assets risk according to the information reported in this template (</w:t>
      </w:r>
      <w:r w:rsidR="00FF0A2B" w:rsidRPr="00C22FD0">
        <w:rPr>
          <w:rFonts w:ascii="Times New Roman" w:eastAsiaTheme="minorEastAsia" w:hAnsi="Times New Roman" w:cs="Times New Roman"/>
          <w:sz w:val="20"/>
          <w:szCs w:val="20"/>
        </w:rPr>
        <w:t>C0040</w:t>
      </w:r>
      <w:r w:rsidR="00E21451" w:rsidRPr="00C22FD0">
        <w:rPr>
          <w:rFonts w:ascii="Times New Roman" w:eastAsiaTheme="minorEastAsia" w:hAnsi="Times New Roman" w:cs="Times New Roman"/>
          <w:sz w:val="20"/>
          <w:szCs w:val="20"/>
        </w:rPr>
        <w:t>/R0070)</w:t>
      </w:r>
    </w:p>
    <w:p w14:paraId="0C1AB992" w14:textId="22E6B42A" w:rsidR="00E21451" w:rsidRPr="00C22FD0" w:rsidRDefault="00E21451" w:rsidP="00B42F70">
      <w:pPr>
        <w:pStyle w:val="ListParagraph"/>
        <w:numPr>
          <w:ilvl w:val="0"/>
          <w:numId w:val="24"/>
        </w:numPr>
        <w:spacing w:after="160" w:line="259" w:lineRule="auto"/>
        <w:rPr>
          <w:rFonts w:ascii="Times New Roman" w:hAnsi="Times New Roman" w:cs="Times New Roman"/>
          <w:sz w:val="20"/>
          <w:szCs w:val="20"/>
        </w:rPr>
      </w:pPr>
      <w:r w:rsidRPr="00C22FD0">
        <w:rPr>
          <w:rFonts w:ascii="Times New Roman" w:hAnsi="Times New Roman" w:cs="Times New Roman"/>
          <w:sz w:val="20"/>
          <w:szCs w:val="20"/>
        </w:rPr>
        <w:t>Multiplication of this “q factor” by the nSCR of each relevant risk module (i.e. market risk, counterparty default risk, life underwriting risk, health underwriting risk and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underwriting risk)</w:t>
      </w:r>
    </w:p>
    <w:p w14:paraId="784DD400"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For group reporting the following specific requirements shall be met: </w:t>
      </w:r>
    </w:p>
    <w:p w14:paraId="5CCB0C85" w14:textId="753F887B" w:rsidR="00E21451" w:rsidRPr="00C22FD0" w:rsidRDefault="00E21451" w:rsidP="00B42F70">
      <w:pPr>
        <w:pStyle w:val="ListParagraph"/>
        <w:numPr>
          <w:ilvl w:val="0"/>
          <w:numId w:val="25"/>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t>The information until R0460 is applicable when method 1 as defined in Article 230 of  Directive</w:t>
      </w:r>
      <w:r w:rsidR="00CB4B8B" w:rsidRPr="00C22FD0">
        <w:rPr>
          <w:rFonts w:ascii="Times New Roman" w:hAnsi="Times New Roman" w:cs="Times New Roman"/>
          <w:sz w:val="20"/>
          <w:szCs w:val="20"/>
        </w:rPr>
        <w:t xml:space="preserve"> 2009/138/EC</w:t>
      </w:r>
      <w:r w:rsidRPr="00C22FD0">
        <w:rPr>
          <w:rFonts w:ascii="Times New Roman" w:hAnsi="Times New Roman" w:cs="Times New Roman"/>
          <w:sz w:val="20"/>
          <w:szCs w:val="20"/>
        </w:rPr>
        <w:t xml:space="preserve">  is  used,  either  exclusively  or  in  combination with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w:t>
      </w:r>
    </w:p>
    <w:p w14:paraId="74AC2234" w14:textId="77777777" w:rsidR="00E21451" w:rsidRPr="00C22FD0" w:rsidRDefault="00E21451" w:rsidP="00B42F70">
      <w:pPr>
        <w:pStyle w:val="ListParagraph"/>
        <w:numPr>
          <w:ilvl w:val="0"/>
          <w:numId w:val="25"/>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When  combination  method  is  being  used,  the information until R0460 is  to  be submitted  only  for  the  part  of  the  group  calculated  with  method 1 as defined in Article 230 of </w:t>
      </w:r>
      <w:r w:rsidRPr="00C22FD0">
        <w:rPr>
          <w:rFonts w:ascii="Times New Roman" w:eastAsia="Times New Roman" w:hAnsi="Times New Roman" w:cs="Times New Roman"/>
          <w:sz w:val="20"/>
          <w:szCs w:val="20"/>
          <w:lang w:eastAsia="es-ES"/>
        </w:rPr>
        <w:t>Directive 2009/138/EC.</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8"/>
        <w:gridCol w:w="2145"/>
        <w:gridCol w:w="4959"/>
      </w:tblGrid>
      <w:tr w:rsidR="00E21451" w:rsidRPr="00C22FD0" w14:paraId="50140BC2" w14:textId="77777777" w:rsidTr="0040755A">
        <w:trPr>
          <w:trHeight w:val="141"/>
        </w:trPr>
        <w:tc>
          <w:tcPr>
            <w:tcW w:w="1538" w:type="dxa"/>
            <w:shd w:val="clear" w:color="000000" w:fill="FFFFFF"/>
          </w:tcPr>
          <w:p w14:paraId="0AA92792" w14:textId="77777777" w:rsidR="00E21451" w:rsidRPr="00C22FD0" w:rsidRDefault="00E21451" w:rsidP="0040755A">
            <w:pPr>
              <w:spacing w:after="0" w:line="240" w:lineRule="auto"/>
              <w:jc w:val="center"/>
              <w:rPr>
                <w:rFonts w:ascii="Times New Roman" w:eastAsia="Times New Roman" w:hAnsi="Times New Roman" w:cs="Times New Roman"/>
                <w:b/>
                <w:sz w:val="20"/>
                <w:szCs w:val="20"/>
                <w:lang w:eastAsia="es-ES"/>
              </w:rPr>
            </w:pPr>
          </w:p>
        </w:tc>
        <w:tc>
          <w:tcPr>
            <w:tcW w:w="2145" w:type="dxa"/>
            <w:shd w:val="clear" w:color="000000" w:fill="FFFFFF"/>
          </w:tcPr>
          <w:p w14:paraId="165FB720" w14:textId="77777777" w:rsidR="00E21451" w:rsidRPr="00C22FD0" w:rsidRDefault="00E21451" w:rsidP="0040755A">
            <w:pPr>
              <w:spacing w:after="0" w:line="240" w:lineRule="auto"/>
              <w:jc w:val="center"/>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ITEM</w:t>
            </w:r>
          </w:p>
        </w:tc>
        <w:tc>
          <w:tcPr>
            <w:tcW w:w="4959" w:type="dxa"/>
            <w:shd w:val="clear" w:color="000000" w:fill="FFFFFF"/>
          </w:tcPr>
          <w:p w14:paraId="71010B1B" w14:textId="77777777" w:rsidR="00E21451" w:rsidRPr="00C22FD0" w:rsidRDefault="00E21451" w:rsidP="0040755A">
            <w:pPr>
              <w:spacing w:after="0" w:line="240" w:lineRule="auto"/>
              <w:jc w:val="center"/>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INSTRUCTIONS</w:t>
            </w:r>
          </w:p>
        </w:tc>
      </w:tr>
      <w:tr w:rsidR="00E21451" w:rsidRPr="00C22FD0" w14:paraId="2563AC6D" w14:textId="77777777" w:rsidTr="0040755A">
        <w:trPr>
          <w:trHeight w:val="141"/>
        </w:trPr>
        <w:tc>
          <w:tcPr>
            <w:tcW w:w="1538" w:type="dxa"/>
            <w:shd w:val="clear" w:color="000000" w:fill="FFFFFF"/>
          </w:tcPr>
          <w:p w14:paraId="2C14028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Change w:id="1172" w:author="Author">
                  <w:rPr>
                    <w:rFonts w:ascii="Times New Roman" w:eastAsia="Times New Roman" w:hAnsi="Times New Roman" w:cs="Times New Roman"/>
                    <w:sz w:val="20"/>
                    <w:szCs w:val="20"/>
                    <w:highlight w:val="green"/>
                    <w:lang w:eastAsia="es-ES"/>
                  </w:rPr>
                </w:rPrChange>
              </w:rPr>
            </w:pPr>
            <w:r w:rsidRPr="00C22FD0">
              <w:rPr>
                <w:rFonts w:ascii="Times New Roman" w:eastAsia="Times New Roman" w:hAnsi="Times New Roman" w:cs="Times New Roman"/>
                <w:sz w:val="20"/>
                <w:szCs w:val="20"/>
                <w:lang w:eastAsia="es-ES"/>
              </w:rPr>
              <w:t>Z0010</w:t>
            </w:r>
          </w:p>
        </w:tc>
        <w:tc>
          <w:tcPr>
            <w:tcW w:w="2145" w:type="dxa"/>
            <w:shd w:val="clear" w:color="000000" w:fill="FFFFFF"/>
          </w:tcPr>
          <w:p w14:paraId="16B26C0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Change w:id="1173" w:author="Author">
                  <w:rPr>
                    <w:rFonts w:ascii="Times New Roman" w:eastAsia="Times New Roman" w:hAnsi="Times New Roman" w:cs="Times New Roman"/>
                    <w:sz w:val="20"/>
                    <w:szCs w:val="20"/>
                    <w:highlight w:val="green"/>
                    <w:lang w:eastAsia="es-ES"/>
                  </w:rPr>
                </w:rPrChange>
              </w:rPr>
            </w:pPr>
            <w:r w:rsidRPr="00C22FD0">
              <w:rPr>
                <w:rFonts w:ascii="Times New Roman" w:eastAsia="Times New Roman" w:hAnsi="Times New Roman" w:cs="Times New Roman"/>
                <w:sz w:val="20"/>
                <w:szCs w:val="20"/>
                <w:lang w:eastAsia="es-ES"/>
              </w:rPr>
              <w:t>Article 112</w:t>
            </w:r>
          </w:p>
        </w:tc>
        <w:tc>
          <w:tcPr>
            <w:tcW w:w="4959" w:type="dxa"/>
            <w:shd w:val="clear" w:color="000000" w:fill="FFFFFF"/>
          </w:tcPr>
          <w:p w14:paraId="55E6569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have been requested under Article 112(7) of Solvency II, to provide an estimate of the SCR using standard formula.</w:t>
            </w:r>
          </w:p>
          <w:p w14:paraId="00943B0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1A9CF3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One of the options in the following closed list shall be used:</w:t>
            </w:r>
          </w:p>
          <w:p w14:paraId="7A7F4FF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1 – Article 112(7) reporting</w:t>
            </w:r>
          </w:p>
          <w:p w14:paraId="012C8E8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Change w:id="1174" w:author="Author">
                  <w:rPr>
                    <w:rFonts w:ascii="Times New Roman" w:eastAsia="Times New Roman" w:hAnsi="Times New Roman" w:cs="Times New Roman"/>
                    <w:sz w:val="20"/>
                    <w:szCs w:val="20"/>
                    <w:highlight w:val="green"/>
                    <w:lang w:eastAsia="es-ES"/>
                  </w:rPr>
                </w:rPrChange>
              </w:rPr>
            </w:pPr>
            <w:r w:rsidRPr="00C22FD0">
              <w:rPr>
                <w:rFonts w:ascii="Times New Roman" w:eastAsia="Times New Roman" w:hAnsi="Times New Roman" w:cs="Times New Roman"/>
                <w:sz w:val="20"/>
                <w:szCs w:val="20"/>
                <w:lang w:eastAsia="es-ES"/>
              </w:rPr>
              <w:t>2 – Regular reporting</w:t>
            </w:r>
          </w:p>
        </w:tc>
      </w:tr>
      <w:tr w:rsidR="00E21451" w:rsidRPr="00C22FD0" w14:paraId="5712CC60" w14:textId="77777777" w:rsidTr="0040755A">
        <w:trPr>
          <w:trHeight w:val="1386"/>
        </w:trPr>
        <w:tc>
          <w:tcPr>
            <w:tcW w:w="1538" w:type="dxa"/>
            <w:shd w:val="clear" w:color="000000" w:fill="FFFFFF"/>
            <w:hideMark/>
          </w:tcPr>
          <w:p w14:paraId="7BDAA8F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Z0020</w:t>
            </w:r>
          </w:p>
        </w:tc>
        <w:tc>
          <w:tcPr>
            <w:tcW w:w="2145" w:type="dxa"/>
            <w:shd w:val="clear" w:color="000000" w:fill="FFFFFF"/>
            <w:hideMark/>
          </w:tcPr>
          <w:p w14:paraId="0E90E922" w14:textId="079A710C"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fenced fund, matching adjustment portfolio or remaining part</w:t>
            </w:r>
          </w:p>
        </w:tc>
        <w:tc>
          <w:tcPr>
            <w:tcW w:w="4959" w:type="dxa"/>
            <w:shd w:val="clear" w:color="000000" w:fill="FFFFFF"/>
            <w:hideMark/>
          </w:tcPr>
          <w:p w14:paraId="684C6D87"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C22FD0">
              <w:rPr>
                <w:rFonts w:ascii="Times New Roman" w:eastAsia="Times New Roman" w:hAnsi="Times New Roman" w:cs="Times New Roman"/>
                <w:sz w:val="20"/>
                <w:szCs w:val="20"/>
                <w:lang w:eastAsia="es-ES"/>
              </w:rPr>
              <w:br/>
              <w:t>1 – RFF/MAP</w:t>
            </w:r>
            <w:r w:rsidRPr="00C22FD0" w:rsidDel="00C11F0B">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br/>
              <w:t>2 – Remaining part</w:t>
            </w:r>
          </w:p>
        </w:tc>
      </w:tr>
      <w:tr w:rsidR="00E21451" w:rsidRPr="00C22FD0" w14:paraId="3E596ADA" w14:textId="77777777" w:rsidTr="0040755A">
        <w:trPr>
          <w:trHeight w:val="1530"/>
        </w:trPr>
        <w:tc>
          <w:tcPr>
            <w:tcW w:w="1538" w:type="dxa"/>
            <w:shd w:val="clear" w:color="000000" w:fill="FFFFFF"/>
            <w:hideMark/>
          </w:tcPr>
          <w:p w14:paraId="0737742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Z0030</w:t>
            </w:r>
          </w:p>
        </w:tc>
        <w:tc>
          <w:tcPr>
            <w:tcW w:w="2145" w:type="dxa"/>
            <w:shd w:val="clear" w:color="000000" w:fill="FFFFFF"/>
            <w:hideMark/>
          </w:tcPr>
          <w:p w14:paraId="756F46D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Fund/Portfolio number</w:t>
            </w:r>
          </w:p>
        </w:tc>
        <w:tc>
          <w:tcPr>
            <w:tcW w:w="4959" w:type="dxa"/>
            <w:shd w:val="clear" w:color="000000" w:fill="FFFFFF"/>
            <w:hideMark/>
          </w:tcPr>
          <w:p w14:paraId="21809977" w14:textId="300A1CD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item Z0020 = </w:t>
            </w:r>
            <w:r w:rsidR="00355A9C" w:rsidRPr="00C22FD0">
              <w:rPr>
                <w:rFonts w:ascii="Times New Roman" w:eastAsia="Times New Roman" w:hAnsi="Times New Roman" w:cs="Times New Roman"/>
                <w:sz w:val="20"/>
                <w:szCs w:val="20"/>
                <w:lang w:eastAsia="es-ES"/>
              </w:rPr>
              <w:t>1</w:t>
            </w:r>
            <w:r w:rsidRPr="00C22FD0">
              <w:rPr>
                <w:rFonts w:ascii="Times New Roman" w:eastAsia="Times New Roman" w:hAnsi="Times New Roman" w:cs="Times New Roman"/>
                <w:sz w:val="20"/>
                <w:szCs w:val="20"/>
                <w:lang w:eastAsia="es-ES"/>
              </w:rPr>
              <w:t xml:space="preserve">, identification number for a ring fenced fund or matching adjustment portfolio. This number is attributed by the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and must be consistent over time and with the fund/portfolio number reported in other templates. </w:t>
            </w:r>
          </w:p>
          <w:p w14:paraId="5D8C2606" w14:textId="38D762F1" w:rsidR="00E21451" w:rsidRPr="00C22FD0" w:rsidDel="00D229EA" w:rsidRDefault="00E21451" w:rsidP="0040755A">
            <w:pPr>
              <w:spacing w:after="0" w:line="240" w:lineRule="auto"/>
              <w:rPr>
                <w:del w:id="1175" w:author="Author"/>
                <w:rFonts w:ascii="Times New Roman" w:eastAsia="Times New Roman" w:hAnsi="Times New Roman" w:cs="Times New Roman"/>
                <w:sz w:val="20"/>
                <w:szCs w:val="20"/>
                <w:lang w:eastAsia="es-ES"/>
              </w:rPr>
            </w:pPr>
          </w:p>
          <w:p w14:paraId="649B8C12" w14:textId="39FB7C8F" w:rsidR="00E21451" w:rsidRPr="00C22FD0" w:rsidRDefault="00E21451">
            <w:pPr>
              <w:spacing w:after="0" w:line="240" w:lineRule="auto"/>
              <w:rPr>
                <w:rFonts w:ascii="Times New Roman" w:eastAsia="Times New Roman" w:hAnsi="Times New Roman" w:cs="Times New Roman"/>
                <w:sz w:val="20"/>
                <w:szCs w:val="20"/>
                <w:lang w:eastAsia="es-ES"/>
              </w:rPr>
            </w:pPr>
            <w:del w:id="1176" w:author="Author">
              <w:r w:rsidRPr="00C22FD0" w:rsidDel="00D229EA">
                <w:rPr>
                  <w:rFonts w:ascii="Times New Roman" w:eastAsia="Times New Roman" w:hAnsi="Times New Roman" w:cs="Times New Roman"/>
                  <w:sz w:val="20"/>
                  <w:szCs w:val="20"/>
                  <w:lang w:eastAsia="es-ES"/>
                </w:rPr>
                <w:delText>When item Z0020 = 2, then report “0”</w:delText>
              </w:r>
            </w:del>
          </w:p>
        </w:tc>
      </w:tr>
      <w:tr w:rsidR="00E21451" w:rsidRPr="00C22FD0" w14:paraId="40A1C7D7" w14:textId="77777777" w:rsidTr="0040755A">
        <w:trPr>
          <w:trHeight w:val="141"/>
        </w:trPr>
        <w:tc>
          <w:tcPr>
            <w:tcW w:w="1538" w:type="dxa"/>
            <w:shd w:val="clear" w:color="000000" w:fill="FFFFFF"/>
            <w:hideMark/>
          </w:tcPr>
          <w:p w14:paraId="0764FEA5" w14:textId="4AEF9F4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R0050/</w:t>
            </w:r>
          </w:p>
          <w:p w14:paraId="4889C46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C0030</w:t>
            </w:r>
          </w:p>
        </w:tc>
        <w:tc>
          <w:tcPr>
            <w:tcW w:w="2145" w:type="dxa"/>
            <w:shd w:val="clear" w:color="000000" w:fill="FFFFFF"/>
            <w:hideMark/>
          </w:tcPr>
          <w:p w14:paraId="6841642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Net solvency capital requirement </w:t>
            </w:r>
          </w:p>
        </w:tc>
        <w:tc>
          <w:tcPr>
            <w:tcW w:w="4959" w:type="dxa"/>
            <w:shd w:val="clear" w:color="000000" w:fill="FFFFFF"/>
            <w:hideMark/>
          </w:tcPr>
          <w:p w14:paraId="2FAD501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net capital charge for each risk module, as calculated using the standard formula. </w:t>
            </w:r>
          </w:p>
          <w:p w14:paraId="26E572B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B6ECED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The difference between the net and the gross SCR is the consideration of the future discretionary benefits according to Article 205 of Delegated Regulation (EU) 2015/35. </w:t>
            </w:r>
          </w:p>
          <w:p w14:paraId="7500F6D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109E0C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amount shall fully consider diversification effects according to Article 304 of Directive 2009/138/EC where applicable.</w:t>
            </w:r>
          </w:p>
          <w:p w14:paraId="33003FB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B99A6D3"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These cells do not include the allocation of the adjustment due to the aggregation of the nSCR of the RFF/MAP at entity level. These figures represent the SCR as if there was no loss of diversification.</w:t>
            </w:r>
          </w:p>
        </w:tc>
      </w:tr>
      <w:tr w:rsidR="00E21451" w:rsidRPr="00C22FD0" w14:paraId="02010CA5" w14:textId="77777777" w:rsidTr="0040755A">
        <w:trPr>
          <w:trHeight w:val="2126"/>
        </w:trPr>
        <w:tc>
          <w:tcPr>
            <w:tcW w:w="1538" w:type="dxa"/>
            <w:shd w:val="clear" w:color="000000" w:fill="FFFFFF"/>
            <w:hideMark/>
          </w:tcPr>
          <w:p w14:paraId="197C5F1F" w14:textId="65BDDF9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R0010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R0050/</w:t>
            </w:r>
          </w:p>
          <w:p w14:paraId="5359DDD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C0040</w:t>
            </w:r>
          </w:p>
        </w:tc>
        <w:tc>
          <w:tcPr>
            <w:tcW w:w="2145" w:type="dxa"/>
            <w:shd w:val="clear" w:color="000000" w:fill="FFFFFF"/>
            <w:hideMark/>
          </w:tcPr>
          <w:p w14:paraId="39A02FB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Gross solvency capital  requirement </w:t>
            </w:r>
          </w:p>
        </w:tc>
        <w:tc>
          <w:tcPr>
            <w:tcW w:w="4959" w:type="dxa"/>
            <w:shd w:val="clear" w:color="000000" w:fill="FFFFFF"/>
            <w:hideMark/>
          </w:tcPr>
          <w:p w14:paraId="5153323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gross capital charge for each risk module, as calculated using the standard formula. </w:t>
            </w:r>
          </w:p>
          <w:p w14:paraId="7FB9F3F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BD14D5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difference between the net and the gross SCR is the consideration of the future discretionary benefits according to Article 205 of Delegated Regulation (EU) 2015/35.</w:t>
            </w:r>
          </w:p>
          <w:p w14:paraId="4790806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D9BF1E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amount shall fully consider diversification effects according to Article 304 of Directive 2009/138/EC where applicable.</w:t>
            </w:r>
          </w:p>
          <w:p w14:paraId="329BDAA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01FE0D5"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These cells do not include the allocation of the adjustment due to the aggregation of the nSCR of the RFF/MAP at entity level. These figures represent the SCR as if there was no loss of diversification.</w:t>
            </w:r>
          </w:p>
        </w:tc>
      </w:tr>
      <w:tr w:rsidR="00E21451" w:rsidRPr="00C22FD0" w14:paraId="0433264E" w14:textId="77777777" w:rsidTr="0040755A">
        <w:trPr>
          <w:trHeight w:val="801"/>
        </w:trPr>
        <w:tc>
          <w:tcPr>
            <w:tcW w:w="1538" w:type="dxa"/>
            <w:shd w:val="clear" w:color="000000" w:fill="FFFFFF"/>
          </w:tcPr>
          <w:p w14:paraId="7D4ED16E" w14:textId="4037E00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R0050/</w:t>
            </w:r>
          </w:p>
          <w:p w14:paraId="53C571B5" w14:textId="77777777" w:rsidR="00E21451" w:rsidRPr="00C22FD0" w:rsidDel="000F41C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C0050</w:t>
            </w:r>
          </w:p>
        </w:tc>
        <w:tc>
          <w:tcPr>
            <w:tcW w:w="2145" w:type="dxa"/>
            <w:shd w:val="clear" w:color="000000" w:fill="FFFFFF"/>
          </w:tcPr>
          <w:p w14:paraId="58A80A3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Allocation of RFF adjustment due to RFF and Matching adjustments portfolios</w:t>
            </w:r>
          </w:p>
        </w:tc>
        <w:tc>
          <w:tcPr>
            <w:tcW w:w="4959" w:type="dxa"/>
            <w:shd w:val="clear" w:color="000000" w:fill="FFFFFF"/>
          </w:tcPr>
          <w:p w14:paraId="419BC0A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Part of the adjustment allocated to each risk module according to the procedure described in the general comments.</w:t>
            </w:r>
          </w:p>
          <w:p w14:paraId="0F3BCCF9"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amount shall be positive.</w:t>
            </w:r>
          </w:p>
        </w:tc>
      </w:tr>
      <w:tr w:rsidR="00E21451" w:rsidRPr="00C22FD0" w14:paraId="398D2043" w14:textId="77777777" w:rsidTr="0040755A">
        <w:trPr>
          <w:trHeight w:val="649"/>
        </w:trPr>
        <w:tc>
          <w:tcPr>
            <w:tcW w:w="1538" w:type="dxa"/>
            <w:shd w:val="clear" w:color="000000" w:fill="FFFFFF"/>
            <w:hideMark/>
          </w:tcPr>
          <w:p w14:paraId="39513A8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R0060/C0030</w:t>
            </w:r>
          </w:p>
        </w:tc>
        <w:tc>
          <w:tcPr>
            <w:tcW w:w="2145" w:type="dxa"/>
            <w:shd w:val="clear" w:color="000000" w:fill="FFFFFF"/>
            <w:hideMark/>
          </w:tcPr>
          <w:p w14:paraId="7C3E3B3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Net solvency capital requirement Diversification</w:t>
            </w:r>
          </w:p>
        </w:tc>
        <w:tc>
          <w:tcPr>
            <w:tcW w:w="4959" w:type="dxa"/>
            <w:shd w:val="clear" w:color="000000" w:fill="FFFFFF"/>
            <w:hideMark/>
          </w:tcPr>
          <w:p w14:paraId="7A73348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diversification effects between Basic SCR of net risk modules due to the application of the correlation matrix defined in Annex IV of Directive 2009/138/EC.</w:t>
            </w:r>
          </w:p>
          <w:p w14:paraId="30B20C42" w14:textId="0F00886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amount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reported as a negative value</w:t>
            </w:r>
            <w:r w:rsidRPr="00C22FD0">
              <w:rPr>
                <w:rFonts w:ascii="Times New Roman" w:eastAsia="Times New Roman" w:hAnsi="Times New Roman" w:cs="Times New Roman"/>
                <w:bCs/>
                <w:sz w:val="20"/>
                <w:szCs w:val="20"/>
                <w:lang w:eastAsia="en-GB"/>
              </w:rPr>
              <w:t>.</w:t>
            </w:r>
          </w:p>
        </w:tc>
      </w:tr>
      <w:tr w:rsidR="00E21451" w:rsidRPr="00C22FD0" w14:paraId="21A13B57" w14:textId="77777777" w:rsidTr="0040755A">
        <w:trPr>
          <w:trHeight w:val="490"/>
        </w:trPr>
        <w:tc>
          <w:tcPr>
            <w:tcW w:w="1538" w:type="dxa"/>
            <w:shd w:val="clear" w:color="000000" w:fill="FFFFFF"/>
            <w:hideMark/>
          </w:tcPr>
          <w:p w14:paraId="761B6D7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R0060/C0040</w:t>
            </w:r>
          </w:p>
        </w:tc>
        <w:tc>
          <w:tcPr>
            <w:tcW w:w="2145" w:type="dxa"/>
            <w:shd w:val="clear" w:color="000000" w:fill="FFFFFF"/>
            <w:hideMark/>
          </w:tcPr>
          <w:p w14:paraId="1543B19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Gross solvency capital requirement Diversification</w:t>
            </w:r>
          </w:p>
        </w:tc>
        <w:tc>
          <w:tcPr>
            <w:tcW w:w="4959" w:type="dxa"/>
            <w:shd w:val="clear" w:color="000000" w:fill="FFFFFF"/>
            <w:hideMark/>
          </w:tcPr>
          <w:p w14:paraId="60FFF63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diversification effects between Basic SCR of gross risk modules due to the application of the correlation matrix defined in Annex IV of Directive 2009/138/EC. </w:t>
            </w:r>
          </w:p>
          <w:p w14:paraId="5694B2EE" w14:textId="227D57F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amount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reported as a negative value</w:t>
            </w:r>
            <w:r w:rsidRPr="00C22FD0">
              <w:rPr>
                <w:rFonts w:ascii="Times New Roman" w:eastAsia="Times New Roman" w:hAnsi="Times New Roman" w:cs="Times New Roman"/>
                <w:bCs/>
                <w:sz w:val="20"/>
                <w:szCs w:val="20"/>
                <w:lang w:eastAsia="en-GB"/>
              </w:rPr>
              <w:t xml:space="preserve">. </w:t>
            </w:r>
          </w:p>
        </w:tc>
      </w:tr>
      <w:tr w:rsidR="00E21451" w:rsidRPr="00C22FD0" w14:paraId="17FE78C5" w14:textId="77777777" w:rsidTr="0040755A">
        <w:trPr>
          <w:trHeight w:val="741"/>
        </w:trPr>
        <w:tc>
          <w:tcPr>
            <w:tcW w:w="1538" w:type="dxa"/>
            <w:shd w:val="clear" w:color="000000" w:fill="FFFFFF"/>
            <w:hideMark/>
          </w:tcPr>
          <w:p w14:paraId="416E3B2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R0070/C0030</w:t>
            </w:r>
          </w:p>
        </w:tc>
        <w:tc>
          <w:tcPr>
            <w:tcW w:w="2145" w:type="dxa"/>
            <w:shd w:val="clear" w:color="000000" w:fill="FFFFFF"/>
            <w:hideMark/>
          </w:tcPr>
          <w:p w14:paraId="3CDFB94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Net solvency capital requirement Intangible asset risk</w:t>
            </w:r>
          </w:p>
        </w:tc>
        <w:tc>
          <w:tcPr>
            <w:tcW w:w="4959" w:type="dxa"/>
            <w:shd w:val="clear" w:color="000000" w:fill="FFFFFF"/>
            <w:hideMark/>
          </w:tcPr>
          <w:p w14:paraId="6DD4CE62" w14:textId="3A993DA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capital charge, after the adjustment for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for intangible assets risk, as calculated using the standard formula.</w:t>
            </w:r>
          </w:p>
        </w:tc>
      </w:tr>
      <w:tr w:rsidR="00E21451" w:rsidRPr="00C22FD0" w14:paraId="11AF5BF4" w14:textId="77777777" w:rsidTr="0040755A">
        <w:trPr>
          <w:trHeight w:val="708"/>
        </w:trPr>
        <w:tc>
          <w:tcPr>
            <w:tcW w:w="1538" w:type="dxa"/>
            <w:shd w:val="clear" w:color="000000" w:fill="FFFFFF"/>
            <w:hideMark/>
          </w:tcPr>
          <w:p w14:paraId="186BD81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R0070/C0040</w:t>
            </w:r>
          </w:p>
        </w:tc>
        <w:tc>
          <w:tcPr>
            <w:tcW w:w="2145" w:type="dxa"/>
            <w:shd w:val="clear" w:color="000000" w:fill="FFFFFF"/>
            <w:hideMark/>
          </w:tcPr>
          <w:p w14:paraId="7C4D988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Gross solvency capital requirement Intangible assets risk</w:t>
            </w:r>
          </w:p>
        </w:tc>
        <w:tc>
          <w:tcPr>
            <w:tcW w:w="4959" w:type="dxa"/>
            <w:shd w:val="clear" w:color="000000" w:fill="FFFFFF"/>
            <w:hideMark/>
          </w:tcPr>
          <w:p w14:paraId="47E0AF3C"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future discretionary benefits according to Article 205 of Delegated Regulation (EU) 2015/35for intangible assets risk is zero under standard formula hence R0070/C0040 equals R0070/C0030.</w:t>
            </w:r>
          </w:p>
        </w:tc>
      </w:tr>
      <w:tr w:rsidR="00E21451" w:rsidRPr="00C22FD0" w14:paraId="63D95594" w14:textId="77777777" w:rsidTr="0040755A">
        <w:trPr>
          <w:trHeight w:val="3795"/>
        </w:trPr>
        <w:tc>
          <w:tcPr>
            <w:tcW w:w="1538" w:type="dxa"/>
            <w:shd w:val="clear" w:color="000000" w:fill="FFFFFF"/>
            <w:hideMark/>
          </w:tcPr>
          <w:p w14:paraId="0F675A3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R0100/C0030</w:t>
            </w:r>
          </w:p>
        </w:tc>
        <w:tc>
          <w:tcPr>
            <w:tcW w:w="2145" w:type="dxa"/>
            <w:shd w:val="clear" w:color="000000" w:fill="FFFFFF"/>
            <w:hideMark/>
          </w:tcPr>
          <w:p w14:paraId="0AFD8B4A" w14:textId="23DF582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Net solvency capital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Basic Solvency Capital Requirement</w:t>
            </w:r>
          </w:p>
        </w:tc>
        <w:tc>
          <w:tcPr>
            <w:tcW w:w="4959" w:type="dxa"/>
            <w:shd w:val="clear" w:color="000000" w:fill="FFFFFF"/>
            <w:hideMark/>
          </w:tcPr>
          <w:p w14:paraId="3BD5410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basic capital requirements, after the consideration of future discretionary benefits according to Article 205 of Delegated Regulation (EU) 2015/35, as calculated using the standard formula.  </w:t>
            </w:r>
          </w:p>
          <w:p w14:paraId="7F2D0E7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E90283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amount shall fully consider diversification effects according to Article 304 of Directive 2009/138/EC where applicable.</w:t>
            </w:r>
          </w:p>
          <w:p w14:paraId="7B64C3E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3BBD4E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cell does not include the allocation of the adjustment due to the aggregation of the nSCR of the RFF/MAP at entity level. These figures represent the SCR as if there was no loss of diversification.</w:t>
            </w:r>
          </w:p>
          <w:p w14:paraId="37E44C8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C57EAD9"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amount shall be calculated as a sum of the net capital charges for each risk module within the standard formula, including adjustment for diversification effect within standard formula. </w:t>
            </w:r>
          </w:p>
        </w:tc>
      </w:tr>
      <w:tr w:rsidR="00E21451" w:rsidRPr="00C22FD0" w14:paraId="20660362" w14:textId="77777777" w:rsidTr="0040755A">
        <w:trPr>
          <w:trHeight w:val="3420"/>
        </w:trPr>
        <w:tc>
          <w:tcPr>
            <w:tcW w:w="1538" w:type="dxa"/>
            <w:shd w:val="clear" w:color="000000" w:fill="FFFFFF"/>
            <w:hideMark/>
          </w:tcPr>
          <w:p w14:paraId="23B50B4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R0100/C0040</w:t>
            </w:r>
          </w:p>
        </w:tc>
        <w:tc>
          <w:tcPr>
            <w:tcW w:w="2145" w:type="dxa"/>
            <w:shd w:val="clear" w:color="000000" w:fill="FFFFFF"/>
            <w:hideMark/>
          </w:tcPr>
          <w:p w14:paraId="737F381A" w14:textId="4A46CA1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Gross solvency capital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Basic Solvency Capital Requirement</w:t>
            </w:r>
          </w:p>
        </w:tc>
        <w:tc>
          <w:tcPr>
            <w:tcW w:w="4959" w:type="dxa"/>
            <w:shd w:val="clear" w:color="000000" w:fill="FFFFFF"/>
            <w:hideMark/>
          </w:tcPr>
          <w:p w14:paraId="729820F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basic capital requirements, before the consideration of future discretionary benefits according to Article 205 of Delegated Regulation (EU) 2015/35, as calculated using the standard formula. </w:t>
            </w:r>
          </w:p>
          <w:p w14:paraId="5134EC8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 </w:t>
            </w:r>
          </w:p>
          <w:p w14:paraId="7662162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amount shall fully consider diversification effects according to Article 304 of Directive 2009/138/EC where applicable.</w:t>
            </w:r>
          </w:p>
          <w:p w14:paraId="2BF9020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AD0A0C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cell does not include the allocation of the adjustment due to the aggregation of the nSCR of the RFF/MAP at entity level. These figures represent the SCR as if there was no loss of diversification.</w:t>
            </w:r>
          </w:p>
          <w:p w14:paraId="00B526B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09B49AB"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amount shall be calculated as a sum of the gross capital charges for each risk module within the standard formula, including adjustment for diversification effect within standard formula</w:t>
            </w:r>
          </w:p>
        </w:tc>
      </w:tr>
      <w:tr w:rsidR="00E21451" w:rsidRPr="00C22FD0" w14:paraId="06A18DCA" w14:textId="77777777" w:rsidTr="0040755A">
        <w:trPr>
          <w:trHeight w:val="460"/>
        </w:trPr>
        <w:tc>
          <w:tcPr>
            <w:tcW w:w="8642" w:type="dxa"/>
            <w:gridSpan w:val="3"/>
            <w:shd w:val="clear" w:color="000000" w:fill="FFFFFF"/>
            <w:vAlign w:val="bottom"/>
          </w:tcPr>
          <w:p w14:paraId="049C98E0" w14:textId="77777777" w:rsidR="00E21451" w:rsidRPr="00C22FD0" w:rsidRDefault="00E21451" w:rsidP="0040755A">
            <w:pPr>
              <w:spacing w:before="120" w:after="12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Calculation of Solvency Capital Requirement</w:t>
            </w:r>
          </w:p>
        </w:tc>
      </w:tr>
      <w:tr w:rsidR="00E21451" w:rsidRPr="00C22FD0" w14:paraId="27461D93" w14:textId="77777777" w:rsidTr="0040755A">
        <w:trPr>
          <w:trHeight w:val="855"/>
        </w:trPr>
        <w:tc>
          <w:tcPr>
            <w:tcW w:w="1538" w:type="dxa"/>
            <w:shd w:val="clear" w:color="000000" w:fill="FFFFFF"/>
          </w:tcPr>
          <w:p w14:paraId="7EC92BA3" w14:textId="77777777" w:rsidR="00E21451" w:rsidRPr="00C22FD0" w:rsidDel="00B67BC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R0120/C0100</w:t>
            </w:r>
          </w:p>
        </w:tc>
        <w:tc>
          <w:tcPr>
            <w:tcW w:w="2145" w:type="dxa"/>
            <w:shd w:val="clear" w:color="000000" w:fill="FFFFFF"/>
          </w:tcPr>
          <w:p w14:paraId="069C015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Adjustment due to RFF/MAP nSCR aggregation</w:t>
            </w:r>
          </w:p>
        </w:tc>
        <w:tc>
          <w:tcPr>
            <w:tcW w:w="4959" w:type="dxa"/>
            <w:shd w:val="clear" w:color="000000" w:fill="FFFFFF"/>
          </w:tcPr>
          <w:p w14:paraId="29EBC9C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Adjustment to correct the bias on SCR calculation due to aggregation of RFF/MAP nSCR at risk module level.</w:t>
            </w:r>
          </w:p>
          <w:p w14:paraId="55A7F3F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amount shall be positive.</w:t>
            </w:r>
          </w:p>
        </w:tc>
      </w:tr>
      <w:tr w:rsidR="00E21451" w:rsidRPr="00C22FD0" w14:paraId="7B16FEB7" w14:textId="77777777" w:rsidTr="0040755A">
        <w:trPr>
          <w:trHeight w:val="727"/>
        </w:trPr>
        <w:tc>
          <w:tcPr>
            <w:tcW w:w="1538" w:type="dxa"/>
            <w:shd w:val="clear" w:color="000000" w:fill="FFFFFF"/>
          </w:tcPr>
          <w:p w14:paraId="47E94CA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R0130/C0100</w:t>
            </w:r>
          </w:p>
        </w:tc>
        <w:tc>
          <w:tcPr>
            <w:tcW w:w="2145" w:type="dxa"/>
            <w:shd w:val="clear" w:color="000000" w:fill="FFFFFF"/>
          </w:tcPr>
          <w:p w14:paraId="5C2E314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Operational risk</w:t>
            </w:r>
          </w:p>
        </w:tc>
        <w:tc>
          <w:tcPr>
            <w:tcW w:w="4959" w:type="dxa"/>
            <w:shd w:val="clear" w:color="000000" w:fill="FFFFFF"/>
          </w:tcPr>
          <w:p w14:paraId="73255ABD"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capital requirements for operational risk module as calculated using the standard formula.</w:t>
            </w:r>
          </w:p>
        </w:tc>
      </w:tr>
      <w:tr w:rsidR="00E21451" w:rsidRPr="00C22FD0" w14:paraId="216CB709" w14:textId="77777777" w:rsidTr="0040755A">
        <w:trPr>
          <w:trHeight w:val="855"/>
        </w:trPr>
        <w:tc>
          <w:tcPr>
            <w:tcW w:w="1538" w:type="dxa"/>
            <w:shd w:val="clear" w:color="000000" w:fill="FFFFFF"/>
            <w:hideMark/>
          </w:tcPr>
          <w:p w14:paraId="3C36AEA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R0140/C0100</w:t>
            </w:r>
          </w:p>
        </w:tc>
        <w:tc>
          <w:tcPr>
            <w:tcW w:w="2145" w:type="dxa"/>
            <w:shd w:val="clear" w:color="000000" w:fill="FFFFFF"/>
            <w:hideMark/>
          </w:tcPr>
          <w:p w14:paraId="18D67C4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Loss–absorbing capacity of technical provisions </w:t>
            </w:r>
          </w:p>
        </w:tc>
        <w:tc>
          <w:tcPr>
            <w:tcW w:w="4959" w:type="dxa"/>
            <w:shd w:val="clear" w:color="000000" w:fill="FFFFFF"/>
            <w:hideMark/>
          </w:tcPr>
          <w:p w14:paraId="776B950C" w14:textId="18C44F2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adjustment for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absorbing capacity of technical provisions calculated according to the standard formula. </w:t>
            </w:r>
          </w:p>
          <w:p w14:paraId="7541EFF5" w14:textId="3DA39CC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amount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reported as a negative value.</w:t>
            </w:r>
            <w:r w:rsidRPr="00C22FD0">
              <w:rPr>
                <w:rFonts w:ascii="Times New Roman" w:eastAsia="Times New Roman" w:hAnsi="Times New Roman" w:cs="Times New Roman"/>
                <w:sz w:val="20"/>
                <w:szCs w:val="20"/>
                <w:lang w:eastAsia="es-ES"/>
              </w:rPr>
              <w:br/>
            </w:r>
          </w:p>
          <w:p w14:paraId="7D9F7AEB" w14:textId="7731B94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At RFF/MAP level and at entity level where there are no RFF (other than those under </w:t>
            </w:r>
            <w:r w:rsidR="00473BE5" w:rsidRPr="00C22FD0">
              <w:rPr>
                <w:rFonts w:ascii="Times New Roman" w:eastAsia="Times New Roman" w:hAnsi="Times New Roman" w:cs="Times New Roman"/>
                <w:sz w:val="20"/>
                <w:szCs w:val="20"/>
                <w:lang w:eastAsia="es-ES"/>
              </w:rPr>
              <w:t>Article</w:t>
            </w:r>
            <w:r w:rsidRPr="00C22FD0">
              <w:rPr>
                <w:rFonts w:ascii="Times New Roman" w:eastAsia="Times New Roman" w:hAnsi="Times New Roman" w:cs="Times New Roman"/>
                <w:sz w:val="20"/>
                <w:szCs w:val="20"/>
                <w:lang w:eastAsia="es-ES"/>
              </w:rPr>
              <w:t xml:space="preserve"> 304 of Directive 2009/138/EC) </w:t>
            </w:r>
            <w:proofErr w:type="spellStart"/>
            <w:r w:rsidRPr="00C22FD0">
              <w:rPr>
                <w:rFonts w:ascii="Times New Roman" w:eastAsia="Times New Roman" w:hAnsi="Times New Roman" w:cs="Times New Roman"/>
                <w:sz w:val="20"/>
                <w:szCs w:val="20"/>
                <w:lang w:eastAsia="es-ES"/>
              </w:rPr>
              <w:t>nor</w:t>
            </w:r>
            <w:proofErr w:type="spellEnd"/>
            <w:r w:rsidRPr="00C22FD0">
              <w:rPr>
                <w:rFonts w:ascii="Times New Roman" w:eastAsia="Times New Roman" w:hAnsi="Times New Roman" w:cs="Times New Roman"/>
                <w:sz w:val="20"/>
                <w:szCs w:val="20"/>
                <w:lang w:eastAsia="es-ES"/>
              </w:rPr>
              <w:t xml:space="preserve"> MAP it is the maximum between zero and the amount corresponding to the minimum between the amount of technical provisions without risk margin in relation to future discretionary benefits net of reinsurance and the difference between gross and net basic solvency capital requirement. </w:t>
            </w:r>
          </w:p>
          <w:p w14:paraId="6A3B7F6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792AFBE" w14:textId="3FFAB81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Where there are RFF (other than those under </w:t>
            </w:r>
            <w:r w:rsidR="00473BE5" w:rsidRPr="00C22FD0">
              <w:rPr>
                <w:rFonts w:ascii="Times New Roman" w:eastAsia="Times New Roman" w:hAnsi="Times New Roman" w:cs="Times New Roman"/>
                <w:sz w:val="20"/>
                <w:szCs w:val="20"/>
                <w:lang w:eastAsia="es-ES"/>
              </w:rPr>
              <w:t>Article</w:t>
            </w:r>
            <w:r w:rsidRPr="00C22FD0">
              <w:rPr>
                <w:rFonts w:ascii="Times New Roman" w:eastAsia="Times New Roman" w:hAnsi="Times New Roman" w:cs="Times New Roman"/>
                <w:sz w:val="20"/>
                <w:szCs w:val="20"/>
                <w:lang w:eastAsia="es-ES"/>
              </w:rPr>
              <w:t xml:space="preserve"> 304 of </w:t>
            </w:r>
            <w:r w:rsidRPr="00C22FD0">
              <w:rPr>
                <w:rFonts w:ascii="Times New Roman" w:eastAsia="Times New Roman" w:hAnsi="Times New Roman" w:cs="Times New Roman"/>
                <w:sz w:val="20"/>
                <w:szCs w:val="20"/>
                <w:lang w:eastAsia="es-ES"/>
              </w:rPr>
              <w:lastRenderedPageBreak/>
              <w:t>Directive 2009/138/EC) or MAP, this amount shall be calculated as the sum of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absorbing capacity of technical provisions of each RFF/MAP and remaining part, taking into account the net future discretionary benefits as a top limit. </w:t>
            </w:r>
          </w:p>
        </w:tc>
      </w:tr>
      <w:tr w:rsidR="00E21451" w:rsidRPr="00C22FD0" w14:paraId="5F87B613" w14:textId="77777777" w:rsidTr="0040755A">
        <w:trPr>
          <w:trHeight w:val="570"/>
        </w:trPr>
        <w:tc>
          <w:tcPr>
            <w:tcW w:w="1538" w:type="dxa"/>
            <w:shd w:val="clear" w:color="000000" w:fill="FFFFFF"/>
            <w:hideMark/>
          </w:tcPr>
          <w:p w14:paraId="62B691C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R0150/C0100</w:t>
            </w:r>
          </w:p>
        </w:tc>
        <w:tc>
          <w:tcPr>
            <w:tcW w:w="2145" w:type="dxa"/>
            <w:shd w:val="clear" w:color="000000" w:fill="FFFFFF"/>
            <w:hideMark/>
          </w:tcPr>
          <w:p w14:paraId="1103AAB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Loss–absorbing capacity of deferred taxes</w:t>
            </w:r>
          </w:p>
        </w:tc>
        <w:tc>
          <w:tcPr>
            <w:tcW w:w="4959" w:type="dxa"/>
            <w:shd w:val="clear" w:color="000000" w:fill="FFFFFF"/>
            <w:hideMark/>
          </w:tcPr>
          <w:p w14:paraId="54B99230" w14:textId="1076545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adjustment for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absorbing capacity of deferred taxes calculated according to the standard formula. </w:t>
            </w:r>
          </w:p>
          <w:p w14:paraId="6E2A1580" w14:textId="48C3660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amount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negative.</w:t>
            </w:r>
          </w:p>
        </w:tc>
      </w:tr>
      <w:tr w:rsidR="00E21451" w:rsidRPr="00C22FD0" w14:paraId="1BB2E4A9" w14:textId="77777777" w:rsidTr="0040755A">
        <w:trPr>
          <w:trHeight w:val="1534"/>
        </w:trPr>
        <w:tc>
          <w:tcPr>
            <w:tcW w:w="1538" w:type="dxa"/>
            <w:shd w:val="clear" w:color="auto" w:fill="auto"/>
          </w:tcPr>
          <w:p w14:paraId="7460EA5D" w14:textId="77777777" w:rsidR="00E21451" w:rsidRPr="00C22FD0" w:rsidDel="00084288"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R0160/C0100</w:t>
            </w:r>
          </w:p>
        </w:tc>
        <w:tc>
          <w:tcPr>
            <w:tcW w:w="2145" w:type="dxa"/>
            <w:shd w:val="clear" w:color="auto" w:fill="auto"/>
          </w:tcPr>
          <w:p w14:paraId="450BEE7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Capital requirement for business operated in accordance with Art. 4 of Directive 2003/41/EC </w:t>
            </w:r>
          </w:p>
        </w:tc>
        <w:tc>
          <w:tcPr>
            <w:tcW w:w="4959" w:type="dxa"/>
            <w:shd w:val="clear" w:color="auto" w:fill="auto"/>
          </w:tcPr>
          <w:p w14:paraId="75C82EA8" w14:textId="59C60489" w:rsidR="00E21451" w:rsidRPr="00C22FD0" w:rsidRDefault="00E21451" w:rsidP="00147184">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capital requirement, calculated according to the rules stated in </w:t>
            </w:r>
            <w:r w:rsidR="00147184" w:rsidRPr="00C22FD0">
              <w:rPr>
                <w:rFonts w:ascii="Times New Roman" w:eastAsia="Times New Roman" w:hAnsi="Times New Roman" w:cs="Times New Roman"/>
                <w:sz w:val="20"/>
                <w:szCs w:val="20"/>
                <w:lang w:eastAsia="es-ES"/>
              </w:rPr>
              <w:t>a</w:t>
            </w:r>
            <w:r w:rsidRPr="00C22FD0">
              <w:rPr>
                <w:rFonts w:ascii="Times New Roman" w:eastAsia="Times New Roman" w:hAnsi="Times New Roman" w:cs="Times New Roman"/>
                <w:sz w:val="20"/>
                <w:szCs w:val="20"/>
                <w:lang w:eastAsia="es-ES"/>
              </w:rPr>
              <w:t>rt</w:t>
            </w:r>
            <w:r w:rsidR="00147184" w:rsidRPr="00C22FD0">
              <w:rPr>
                <w:rFonts w:ascii="Times New Roman" w:eastAsia="Times New Roman" w:hAnsi="Times New Roman" w:cs="Times New Roman"/>
                <w:sz w:val="20"/>
                <w:szCs w:val="20"/>
                <w:lang w:eastAsia="es-ES"/>
              </w:rPr>
              <w:t>icle</w:t>
            </w:r>
            <w:r w:rsidRPr="00C22FD0">
              <w:rPr>
                <w:rFonts w:ascii="Times New Roman" w:eastAsia="Times New Roman" w:hAnsi="Times New Roman" w:cs="Times New Roman"/>
                <w:sz w:val="20"/>
                <w:szCs w:val="20"/>
                <w:lang w:eastAsia="es-ES"/>
              </w:rPr>
              <w:t xml:space="preserve"> 17 of Directive 2003/41/EC, for 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fenced funds relating to pension business operated under </w:t>
            </w:r>
            <w:r w:rsidR="00147184" w:rsidRPr="00C22FD0">
              <w:rPr>
                <w:rFonts w:ascii="Times New Roman" w:eastAsia="Times New Roman" w:hAnsi="Times New Roman" w:cs="Times New Roman"/>
                <w:sz w:val="20"/>
                <w:szCs w:val="20"/>
                <w:lang w:eastAsia="es-ES"/>
              </w:rPr>
              <w:t>a</w:t>
            </w:r>
            <w:r w:rsidRPr="00C22FD0">
              <w:rPr>
                <w:rFonts w:ascii="Times New Roman" w:eastAsia="Times New Roman" w:hAnsi="Times New Roman" w:cs="Times New Roman"/>
                <w:sz w:val="20"/>
                <w:szCs w:val="20"/>
                <w:lang w:eastAsia="es-ES"/>
              </w:rPr>
              <w:t>rt</w:t>
            </w:r>
            <w:r w:rsidR="00147184" w:rsidRPr="00C22FD0">
              <w:rPr>
                <w:rFonts w:ascii="Times New Roman" w:eastAsia="Times New Roman" w:hAnsi="Times New Roman" w:cs="Times New Roman"/>
                <w:sz w:val="20"/>
                <w:szCs w:val="20"/>
                <w:lang w:eastAsia="es-ES"/>
              </w:rPr>
              <w:t>icle</w:t>
            </w:r>
            <w:r w:rsidRPr="00C22FD0">
              <w:rPr>
                <w:rFonts w:ascii="Times New Roman" w:eastAsia="Times New Roman" w:hAnsi="Times New Roman" w:cs="Times New Roman"/>
                <w:sz w:val="20"/>
                <w:szCs w:val="20"/>
                <w:lang w:eastAsia="es-ES"/>
              </w:rPr>
              <w:t xml:space="preserve"> 4 of Directive 2003/41/EC to which transitional measures are applied. This item is to be reported only during the transitional period.</w:t>
            </w:r>
          </w:p>
        </w:tc>
      </w:tr>
      <w:tr w:rsidR="00E21451" w:rsidRPr="00C22FD0" w14:paraId="6F375AC5" w14:textId="77777777" w:rsidTr="0040755A">
        <w:trPr>
          <w:trHeight w:val="708"/>
        </w:trPr>
        <w:tc>
          <w:tcPr>
            <w:tcW w:w="1538" w:type="dxa"/>
            <w:shd w:val="clear" w:color="auto" w:fill="auto"/>
          </w:tcPr>
          <w:p w14:paraId="38FAE403" w14:textId="77777777" w:rsidR="00E21451" w:rsidRPr="00C22FD0" w:rsidDel="00084288"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R0200/C0100</w:t>
            </w:r>
          </w:p>
        </w:tc>
        <w:tc>
          <w:tcPr>
            <w:tcW w:w="2145" w:type="dxa"/>
            <w:shd w:val="clear" w:color="auto" w:fill="auto"/>
          </w:tcPr>
          <w:p w14:paraId="0C0A1EE9" w14:textId="1CA8E41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Solvency capital requirement excluding capital add</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on</w:t>
            </w:r>
          </w:p>
        </w:tc>
        <w:tc>
          <w:tcPr>
            <w:tcW w:w="4959" w:type="dxa"/>
            <w:shd w:val="clear" w:color="auto" w:fill="auto"/>
          </w:tcPr>
          <w:p w14:paraId="7B507F9F" w14:textId="16425A6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total diversified SCR before any capital add</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on. </w:t>
            </w:r>
          </w:p>
          <w:p w14:paraId="5A3CF2B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rsidDel="00D32D6A" w14:paraId="21471602" w14:textId="77777777" w:rsidTr="0040755A">
        <w:trPr>
          <w:trHeight w:val="567"/>
        </w:trPr>
        <w:tc>
          <w:tcPr>
            <w:tcW w:w="1538" w:type="dxa"/>
            <w:shd w:val="clear" w:color="000000" w:fill="FFFFFF"/>
          </w:tcPr>
          <w:p w14:paraId="39A23C0A" w14:textId="77777777" w:rsidR="00E21451" w:rsidRPr="00C22FD0" w:rsidDel="00D32D6A"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R0210/C0100</w:t>
            </w:r>
          </w:p>
        </w:tc>
        <w:tc>
          <w:tcPr>
            <w:tcW w:w="2145" w:type="dxa"/>
            <w:shd w:val="clear" w:color="000000" w:fill="FFFFFF"/>
          </w:tcPr>
          <w:p w14:paraId="1FE62ADE" w14:textId="0A924543" w:rsidR="00E21451" w:rsidRPr="00C22FD0" w:rsidDel="00D32D6A"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add</w:t>
            </w:r>
            <w:r w:rsidR="004508C9" w:rsidRPr="00C22FD0">
              <w:rPr>
                <w:rFonts w:ascii="Times New Roman" w:eastAsia="Times New Roman" w:hAnsi="Times New Roman" w:cs="Times New Roman"/>
                <w:sz w:val="20"/>
                <w:szCs w:val="20"/>
                <w:lang w:eastAsia="es-ES"/>
              </w:rPr>
              <w:t>–</w:t>
            </w:r>
            <w:proofErr w:type="spellStart"/>
            <w:r w:rsidRPr="00C22FD0">
              <w:rPr>
                <w:rFonts w:ascii="Times New Roman" w:eastAsia="Times New Roman" w:hAnsi="Times New Roman" w:cs="Times New Roman"/>
                <w:sz w:val="20"/>
                <w:szCs w:val="20"/>
                <w:lang w:eastAsia="es-ES"/>
              </w:rPr>
              <w:t>ons</w:t>
            </w:r>
            <w:proofErr w:type="spellEnd"/>
            <w:r w:rsidRPr="00C22FD0">
              <w:rPr>
                <w:rFonts w:ascii="Times New Roman" w:eastAsia="Times New Roman" w:hAnsi="Times New Roman" w:cs="Times New Roman"/>
                <w:sz w:val="20"/>
                <w:szCs w:val="20"/>
                <w:lang w:eastAsia="es-ES"/>
              </w:rPr>
              <w:t xml:space="preserve"> already set</w:t>
            </w:r>
          </w:p>
        </w:tc>
        <w:tc>
          <w:tcPr>
            <w:tcW w:w="4959" w:type="dxa"/>
            <w:shd w:val="clear" w:color="000000" w:fill="FFFFFF"/>
          </w:tcPr>
          <w:p w14:paraId="5C075B51" w14:textId="14DED547" w:rsidR="00E21451" w:rsidRPr="00C22FD0" w:rsidDel="00D32D6A"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capital add</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on that had been set at the reporting reference date. It will not include capital add</w:t>
            </w:r>
            <w:r w:rsidR="004508C9" w:rsidRPr="00C22FD0">
              <w:rPr>
                <w:rFonts w:ascii="Times New Roman" w:eastAsia="Times New Roman" w:hAnsi="Times New Roman" w:cs="Times New Roman"/>
                <w:sz w:val="20"/>
                <w:szCs w:val="20"/>
                <w:lang w:eastAsia="es-ES"/>
              </w:rPr>
              <w:t>–</w:t>
            </w:r>
            <w:proofErr w:type="spellStart"/>
            <w:r w:rsidRPr="00C22FD0">
              <w:rPr>
                <w:rFonts w:ascii="Times New Roman" w:eastAsia="Times New Roman" w:hAnsi="Times New Roman" w:cs="Times New Roman"/>
                <w:sz w:val="20"/>
                <w:szCs w:val="20"/>
                <w:lang w:eastAsia="es-ES"/>
              </w:rPr>
              <w:t>ons</w:t>
            </w:r>
            <w:proofErr w:type="spellEnd"/>
            <w:r w:rsidRPr="00C22FD0">
              <w:rPr>
                <w:rFonts w:ascii="Times New Roman" w:eastAsia="Times New Roman" w:hAnsi="Times New Roman" w:cs="Times New Roman"/>
                <w:sz w:val="20"/>
                <w:szCs w:val="20"/>
                <w:lang w:eastAsia="es-ES"/>
              </w:rPr>
              <w:t xml:space="preserve"> set between that date and the submission of the data to the supervisory authority, nor any set after the submission of the data. </w:t>
            </w:r>
          </w:p>
        </w:tc>
      </w:tr>
      <w:tr w:rsidR="00E21451" w:rsidRPr="00C22FD0" w:rsidDel="00D32D6A" w14:paraId="49720C2F" w14:textId="77777777" w:rsidTr="0040755A">
        <w:trPr>
          <w:trHeight w:val="567"/>
        </w:trPr>
        <w:tc>
          <w:tcPr>
            <w:tcW w:w="1538" w:type="dxa"/>
            <w:shd w:val="clear" w:color="000000" w:fill="FFFFFF"/>
          </w:tcPr>
          <w:p w14:paraId="3F240D90" w14:textId="77777777" w:rsidR="00E21451" w:rsidRPr="00C22FD0" w:rsidDel="00D32D6A"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R0220/C0100</w:t>
            </w:r>
          </w:p>
        </w:tc>
        <w:tc>
          <w:tcPr>
            <w:tcW w:w="2145" w:type="dxa"/>
            <w:shd w:val="clear" w:color="000000" w:fill="FFFFFF"/>
          </w:tcPr>
          <w:p w14:paraId="6529280C" w14:textId="77777777" w:rsidR="00E21451" w:rsidRPr="00C22FD0" w:rsidDel="00D32D6A"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Solvency capital requirement for undertakings under consolidated method</w:t>
            </w:r>
          </w:p>
        </w:tc>
        <w:tc>
          <w:tcPr>
            <w:tcW w:w="4959" w:type="dxa"/>
            <w:shd w:val="clear" w:color="000000" w:fill="FFFFFF"/>
          </w:tcPr>
          <w:p w14:paraId="60C7EC48" w14:textId="37C87D00" w:rsidR="00E21451" w:rsidRPr="00C22FD0" w:rsidRDefault="00E21451" w:rsidP="00C7607B">
            <w:pPr>
              <w:spacing w:after="0" w:line="240" w:lineRule="auto"/>
              <w:rPr>
                <w:ins w:id="1177" w:author="Autho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Solvency Capital Requirement for undertakings under </w:t>
            </w:r>
            <w:r w:rsidRPr="00C22FD0">
              <w:rPr>
                <w:rFonts w:ascii="Times New Roman" w:hAnsi="Times New Roman" w:cs="Times New Roman"/>
                <w:sz w:val="20"/>
                <w:szCs w:val="20"/>
              </w:rPr>
              <w:t xml:space="preserve">method 1 as defined in Article 230 of </w:t>
            </w:r>
            <w:r w:rsidRPr="00C22FD0">
              <w:rPr>
                <w:rFonts w:ascii="Times New Roman" w:eastAsia="Times New Roman" w:hAnsi="Times New Roman" w:cs="Times New Roman"/>
                <w:sz w:val="20"/>
                <w:szCs w:val="20"/>
                <w:lang w:eastAsia="es-ES"/>
              </w:rPr>
              <w:t xml:space="preserve">Directive 2009/138/EC. </w:t>
            </w:r>
          </w:p>
          <w:p w14:paraId="70C07AE4" w14:textId="77777777" w:rsidR="000D1D2C" w:rsidRPr="00C22FD0" w:rsidRDefault="000D1D2C" w:rsidP="00C7607B">
            <w:pPr>
              <w:spacing w:after="0" w:line="240" w:lineRule="auto"/>
              <w:rPr>
                <w:ins w:id="1178" w:author="Author"/>
                <w:rFonts w:ascii="Times New Roman" w:eastAsia="Times New Roman" w:hAnsi="Times New Roman" w:cs="Times New Roman"/>
                <w:sz w:val="20"/>
                <w:szCs w:val="20"/>
                <w:lang w:eastAsia="es-ES"/>
              </w:rPr>
            </w:pPr>
          </w:p>
          <w:p w14:paraId="76F25349" w14:textId="22D9F704" w:rsidR="000D1D2C" w:rsidRPr="00C22FD0" w:rsidDel="00D32D6A" w:rsidRDefault="000D1D2C" w:rsidP="005B2AEC">
            <w:pPr>
              <w:spacing w:after="0" w:line="240" w:lineRule="auto"/>
              <w:rPr>
                <w:rFonts w:ascii="Times New Roman" w:eastAsia="Times New Roman" w:hAnsi="Times New Roman" w:cs="Times New Roman"/>
                <w:sz w:val="20"/>
                <w:szCs w:val="20"/>
                <w:lang w:eastAsia="es-ES"/>
              </w:rPr>
            </w:pPr>
            <w:ins w:id="1179" w:author="Author">
              <w:r w:rsidRPr="00C22FD0">
                <w:rPr>
                  <w:rFonts w:ascii="Times New Roman" w:eastAsia="Times New Roman" w:hAnsi="Times New Roman" w:cs="Times New Roman"/>
                  <w:sz w:val="20"/>
                  <w:szCs w:val="20"/>
                  <w:lang w:eastAsia="es-ES"/>
                </w:rPr>
                <w:t>It should include all components of the consolidated SCR (R0200 + R0210), including capital requirements of undertakings from other financial sectors (R0500), capital requirement for non-controlled participation requirements (R0540) and capital requirement for residual undertakings (R0550).</w:t>
              </w:r>
            </w:ins>
          </w:p>
        </w:tc>
      </w:tr>
      <w:tr w:rsidR="00E21451" w:rsidRPr="00C22FD0" w14:paraId="359AEED6" w14:textId="77777777" w:rsidTr="0040755A">
        <w:trPr>
          <w:trHeight w:val="339"/>
        </w:trPr>
        <w:tc>
          <w:tcPr>
            <w:tcW w:w="8642" w:type="dxa"/>
            <w:gridSpan w:val="3"/>
            <w:shd w:val="clear" w:color="auto" w:fill="auto"/>
            <w:vAlign w:val="bottom"/>
          </w:tcPr>
          <w:p w14:paraId="374A39DF" w14:textId="77777777" w:rsidR="00E21451" w:rsidRPr="00C22FD0" w:rsidRDefault="00E21451" w:rsidP="0040755A">
            <w:pPr>
              <w:spacing w:before="120" w:after="12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Other information on SCR</w:t>
            </w:r>
          </w:p>
        </w:tc>
      </w:tr>
      <w:tr w:rsidR="00E21451" w:rsidRPr="00C22FD0" w14:paraId="66C4F093" w14:textId="77777777" w:rsidTr="0040755A">
        <w:trPr>
          <w:trHeight w:val="567"/>
        </w:trPr>
        <w:tc>
          <w:tcPr>
            <w:tcW w:w="1538" w:type="dxa"/>
            <w:shd w:val="clear" w:color="auto" w:fill="auto"/>
          </w:tcPr>
          <w:p w14:paraId="13C964E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R0400/C0100</w:t>
            </w:r>
          </w:p>
        </w:tc>
        <w:tc>
          <w:tcPr>
            <w:tcW w:w="2145" w:type="dxa"/>
            <w:shd w:val="clear" w:color="auto" w:fill="auto"/>
          </w:tcPr>
          <w:p w14:paraId="302FDD1D" w14:textId="2E86355D" w:rsidR="00E21451" w:rsidRPr="00C22FD0" w:rsidDel="009054DD"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duration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based equity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w:t>
            </w:r>
          </w:p>
        </w:tc>
        <w:tc>
          <w:tcPr>
            <w:tcW w:w="4959" w:type="dxa"/>
            <w:shd w:val="clear" w:color="auto" w:fill="auto"/>
          </w:tcPr>
          <w:p w14:paraId="37425F0D" w14:textId="12CC699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capital requirement for duration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based equity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w:t>
            </w:r>
          </w:p>
          <w:p w14:paraId="0845547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2151975A" w14:textId="77777777" w:rsidTr="0040755A">
        <w:trPr>
          <w:trHeight w:val="567"/>
        </w:trPr>
        <w:tc>
          <w:tcPr>
            <w:tcW w:w="1538" w:type="dxa"/>
            <w:shd w:val="clear" w:color="auto" w:fill="auto"/>
          </w:tcPr>
          <w:p w14:paraId="2C4E37D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R0410/C0100</w:t>
            </w:r>
          </w:p>
        </w:tc>
        <w:tc>
          <w:tcPr>
            <w:tcW w:w="2145" w:type="dxa"/>
            <w:shd w:val="clear" w:color="auto" w:fill="auto"/>
          </w:tcPr>
          <w:p w14:paraId="4FC0A69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Total amount of notional Solvency Capital Requirements for remaining part </w:t>
            </w:r>
          </w:p>
        </w:tc>
        <w:tc>
          <w:tcPr>
            <w:tcW w:w="4959" w:type="dxa"/>
            <w:shd w:val="clear" w:color="auto" w:fill="auto"/>
          </w:tcPr>
          <w:p w14:paraId="2CC3E23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notional SCRs of remaining part when group has RFF. </w:t>
            </w:r>
          </w:p>
          <w:p w14:paraId="71CB5A3C"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br/>
              <w:t xml:space="preserve"> </w:t>
            </w:r>
          </w:p>
        </w:tc>
      </w:tr>
      <w:tr w:rsidR="00E21451" w:rsidRPr="00C22FD0" w14:paraId="2D20364D" w14:textId="77777777" w:rsidTr="0040755A">
        <w:trPr>
          <w:trHeight w:val="360"/>
        </w:trPr>
        <w:tc>
          <w:tcPr>
            <w:tcW w:w="1538" w:type="dxa"/>
            <w:shd w:val="clear" w:color="auto" w:fill="auto"/>
          </w:tcPr>
          <w:p w14:paraId="52280C3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R0420/C0100</w:t>
            </w:r>
          </w:p>
        </w:tc>
        <w:tc>
          <w:tcPr>
            <w:tcW w:w="2145" w:type="dxa"/>
            <w:shd w:val="clear" w:color="auto" w:fill="auto"/>
          </w:tcPr>
          <w:p w14:paraId="6569A6D8" w14:textId="46FC1615"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amount of notional Solvency Capital Requirements for 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fenced funds </w:t>
            </w:r>
          </w:p>
        </w:tc>
        <w:tc>
          <w:tcPr>
            <w:tcW w:w="4959" w:type="dxa"/>
            <w:shd w:val="clear" w:color="auto" w:fill="auto"/>
          </w:tcPr>
          <w:p w14:paraId="213298E4" w14:textId="208F6A73" w:rsidR="00E21451" w:rsidRPr="00C22FD0" w:rsidRDefault="00E21451" w:rsidP="00147184">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sum of notional SCRs of all 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fenced funds when group has RFF (other than those related to business operated in accordance with </w:t>
            </w:r>
            <w:r w:rsidR="00147184" w:rsidRPr="00C22FD0">
              <w:rPr>
                <w:rFonts w:ascii="Times New Roman" w:eastAsia="Times New Roman" w:hAnsi="Times New Roman" w:cs="Times New Roman"/>
                <w:sz w:val="20"/>
                <w:szCs w:val="20"/>
                <w:lang w:eastAsia="es-ES"/>
              </w:rPr>
              <w:t>a</w:t>
            </w:r>
            <w:r w:rsidRPr="00C22FD0">
              <w:rPr>
                <w:rFonts w:ascii="Times New Roman" w:eastAsia="Times New Roman" w:hAnsi="Times New Roman" w:cs="Times New Roman"/>
                <w:sz w:val="20"/>
                <w:szCs w:val="20"/>
                <w:lang w:eastAsia="es-ES"/>
              </w:rPr>
              <w:t>rt</w:t>
            </w:r>
            <w:r w:rsidR="00147184" w:rsidRPr="00C22FD0">
              <w:rPr>
                <w:rFonts w:ascii="Times New Roman" w:eastAsia="Times New Roman" w:hAnsi="Times New Roman" w:cs="Times New Roman"/>
                <w:sz w:val="20"/>
                <w:szCs w:val="20"/>
                <w:lang w:eastAsia="es-ES"/>
              </w:rPr>
              <w:t>icle</w:t>
            </w:r>
            <w:r w:rsidRPr="00C22FD0">
              <w:rPr>
                <w:rFonts w:ascii="Times New Roman" w:eastAsia="Times New Roman" w:hAnsi="Times New Roman" w:cs="Times New Roman"/>
                <w:sz w:val="20"/>
                <w:szCs w:val="20"/>
                <w:lang w:eastAsia="es-ES"/>
              </w:rPr>
              <w:t xml:space="preserve"> 4 of Directive 2003/41/EC (transitional)). </w:t>
            </w:r>
          </w:p>
        </w:tc>
      </w:tr>
      <w:tr w:rsidR="00E21451" w:rsidRPr="00C22FD0" w14:paraId="6E077C43" w14:textId="77777777" w:rsidTr="0040755A">
        <w:trPr>
          <w:trHeight w:val="567"/>
        </w:trPr>
        <w:tc>
          <w:tcPr>
            <w:tcW w:w="1538" w:type="dxa"/>
            <w:shd w:val="clear" w:color="auto" w:fill="auto"/>
          </w:tcPr>
          <w:p w14:paraId="47CFE8C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R0430/C0100</w:t>
            </w:r>
          </w:p>
        </w:tc>
        <w:tc>
          <w:tcPr>
            <w:tcW w:w="2145" w:type="dxa"/>
            <w:shd w:val="clear" w:color="auto" w:fill="auto"/>
          </w:tcPr>
          <w:p w14:paraId="0E22456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Total amount of Notional Solvency Capital Requirements for matching adjustment portfolios </w:t>
            </w:r>
          </w:p>
        </w:tc>
        <w:tc>
          <w:tcPr>
            <w:tcW w:w="4959" w:type="dxa"/>
            <w:shd w:val="clear" w:color="auto" w:fill="auto"/>
          </w:tcPr>
          <w:p w14:paraId="53CE61B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sum of notional SCRs of all matching adjustment portfolios.</w:t>
            </w:r>
          </w:p>
          <w:p w14:paraId="2F8720F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36EDF074" w14:textId="77777777" w:rsidTr="0040755A">
        <w:trPr>
          <w:trHeight w:val="567"/>
        </w:trPr>
        <w:tc>
          <w:tcPr>
            <w:tcW w:w="1538" w:type="dxa"/>
            <w:shd w:val="clear" w:color="auto" w:fill="auto"/>
          </w:tcPr>
          <w:p w14:paraId="303717D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R0440/C0100</w:t>
            </w:r>
          </w:p>
        </w:tc>
        <w:tc>
          <w:tcPr>
            <w:tcW w:w="2145" w:type="dxa"/>
            <w:shd w:val="clear" w:color="auto" w:fill="auto"/>
          </w:tcPr>
          <w:p w14:paraId="4C9981F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effects due to RFF nSCR aggregation for Article 304</w:t>
            </w:r>
          </w:p>
        </w:tc>
        <w:tc>
          <w:tcPr>
            <w:tcW w:w="4959" w:type="dxa"/>
            <w:shd w:val="clear" w:color="auto" w:fill="auto"/>
          </w:tcPr>
          <w:p w14:paraId="381BE727" w14:textId="38F3880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adjustment for a diversification effect between 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fenced funds under Article 304 of Directive 2009/138/EC and the remaining part where applicable. </w:t>
            </w:r>
          </w:p>
          <w:p w14:paraId="217F97C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6891CE81" w14:textId="77777777" w:rsidTr="0040755A">
        <w:trPr>
          <w:trHeight w:val="567"/>
        </w:trPr>
        <w:tc>
          <w:tcPr>
            <w:tcW w:w="1538" w:type="dxa"/>
            <w:shd w:val="clear" w:color="auto" w:fill="auto"/>
          </w:tcPr>
          <w:p w14:paraId="612E591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R0450/C0100</w:t>
            </w:r>
          </w:p>
        </w:tc>
        <w:tc>
          <w:tcPr>
            <w:tcW w:w="2145" w:type="dxa"/>
            <w:shd w:val="clear" w:color="auto" w:fill="auto"/>
          </w:tcPr>
          <w:p w14:paraId="4A1CEE7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Method used to calculate the adjustment due to RFF/MAP nSCR aggregation</w:t>
            </w:r>
          </w:p>
        </w:tc>
        <w:tc>
          <w:tcPr>
            <w:tcW w:w="4959" w:type="dxa"/>
            <w:shd w:val="clear" w:color="auto" w:fill="auto"/>
          </w:tcPr>
          <w:p w14:paraId="52F4678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Method used to calculate the adjustment due to RFF nSCR aggregation. One of the options in the following closed list shall be used:</w:t>
            </w:r>
          </w:p>
          <w:p w14:paraId="05337C69" w14:textId="71B674F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Full recalculation</w:t>
            </w:r>
          </w:p>
          <w:p w14:paraId="233872A2" w14:textId="729B779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2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Simplification at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 level</w:t>
            </w:r>
          </w:p>
          <w:p w14:paraId="479263F4" w14:textId="51478BE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 xml:space="preserve">3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Simplification at risk module level</w:t>
            </w:r>
          </w:p>
          <w:p w14:paraId="56115CD5" w14:textId="40CE479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4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No adjustment</w:t>
            </w:r>
          </w:p>
          <w:p w14:paraId="7323455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B29403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When the group has no RFF (or have only RFF under Article 304</w:t>
            </w:r>
            <w:r w:rsidRPr="00C22FD0">
              <w:rPr>
                <w:rFonts w:ascii="Times New Roman" w:hAnsi="Times New Roman"/>
              </w:rPr>
              <w:t xml:space="preserve"> </w:t>
            </w:r>
            <w:r w:rsidRPr="00C22FD0">
              <w:rPr>
                <w:rFonts w:ascii="Times New Roman" w:eastAsia="Times New Roman" w:hAnsi="Times New Roman" w:cs="Times New Roman"/>
                <w:sz w:val="20"/>
                <w:szCs w:val="20"/>
                <w:lang w:eastAsia="es-ES"/>
              </w:rPr>
              <w:t>of Directive 2009/138/EC) it shall select option 4.</w:t>
            </w:r>
          </w:p>
        </w:tc>
      </w:tr>
      <w:tr w:rsidR="00E21451" w:rsidRPr="00C22FD0" w14:paraId="0FC717A3" w14:textId="77777777" w:rsidTr="0040755A">
        <w:trPr>
          <w:trHeight w:val="567"/>
        </w:trPr>
        <w:tc>
          <w:tcPr>
            <w:tcW w:w="1538" w:type="dxa"/>
            <w:tcBorders>
              <w:bottom w:val="single" w:sz="4" w:space="0" w:color="auto"/>
            </w:tcBorders>
            <w:shd w:val="clear" w:color="000000" w:fill="FFFFFF"/>
            <w:hideMark/>
          </w:tcPr>
          <w:p w14:paraId="3CAC181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R0460/C0100</w:t>
            </w:r>
          </w:p>
        </w:tc>
        <w:tc>
          <w:tcPr>
            <w:tcW w:w="2145" w:type="dxa"/>
            <w:tcBorders>
              <w:bottom w:val="single" w:sz="4" w:space="0" w:color="auto"/>
            </w:tcBorders>
            <w:shd w:val="clear" w:color="000000" w:fill="FFFFFF"/>
            <w:hideMark/>
          </w:tcPr>
          <w:p w14:paraId="3125BD9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Net future discretionary benefits</w:t>
            </w:r>
          </w:p>
        </w:tc>
        <w:tc>
          <w:tcPr>
            <w:tcW w:w="4959" w:type="dxa"/>
            <w:tcBorders>
              <w:bottom w:val="single" w:sz="4" w:space="0" w:color="auto"/>
            </w:tcBorders>
            <w:shd w:val="clear" w:color="000000" w:fill="FFFFFF"/>
            <w:hideMark/>
          </w:tcPr>
          <w:p w14:paraId="0FE643E3"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technical provisions without risk margin in relation to future discretionary benefits net of reinsurance.  </w:t>
            </w:r>
          </w:p>
        </w:tc>
      </w:tr>
      <w:tr w:rsidR="00E21451" w:rsidRPr="00C22FD0" w14:paraId="085C0F43"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63E2763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R0470/C0100</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01DE306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Minimum consolidated group solvency capital requirement</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43F425D4" w14:textId="449CB083" w:rsidR="00E21451" w:rsidRPr="00C22FD0" w:rsidRDefault="00E21451" w:rsidP="00147184">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minimum consolidated group Solvency Capital Requirement as stated in art</w:t>
            </w:r>
            <w:r w:rsidR="00147184" w:rsidRPr="00C22FD0">
              <w:rPr>
                <w:rFonts w:ascii="Times New Roman" w:eastAsia="Times New Roman" w:hAnsi="Times New Roman" w:cs="Times New Roman"/>
                <w:sz w:val="20"/>
                <w:szCs w:val="20"/>
                <w:lang w:eastAsia="es-ES"/>
              </w:rPr>
              <w:t>icle</w:t>
            </w:r>
            <w:r w:rsidRPr="00C22FD0">
              <w:rPr>
                <w:rFonts w:ascii="Times New Roman" w:eastAsia="Times New Roman" w:hAnsi="Times New Roman" w:cs="Times New Roman"/>
                <w:sz w:val="20"/>
                <w:szCs w:val="20"/>
                <w:lang w:eastAsia="es-ES"/>
              </w:rPr>
              <w:t xml:space="preserve"> 230 of Directive 2009/138/EC. This item is applicable to group reporting only.</w:t>
            </w:r>
          </w:p>
        </w:tc>
      </w:tr>
      <w:tr w:rsidR="00E21451" w:rsidRPr="00C22FD0" w14:paraId="0475BFAE"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4EC22E4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R0500/C0100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0A75D800" w14:textId="4A2C70D3"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other financial sectors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insurance capital requirements)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65EC1DB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capital requirement for other financial sectors. </w:t>
            </w:r>
          </w:p>
          <w:p w14:paraId="2E3BD0C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5D2E660" w14:textId="77777777" w:rsidR="00E21451" w:rsidRPr="00C22FD0" w:rsidRDefault="00E21451" w:rsidP="0040755A">
            <w:pPr>
              <w:spacing w:after="0" w:line="240" w:lineRule="auto"/>
              <w:rPr>
                <w:ins w:id="1180" w:author="Autho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only applicable to group reporting where the group includes an undertaking which is subject to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requirements, such as a bank, and is the capital requirement calculated in accordance with the appropriate requirements. </w:t>
            </w:r>
          </w:p>
          <w:p w14:paraId="76DCB6EE" w14:textId="77777777" w:rsidR="00283678" w:rsidRPr="00C22FD0" w:rsidRDefault="00283678" w:rsidP="0040755A">
            <w:pPr>
              <w:spacing w:after="0" w:line="240" w:lineRule="auto"/>
              <w:rPr>
                <w:ins w:id="1181" w:author="Author"/>
                <w:rFonts w:ascii="Times New Roman" w:eastAsia="Times New Roman" w:hAnsi="Times New Roman" w:cs="Times New Roman"/>
                <w:sz w:val="20"/>
                <w:szCs w:val="20"/>
                <w:lang w:eastAsia="es-ES"/>
              </w:rPr>
            </w:pPr>
          </w:p>
          <w:p w14:paraId="47C5A5C8" w14:textId="0C62C24C" w:rsidR="00283678" w:rsidRPr="00C22FD0" w:rsidRDefault="00283678" w:rsidP="0040755A">
            <w:pPr>
              <w:spacing w:after="0" w:line="240" w:lineRule="auto"/>
              <w:rPr>
                <w:rFonts w:ascii="Times New Roman" w:eastAsia="Times New Roman" w:hAnsi="Times New Roman" w:cs="Times New Roman"/>
                <w:sz w:val="20"/>
                <w:szCs w:val="20"/>
                <w:lang w:eastAsia="es-ES"/>
              </w:rPr>
            </w:pPr>
            <w:ins w:id="1182" w:author="Author">
              <w:r w:rsidRPr="00C22FD0">
                <w:rPr>
                  <w:rFonts w:ascii="Times New Roman" w:eastAsia="Times New Roman" w:hAnsi="Times New Roman" w:cs="Times New Roman"/>
                  <w:sz w:val="20"/>
                  <w:szCs w:val="20"/>
                  <w:lang w:eastAsia="es-ES"/>
                </w:rPr>
                <w:t>R0500 is expected to be equal to the sum of R0510, R0520 and R0530.</w:t>
              </w:r>
            </w:ins>
          </w:p>
        </w:tc>
      </w:tr>
      <w:tr w:rsidR="00E21451" w:rsidRPr="00C22FD0" w14:paraId="3150D49E"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3447176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R0510/C0100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2659B62B" w14:textId="1E19D35A"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other financial sectors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requirements)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Credit  institutions, investment firms and financial institutions, alternative investment funds managers, UCITS management companies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5AAE4AB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capital requirement for credit institutions, investment firms and financial institutions. </w:t>
            </w:r>
          </w:p>
          <w:p w14:paraId="6B761A8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CE5E15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 </w:t>
            </w:r>
          </w:p>
          <w:p w14:paraId="0A0307D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05711889"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04F9818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R0520/C0100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72E9C5A4" w14:textId="76E7031A"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other financial sectors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requirements)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Institutions for occupational retirement provisions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0D5022F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capital requirement for institutions for occupational retirement provisions. </w:t>
            </w:r>
          </w:p>
          <w:p w14:paraId="565AE18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78A0866" w14:textId="176EF11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only applicable to group reporting where the group includes undertaking which are institutions for occupational retirement provision and subject to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requirements calculated in accordance with the relevant sectoral rules. </w:t>
            </w:r>
          </w:p>
        </w:tc>
      </w:tr>
      <w:tr w:rsidR="00E21451" w:rsidRPr="00C22FD0" w14:paraId="7AD707A0"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5EC6ED6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R0530/C0100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108E53A6" w14:textId="77EA0581"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other financial sectors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requirements)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Capital requirement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regulated entities carrying out financial activities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3F2BC8DE" w14:textId="67E21D9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capital requirement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regulated entities carrying out financial activities. This figure represents a notional solvency requirement, calculated if the relevant sectoral rules were to be applied.</w:t>
            </w:r>
          </w:p>
          <w:p w14:paraId="0DC5C40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6FD9F59" w14:textId="68965A7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item is only applicable to group reporting where the group includes undertakings which are non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regulated entities carrying out financial activities.</w:t>
            </w:r>
          </w:p>
        </w:tc>
      </w:tr>
      <w:tr w:rsidR="00E21451" w:rsidRPr="00C22FD0" w14:paraId="7E024913"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264C6D5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R0540/C0100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5D0BE2A5" w14:textId="6B193F93"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controlled participation requirements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2C02C2B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proportional share of the Solvency Capital Requirements of the related insurance and reinsurance undertakings and insurance holding companies which are not subsidiaries.</w:t>
            </w:r>
          </w:p>
          <w:p w14:paraId="00F39F4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 </w:t>
            </w:r>
          </w:p>
          <w:p w14:paraId="1D310E6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only applicable to group reporting and corresponds, for those entities which are not subsidiaries, to the capital requirement calculated in accordance with Solvency 2.</w:t>
            </w:r>
          </w:p>
        </w:tc>
      </w:tr>
      <w:tr w:rsidR="00E21451" w:rsidRPr="00C22FD0" w14:paraId="7543E86D"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38BA6A6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R0550/C0100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6291DE3E" w14:textId="77777777"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residual undertakings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1107DA0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determined in accordance with Article 336 (1) (d) of Delegated Regulation (EU) 2015/35.</w:t>
            </w:r>
          </w:p>
        </w:tc>
      </w:tr>
      <w:tr w:rsidR="00E21451" w:rsidRPr="00C22FD0" w14:paraId="1DE1388D"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49388C0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R0560/C0100</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196151C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SCR for undertakings included via D and A</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458BC3BE" w14:textId="42A8DB05" w:rsidR="00E21451" w:rsidRPr="00C22FD0" w:rsidRDefault="00E21451" w:rsidP="00C7607B">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Solvency Capital Requirement for undertakings included under </w:t>
            </w:r>
            <w:r w:rsidRPr="00C22FD0">
              <w:rPr>
                <w:rFonts w:ascii="Times New Roman" w:hAnsi="Times New Roman" w:cs="Times New Roman"/>
                <w:sz w:val="20"/>
                <w:szCs w:val="20"/>
              </w:rPr>
              <w:t xml:space="preserve">method 2 as defined in Article 233 of </w:t>
            </w:r>
            <w:r w:rsidRPr="00C22FD0">
              <w:rPr>
                <w:rFonts w:ascii="Times New Roman" w:eastAsia="Times New Roman" w:hAnsi="Times New Roman" w:cs="Times New Roman"/>
                <w:sz w:val="20"/>
                <w:szCs w:val="20"/>
                <w:lang w:eastAsia="es-ES"/>
              </w:rPr>
              <w:t>Directive 2009/138/EC when the combination of methods is used.</w:t>
            </w:r>
          </w:p>
        </w:tc>
      </w:tr>
      <w:tr w:rsidR="00E21451" w:rsidRPr="00C22FD0" w14:paraId="12444B74"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64433B9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R0570/C0100</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0252A6F8"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Solvency capital requirement</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7F98FACC" w14:textId="77777777" w:rsidR="00E21451" w:rsidRPr="00C22FD0" w:rsidRDefault="00E21451">
            <w:pPr>
              <w:spacing w:after="0" w:line="240" w:lineRule="auto"/>
              <w:rPr>
                <w:ins w:id="1183" w:author="Autho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Overall SCR for all undertakings regardless of the method used. </w:t>
            </w:r>
          </w:p>
          <w:p w14:paraId="2ADA6224" w14:textId="77777777" w:rsidR="00283678" w:rsidRPr="00C22FD0" w:rsidRDefault="00283678">
            <w:pPr>
              <w:spacing w:after="0" w:line="240" w:lineRule="auto"/>
              <w:rPr>
                <w:ins w:id="1184" w:author="Author"/>
                <w:rFonts w:ascii="Times New Roman" w:eastAsia="Times New Roman" w:hAnsi="Times New Roman" w:cs="Times New Roman"/>
                <w:sz w:val="20"/>
                <w:szCs w:val="20"/>
                <w:lang w:eastAsia="es-ES"/>
              </w:rPr>
            </w:pPr>
          </w:p>
          <w:p w14:paraId="37DC1CA9" w14:textId="16F3C6A3" w:rsidR="00283678" w:rsidRPr="00C22FD0" w:rsidRDefault="00283678">
            <w:pPr>
              <w:spacing w:after="0" w:line="240" w:lineRule="auto"/>
              <w:rPr>
                <w:rFonts w:ascii="Times New Roman" w:eastAsia="Times New Roman" w:hAnsi="Times New Roman" w:cs="Times New Roman"/>
                <w:sz w:val="20"/>
                <w:szCs w:val="20"/>
                <w:lang w:eastAsia="es-ES"/>
              </w:rPr>
            </w:pPr>
            <w:ins w:id="1185" w:author="Author">
              <w:r w:rsidRPr="00C22FD0">
                <w:rPr>
                  <w:rFonts w:ascii="Times New Roman" w:eastAsia="Times New Roman" w:hAnsi="Times New Roman" w:cs="Times New Roman"/>
                  <w:sz w:val="20"/>
                  <w:szCs w:val="20"/>
                  <w:lang w:eastAsia="es-ES"/>
                </w:rPr>
                <w:t>The total solvency capital requirement is expected to be equal to the sum of R0220 and R0560.</w:t>
              </w:r>
            </w:ins>
          </w:p>
        </w:tc>
      </w:tr>
    </w:tbl>
    <w:p w14:paraId="610F5344" w14:textId="77777777" w:rsidR="00E21451" w:rsidRPr="00C22FD0" w:rsidRDefault="00E21451">
      <w:pPr>
        <w:rPr>
          <w:rFonts w:ascii="Times New Roman" w:hAnsi="Times New Roman" w:cs="Times New Roman"/>
          <w:sz w:val="20"/>
          <w:szCs w:val="20"/>
        </w:rPr>
      </w:pPr>
    </w:p>
    <w:p w14:paraId="23FA4566" w14:textId="591B062F" w:rsidR="00E21451" w:rsidRPr="00C22FD0" w:rsidRDefault="00E21451">
      <w:pPr>
        <w:rPr>
          <w:rFonts w:ascii="Times New Roman" w:hAnsi="Times New Roman" w:cs="Times New Roman"/>
          <w:b/>
          <w:sz w:val="20"/>
          <w:szCs w:val="20"/>
        </w:rPr>
      </w:pPr>
      <w:r w:rsidRPr="00C22FD0">
        <w:rPr>
          <w:rFonts w:ascii="Times New Roman" w:hAnsi="Times New Roman" w:cs="Times New Roman"/>
          <w:b/>
          <w:bCs/>
          <w:sz w:val="20"/>
          <w:szCs w:val="20"/>
        </w:rPr>
        <w:t xml:space="preserve">S.25.02 – </w:t>
      </w:r>
      <w:r w:rsidRPr="00C22FD0">
        <w:rPr>
          <w:rFonts w:ascii="Times New Roman" w:hAnsi="Times New Roman" w:cs="Times New Roman"/>
          <w:b/>
          <w:sz w:val="20"/>
          <w:szCs w:val="20"/>
        </w:rPr>
        <w:t xml:space="preserve">Solvency Capital Requirement </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 xml:space="preserve"> for groups using the standard formula and partial internal model</w:t>
      </w:r>
    </w:p>
    <w:p w14:paraId="534530E5" w14:textId="77777777" w:rsidR="00E21451" w:rsidRPr="00C22FD0" w:rsidRDefault="00E21451">
      <w:pPr>
        <w:rPr>
          <w:rFonts w:ascii="Times New Roman" w:hAnsi="Times New Roman" w:cs="Times New Roman"/>
          <w:b/>
          <w:sz w:val="20"/>
          <w:szCs w:val="20"/>
        </w:rPr>
      </w:pPr>
      <w:r w:rsidRPr="00C22FD0">
        <w:rPr>
          <w:rFonts w:ascii="Times New Roman" w:hAnsi="Times New Roman" w:cs="Times New Roman"/>
          <w:b/>
          <w:sz w:val="20"/>
          <w:szCs w:val="20"/>
        </w:rPr>
        <w:t>General comments:</w:t>
      </w:r>
    </w:p>
    <w:p w14:paraId="2071AF0A" w14:textId="1B01042A" w:rsidR="00E21451" w:rsidRPr="00C22FD0" w:rsidRDefault="00FC4845"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opening and annual submission of information for groups, ring fenced</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funds, matching adjustment portfolios and remaining part.</w:t>
      </w:r>
    </w:p>
    <w:p w14:paraId="4454D10C"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The components to be reported shall be agreed between national supervisory authorities and groups. </w:t>
      </w:r>
    </w:p>
    <w:p w14:paraId="04E49EF7" w14:textId="0B2DD032"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SR.25.02 shall be reported by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 matching adjustment portfolio and the remaining part for every group under a partial internal model. This includes undertakings where a partial internal model is applied to a full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 and/or matching adjustment portfolio while the other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funds and/or matching adjustment portfolios are under the standard formula. This template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reported for all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funds of a material RFF/MAP as identified in the second table of S.01.03</w:t>
      </w:r>
    </w:p>
    <w:p w14:paraId="51B328E5" w14:textId="74460FCC"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SR.25.02 is only applicable in relation to RFF/MAP from undertakings consolidated according to Article 335</w:t>
      </w:r>
      <w:r w:rsidR="007F7B23" w:rsidRPr="00C22FD0">
        <w:rPr>
          <w:rFonts w:ascii="Times New Roman" w:hAnsi="Times New Roman" w:cs="Times New Roman"/>
          <w:sz w:val="20"/>
          <w:szCs w:val="20"/>
        </w:rPr>
        <w:t xml:space="preserve">, </w:t>
      </w:r>
      <w:r w:rsidR="007F7B23" w:rsidRPr="00C22FD0">
        <w:rPr>
          <w:rFonts w:ascii="Times New Roman" w:hAnsi="Times New Roman" w:cs="Times New Roman"/>
          <w:sz w:val="20"/>
          <w:szCs w:val="20"/>
          <w:lang w:val="en-US"/>
        </w:rPr>
        <w:t xml:space="preserve">paragraph </w:t>
      </w:r>
      <w:r w:rsidRPr="00C22FD0">
        <w:rPr>
          <w:rFonts w:ascii="Times New Roman" w:hAnsi="Times New Roman" w:cs="Times New Roman"/>
          <w:sz w:val="20"/>
          <w:szCs w:val="20"/>
        </w:rPr>
        <w:t>1</w:t>
      </w:r>
      <w:r w:rsidR="007F7B23" w:rsidRPr="00C22FD0">
        <w:rPr>
          <w:rFonts w:ascii="Times New Roman" w:hAnsi="Times New Roman" w:cs="Times New Roman"/>
          <w:sz w:val="20"/>
          <w:szCs w:val="20"/>
        </w:rPr>
        <w:t xml:space="preserve">, </w:t>
      </w:r>
      <w:r w:rsidRPr="00C22FD0">
        <w:rPr>
          <w:rFonts w:ascii="Times New Roman" w:hAnsi="Times New Roman" w:cs="Times New Roman"/>
          <w:sz w:val="20"/>
          <w:szCs w:val="20"/>
        </w:rPr>
        <w:t>(a) and (c) of Delegated Regulation (EU) 2015/35, when method 1 (Accounting consolidation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based method) is used, either exclusively or in combination with method 2 (Deduction and aggregation method).</w:t>
      </w:r>
    </w:p>
    <w:p w14:paraId="6134B7C0" w14:textId="2620C613"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For those undertakings under a partial internal model to which the adjustment due to the aggregation of the nSCR of RFF/MAP is applicable, where the entity has MAP or RFF (except those under the scope of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304</w:t>
      </w:r>
      <w:r w:rsidRPr="00C22FD0">
        <w:rPr>
          <w:rFonts w:ascii="Times New Roman" w:hAnsi="Times New Roman"/>
        </w:rPr>
        <w:t xml:space="preserve"> </w:t>
      </w:r>
      <w:r w:rsidRPr="00C22FD0">
        <w:rPr>
          <w:rFonts w:ascii="Times New Roman" w:hAnsi="Times New Roman" w:cs="Times New Roman"/>
          <w:sz w:val="20"/>
          <w:szCs w:val="20"/>
        </w:rPr>
        <w:t>of Directive 2009/138/EC) when reporting at the level of the whole undertaking, the nSCR at risk module level and the loss</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absorbing capacity (LAC) of technical provisions and deferred taxes to be reported shall be calculated as follows:</w:t>
      </w:r>
    </w:p>
    <w:p w14:paraId="3E7A236E" w14:textId="77777777" w:rsidR="00E21451" w:rsidRPr="00C22FD0" w:rsidRDefault="00E21451" w:rsidP="00B42F70">
      <w:pPr>
        <w:pStyle w:val="ListParagraph"/>
        <w:numPr>
          <w:ilvl w:val="0"/>
          <w:numId w:val="24"/>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t>Where the undertaking applies the full adjustment due to the aggregation of the nSCR of the RFF/MAP at entity level: the nSCR is calculated as if no RFF and the LAC shall be calculated as the sum of the LAC across all RFF/MAP and remaining part;</w:t>
      </w:r>
    </w:p>
    <w:p w14:paraId="6EAE1544" w14:textId="1BE57C3B" w:rsidR="00E21451" w:rsidRPr="00C22FD0" w:rsidRDefault="00E21451" w:rsidP="00B42F70">
      <w:pPr>
        <w:pStyle w:val="ListParagraph"/>
        <w:numPr>
          <w:ilvl w:val="0"/>
          <w:numId w:val="24"/>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t>Where the undertaking applies the Simplification at risk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module level to aggregate the nSCR of the RFF/MAP at entity level the </w:t>
      </w:r>
      <w:proofErr w:type="spellStart"/>
      <w:r w:rsidRPr="00C22FD0">
        <w:rPr>
          <w:rFonts w:ascii="Times New Roman" w:hAnsi="Times New Roman" w:cs="Times New Roman"/>
          <w:sz w:val="20"/>
          <w:szCs w:val="20"/>
        </w:rPr>
        <w:t>the</w:t>
      </w:r>
      <w:proofErr w:type="spellEnd"/>
      <w:r w:rsidRPr="00C22FD0">
        <w:rPr>
          <w:rFonts w:ascii="Times New Roman" w:hAnsi="Times New Roman" w:cs="Times New Roman"/>
          <w:sz w:val="20"/>
          <w:szCs w:val="20"/>
        </w:rPr>
        <w:t xml:space="preserve"> nSCR and LAC are calculated considering a direct summation at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module level method,</w:t>
      </w:r>
    </w:p>
    <w:p w14:paraId="2772B788" w14:textId="77777777" w:rsidR="00E21451" w:rsidRPr="00C22FD0" w:rsidRDefault="00E21451" w:rsidP="00B42F70">
      <w:pPr>
        <w:pStyle w:val="ListParagraph"/>
        <w:numPr>
          <w:ilvl w:val="0"/>
          <w:numId w:val="24"/>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t>Where the undertaking applies the Simplification at risk module level to aggregate the nSCR of the RFF/MAP at entity level the nSCR and LAC are calculated considering a direct summation at module level method.</w:t>
      </w:r>
    </w:p>
    <w:p w14:paraId="76F7B08C" w14:textId="4DDB9BEE"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The adjustment due to the aggregation of the nSCR of the RFF/MAP at entity level</w:t>
      </w:r>
      <w:r w:rsidRPr="00C22FD0" w:rsidDel="009A060D">
        <w:rPr>
          <w:rFonts w:ascii="Times New Roman" w:hAnsi="Times New Roman" w:cs="Times New Roman"/>
          <w:sz w:val="20"/>
          <w:szCs w:val="20"/>
        </w:rPr>
        <w:t xml:space="preserve"> </w:t>
      </w:r>
      <w:r w:rsidRPr="00C22FD0">
        <w:rPr>
          <w:rFonts w:ascii="Times New Roman" w:hAnsi="Times New Roman" w:cs="Times New Roman"/>
          <w:sz w:val="20"/>
          <w:szCs w:val="20"/>
        </w:rPr>
        <w:t>shall be allocated (C0060) to the relevant risk modules (i.e. market risk, counterparty default risk, life underwriting risk, health underwriting risk and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underwriting risk) when calculated according to the standard formula. The amount to be allocated to each relevant risk module shall be calculated as follows:</w:t>
      </w:r>
    </w:p>
    <w:p w14:paraId="173CEA64" w14:textId="77777777" w:rsidR="00E21451" w:rsidRPr="00C22FD0" w:rsidRDefault="00E21451" w:rsidP="00B42F70">
      <w:pPr>
        <w:pStyle w:val="ListParagraph"/>
        <w:numPr>
          <w:ilvl w:val="0"/>
          <w:numId w:val="24"/>
        </w:numPr>
        <w:spacing w:after="160" w:line="259" w:lineRule="auto"/>
        <w:rPr>
          <w:rFonts w:ascii="Times New Roman" w:hAnsi="Times New Roman" w:cs="Times New Roman"/>
          <w:sz w:val="20"/>
          <w:szCs w:val="20"/>
        </w:rPr>
      </w:pPr>
      <w:r w:rsidRPr="00C22FD0">
        <w:rPr>
          <w:rFonts w:ascii="Times New Roman" w:hAnsi="Times New Roman" w:cs="Times New Roman"/>
          <w:sz w:val="20"/>
          <w:szCs w:val="20"/>
        </w:rPr>
        <w:t xml:space="preserve">Calculation of “q factor” = </w:t>
      </w:r>
      <m:oMath>
        <m:f>
          <m:fPr>
            <m:ctrlPr>
              <w:rPr>
                <w:rFonts w:ascii="Cambria Math" w:hAnsi="Cambria Math" w:cs="Times New Roman"/>
                <w:i/>
                <w:sz w:val="20"/>
                <w:szCs w:val="20"/>
              </w:rPr>
            </m:ctrlPr>
          </m:fPr>
          <m:num>
            <m:r>
              <w:rPr>
                <w:rFonts w:ascii="Cambria Math" w:hAnsi="Cambria Math" w:cs="Times New Roman"/>
                <w:sz w:val="20"/>
                <w:szCs w:val="20"/>
              </w:rPr>
              <m:t>adjustment</m:t>
            </m:r>
          </m:num>
          <m:den>
            <m:r>
              <w:rPr>
                <w:rFonts w:ascii="Cambria Math" w:hAnsi="Cambria Math" w:cs="Times New Roman"/>
                <w:sz w:val="20"/>
                <w:szCs w:val="20"/>
              </w:rPr>
              <m:t>BSC</m:t>
            </m:r>
            <m:sSup>
              <m:sSupPr>
                <m:ctrlPr>
                  <w:rPr>
                    <w:rFonts w:ascii="Cambria Math" w:hAnsi="Cambria Math" w:cs="Times New Roman"/>
                    <w:i/>
                    <w:sz w:val="20"/>
                    <w:szCs w:val="20"/>
                  </w:rPr>
                </m:ctrlPr>
              </m:sSupPr>
              <m:e>
                <m:r>
                  <w:rPr>
                    <w:rFonts w:ascii="Cambria Math" w:hAnsi="Cambria Math" w:cs="Times New Roman"/>
                    <w:sz w:val="20"/>
                    <w:szCs w:val="20"/>
                  </w:rPr>
                  <m:t>R</m:t>
                </m:r>
              </m:e>
              <m:sup>
                <m:r>
                  <w:rPr>
                    <w:rFonts w:ascii="Cambria Math" w:hAnsi="Cambria Math" w:cs="Times New Roman"/>
                    <w:sz w:val="20"/>
                    <w:szCs w:val="20"/>
                  </w:rPr>
                  <m:t>'</m:t>
                </m:r>
              </m:sup>
            </m:sSup>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 xml:space="preserve"> nSCR</m:t>
                </m:r>
              </m:e>
              <m:sub>
                <m:r>
                  <w:rPr>
                    <w:rFonts w:ascii="Cambria Math" w:hAnsi="Cambria Math" w:cs="Times New Roman"/>
                    <w:sz w:val="20"/>
                    <w:szCs w:val="20"/>
                  </w:rPr>
                  <m:t>int</m:t>
                </m:r>
              </m:sub>
            </m:sSub>
          </m:den>
        </m:f>
      </m:oMath>
      <w:r w:rsidRPr="00C22FD0">
        <w:rPr>
          <w:rFonts w:ascii="Times New Roman" w:hAnsi="Times New Roman" w:cs="Times New Roman"/>
          <w:sz w:val="20"/>
          <w:szCs w:val="20"/>
        </w:rPr>
        <w:t xml:space="preserve"> , where</w:t>
      </w:r>
    </w:p>
    <w:p w14:paraId="16F8B7A7" w14:textId="77777777" w:rsidR="00E21451" w:rsidRPr="00C22FD0" w:rsidRDefault="00E21451" w:rsidP="00B42F70">
      <w:pPr>
        <w:pStyle w:val="ListParagraph"/>
        <w:numPr>
          <w:ilvl w:val="1"/>
          <w:numId w:val="24"/>
        </w:numPr>
        <w:spacing w:after="160" w:line="259" w:lineRule="auto"/>
        <w:rPr>
          <w:rFonts w:ascii="Times New Roman" w:hAnsi="Times New Roman" w:cs="Times New Roman"/>
          <w:sz w:val="20"/>
          <w:szCs w:val="20"/>
        </w:rPr>
      </w:pPr>
      <m:oMath>
        <m:r>
          <w:rPr>
            <w:rFonts w:ascii="Cambria Math" w:hAnsi="Cambria Math" w:cs="Times New Roman"/>
            <w:sz w:val="20"/>
            <w:szCs w:val="20"/>
          </w:rPr>
          <m:t>adjustment</m:t>
        </m:r>
      </m:oMath>
      <w:r w:rsidRPr="00C22FD0">
        <w:rPr>
          <w:rFonts w:ascii="Times New Roman" w:eastAsiaTheme="minorEastAsia" w:hAnsi="Times New Roman" w:cs="Times New Roman"/>
          <w:sz w:val="20"/>
          <w:szCs w:val="20"/>
        </w:rPr>
        <w:t xml:space="preserve"> = Adjustment calculated according to one of the three methods referred above</w:t>
      </w:r>
    </w:p>
    <w:p w14:paraId="5EAA336B" w14:textId="77777777" w:rsidR="00E21451" w:rsidRPr="00C22FD0" w:rsidRDefault="00E21451" w:rsidP="00B42F70">
      <w:pPr>
        <w:pStyle w:val="ListParagraph"/>
        <w:numPr>
          <w:ilvl w:val="1"/>
          <w:numId w:val="24"/>
        </w:numPr>
        <w:spacing w:after="160" w:line="259" w:lineRule="auto"/>
        <w:rPr>
          <w:rFonts w:ascii="Times New Roman" w:hAnsi="Times New Roman" w:cs="Times New Roman"/>
          <w:sz w:val="20"/>
          <w:szCs w:val="20"/>
        </w:rPr>
      </w:pPr>
      <m:oMath>
        <m:r>
          <w:rPr>
            <w:rFonts w:ascii="Cambria Math" w:hAnsi="Cambria Math" w:cs="Times New Roman"/>
            <w:sz w:val="20"/>
            <w:szCs w:val="20"/>
          </w:rPr>
          <w:lastRenderedPageBreak/>
          <m:t>BSCR'</m:t>
        </m:r>
      </m:oMath>
      <w:r w:rsidRPr="00C22FD0">
        <w:rPr>
          <w:rFonts w:ascii="Times New Roman" w:eastAsiaTheme="minorEastAsia" w:hAnsi="Times New Roman" w:cs="Times New Roman"/>
          <w:sz w:val="20"/>
          <w:szCs w:val="20"/>
        </w:rPr>
        <w:t xml:space="preserve"> = Basic solvency capital requirement calculated according the information reported in this template</w:t>
      </w:r>
    </w:p>
    <w:p w14:paraId="42838117" w14:textId="77777777" w:rsidR="00E21451" w:rsidRPr="00C22FD0" w:rsidRDefault="005E0016" w:rsidP="00B42F70">
      <w:pPr>
        <w:pStyle w:val="ListParagraph"/>
        <w:numPr>
          <w:ilvl w:val="1"/>
          <w:numId w:val="24"/>
        </w:numPr>
        <w:spacing w:after="160" w:line="259" w:lineRule="auto"/>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 xml:space="preserve"> nSCR</m:t>
            </m:r>
          </m:e>
          <m:sub>
            <m:r>
              <w:rPr>
                <w:rFonts w:ascii="Cambria Math" w:hAnsi="Cambria Math" w:cs="Times New Roman"/>
                <w:sz w:val="20"/>
                <w:szCs w:val="20"/>
              </w:rPr>
              <m:t>int</m:t>
            </m:r>
          </m:sub>
        </m:sSub>
      </m:oMath>
      <w:r w:rsidR="00E21451" w:rsidRPr="00C22FD0">
        <w:rPr>
          <w:rFonts w:ascii="Times New Roman" w:eastAsiaTheme="minorEastAsia" w:hAnsi="Times New Roman" w:cs="Times New Roman"/>
          <w:sz w:val="20"/>
          <w:szCs w:val="20"/>
        </w:rPr>
        <w:t xml:space="preserve"> = nSCR for intangible assets risk according to the information reported in this template</w:t>
      </w:r>
    </w:p>
    <w:p w14:paraId="49FC1470" w14:textId="7CF9D1A6" w:rsidR="00E21451" w:rsidRPr="00C22FD0" w:rsidRDefault="00E21451" w:rsidP="00B42F70">
      <w:pPr>
        <w:pStyle w:val="ListParagraph"/>
        <w:numPr>
          <w:ilvl w:val="0"/>
          <w:numId w:val="24"/>
        </w:numPr>
        <w:spacing w:after="160" w:line="259" w:lineRule="auto"/>
        <w:rPr>
          <w:rFonts w:ascii="Times New Roman" w:hAnsi="Times New Roman" w:cs="Times New Roman"/>
          <w:sz w:val="20"/>
          <w:szCs w:val="20"/>
        </w:rPr>
      </w:pPr>
      <w:r w:rsidRPr="00C22FD0">
        <w:rPr>
          <w:rFonts w:ascii="Times New Roman" w:hAnsi="Times New Roman" w:cs="Times New Roman"/>
          <w:sz w:val="20"/>
          <w:szCs w:val="20"/>
        </w:rPr>
        <w:t>Multiplication of this “q factor” by the nSCR of each relevant risk module (i.e. market risk, counterparty default risk, life underwriting risk, health underwriting risk and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underwriting risk)</w:t>
      </w:r>
    </w:p>
    <w:p w14:paraId="66A8F8A8"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For group reporting the following specific requirements shall be met: </w:t>
      </w:r>
    </w:p>
    <w:p w14:paraId="7B583B6A" w14:textId="77777777" w:rsidR="00E21451" w:rsidRPr="00C22FD0" w:rsidRDefault="00E21451" w:rsidP="00B42F70">
      <w:pPr>
        <w:pStyle w:val="ListParagraph"/>
        <w:numPr>
          <w:ilvl w:val="0"/>
          <w:numId w:val="25"/>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The information until R0470 is applicable when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is  used,  either  exclusively  or  in  combination with method 2 as defined in Article 233 of Directive 2009/138/EC; </w:t>
      </w:r>
    </w:p>
    <w:p w14:paraId="02EC516A" w14:textId="77777777" w:rsidR="00E21451" w:rsidRPr="00C22FD0" w:rsidRDefault="00E21451" w:rsidP="00B42F70">
      <w:pPr>
        <w:pStyle w:val="ListParagraph"/>
        <w:numPr>
          <w:ilvl w:val="0"/>
          <w:numId w:val="25"/>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t>When  combination  method  is  being  used,  the information until R0470 is  to  be submitted  only  for  the  part  of  the  group  calculated  with  method 1 as defined in Article 230 of Directive 2009/138/EC.</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63"/>
        <w:gridCol w:w="2641"/>
        <w:gridCol w:w="4640"/>
        <w:gridCol w:w="73"/>
      </w:tblGrid>
      <w:tr w:rsidR="00E21451" w:rsidRPr="00C22FD0" w14:paraId="261EA94F" w14:textId="77777777" w:rsidTr="0040755A">
        <w:trPr>
          <w:trHeight w:val="141"/>
        </w:trPr>
        <w:tc>
          <w:tcPr>
            <w:tcW w:w="1363" w:type="dxa"/>
            <w:shd w:val="clear" w:color="000000" w:fill="FFFFFF"/>
          </w:tcPr>
          <w:p w14:paraId="3EFC0562" w14:textId="77777777" w:rsidR="00E21451" w:rsidRPr="00C22FD0" w:rsidRDefault="00E21451" w:rsidP="0040755A">
            <w:pPr>
              <w:spacing w:after="0" w:line="240" w:lineRule="auto"/>
              <w:jc w:val="center"/>
              <w:rPr>
                <w:rFonts w:ascii="Times New Roman" w:eastAsia="Times New Roman" w:hAnsi="Times New Roman" w:cs="Times New Roman"/>
                <w:b/>
                <w:sz w:val="20"/>
                <w:szCs w:val="20"/>
                <w:lang w:eastAsia="es-ES"/>
              </w:rPr>
            </w:pPr>
          </w:p>
        </w:tc>
        <w:tc>
          <w:tcPr>
            <w:tcW w:w="2641" w:type="dxa"/>
            <w:shd w:val="clear" w:color="000000" w:fill="FFFFFF"/>
          </w:tcPr>
          <w:p w14:paraId="65674B15" w14:textId="77777777" w:rsidR="00E21451" w:rsidRPr="00C22FD0" w:rsidRDefault="00E21451" w:rsidP="0040755A">
            <w:pPr>
              <w:spacing w:after="0" w:line="240" w:lineRule="auto"/>
              <w:jc w:val="center"/>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ITEM</w:t>
            </w:r>
          </w:p>
        </w:tc>
        <w:tc>
          <w:tcPr>
            <w:tcW w:w="4713" w:type="dxa"/>
            <w:gridSpan w:val="2"/>
            <w:shd w:val="clear" w:color="000000" w:fill="FFFFFF"/>
          </w:tcPr>
          <w:p w14:paraId="46B8443D" w14:textId="77777777" w:rsidR="00E21451" w:rsidRPr="00C22FD0" w:rsidRDefault="00E21451" w:rsidP="0040755A">
            <w:pPr>
              <w:spacing w:after="0" w:line="240" w:lineRule="auto"/>
              <w:jc w:val="center"/>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INSTRUCTIONS</w:t>
            </w:r>
          </w:p>
        </w:tc>
      </w:tr>
      <w:tr w:rsidR="00E21451" w:rsidRPr="00C22FD0" w14:paraId="5820155B" w14:textId="77777777" w:rsidTr="0040755A">
        <w:trPr>
          <w:trHeight w:val="1620"/>
        </w:trPr>
        <w:tc>
          <w:tcPr>
            <w:tcW w:w="1363" w:type="dxa"/>
            <w:shd w:val="clear" w:color="000000" w:fill="FFFFFF"/>
            <w:hideMark/>
          </w:tcPr>
          <w:p w14:paraId="01520AA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Z0020</w:t>
            </w:r>
          </w:p>
        </w:tc>
        <w:tc>
          <w:tcPr>
            <w:tcW w:w="2641" w:type="dxa"/>
            <w:shd w:val="clear" w:color="000000" w:fill="FFFFFF"/>
            <w:hideMark/>
          </w:tcPr>
          <w:p w14:paraId="4370538F" w14:textId="16ECC57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fenced fund, matching adjustment portfolio or Remaining Part</w:t>
            </w:r>
          </w:p>
        </w:tc>
        <w:tc>
          <w:tcPr>
            <w:tcW w:w="4713" w:type="dxa"/>
            <w:gridSpan w:val="2"/>
            <w:shd w:val="clear" w:color="000000" w:fill="FFFFFF"/>
            <w:hideMark/>
          </w:tcPr>
          <w:p w14:paraId="47425E1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C22FD0">
              <w:rPr>
                <w:rFonts w:ascii="Times New Roman" w:eastAsia="Times New Roman" w:hAnsi="Times New Roman" w:cs="Times New Roman"/>
                <w:sz w:val="20"/>
                <w:szCs w:val="20"/>
                <w:lang w:eastAsia="es-ES"/>
              </w:rPr>
              <w:br/>
              <w:t>1 – RFF/MAP</w:t>
            </w:r>
            <w:r w:rsidRPr="00C22FD0" w:rsidDel="00C11F0B">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br/>
              <w:t>2 – Remaining part</w:t>
            </w:r>
          </w:p>
        </w:tc>
      </w:tr>
      <w:tr w:rsidR="00E21451" w:rsidRPr="00C22FD0" w14:paraId="0C9939A6" w14:textId="77777777" w:rsidTr="0040755A">
        <w:trPr>
          <w:trHeight w:val="465"/>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1E03A1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Z0030</w:t>
            </w:r>
          </w:p>
        </w:tc>
        <w:tc>
          <w:tcPr>
            <w:tcW w:w="2641" w:type="dxa"/>
            <w:tcBorders>
              <w:top w:val="single" w:sz="4" w:space="0" w:color="auto"/>
              <w:left w:val="nil"/>
              <w:bottom w:val="single" w:sz="4" w:space="0" w:color="auto"/>
              <w:right w:val="single" w:sz="4" w:space="0" w:color="auto"/>
            </w:tcBorders>
            <w:shd w:val="clear" w:color="auto" w:fill="auto"/>
          </w:tcPr>
          <w:p w14:paraId="7220A19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Fund/Portfolio number</w:t>
            </w:r>
          </w:p>
        </w:tc>
        <w:tc>
          <w:tcPr>
            <w:tcW w:w="4713" w:type="dxa"/>
            <w:gridSpan w:val="2"/>
            <w:tcBorders>
              <w:top w:val="single" w:sz="4" w:space="0" w:color="auto"/>
              <w:left w:val="nil"/>
              <w:bottom w:val="single" w:sz="4" w:space="0" w:color="auto"/>
              <w:right w:val="single" w:sz="4" w:space="0" w:color="auto"/>
            </w:tcBorders>
            <w:shd w:val="clear" w:color="auto" w:fill="auto"/>
          </w:tcPr>
          <w:p w14:paraId="68E45B59" w14:textId="7798C3B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and must be consistent over time and with the fund/portfolio number reported in other templates. </w:t>
            </w:r>
          </w:p>
          <w:p w14:paraId="1B914D69" w14:textId="7FE65EF3" w:rsidR="00E21451" w:rsidRPr="00C22FD0" w:rsidDel="00D229EA" w:rsidRDefault="00E21451" w:rsidP="0040755A">
            <w:pPr>
              <w:spacing w:after="0" w:line="240" w:lineRule="auto"/>
              <w:rPr>
                <w:del w:id="1186" w:author="Author"/>
                <w:rFonts w:ascii="Times New Roman" w:eastAsia="Times New Roman" w:hAnsi="Times New Roman" w:cs="Times New Roman"/>
                <w:sz w:val="20"/>
                <w:szCs w:val="20"/>
                <w:lang w:eastAsia="es-ES"/>
              </w:rPr>
            </w:pPr>
          </w:p>
          <w:p w14:paraId="30537416" w14:textId="43D58AC9" w:rsidR="00E21451" w:rsidRPr="00C22FD0" w:rsidRDefault="00E21451">
            <w:pPr>
              <w:spacing w:after="0" w:line="240" w:lineRule="auto"/>
              <w:rPr>
                <w:rFonts w:ascii="Times New Roman" w:eastAsia="Times New Roman" w:hAnsi="Times New Roman" w:cs="Times New Roman"/>
                <w:sz w:val="20"/>
                <w:szCs w:val="20"/>
                <w:lang w:eastAsia="es-ES"/>
              </w:rPr>
            </w:pPr>
            <w:del w:id="1187" w:author="Author">
              <w:r w:rsidRPr="00C22FD0" w:rsidDel="00D229EA">
                <w:rPr>
                  <w:rFonts w:ascii="Times New Roman" w:eastAsia="Times New Roman" w:hAnsi="Times New Roman" w:cs="Times New Roman"/>
                  <w:sz w:val="20"/>
                  <w:szCs w:val="20"/>
                  <w:lang w:eastAsia="es-ES"/>
                </w:rPr>
                <w:delText>When item Z0020 = 2, then report “0”</w:delText>
              </w:r>
            </w:del>
          </w:p>
        </w:tc>
      </w:tr>
      <w:tr w:rsidR="00E21451" w:rsidRPr="00C22FD0" w14:paraId="2C03708C" w14:textId="77777777" w:rsidTr="0040755A">
        <w:trPr>
          <w:trHeight w:val="465"/>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D455DF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C0010</w:t>
            </w:r>
          </w:p>
        </w:tc>
        <w:tc>
          <w:tcPr>
            <w:tcW w:w="2641" w:type="dxa"/>
            <w:tcBorders>
              <w:top w:val="single" w:sz="4" w:space="0" w:color="auto"/>
              <w:left w:val="nil"/>
              <w:bottom w:val="single" w:sz="4" w:space="0" w:color="auto"/>
              <w:right w:val="single" w:sz="4" w:space="0" w:color="auto"/>
            </w:tcBorders>
            <w:shd w:val="clear" w:color="auto" w:fill="auto"/>
          </w:tcPr>
          <w:p w14:paraId="19336DB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Unique number of component</w:t>
            </w:r>
          </w:p>
        </w:tc>
        <w:tc>
          <w:tcPr>
            <w:tcW w:w="4713" w:type="dxa"/>
            <w:gridSpan w:val="2"/>
            <w:tcBorders>
              <w:top w:val="single" w:sz="4" w:space="0" w:color="auto"/>
              <w:left w:val="nil"/>
              <w:bottom w:val="single" w:sz="4" w:space="0" w:color="auto"/>
              <w:right w:val="single" w:sz="4" w:space="0" w:color="auto"/>
            </w:tcBorders>
            <w:shd w:val="clear" w:color="auto" w:fill="auto"/>
          </w:tcPr>
          <w:p w14:paraId="65056909" w14:textId="146133B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Unique number of each component agreed with their national supervisory authority to identify uniquely components from their model. This number shall always be used with the appropriate component description reported in each item. Where the partial internal model allow the same split by risk module </w:t>
            </w:r>
            <w:r w:rsidR="00412BE8" w:rsidRPr="00C22FD0">
              <w:rPr>
                <w:rFonts w:ascii="Times New Roman" w:eastAsia="Times New Roman" w:hAnsi="Times New Roman" w:cs="Times New Roman"/>
                <w:sz w:val="20"/>
                <w:szCs w:val="20"/>
                <w:lang w:eastAsia="es-ES"/>
              </w:rPr>
              <w:t>as</w:t>
            </w:r>
            <w:r w:rsidRPr="00C22FD0">
              <w:rPr>
                <w:rFonts w:ascii="Times New Roman" w:eastAsia="Times New Roman" w:hAnsi="Times New Roman" w:cs="Times New Roman"/>
                <w:sz w:val="20"/>
                <w:szCs w:val="20"/>
                <w:lang w:eastAsia="es-ES"/>
              </w:rPr>
              <w:t xml:space="preserve"> the one in the standard formula, the following numbers of components shall be used:</w:t>
            </w:r>
          </w:p>
          <w:p w14:paraId="1B9B70C3" w14:textId="629B4971" w:rsidR="00E21451" w:rsidRPr="00C22FD0" w:rsidRDefault="004508C9"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1 </w:t>
            </w: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Market risk</w:t>
            </w:r>
          </w:p>
          <w:p w14:paraId="3541B14C" w14:textId="6B22973C" w:rsidR="00E21451" w:rsidRPr="00C22FD0" w:rsidRDefault="004508C9"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2 </w:t>
            </w: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Counterparty default risk</w:t>
            </w:r>
          </w:p>
          <w:p w14:paraId="343B7CE3" w14:textId="05873094" w:rsidR="00E21451" w:rsidRPr="00C22FD0" w:rsidRDefault="004508C9"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3 </w:t>
            </w: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Life underwriting risk</w:t>
            </w:r>
          </w:p>
          <w:p w14:paraId="6932E6DB" w14:textId="1BA81315" w:rsidR="00E21451" w:rsidRPr="00C22FD0" w:rsidRDefault="004508C9"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4 </w:t>
            </w: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Health underwriting risk</w:t>
            </w:r>
          </w:p>
          <w:p w14:paraId="60CF49F5" w14:textId="5A057069" w:rsidR="00E21451" w:rsidRPr="00C22FD0" w:rsidRDefault="004508C9"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5 </w:t>
            </w: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Non</w:t>
            </w: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life underwriting risk</w:t>
            </w:r>
          </w:p>
          <w:p w14:paraId="0B551326" w14:textId="7936B1B6" w:rsidR="00E21451" w:rsidRPr="00C22FD0" w:rsidRDefault="004508C9"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6 </w:t>
            </w: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Intangible asset risk</w:t>
            </w:r>
          </w:p>
          <w:p w14:paraId="59CC55CC" w14:textId="0B24ABEC" w:rsidR="00E21451" w:rsidRPr="00C22FD0" w:rsidRDefault="004508C9"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7 </w:t>
            </w: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Operational risk</w:t>
            </w:r>
          </w:p>
          <w:p w14:paraId="0F044768" w14:textId="083C5536" w:rsidR="00E21451" w:rsidRPr="00C22FD0" w:rsidRDefault="004508C9"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8 </w:t>
            </w: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LAC Technical Provisions (negative amount)</w:t>
            </w:r>
          </w:p>
          <w:p w14:paraId="32342185" w14:textId="74F9C539" w:rsidR="00E21451" w:rsidRPr="00C22FD0" w:rsidRDefault="004508C9"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9 </w:t>
            </w: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LAC Deferred Taxes (negative amount)</w:t>
            </w:r>
          </w:p>
          <w:p w14:paraId="14F6C2C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99A655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Where standard formula risk modules cannot be reported, groups shall attribute a number to each component different from 1 to 7. </w:t>
            </w:r>
          </w:p>
          <w:p w14:paraId="132EA4C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F744EE4" w14:textId="3A99FEA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number shall always be used with the appropriate component description reported in each item C00</w:t>
            </w:r>
            <w:r w:rsidR="007C25B4" w:rsidRPr="00C22FD0">
              <w:rPr>
                <w:rFonts w:ascii="Times New Roman" w:eastAsia="Times New Roman" w:hAnsi="Times New Roman" w:cs="Times New Roman"/>
                <w:sz w:val="20"/>
                <w:szCs w:val="20"/>
                <w:lang w:eastAsia="es-ES"/>
              </w:rPr>
              <w:t>2</w:t>
            </w:r>
            <w:r w:rsidRPr="00C22FD0">
              <w:rPr>
                <w:rFonts w:ascii="Times New Roman" w:eastAsia="Times New Roman" w:hAnsi="Times New Roman" w:cs="Times New Roman"/>
                <w:sz w:val="20"/>
                <w:szCs w:val="20"/>
                <w:lang w:eastAsia="es-ES"/>
              </w:rPr>
              <w:t xml:space="preserve">0. The numbers of the components shall be kept consistent over time. </w:t>
            </w:r>
          </w:p>
        </w:tc>
      </w:tr>
      <w:tr w:rsidR="00E21451" w:rsidRPr="00C22FD0" w14:paraId="3CBA42F4" w14:textId="77777777" w:rsidTr="00407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B017E1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C0020</w:t>
            </w:r>
          </w:p>
        </w:tc>
        <w:tc>
          <w:tcPr>
            <w:tcW w:w="2641" w:type="dxa"/>
            <w:tcBorders>
              <w:top w:val="single" w:sz="4" w:space="0" w:color="auto"/>
              <w:left w:val="nil"/>
              <w:bottom w:val="single" w:sz="4" w:space="0" w:color="auto"/>
              <w:right w:val="single" w:sz="4" w:space="0" w:color="auto"/>
            </w:tcBorders>
            <w:shd w:val="clear" w:color="auto" w:fill="auto"/>
          </w:tcPr>
          <w:p w14:paraId="234FA41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Components description</w:t>
            </w:r>
          </w:p>
        </w:tc>
        <w:tc>
          <w:tcPr>
            <w:tcW w:w="4713" w:type="dxa"/>
            <w:gridSpan w:val="2"/>
            <w:tcBorders>
              <w:top w:val="single" w:sz="4" w:space="0" w:color="auto"/>
              <w:left w:val="nil"/>
              <w:bottom w:val="single" w:sz="4" w:space="0" w:color="auto"/>
              <w:right w:val="single" w:sz="4" w:space="0" w:color="auto"/>
            </w:tcBorders>
            <w:shd w:val="clear" w:color="auto" w:fill="auto"/>
          </w:tcPr>
          <w:p w14:paraId="41567E0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Identification, using free text, of each of the components that can be identified by the group. These components shall be aligned with standard formula risk modules if possible according to the partial internal model. Each component shall be identified using a separate entry. Groups shall identify and report components consistently across different reporting periods, unless there has been some change to the internal model affecting the categories.</w:t>
            </w:r>
          </w:p>
          <w:p w14:paraId="2E2E1941"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398BA15D" w14:textId="2D101CBC"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and/or deferred taxes not embedded within components shall be reported as separated components.</w:t>
            </w:r>
          </w:p>
        </w:tc>
      </w:tr>
      <w:tr w:rsidR="00E21451" w:rsidRPr="00C22FD0" w14:paraId="732CDDB9"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50A7602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C0030</w:t>
            </w:r>
          </w:p>
        </w:tc>
        <w:tc>
          <w:tcPr>
            <w:tcW w:w="2641" w:type="dxa"/>
            <w:tcBorders>
              <w:top w:val="single" w:sz="4" w:space="0" w:color="auto"/>
              <w:left w:val="nil"/>
              <w:bottom w:val="single" w:sz="4" w:space="0" w:color="auto"/>
              <w:right w:val="single" w:sz="4" w:space="0" w:color="auto"/>
            </w:tcBorders>
            <w:shd w:val="clear" w:color="auto" w:fill="auto"/>
          </w:tcPr>
          <w:p w14:paraId="401FDBD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Calculation of the Solvency Capital Requirement</w:t>
            </w:r>
          </w:p>
        </w:tc>
        <w:tc>
          <w:tcPr>
            <w:tcW w:w="4713" w:type="dxa"/>
            <w:gridSpan w:val="2"/>
            <w:tcBorders>
              <w:top w:val="single" w:sz="4" w:space="0" w:color="auto"/>
              <w:left w:val="nil"/>
              <w:bottom w:val="single" w:sz="4" w:space="0" w:color="auto"/>
              <w:right w:val="single" w:sz="4" w:space="0" w:color="auto"/>
            </w:tcBorders>
            <w:shd w:val="clear" w:color="auto" w:fill="auto"/>
          </w:tcPr>
          <w:p w14:paraId="214242CB" w14:textId="5E2B29E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capital charge for each component regardless of the method of calculation (either standard formula or partial internal model), after the adjustments for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 and/or deferred taxes when they are embedded in the component calculation.</w:t>
            </w:r>
          </w:p>
          <w:p w14:paraId="06091E3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6DA08B7" w14:textId="29F5E97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For the components Loss absorbing capacity of technical provisions and/or deferred taxes when reported as a separate component it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the amount of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absorbing capacity (these amounts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reported as negative values)</w:t>
            </w:r>
          </w:p>
          <w:p w14:paraId="158D264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3033F4C" w14:textId="783F17F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For components calculated using the standard formula this cell represents the gross nSCR. For components calculated using the partial internal model, this represents the value considering the future management actions w</w:t>
            </w:r>
            <w:r w:rsidR="00624755" w:rsidRPr="00C22FD0">
              <w:rPr>
                <w:rFonts w:ascii="Times New Roman" w:eastAsia="Times New Roman" w:hAnsi="Times New Roman" w:cs="Times New Roman"/>
                <w:sz w:val="20"/>
                <w:szCs w:val="20"/>
                <w:lang w:eastAsia="es-ES"/>
              </w:rPr>
              <w:t>h</w:t>
            </w:r>
            <w:r w:rsidRPr="00C22FD0">
              <w:rPr>
                <w:rFonts w:ascii="Times New Roman" w:eastAsia="Times New Roman" w:hAnsi="Times New Roman" w:cs="Times New Roman"/>
                <w:sz w:val="20"/>
                <w:szCs w:val="20"/>
                <w:lang w:eastAsia="es-ES"/>
              </w:rPr>
              <w:t>i</w:t>
            </w:r>
            <w:r w:rsidR="00624755" w:rsidRPr="00C22FD0">
              <w:rPr>
                <w:rFonts w:ascii="Times New Roman" w:eastAsia="Times New Roman" w:hAnsi="Times New Roman" w:cs="Times New Roman"/>
                <w:sz w:val="20"/>
                <w:szCs w:val="20"/>
                <w:lang w:eastAsia="es-ES"/>
              </w:rPr>
              <w:t>c</w:t>
            </w:r>
            <w:r w:rsidRPr="00C22FD0">
              <w:rPr>
                <w:rFonts w:ascii="Times New Roman" w:eastAsia="Times New Roman" w:hAnsi="Times New Roman" w:cs="Times New Roman"/>
                <w:sz w:val="20"/>
                <w:szCs w:val="20"/>
                <w:lang w:eastAsia="es-ES"/>
              </w:rPr>
              <w:t xml:space="preserve">h are embedded in the calculation, but not </w:t>
            </w:r>
            <w:r w:rsidR="00624755" w:rsidRPr="00C22FD0">
              <w:rPr>
                <w:rFonts w:ascii="Times New Roman" w:eastAsia="Times New Roman" w:hAnsi="Times New Roman" w:cs="Times New Roman"/>
                <w:sz w:val="20"/>
                <w:szCs w:val="20"/>
                <w:lang w:eastAsia="es-ES"/>
              </w:rPr>
              <w:t>t</w:t>
            </w:r>
            <w:r w:rsidRPr="00C22FD0">
              <w:rPr>
                <w:rFonts w:ascii="Times New Roman" w:eastAsia="Times New Roman" w:hAnsi="Times New Roman" w:cs="Times New Roman"/>
                <w:sz w:val="20"/>
                <w:szCs w:val="20"/>
                <w:lang w:eastAsia="es-ES"/>
              </w:rPr>
              <w:t xml:space="preserve">hose which are modelled as a separate component. </w:t>
            </w:r>
          </w:p>
          <w:p w14:paraId="0EA032F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2CFAD82" w14:textId="2787C7A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amount shall fully consider diversification effects according to </w:t>
            </w:r>
            <w:r w:rsidR="00473BE5" w:rsidRPr="00C22FD0">
              <w:rPr>
                <w:rFonts w:ascii="Times New Roman" w:eastAsia="Times New Roman" w:hAnsi="Times New Roman" w:cs="Times New Roman"/>
                <w:sz w:val="20"/>
                <w:szCs w:val="20"/>
                <w:lang w:eastAsia="es-ES"/>
              </w:rPr>
              <w:t>Article</w:t>
            </w:r>
            <w:r w:rsidRPr="00C22FD0">
              <w:rPr>
                <w:rFonts w:ascii="Times New Roman" w:eastAsia="Times New Roman" w:hAnsi="Times New Roman" w:cs="Times New Roman"/>
                <w:sz w:val="20"/>
                <w:szCs w:val="20"/>
                <w:lang w:eastAsia="es-ES"/>
              </w:rPr>
              <w:t xml:space="preserve"> 304 of Directive 2009/138/EC where applicable where applicable.</w:t>
            </w:r>
          </w:p>
          <w:p w14:paraId="6440192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A1217E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applicable, this cell does not include the allocation of the adjustment due to the aggregation of the nSCR of the RFF/MAP at entity level. </w:t>
            </w:r>
          </w:p>
        </w:tc>
      </w:tr>
      <w:tr w:rsidR="00E21451" w:rsidRPr="00C22FD0" w14:paraId="58220E75"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B43015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C0050</w:t>
            </w:r>
          </w:p>
        </w:tc>
        <w:tc>
          <w:tcPr>
            <w:tcW w:w="2641" w:type="dxa"/>
            <w:tcBorders>
              <w:top w:val="single" w:sz="4" w:space="0" w:color="auto"/>
              <w:left w:val="nil"/>
              <w:bottom w:val="single" w:sz="4" w:space="0" w:color="auto"/>
              <w:right w:val="single" w:sz="4" w:space="0" w:color="auto"/>
            </w:tcBorders>
            <w:shd w:val="clear" w:color="auto" w:fill="auto"/>
          </w:tcPr>
          <w:p w14:paraId="749809B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Allocation from adjustments due to RFF and Matching adjustment portfolios</w:t>
            </w:r>
          </w:p>
        </w:tc>
        <w:tc>
          <w:tcPr>
            <w:tcW w:w="4713" w:type="dxa"/>
            <w:gridSpan w:val="2"/>
            <w:tcBorders>
              <w:top w:val="single" w:sz="4" w:space="0" w:color="auto"/>
              <w:left w:val="nil"/>
              <w:bottom w:val="single" w:sz="4" w:space="0" w:color="auto"/>
              <w:right w:val="single" w:sz="4" w:space="0" w:color="auto"/>
            </w:tcBorders>
            <w:shd w:val="clear" w:color="auto" w:fill="auto"/>
          </w:tcPr>
          <w:p w14:paraId="07B90BB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Where applicable, part of the adjustment allocated to each risk module according to the procedure described in the general comments.</w:t>
            </w:r>
          </w:p>
          <w:p w14:paraId="610356B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amount shall be positive.</w:t>
            </w:r>
          </w:p>
        </w:tc>
      </w:tr>
      <w:tr w:rsidR="00E21451" w:rsidRPr="00C22FD0" w14:paraId="37172C03"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2D917AE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C0060</w:t>
            </w:r>
          </w:p>
        </w:tc>
        <w:tc>
          <w:tcPr>
            <w:tcW w:w="2641" w:type="dxa"/>
            <w:tcBorders>
              <w:top w:val="single" w:sz="4" w:space="0" w:color="auto"/>
              <w:left w:val="nil"/>
              <w:bottom w:val="single" w:sz="4" w:space="0" w:color="auto"/>
              <w:right w:val="single" w:sz="4" w:space="0" w:color="auto"/>
            </w:tcBorders>
            <w:shd w:val="clear" w:color="auto" w:fill="auto"/>
          </w:tcPr>
          <w:p w14:paraId="4124553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Consideration of the future management actions regarding technical provisions and/or deferred taxes</w:t>
            </w:r>
          </w:p>
        </w:tc>
        <w:tc>
          <w:tcPr>
            <w:tcW w:w="4713" w:type="dxa"/>
            <w:gridSpan w:val="2"/>
            <w:tcBorders>
              <w:top w:val="single" w:sz="4" w:space="0" w:color="auto"/>
              <w:left w:val="nil"/>
              <w:bottom w:val="single" w:sz="4" w:space="0" w:color="auto"/>
              <w:right w:val="single" w:sz="4" w:space="0" w:color="auto"/>
            </w:tcBorders>
            <w:shd w:val="clear" w:color="auto" w:fill="auto"/>
          </w:tcPr>
          <w:p w14:paraId="29E71240" w14:textId="1F0453C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 identify if the future management actions relating to the loss absorbing capacity of technical provisions and/or deferred taxes are embedded in the calculation</w:t>
            </w:r>
            <w:r w:rsidR="00624755" w:rsidRPr="00C22FD0">
              <w:rPr>
                <w:rFonts w:ascii="Times New Roman" w:eastAsia="Times New Roman" w:hAnsi="Times New Roman" w:cs="Times New Roman"/>
                <w:sz w:val="20"/>
                <w:szCs w:val="20"/>
                <w:lang w:eastAsia="es-ES"/>
              </w:rPr>
              <w:t>, t</w:t>
            </w:r>
            <w:r w:rsidRPr="00C22FD0">
              <w:rPr>
                <w:rFonts w:ascii="Times New Roman" w:eastAsia="Times New Roman" w:hAnsi="Times New Roman" w:cs="Times New Roman"/>
                <w:sz w:val="20"/>
                <w:szCs w:val="20"/>
                <w:lang w:eastAsia="es-ES"/>
              </w:rPr>
              <w:t>he following closed list of options shall be used:</w:t>
            </w:r>
          </w:p>
          <w:p w14:paraId="20B3FC37" w14:textId="040EAC8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1 – Future management actions regarding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embedded within the component</w:t>
            </w:r>
          </w:p>
          <w:p w14:paraId="33DF9117" w14:textId="41FE33A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Future management actions regarding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deferred taxes embedded within the component</w:t>
            </w:r>
          </w:p>
          <w:p w14:paraId="22CDE14B" w14:textId="500F66E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3 – Future management actions regarding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and deferred taxes embedded within the component</w:t>
            </w:r>
          </w:p>
          <w:p w14:paraId="4F48CE1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4 – No embedded consideration of future management actions.</w:t>
            </w:r>
          </w:p>
        </w:tc>
      </w:tr>
      <w:tr w:rsidR="00E21451" w:rsidRPr="00C22FD0" w14:paraId="5C878CDB"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0F0038E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C0070</w:t>
            </w:r>
          </w:p>
        </w:tc>
        <w:tc>
          <w:tcPr>
            <w:tcW w:w="2641" w:type="dxa"/>
            <w:tcBorders>
              <w:top w:val="single" w:sz="4" w:space="0" w:color="auto"/>
              <w:left w:val="nil"/>
              <w:bottom w:val="single" w:sz="4" w:space="0" w:color="auto"/>
              <w:right w:val="single" w:sz="4" w:space="0" w:color="auto"/>
            </w:tcBorders>
            <w:shd w:val="clear" w:color="auto" w:fill="auto"/>
          </w:tcPr>
          <w:p w14:paraId="16937FD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modelled</w:t>
            </w:r>
          </w:p>
        </w:tc>
        <w:tc>
          <w:tcPr>
            <w:tcW w:w="4713" w:type="dxa"/>
            <w:gridSpan w:val="2"/>
            <w:tcBorders>
              <w:top w:val="single" w:sz="4" w:space="0" w:color="auto"/>
              <w:left w:val="nil"/>
              <w:bottom w:val="single" w:sz="4" w:space="0" w:color="auto"/>
              <w:right w:val="single" w:sz="4" w:space="0" w:color="auto"/>
            </w:tcBorders>
            <w:shd w:val="clear" w:color="auto" w:fill="auto"/>
          </w:tcPr>
          <w:p w14:paraId="339B0124" w14:textId="057511B4" w:rsidR="00E21451" w:rsidRPr="00C22FD0" w:rsidRDefault="00E21451" w:rsidP="00CE71C6">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For each component this cell represents the amount calculated according to the partial internal model. Therefore, the amount calculated with the Standard Formula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the difference between the amounts reported in C00</w:t>
            </w:r>
            <w:r w:rsidR="00CE71C6" w:rsidRPr="00C22FD0">
              <w:rPr>
                <w:rFonts w:ascii="Times New Roman" w:eastAsia="Times New Roman" w:hAnsi="Times New Roman" w:cs="Times New Roman"/>
                <w:sz w:val="20"/>
                <w:szCs w:val="20"/>
                <w:lang w:eastAsia="es-ES"/>
              </w:rPr>
              <w:t>3</w:t>
            </w:r>
            <w:r w:rsidRPr="00C22FD0">
              <w:rPr>
                <w:rFonts w:ascii="Times New Roman" w:eastAsia="Times New Roman" w:hAnsi="Times New Roman" w:cs="Times New Roman"/>
                <w:sz w:val="20"/>
                <w:szCs w:val="20"/>
                <w:lang w:eastAsia="es-ES"/>
              </w:rPr>
              <w:t>0 and C00</w:t>
            </w:r>
            <w:r w:rsidR="00CE71C6" w:rsidRPr="00C22FD0">
              <w:rPr>
                <w:rFonts w:ascii="Times New Roman" w:eastAsia="Times New Roman" w:hAnsi="Times New Roman" w:cs="Times New Roman"/>
                <w:sz w:val="20"/>
                <w:szCs w:val="20"/>
                <w:lang w:eastAsia="es-ES"/>
              </w:rPr>
              <w:t>7</w:t>
            </w:r>
            <w:r w:rsidRPr="00C22FD0">
              <w:rPr>
                <w:rFonts w:ascii="Times New Roman" w:eastAsia="Times New Roman" w:hAnsi="Times New Roman" w:cs="Times New Roman"/>
                <w:sz w:val="20"/>
                <w:szCs w:val="20"/>
                <w:lang w:eastAsia="es-ES"/>
              </w:rPr>
              <w:t>0.</w:t>
            </w:r>
          </w:p>
        </w:tc>
      </w:tr>
      <w:tr w:rsidR="00E21451" w:rsidRPr="00C22FD0" w14:paraId="69DA393D" w14:textId="77777777" w:rsidTr="0040755A">
        <w:trPr>
          <w:trHeight w:val="402"/>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5733920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R0110/C0100</w:t>
            </w:r>
          </w:p>
        </w:tc>
        <w:tc>
          <w:tcPr>
            <w:tcW w:w="2641" w:type="dxa"/>
            <w:tcBorders>
              <w:top w:val="single" w:sz="4" w:space="0" w:color="auto"/>
              <w:left w:val="nil"/>
              <w:bottom w:val="single" w:sz="4" w:space="0" w:color="auto"/>
              <w:right w:val="single" w:sz="4" w:space="0" w:color="auto"/>
            </w:tcBorders>
            <w:shd w:val="clear" w:color="auto" w:fill="auto"/>
          </w:tcPr>
          <w:p w14:paraId="7076535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of undiversified components</w:t>
            </w:r>
          </w:p>
        </w:tc>
        <w:tc>
          <w:tcPr>
            <w:tcW w:w="4713" w:type="dxa"/>
            <w:gridSpan w:val="2"/>
            <w:tcBorders>
              <w:top w:val="single" w:sz="4" w:space="0" w:color="auto"/>
              <w:left w:val="nil"/>
              <w:bottom w:val="single" w:sz="4" w:space="0" w:color="auto"/>
              <w:right w:val="single" w:sz="4" w:space="0" w:color="auto"/>
            </w:tcBorders>
            <w:shd w:val="clear" w:color="auto" w:fill="auto"/>
          </w:tcPr>
          <w:p w14:paraId="0668E67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Sum of all components.</w:t>
            </w:r>
          </w:p>
          <w:p w14:paraId="015D0D7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4A1A2304"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73D2BD0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R0060/C0100</w:t>
            </w:r>
          </w:p>
        </w:tc>
        <w:tc>
          <w:tcPr>
            <w:tcW w:w="2641" w:type="dxa"/>
            <w:tcBorders>
              <w:top w:val="single" w:sz="4" w:space="0" w:color="auto"/>
              <w:left w:val="nil"/>
              <w:bottom w:val="single" w:sz="4" w:space="0" w:color="auto"/>
              <w:right w:val="single" w:sz="4" w:space="0" w:color="auto"/>
            </w:tcBorders>
            <w:shd w:val="clear" w:color="auto" w:fill="auto"/>
          </w:tcPr>
          <w:p w14:paraId="76AB12C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w:t>
            </w:r>
          </w:p>
        </w:tc>
        <w:tc>
          <w:tcPr>
            <w:tcW w:w="4713" w:type="dxa"/>
            <w:gridSpan w:val="2"/>
            <w:tcBorders>
              <w:top w:val="single" w:sz="4" w:space="0" w:color="auto"/>
              <w:left w:val="nil"/>
              <w:bottom w:val="single" w:sz="4" w:space="0" w:color="auto"/>
              <w:right w:val="single" w:sz="4" w:space="0" w:color="auto"/>
            </w:tcBorders>
            <w:shd w:val="clear" w:color="auto" w:fill="auto"/>
          </w:tcPr>
          <w:p w14:paraId="1BFD518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total amount of the diversification among components reported in C0030.</w:t>
            </w:r>
          </w:p>
          <w:p w14:paraId="602CDEF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amount does not include diversification effects inside each component, which shall be embedded in the values reported in C0030.</w:t>
            </w:r>
          </w:p>
          <w:p w14:paraId="347365EE" w14:textId="70A2FB3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amount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reported as negative value.</w:t>
            </w:r>
          </w:p>
        </w:tc>
      </w:tr>
      <w:tr w:rsidR="00E21451" w:rsidRPr="00C22FD0" w14:paraId="61FE8786"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7BE3C3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R0120/C0100</w:t>
            </w:r>
          </w:p>
        </w:tc>
        <w:tc>
          <w:tcPr>
            <w:tcW w:w="2641" w:type="dxa"/>
            <w:tcBorders>
              <w:top w:val="single" w:sz="4" w:space="0" w:color="auto"/>
              <w:left w:val="nil"/>
              <w:bottom w:val="single" w:sz="4" w:space="0" w:color="auto"/>
              <w:right w:val="single" w:sz="4" w:space="0" w:color="auto"/>
            </w:tcBorders>
            <w:shd w:val="clear" w:color="auto" w:fill="auto"/>
          </w:tcPr>
          <w:p w14:paraId="0818520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Adjustment due to RFF/MAP nSCR aggregation</w:t>
            </w:r>
          </w:p>
        </w:tc>
        <w:tc>
          <w:tcPr>
            <w:tcW w:w="4713" w:type="dxa"/>
            <w:gridSpan w:val="2"/>
            <w:tcBorders>
              <w:top w:val="single" w:sz="4" w:space="0" w:color="auto"/>
              <w:left w:val="nil"/>
              <w:bottom w:val="single" w:sz="4" w:space="0" w:color="auto"/>
              <w:right w:val="single" w:sz="4" w:space="0" w:color="auto"/>
            </w:tcBorders>
            <w:shd w:val="clear" w:color="auto" w:fill="auto"/>
          </w:tcPr>
          <w:p w14:paraId="280EFCA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applicable, adjustment to correct the bias on SCR calculation due to aggregation of RFF/MAP nSCR at risk module level. </w:t>
            </w:r>
            <w:r w:rsidRPr="00C22FD0">
              <w:rPr>
                <w:rFonts w:ascii="Times New Roman" w:eastAsia="Times New Roman" w:hAnsi="Times New Roman" w:cs="Times New Roman"/>
                <w:sz w:val="20"/>
                <w:szCs w:val="20"/>
                <w:lang w:eastAsia="es-ES"/>
              </w:rPr>
              <w:tab/>
            </w:r>
          </w:p>
        </w:tc>
      </w:tr>
      <w:tr w:rsidR="00E21451" w:rsidRPr="00C22FD0" w14:paraId="47BC1B20"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7CA2141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R0160/C0100</w:t>
            </w:r>
          </w:p>
        </w:tc>
        <w:tc>
          <w:tcPr>
            <w:tcW w:w="2641" w:type="dxa"/>
            <w:tcBorders>
              <w:top w:val="single" w:sz="4" w:space="0" w:color="auto"/>
              <w:left w:val="nil"/>
              <w:bottom w:val="single" w:sz="4" w:space="0" w:color="auto"/>
              <w:right w:val="single" w:sz="4" w:space="0" w:color="auto"/>
            </w:tcBorders>
            <w:shd w:val="clear" w:color="auto" w:fill="auto"/>
          </w:tcPr>
          <w:p w14:paraId="70EAA71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business operated in accordance with Art. 4 of Directive 2003/41/EC</w:t>
            </w:r>
          </w:p>
        </w:tc>
        <w:tc>
          <w:tcPr>
            <w:tcW w:w="4713" w:type="dxa"/>
            <w:gridSpan w:val="2"/>
            <w:tcBorders>
              <w:top w:val="single" w:sz="4" w:space="0" w:color="auto"/>
              <w:left w:val="nil"/>
              <w:bottom w:val="single" w:sz="4" w:space="0" w:color="auto"/>
              <w:right w:val="single" w:sz="4" w:space="0" w:color="auto"/>
            </w:tcBorders>
            <w:shd w:val="clear" w:color="auto" w:fill="auto"/>
          </w:tcPr>
          <w:p w14:paraId="75187E8F" w14:textId="44C61DCC" w:rsidR="00E21451" w:rsidRPr="00C22FD0" w:rsidRDefault="00E21451" w:rsidP="00147184">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capital requirement, calculated according to the rules stated in </w:t>
            </w:r>
            <w:r w:rsidR="00147184" w:rsidRPr="00C22FD0">
              <w:rPr>
                <w:rFonts w:ascii="Times New Roman" w:eastAsia="Times New Roman" w:hAnsi="Times New Roman" w:cs="Times New Roman"/>
                <w:sz w:val="20"/>
                <w:szCs w:val="20"/>
                <w:lang w:eastAsia="es-ES"/>
              </w:rPr>
              <w:t>a</w:t>
            </w:r>
            <w:r w:rsidRPr="00C22FD0">
              <w:rPr>
                <w:rFonts w:ascii="Times New Roman" w:eastAsia="Times New Roman" w:hAnsi="Times New Roman" w:cs="Times New Roman"/>
                <w:sz w:val="20"/>
                <w:szCs w:val="20"/>
                <w:lang w:eastAsia="es-ES"/>
              </w:rPr>
              <w:t>rt</w:t>
            </w:r>
            <w:r w:rsidR="00147184" w:rsidRPr="00C22FD0">
              <w:rPr>
                <w:rFonts w:ascii="Times New Roman" w:eastAsia="Times New Roman" w:hAnsi="Times New Roman" w:cs="Times New Roman"/>
                <w:sz w:val="20"/>
                <w:szCs w:val="20"/>
                <w:lang w:eastAsia="es-ES"/>
              </w:rPr>
              <w:t>icle</w:t>
            </w:r>
            <w:r w:rsidRPr="00C22FD0">
              <w:rPr>
                <w:rFonts w:ascii="Times New Roman" w:eastAsia="Times New Roman" w:hAnsi="Times New Roman" w:cs="Times New Roman"/>
                <w:sz w:val="20"/>
                <w:szCs w:val="20"/>
                <w:lang w:eastAsia="es-ES"/>
              </w:rPr>
              <w:t xml:space="preserve"> 17 of Directive 2003/41/EC, for 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fenced funds relating to pension business operated under </w:t>
            </w:r>
            <w:r w:rsidR="00147184" w:rsidRPr="00C22FD0">
              <w:rPr>
                <w:rFonts w:ascii="Times New Roman" w:eastAsia="Times New Roman" w:hAnsi="Times New Roman" w:cs="Times New Roman"/>
                <w:sz w:val="20"/>
                <w:szCs w:val="20"/>
                <w:lang w:eastAsia="es-ES"/>
              </w:rPr>
              <w:t>a</w:t>
            </w:r>
            <w:r w:rsidRPr="00C22FD0">
              <w:rPr>
                <w:rFonts w:ascii="Times New Roman" w:eastAsia="Times New Roman" w:hAnsi="Times New Roman" w:cs="Times New Roman"/>
                <w:sz w:val="20"/>
                <w:szCs w:val="20"/>
                <w:lang w:eastAsia="es-ES"/>
              </w:rPr>
              <w:t>rt</w:t>
            </w:r>
            <w:r w:rsidR="00147184" w:rsidRPr="00C22FD0">
              <w:rPr>
                <w:rFonts w:ascii="Times New Roman" w:eastAsia="Times New Roman" w:hAnsi="Times New Roman" w:cs="Times New Roman"/>
                <w:sz w:val="20"/>
                <w:szCs w:val="20"/>
                <w:lang w:eastAsia="es-ES"/>
              </w:rPr>
              <w:t>icle</w:t>
            </w:r>
            <w:r w:rsidRPr="00C22FD0">
              <w:rPr>
                <w:rFonts w:ascii="Times New Roman" w:eastAsia="Times New Roman" w:hAnsi="Times New Roman" w:cs="Times New Roman"/>
                <w:sz w:val="20"/>
                <w:szCs w:val="20"/>
                <w:lang w:eastAsia="es-ES"/>
              </w:rPr>
              <w:t xml:space="preserve"> 4 of Directive 2003/41/EC to which transitional measures are applied. This item is to be reported only during the transitional period.</w:t>
            </w:r>
          </w:p>
        </w:tc>
      </w:tr>
      <w:tr w:rsidR="00E21451" w:rsidRPr="00C22FD0" w14:paraId="07C9E680"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669791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R0200/C00100</w:t>
            </w:r>
          </w:p>
        </w:tc>
        <w:tc>
          <w:tcPr>
            <w:tcW w:w="2641" w:type="dxa"/>
            <w:tcBorders>
              <w:top w:val="single" w:sz="4" w:space="0" w:color="auto"/>
              <w:left w:val="nil"/>
              <w:bottom w:val="single" w:sz="4" w:space="0" w:color="auto"/>
              <w:right w:val="single" w:sz="4" w:space="0" w:color="auto"/>
            </w:tcBorders>
            <w:shd w:val="clear" w:color="auto" w:fill="auto"/>
          </w:tcPr>
          <w:p w14:paraId="675802E2" w14:textId="7F71F2E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Solvency capital requirement, excluding capital add</w:t>
            </w:r>
            <w:r w:rsidR="004508C9" w:rsidRPr="00C22FD0">
              <w:rPr>
                <w:rFonts w:ascii="Times New Roman" w:eastAsia="Times New Roman" w:hAnsi="Times New Roman" w:cs="Times New Roman"/>
                <w:sz w:val="20"/>
                <w:szCs w:val="20"/>
                <w:lang w:eastAsia="es-ES"/>
              </w:rPr>
              <w:t>–</w:t>
            </w:r>
            <w:proofErr w:type="spellStart"/>
            <w:r w:rsidRPr="00C22FD0">
              <w:rPr>
                <w:rFonts w:ascii="Times New Roman" w:eastAsia="Times New Roman" w:hAnsi="Times New Roman" w:cs="Times New Roman"/>
                <w:sz w:val="20"/>
                <w:szCs w:val="20"/>
                <w:lang w:eastAsia="es-ES"/>
              </w:rPr>
              <w:t>ons</w:t>
            </w:r>
            <w:proofErr w:type="spellEnd"/>
          </w:p>
        </w:tc>
        <w:tc>
          <w:tcPr>
            <w:tcW w:w="4713" w:type="dxa"/>
            <w:gridSpan w:val="2"/>
            <w:tcBorders>
              <w:top w:val="single" w:sz="4" w:space="0" w:color="auto"/>
              <w:left w:val="nil"/>
              <w:bottom w:val="single" w:sz="4" w:space="0" w:color="auto"/>
              <w:right w:val="single" w:sz="4" w:space="0" w:color="auto"/>
            </w:tcBorders>
            <w:shd w:val="clear" w:color="auto" w:fill="auto"/>
          </w:tcPr>
          <w:p w14:paraId="36737E88" w14:textId="51814371"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total diversified SCR before any capital add</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on. </w:t>
            </w:r>
          </w:p>
        </w:tc>
      </w:tr>
      <w:tr w:rsidR="00E21451" w:rsidRPr="00C22FD0" w14:paraId="33D3557A"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79C6DB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R0210/C0100</w:t>
            </w:r>
          </w:p>
        </w:tc>
        <w:tc>
          <w:tcPr>
            <w:tcW w:w="2641" w:type="dxa"/>
            <w:tcBorders>
              <w:top w:val="single" w:sz="4" w:space="0" w:color="auto"/>
              <w:left w:val="nil"/>
              <w:bottom w:val="single" w:sz="4" w:space="0" w:color="auto"/>
              <w:right w:val="single" w:sz="4" w:space="0" w:color="auto"/>
            </w:tcBorders>
            <w:shd w:val="clear" w:color="auto" w:fill="auto"/>
          </w:tcPr>
          <w:p w14:paraId="772A5F5E" w14:textId="67051BB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add</w:t>
            </w:r>
            <w:r w:rsidR="004508C9" w:rsidRPr="00C22FD0">
              <w:rPr>
                <w:rFonts w:ascii="Times New Roman" w:eastAsia="Times New Roman" w:hAnsi="Times New Roman" w:cs="Times New Roman"/>
                <w:sz w:val="20"/>
                <w:szCs w:val="20"/>
                <w:lang w:eastAsia="es-ES"/>
              </w:rPr>
              <w:t>–</w:t>
            </w:r>
            <w:proofErr w:type="spellStart"/>
            <w:r w:rsidRPr="00C22FD0">
              <w:rPr>
                <w:rFonts w:ascii="Times New Roman" w:eastAsia="Times New Roman" w:hAnsi="Times New Roman" w:cs="Times New Roman"/>
                <w:sz w:val="20"/>
                <w:szCs w:val="20"/>
                <w:lang w:eastAsia="es-ES"/>
              </w:rPr>
              <w:t>ons</w:t>
            </w:r>
            <w:proofErr w:type="spellEnd"/>
            <w:r w:rsidRPr="00C22FD0">
              <w:rPr>
                <w:rFonts w:ascii="Times New Roman" w:eastAsia="Times New Roman" w:hAnsi="Times New Roman" w:cs="Times New Roman"/>
                <w:sz w:val="20"/>
                <w:szCs w:val="20"/>
                <w:lang w:eastAsia="es-ES"/>
              </w:rPr>
              <w:t xml:space="preserve"> already set</w:t>
            </w:r>
          </w:p>
        </w:tc>
        <w:tc>
          <w:tcPr>
            <w:tcW w:w="4713" w:type="dxa"/>
            <w:gridSpan w:val="2"/>
            <w:tcBorders>
              <w:top w:val="single" w:sz="4" w:space="0" w:color="auto"/>
              <w:left w:val="nil"/>
              <w:bottom w:val="single" w:sz="4" w:space="0" w:color="auto"/>
              <w:right w:val="single" w:sz="4" w:space="0" w:color="auto"/>
            </w:tcBorders>
            <w:shd w:val="clear" w:color="auto" w:fill="auto"/>
          </w:tcPr>
          <w:p w14:paraId="2F99A172" w14:textId="211AC10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capital add</w:t>
            </w:r>
            <w:r w:rsidR="004508C9" w:rsidRPr="00C22FD0">
              <w:rPr>
                <w:rFonts w:ascii="Times New Roman" w:eastAsia="Times New Roman" w:hAnsi="Times New Roman" w:cs="Times New Roman"/>
                <w:sz w:val="20"/>
                <w:szCs w:val="20"/>
                <w:lang w:eastAsia="es-ES"/>
              </w:rPr>
              <w:t>–</w:t>
            </w:r>
            <w:proofErr w:type="spellStart"/>
            <w:r w:rsidRPr="00C22FD0">
              <w:rPr>
                <w:rFonts w:ascii="Times New Roman" w:eastAsia="Times New Roman" w:hAnsi="Times New Roman" w:cs="Times New Roman"/>
                <w:sz w:val="20"/>
                <w:szCs w:val="20"/>
                <w:lang w:eastAsia="es-ES"/>
              </w:rPr>
              <w:t>ons</w:t>
            </w:r>
            <w:proofErr w:type="spellEnd"/>
            <w:r w:rsidRPr="00C22FD0">
              <w:rPr>
                <w:rFonts w:ascii="Times New Roman" w:eastAsia="Times New Roman" w:hAnsi="Times New Roman" w:cs="Times New Roman"/>
                <w:sz w:val="20"/>
                <w:szCs w:val="20"/>
                <w:lang w:eastAsia="es-ES"/>
              </w:rPr>
              <w:t xml:space="preserve"> that had been set at the reporting reference date. It will not include capital add</w:t>
            </w:r>
            <w:r w:rsidR="004508C9" w:rsidRPr="00C22FD0">
              <w:rPr>
                <w:rFonts w:ascii="Times New Roman" w:eastAsia="Times New Roman" w:hAnsi="Times New Roman" w:cs="Times New Roman"/>
                <w:sz w:val="20"/>
                <w:szCs w:val="20"/>
                <w:lang w:eastAsia="es-ES"/>
              </w:rPr>
              <w:t>–</w:t>
            </w:r>
            <w:proofErr w:type="spellStart"/>
            <w:r w:rsidRPr="00C22FD0">
              <w:rPr>
                <w:rFonts w:ascii="Times New Roman" w:eastAsia="Times New Roman" w:hAnsi="Times New Roman" w:cs="Times New Roman"/>
                <w:sz w:val="20"/>
                <w:szCs w:val="20"/>
                <w:lang w:eastAsia="es-ES"/>
              </w:rPr>
              <w:t>ons</w:t>
            </w:r>
            <w:proofErr w:type="spellEnd"/>
            <w:r w:rsidRPr="00C22FD0">
              <w:rPr>
                <w:rFonts w:ascii="Times New Roman" w:eastAsia="Times New Roman" w:hAnsi="Times New Roman" w:cs="Times New Roman"/>
                <w:sz w:val="20"/>
                <w:szCs w:val="20"/>
                <w:lang w:eastAsia="es-ES"/>
              </w:rPr>
              <w:t xml:space="preserve"> set between that date and the submission of the data to the supervisory authority, nor any set after the submission of the data.</w:t>
            </w:r>
          </w:p>
        </w:tc>
      </w:tr>
      <w:tr w:rsidR="00E21451" w:rsidRPr="00C22FD0" w:rsidDel="00D32D6A" w14:paraId="621E1696" w14:textId="77777777" w:rsidTr="0040755A">
        <w:trPr>
          <w:trHeight w:val="567"/>
        </w:trPr>
        <w:tc>
          <w:tcPr>
            <w:tcW w:w="1363" w:type="dxa"/>
            <w:shd w:val="clear" w:color="000000" w:fill="FFFFFF"/>
          </w:tcPr>
          <w:p w14:paraId="4D82F29A" w14:textId="77777777" w:rsidR="00E21451" w:rsidRPr="00C22FD0" w:rsidDel="00D32D6A"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R0220/C0100</w:t>
            </w:r>
          </w:p>
        </w:tc>
        <w:tc>
          <w:tcPr>
            <w:tcW w:w="2641" w:type="dxa"/>
            <w:shd w:val="clear" w:color="000000" w:fill="FFFFFF"/>
          </w:tcPr>
          <w:p w14:paraId="33A1CA26" w14:textId="77777777" w:rsidR="00E21451" w:rsidRPr="00C22FD0" w:rsidDel="00D32D6A"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Solvency capital requirement for undertakings under consolidated method</w:t>
            </w:r>
          </w:p>
        </w:tc>
        <w:tc>
          <w:tcPr>
            <w:tcW w:w="4713" w:type="dxa"/>
            <w:gridSpan w:val="2"/>
            <w:shd w:val="clear" w:color="000000" w:fill="FFFFFF"/>
          </w:tcPr>
          <w:p w14:paraId="00BB767F" w14:textId="024B149D" w:rsidR="00E21451" w:rsidRPr="00C22FD0" w:rsidRDefault="00E21451" w:rsidP="00C7607B">
            <w:pPr>
              <w:spacing w:after="0" w:line="240" w:lineRule="auto"/>
              <w:rPr>
                <w:ins w:id="1188" w:author="Autho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Solvency Capital Requirement for undertakings under </w:t>
            </w:r>
            <w:r w:rsidRPr="00C22FD0">
              <w:rPr>
                <w:rFonts w:ascii="Times New Roman" w:hAnsi="Times New Roman" w:cs="Times New Roman"/>
                <w:sz w:val="20"/>
                <w:szCs w:val="20"/>
              </w:rPr>
              <w:t>method 1 as defined in Article 230 of Directive 2009/138/EC</w:t>
            </w:r>
            <w:r w:rsidRPr="00C22FD0">
              <w:rPr>
                <w:rFonts w:ascii="Times New Roman" w:eastAsia="Times New Roman" w:hAnsi="Times New Roman" w:cs="Times New Roman"/>
                <w:sz w:val="20"/>
                <w:szCs w:val="20"/>
                <w:lang w:eastAsia="es-ES"/>
              </w:rPr>
              <w:t xml:space="preserve">. </w:t>
            </w:r>
          </w:p>
          <w:p w14:paraId="32BDA5C1" w14:textId="77777777" w:rsidR="005B2AEC" w:rsidRPr="00C22FD0" w:rsidRDefault="005B2AEC" w:rsidP="00C7607B">
            <w:pPr>
              <w:spacing w:after="0" w:line="240" w:lineRule="auto"/>
              <w:rPr>
                <w:ins w:id="1189" w:author="Author"/>
                <w:rFonts w:ascii="Times New Roman" w:eastAsia="Times New Roman" w:hAnsi="Times New Roman" w:cs="Times New Roman"/>
                <w:sz w:val="20"/>
                <w:szCs w:val="20"/>
                <w:lang w:eastAsia="es-ES"/>
              </w:rPr>
            </w:pPr>
          </w:p>
          <w:p w14:paraId="60D4E33A" w14:textId="308C98C2" w:rsidR="005B2AEC" w:rsidRPr="00C22FD0" w:rsidDel="00D32D6A" w:rsidRDefault="005B2AEC" w:rsidP="00C7607B">
            <w:pPr>
              <w:spacing w:after="0" w:line="240" w:lineRule="auto"/>
              <w:rPr>
                <w:rFonts w:ascii="Times New Roman" w:eastAsia="Times New Roman" w:hAnsi="Times New Roman" w:cs="Times New Roman"/>
                <w:sz w:val="20"/>
                <w:szCs w:val="20"/>
                <w:lang w:eastAsia="es-ES"/>
              </w:rPr>
            </w:pPr>
            <w:ins w:id="1190" w:author="Author">
              <w:r w:rsidRPr="00C22FD0">
                <w:rPr>
                  <w:rFonts w:ascii="Times New Roman" w:eastAsia="Times New Roman" w:hAnsi="Times New Roman" w:cs="Times New Roman"/>
                  <w:sz w:val="20"/>
                  <w:szCs w:val="20"/>
                  <w:lang w:eastAsia="es-ES"/>
                </w:rPr>
                <w:t>It should include all components of the consolidated SCR (R0200 + R0210), including capital requirements of undertakings from other financial sectors (R0500), capital requirement for non-controlled participation requirements (R0540) and capital requirement for residual undertakings (R0550).</w:t>
              </w:r>
            </w:ins>
          </w:p>
        </w:tc>
      </w:tr>
      <w:tr w:rsidR="00E21451" w:rsidRPr="00C22FD0" w14:paraId="7CA0CEC3"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375575A0" w14:textId="3D6BAFAB" w:rsidR="00E21451" w:rsidRPr="00C22FD0" w:rsidRDefault="00E21451" w:rsidP="0040755A">
            <w:pPr>
              <w:spacing w:after="0" w:line="240" w:lineRule="auto"/>
              <w:rPr>
                <w:rFonts w:ascii="Times New Roman" w:eastAsia="Times New Roman" w:hAnsi="Times New Roman" w:cs="Times New Roman"/>
                <w:sz w:val="20"/>
                <w:szCs w:val="20"/>
                <w:lang w:eastAsia="es-ES"/>
              </w:rPr>
            </w:pPr>
            <w:del w:id="1191" w:author="Author">
              <w:r w:rsidRPr="00C22FD0" w:rsidDel="00BA205B">
                <w:rPr>
                  <w:rFonts w:ascii="Times New Roman" w:eastAsia="Times New Roman" w:hAnsi="Times New Roman" w:cs="Times New Roman"/>
                  <w:sz w:val="20"/>
                  <w:szCs w:val="20"/>
                  <w:lang w:eastAsia="es-ES"/>
                </w:rPr>
                <w:delText>R0220/C0100</w:delText>
              </w:r>
            </w:del>
          </w:p>
        </w:tc>
        <w:tc>
          <w:tcPr>
            <w:tcW w:w="2641" w:type="dxa"/>
            <w:tcBorders>
              <w:top w:val="single" w:sz="4" w:space="0" w:color="auto"/>
              <w:left w:val="nil"/>
              <w:bottom w:val="single" w:sz="4" w:space="0" w:color="auto"/>
              <w:right w:val="single" w:sz="4" w:space="0" w:color="auto"/>
            </w:tcBorders>
            <w:shd w:val="clear" w:color="auto" w:fill="auto"/>
          </w:tcPr>
          <w:p w14:paraId="648E3BA3" w14:textId="6502F486" w:rsidR="00E21451" w:rsidRPr="00C22FD0" w:rsidRDefault="00E21451" w:rsidP="0040755A">
            <w:pPr>
              <w:spacing w:after="0" w:line="240" w:lineRule="auto"/>
              <w:rPr>
                <w:rFonts w:ascii="Times New Roman" w:eastAsia="Times New Roman" w:hAnsi="Times New Roman" w:cs="Times New Roman"/>
                <w:sz w:val="20"/>
                <w:szCs w:val="20"/>
                <w:lang w:eastAsia="es-ES"/>
              </w:rPr>
            </w:pPr>
            <w:del w:id="1192" w:author="Author">
              <w:r w:rsidRPr="00C22FD0" w:rsidDel="00BA205B">
                <w:rPr>
                  <w:rFonts w:ascii="Times New Roman" w:eastAsia="Times New Roman" w:hAnsi="Times New Roman" w:cs="Times New Roman"/>
                  <w:sz w:val="20"/>
                  <w:szCs w:val="20"/>
                  <w:lang w:eastAsia="es-ES"/>
                </w:rPr>
                <w:delText>Solvency Capital Requirement</w:delText>
              </w:r>
            </w:del>
          </w:p>
        </w:tc>
        <w:tc>
          <w:tcPr>
            <w:tcW w:w="4713" w:type="dxa"/>
            <w:gridSpan w:val="2"/>
            <w:tcBorders>
              <w:top w:val="single" w:sz="4" w:space="0" w:color="auto"/>
              <w:left w:val="nil"/>
              <w:bottom w:val="single" w:sz="4" w:space="0" w:color="auto"/>
              <w:right w:val="single" w:sz="4" w:space="0" w:color="auto"/>
            </w:tcBorders>
            <w:shd w:val="clear" w:color="auto" w:fill="auto"/>
          </w:tcPr>
          <w:p w14:paraId="3F92C51D" w14:textId="58E4A0B6" w:rsidR="00E21451" w:rsidRPr="00C22FD0" w:rsidRDefault="00E21451" w:rsidP="0040755A">
            <w:pPr>
              <w:spacing w:after="0" w:line="240" w:lineRule="auto"/>
              <w:rPr>
                <w:rFonts w:ascii="Times New Roman" w:eastAsia="Times New Roman" w:hAnsi="Times New Roman" w:cs="Times New Roman"/>
                <w:sz w:val="20"/>
                <w:szCs w:val="20"/>
                <w:lang w:eastAsia="es-ES"/>
              </w:rPr>
            </w:pPr>
            <w:del w:id="1193" w:author="Author">
              <w:r w:rsidRPr="00C22FD0" w:rsidDel="00BA205B">
                <w:rPr>
                  <w:rFonts w:ascii="Times New Roman" w:eastAsia="Times New Roman" w:hAnsi="Times New Roman" w:cs="Times New Roman"/>
                  <w:sz w:val="20"/>
                  <w:szCs w:val="20"/>
                  <w:lang w:eastAsia="es-ES"/>
                </w:rPr>
                <w:delText>Overall capital requirement including capital add</w:delText>
              </w:r>
              <w:r w:rsidR="004508C9" w:rsidRPr="00C22FD0" w:rsidDel="00BA205B">
                <w:rPr>
                  <w:rFonts w:ascii="Times New Roman" w:eastAsia="Times New Roman" w:hAnsi="Times New Roman" w:cs="Times New Roman"/>
                  <w:sz w:val="20"/>
                  <w:szCs w:val="20"/>
                  <w:lang w:eastAsia="es-ES"/>
                </w:rPr>
                <w:delText>–</w:delText>
              </w:r>
              <w:r w:rsidRPr="00C22FD0" w:rsidDel="00BA205B">
                <w:rPr>
                  <w:rFonts w:ascii="Times New Roman" w:eastAsia="Times New Roman" w:hAnsi="Times New Roman" w:cs="Times New Roman"/>
                  <w:sz w:val="20"/>
                  <w:szCs w:val="20"/>
                  <w:lang w:eastAsia="es-ES"/>
                </w:rPr>
                <w:delText>ons.</w:delText>
              </w:r>
            </w:del>
          </w:p>
        </w:tc>
      </w:tr>
      <w:tr w:rsidR="00E21451" w:rsidRPr="00C22FD0" w14:paraId="7EBAB2A0" w14:textId="77777777" w:rsidTr="0040755A">
        <w:trPr>
          <w:gridAfter w:val="1"/>
          <w:wAfter w:w="73" w:type="dxa"/>
          <w:trHeight w:val="339"/>
        </w:trPr>
        <w:tc>
          <w:tcPr>
            <w:tcW w:w="8644" w:type="dxa"/>
            <w:gridSpan w:val="3"/>
            <w:tcBorders>
              <w:top w:val="nil"/>
              <w:left w:val="nil"/>
              <w:bottom w:val="nil"/>
              <w:right w:val="nil"/>
            </w:tcBorders>
            <w:shd w:val="clear" w:color="auto" w:fill="auto"/>
            <w:vAlign w:val="bottom"/>
          </w:tcPr>
          <w:p w14:paraId="4028F7E4" w14:textId="77777777" w:rsidR="00E21451" w:rsidRPr="00C22FD0" w:rsidRDefault="00E21451" w:rsidP="0040755A">
            <w:pPr>
              <w:spacing w:before="120" w:after="12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Other information on SCR</w:t>
            </w:r>
          </w:p>
        </w:tc>
      </w:tr>
      <w:tr w:rsidR="00E21451" w:rsidRPr="00C22FD0" w14:paraId="50B980AB"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5B63AB4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R0300/C0100</w:t>
            </w:r>
          </w:p>
        </w:tc>
        <w:tc>
          <w:tcPr>
            <w:tcW w:w="2641" w:type="dxa"/>
            <w:tcBorders>
              <w:top w:val="single" w:sz="4" w:space="0" w:color="auto"/>
              <w:left w:val="nil"/>
              <w:bottom w:val="single" w:sz="4" w:space="0" w:color="auto"/>
              <w:right w:val="single" w:sz="4" w:space="0" w:color="auto"/>
            </w:tcBorders>
            <w:shd w:val="clear" w:color="auto" w:fill="auto"/>
          </w:tcPr>
          <w:p w14:paraId="19AF502A" w14:textId="3B1F485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Amount/Estimate of the overall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w:t>
            </w:r>
          </w:p>
        </w:tc>
        <w:tc>
          <w:tcPr>
            <w:tcW w:w="4713" w:type="dxa"/>
            <w:gridSpan w:val="2"/>
            <w:tcBorders>
              <w:top w:val="single" w:sz="4" w:space="0" w:color="auto"/>
              <w:left w:val="nil"/>
              <w:bottom w:val="single" w:sz="4" w:space="0" w:color="auto"/>
              <w:right w:val="single" w:sz="4" w:space="0" w:color="auto"/>
            </w:tcBorders>
            <w:shd w:val="clear" w:color="auto" w:fill="auto"/>
          </w:tcPr>
          <w:p w14:paraId="75A30EA8" w14:textId="3A265CD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Amount/Estimate of the overall adjustment for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including the part embedded in the components and the part reported as a single component.</w:t>
            </w:r>
          </w:p>
          <w:p w14:paraId="0B76341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amount shall be positive.</w:t>
            </w:r>
          </w:p>
        </w:tc>
      </w:tr>
      <w:tr w:rsidR="00E21451" w:rsidRPr="00C22FD0" w14:paraId="27F32FB2"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7789F4F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R0310/C0100</w:t>
            </w:r>
          </w:p>
        </w:tc>
        <w:tc>
          <w:tcPr>
            <w:tcW w:w="2641" w:type="dxa"/>
            <w:tcBorders>
              <w:top w:val="single" w:sz="4" w:space="0" w:color="auto"/>
              <w:left w:val="nil"/>
              <w:bottom w:val="single" w:sz="4" w:space="0" w:color="auto"/>
              <w:right w:val="single" w:sz="4" w:space="0" w:color="auto"/>
            </w:tcBorders>
            <w:shd w:val="clear" w:color="auto" w:fill="auto"/>
          </w:tcPr>
          <w:p w14:paraId="02868CB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Amount/Estimate of the loss absorbing capacity for deferred taxes</w:t>
            </w:r>
          </w:p>
        </w:tc>
        <w:tc>
          <w:tcPr>
            <w:tcW w:w="4713" w:type="dxa"/>
            <w:gridSpan w:val="2"/>
            <w:tcBorders>
              <w:top w:val="single" w:sz="4" w:space="0" w:color="auto"/>
              <w:left w:val="nil"/>
              <w:bottom w:val="single" w:sz="4" w:space="0" w:color="auto"/>
              <w:right w:val="single" w:sz="4" w:space="0" w:color="auto"/>
            </w:tcBorders>
            <w:shd w:val="clear" w:color="auto" w:fill="auto"/>
          </w:tcPr>
          <w:p w14:paraId="7ED0B66B" w14:textId="1A9CC426" w:rsidR="00E21451" w:rsidRPr="00C22FD0" w:rsidRDefault="00E21451" w:rsidP="00851A2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Amount/Estimate of the overall adjustment for </w:t>
            </w:r>
            <w:r w:rsidR="00851A23" w:rsidRPr="00C22FD0">
              <w:rPr>
                <w:rFonts w:ascii="Times New Roman" w:eastAsia="Times New Roman" w:hAnsi="Times New Roman" w:cs="Times New Roman"/>
                <w:sz w:val="20"/>
                <w:szCs w:val="20"/>
                <w:lang w:eastAsia="es-ES"/>
              </w:rPr>
              <w:t>loss</w:t>
            </w:r>
            <w:r w:rsidR="00851A23" w:rsidRPr="00C22FD0">
              <w:rPr>
                <w:rFonts w:ascii="Times New Roman" w:hAnsi="Times New Roman"/>
                <w:sz w:val="20"/>
              </w:rPr>
              <w:t>–</w:t>
            </w:r>
            <w:r w:rsidR="00851A23" w:rsidRPr="00C22FD0">
              <w:rPr>
                <w:rFonts w:ascii="Times New Roman" w:eastAsia="Times New Roman" w:hAnsi="Times New Roman" w:cs="Times New Roman"/>
                <w:sz w:val="20"/>
                <w:szCs w:val="20"/>
                <w:lang w:eastAsia="es-ES"/>
              </w:rPr>
              <w:t xml:space="preserve">absorbing capacity for </w:t>
            </w:r>
            <w:r w:rsidRPr="00C22FD0">
              <w:rPr>
                <w:rFonts w:ascii="Times New Roman" w:eastAsia="Times New Roman" w:hAnsi="Times New Roman" w:cs="Times New Roman"/>
                <w:sz w:val="20"/>
                <w:szCs w:val="20"/>
                <w:lang w:eastAsia="es-ES"/>
              </w:rPr>
              <w:t>deferred taxes, including the part embedded in the components and the part reported as a single component.</w:t>
            </w:r>
          </w:p>
        </w:tc>
      </w:tr>
      <w:tr w:rsidR="00E21451" w:rsidRPr="00C22FD0" w14:paraId="31E877B1"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37797DA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R0400/C0100</w:t>
            </w:r>
          </w:p>
        </w:tc>
        <w:tc>
          <w:tcPr>
            <w:tcW w:w="2641" w:type="dxa"/>
            <w:tcBorders>
              <w:top w:val="single" w:sz="4" w:space="0" w:color="auto"/>
              <w:left w:val="nil"/>
              <w:bottom w:val="single" w:sz="4" w:space="0" w:color="auto"/>
              <w:right w:val="single" w:sz="4" w:space="0" w:color="auto"/>
            </w:tcBorders>
            <w:shd w:val="clear" w:color="auto" w:fill="auto"/>
          </w:tcPr>
          <w:p w14:paraId="4AD56BA5" w14:textId="691DEE2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duration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based equity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w:t>
            </w:r>
          </w:p>
        </w:tc>
        <w:tc>
          <w:tcPr>
            <w:tcW w:w="4713" w:type="dxa"/>
            <w:gridSpan w:val="2"/>
            <w:tcBorders>
              <w:top w:val="single" w:sz="4" w:space="0" w:color="auto"/>
              <w:left w:val="nil"/>
              <w:bottom w:val="single" w:sz="4" w:space="0" w:color="auto"/>
              <w:right w:val="single" w:sz="4" w:space="0" w:color="auto"/>
            </w:tcBorders>
            <w:shd w:val="clear" w:color="auto" w:fill="auto"/>
          </w:tcPr>
          <w:p w14:paraId="788F70D4" w14:textId="532A32E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capital requirement for duration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based equity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w:t>
            </w:r>
          </w:p>
        </w:tc>
      </w:tr>
      <w:tr w:rsidR="00E21451" w:rsidRPr="00C22FD0" w14:paraId="44014C98"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3E4492C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R0410/C0100</w:t>
            </w:r>
          </w:p>
        </w:tc>
        <w:tc>
          <w:tcPr>
            <w:tcW w:w="2641" w:type="dxa"/>
            <w:tcBorders>
              <w:top w:val="single" w:sz="4" w:space="0" w:color="auto"/>
              <w:left w:val="nil"/>
              <w:bottom w:val="single" w:sz="4" w:space="0" w:color="auto"/>
              <w:right w:val="single" w:sz="4" w:space="0" w:color="auto"/>
            </w:tcBorders>
            <w:shd w:val="clear" w:color="auto" w:fill="auto"/>
          </w:tcPr>
          <w:p w14:paraId="67BE943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Change w:id="1194" w:author="Author">
                  <w:rPr>
                    <w:rFonts w:ascii="Times New Roman" w:eastAsia="Times New Roman" w:hAnsi="Times New Roman" w:cs="Times New Roman"/>
                    <w:sz w:val="20"/>
                    <w:szCs w:val="20"/>
                    <w:highlight w:val="green"/>
                    <w:lang w:eastAsia="es-ES"/>
                  </w:rPr>
                </w:rPrChange>
              </w:rPr>
            </w:pPr>
            <w:r w:rsidRPr="00C22FD0">
              <w:rPr>
                <w:rFonts w:ascii="Times New Roman" w:eastAsia="Times New Roman" w:hAnsi="Times New Roman" w:cs="Times New Roman"/>
                <w:sz w:val="20"/>
                <w:szCs w:val="20"/>
                <w:lang w:eastAsia="es-ES"/>
              </w:rPr>
              <w:t xml:space="preserve">Total amount of notional Solvency Capital Requirements for remaining part </w:t>
            </w:r>
          </w:p>
        </w:tc>
        <w:tc>
          <w:tcPr>
            <w:tcW w:w="4713" w:type="dxa"/>
            <w:gridSpan w:val="2"/>
            <w:tcBorders>
              <w:top w:val="single" w:sz="4" w:space="0" w:color="auto"/>
              <w:left w:val="nil"/>
              <w:bottom w:val="single" w:sz="4" w:space="0" w:color="auto"/>
              <w:right w:val="single" w:sz="4" w:space="0" w:color="auto"/>
            </w:tcBorders>
            <w:shd w:val="clear" w:color="auto" w:fill="auto"/>
          </w:tcPr>
          <w:p w14:paraId="15499C6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Change w:id="1195" w:author="Author">
                  <w:rPr>
                    <w:rFonts w:ascii="Times New Roman" w:eastAsia="Times New Roman" w:hAnsi="Times New Roman" w:cs="Times New Roman"/>
                    <w:sz w:val="20"/>
                    <w:szCs w:val="20"/>
                    <w:highlight w:val="green"/>
                    <w:lang w:eastAsia="es-ES"/>
                  </w:rPr>
                </w:rPrChange>
              </w:rPr>
            </w:pPr>
            <w:r w:rsidRPr="00C22FD0">
              <w:rPr>
                <w:rFonts w:ascii="Times New Roman" w:eastAsia="Times New Roman" w:hAnsi="Times New Roman" w:cs="Times New Roman"/>
                <w:sz w:val="20"/>
                <w:szCs w:val="20"/>
                <w:lang w:eastAsia="es-ES"/>
              </w:rPr>
              <w:t xml:space="preserve">Amount of the notional SCRs of remaining part when group has RFF.  </w:t>
            </w:r>
          </w:p>
        </w:tc>
      </w:tr>
      <w:tr w:rsidR="00E21451" w:rsidRPr="00C22FD0" w14:paraId="20956770"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00E439C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R0420/C0100</w:t>
            </w:r>
          </w:p>
        </w:tc>
        <w:tc>
          <w:tcPr>
            <w:tcW w:w="2641" w:type="dxa"/>
            <w:tcBorders>
              <w:top w:val="single" w:sz="4" w:space="0" w:color="auto"/>
              <w:left w:val="nil"/>
              <w:bottom w:val="single" w:sz="4" w:space="0" w:color="auto"/>
              <w:right w:val="single" w:sz="4" w:space="0" w:color="auto"/>
            </w:tcBorders>
            <w:shd w:val="clear" w:color="auto" w:fill="auto"/>
          </w:tcPr>
          <w:p w14:paraId="4E88BFD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Total amount of Notional Solvency Capital Requirements for ring fenced funds </w:t>
            </w:r>
          </w:p>
        </w:tc>
        <w:tc>
          <w:tcPr>
            <w:tcW w:w="4713" w:type="dxa"/>
            <w:gridSpan w:val="2"/>
            <w:tcBorders>
              <w:top w:val="single" w:sz="4" w:space="0" w:color="auto"/>
              <w:left w:val="nil"/>
              <w:bottom w:val="single" w:sz="4" w:space="0" w:color="auto"/>
              <w:right w:val="single" w:sz="4" w:space="0" w:color="auto"/>
            </w:tcBorders>
            <w:shd w:val="clear" w:color="auto" w:fill="auto"/>
          </w:tcPr>
          <w:p w14:paraId="6F335D76" w14:textId="25992EB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sum of notional SCRs of all 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fenced funds when group has RFF (other than those related to business operated in accordance with </w:t>
            </w:r>
            <w:r w:rsidR="00473BE5" w:rsidRPr="00C22FD0">
              <w:rPr>
                <w:rFonts w:ascii="Times New Roman" w:eastAsia="Times New Roman" w:hAnsi="Times New Roman" w:cs="Times New Roman"/>
                <w:sz w:val="20"/>
                <w:szCs w:val="20"/>
                <w:lang w:eastAsia="es-ES"/>
              </w:rPr>
              <w:t>Article</w:t>
            </w:r>
            <w:r w:rsidRPr="00C22FD0">
              <w:rPr>
                <w:rFonts w:ascii="Times New Roman" w:eastAsia="Times New Roman" w:hAnsi="Times New Roman" w:cs="Times New Roman"/>
                <w:sz w:val="20"/>
                <w:szCs w:val="20"/>
                <w:lang w:eastAsia="es-ES"/>
              </w:rPr>
              <w:t xml:space="preserve"> 4 of Directive 2003/41/EC (transitional)). </w:t>
            </w:r>
          </w:p>
        </w:tc>
      </w:tr>
      <w:tr w:rsidR="00E21451" w:rsidRPr="00C22FD0" w14:paraId="11BC02A0"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EADF90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R0430/C0100</w:t>
            </w:r>
          </w:p>
        </w:tc>
        <w:tc>
          <w:tcPr>
            <w:tcW w:w="2641" w:type="dxa"/>
            <w:tcBorders>
              <w:top w:val="single" w:sz="4" w:space="0" w:color="auto"/>
              <w:left w:val="nil"/>
              <w:bottom w:val="single" w:sz="4" w:space="0" w:color="auto"/>
              <w:right w:val="single" w:sz="4" w:space="0" w:color="auto"/>
            </w:tcBorders>
            <w:shd w:val="clear" w:color="auto" w:fill="auto"/>
          </w:tcPr>
          <w:p w14:paraId="1336292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amount of Notional Solvency Capital Requirements for matching adjustment portfolios</w:t>
            </w:r>
          </w:p>
        </w:tc>
        <w:tc>
          <w:tcPr>
            <w:tcW w:w="4713" w:type="dxa"/>
            <w:gridSpan w:val="2"/>
            <w:tcBorders>
              <w:top w:val="single" w:sz="4" w:space="0" w:color="auto"/>
              <w:left w:val="nil"/>
              <w:bottom w:val="single" w:sz="4" w:space="0" w:color="auto"/>
              <w:right w:val="single" w:sz="4" w:space="0" w:color="auto"/>
            </w:tcBorders>
            <w:shd w:val="clear" w:color="auto" w:fill="auto"/>
          </w:tcPr>
          <w:p w14:paraId="1FD580D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sum of notional SCRs of all matching  adjustment portfolios </w:t>
            </w:r>
          </w:p>
          <w:p w14:paraId="5CBC1FA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81827C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does not have to be reported when reporting SCR calculation at RFF or matching adjustment portfolio level.</w:t>
            </w:r>
          </w:p>
        </w:tc>
      </w:tr>
      <w:tr w:rsidR="00E21451" w:rsidRPr="00C22FD0" w14:paraId="4583D3EE"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74BD601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R0440/C0100</w:t>
            </w:r>
          </w:p>
        </w:tc>
        <w:tc>
          <w:tcPr>
            <w:tcW w:w="2641" w:type="dxa"/>
            <w:tcBorders>
              <w:top w:val="single" w:sz="4" w:space="0" w:color="auto"/>
              <w:left w:val="nil"/>
              <w:bottom w:val="single" w:sz="4" w:space="0" w:color="auto"/>
              <w:right w:val="single" w:sz="4" w:space="0" w:color="auto"/>
            </w:tcBorders>
            <w:shd w:val="clear" w:color="auto" w:fill="auto"/>
          </w:tcPr>
          <w:p w14:paraId="201CDD8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effects due to RFF nSCR aggregation for article 304</w:t>
            </w:r>
          </w:p>
        </w:tc>
        <w:tc>
          <w:tcPr>
            <w:tcW w:w="4713" w:type="dxa"/>
            <w:gridSpan w:val="2"/>
            <w:tcBorders>
              <w:top w:val="single" w:sz="4" w:space="0" w:color="auto"/>
              <w:left w:val="nil"/>
              <w:bottom w:val="single" w:sz="4" w:space="0" w:color="auto"/>
              <w:right w:val="single" w:sz="4" w:space="0" w:color="auto"/>
            </w:tcBorders>
            <w:shd w:val="clear" w:color="auto" w:fill="auto"/>
          </w:tcPr>
          <w:p w14:paraId="0E6C39BA" w14:textId="00A1444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adjustment for a diversification effect between ring fenced funds under </w:t>
            </w:r>
            <w:r w:rsidR="00473BE5" w:rsidRPr="00C22FD0">
              <w:rPr>
                <w:rFonts w:ascii="Times New Roman" w:eastAsia="Times New Roman" w:hAnsi="Times New Roman" w:cs="Times New Roman"/>
                <w:sz w:val="20"/>
                <w:szCs w:val="20"/>
                <w:lang w:eastAsia="es-ES"/>
              </w:rPr>
              <w:t>Article</w:t>
            </w:r>
            <w:r w:rsidRPr="00C22FD0">
              <w:rPr>
                <w:rFonts w:ascii="Times New Roman" w:eastAsia="Times New Roman" w:hAnsi="Times New Roman" w:cs="Times New Roman"/>
                <w:sz w:val="20"/>
                <w:szCs w:val="20"/>
                <w:lang w:eastAsia="es-ES"/>
              </w:rPr>
              <w:t xml:space="preserve"> 304 of Directive 2009/138/EC and the </w:t>
            </w:r>
            <w:r w:rsidRPr="00C22FD0">
              <w:rPr>
                <w:rFonts w:ascii="Times New Roman" w:eastAsia="Times New Roman" w:hAnsi="Times New Roman" w:cs="Times New Roman"/>
                <w:strike/>
                <w:sz w:val="20"/>
                <w:szCs w:val="20"/>
                <w:lang w:eastAsia="es-ES"/>
              </w:rPr>
              <w:t xml:space="preserve">  </w:t>
            </w:r>
            <w:r w:rsidRPr="00C22FD0">
              <w:rPr>
                <w:rFonts w:ascii="Times New Roman" w:eastAsia="Times New Roman" w:hAnsi="Times New Roman" w:cs="Times New Roman"/>
                <w:sz w:val="20"/>
                <w:szCs w:val="20"/>
                <w:lang w:eastAsia="es-ES"/>
              </w:rPr>
              <w:t xml:space="preserve">remaining part where applicable. </w:t>
            </w:r>
          </w:p>
          <w:p w14:paraId="68EF3D5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D10B88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It shall be equal to the difference between the sum of the nSCR for each RFF/MAP/RP and the SCR reported in R0200/C0100.</w:t>
            </w:r>
          </w:p>
        </w:tc>
      </w:tr>
      <w:tr w:rsidR="00E21451" w:rsidRPr="00C22FD0" w14:paraId="4FFF3290"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D6636D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R0450/C0100</w:t>
            </w:r>
          </w:p>
        </w:tc>
        <w:tc>
          <w:tcPr>
            <w:tcW w:w="2641" w:type="dxa"/>
            <w:tcBorders>
              <w:top w:val="single" w:sz="4" w:space="0" w:color="auto"/>
              <w:left w:val="nil"/>
              <w:bottom w:val="single" w:sz="4" w:space="0" w:color="auto"/>
              <w:right w:val="single" w:sz="4" w:space="0" w:color="auto"/>
            </w:tcBorders>
            <w:shd w:val="clear" w:color="auto" w:fill="auto"/>
          </w:tcPr>
          <w:p w14:paraId="0552A6B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Method used to calculate the adjustment due to RFF nSCR aggregation</w:t>
            </w:r>
          </w:p>
        </w:tc>
        <w:tc>
          <w:tcPr>
            <w:tcW w:w="4713" w:type="dxa"/>
            <w:gridSpan w:val="2"/>
            <w:tcBorders>
              <w:top w:val="single" w:sz="4" w:space="0" w:color="auto"/>
              <w:left w:val="nil"/>
              <w:bottom w:val="single" w:sz="4" w:space="0" w:color="auto"/>
              <w:right w:val="single" w:sz="4" w:space="0" w:color="auto"/>
            </w:tcBorders>
            <w:shd w:val="clear" w:color="auto" w:fill="auto"/>
          </w:tcPr>
          <w:p w14:paraId="4ED3187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Method used to calculate the adjustment due to RFF nSCR aggregation. One of the following option shall be used:</w:t>
            </w:r>
          </w:p>
          <w:p w14:paraId="135F7B55" w14:textId="45C5E51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Full recalculation</w:t>
            </w:r>
          </w:p>
          <w:p w14:paraId="510B3263" w14:textId="11EBD2A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2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Simplification at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 level</w:t>
            </w:r>
          </w:p>
          <w:p w14:paraId="3598D6E2" w14:textId="1EFDE59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3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Simplification at risk module level</w:t>
            </w:r>
          </w:p>
          <w:p w14:paraId="43786A8D" w14:textId="0D5E2BF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4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No adjustment</w:t>
            </w:r>
          </w:p>
          <w:p w14:paraId="7D9C83E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87C34B6" w14:textId="70C9BFE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the group has no RFF (or have only RFF under </w:t>
            </w:r>
            <w:r w:rsidR="00473BE5" w:rsidRPr="00C22FD0">
              <w:rPr>
                <w:rFonts w:ascii="Times New Roman" w:eastAsia="Times New Roman" w:hAnsi="Times New Roman" w:cs="Times New Roman"/>
                <w:sz w:val="20"/>
                <w:szCs w:val="20"/>
                <w:lang w:eastAsia="es-ES"/>
              </w:rPr>
              <w:t>Article</w:t>
            </w:r>
            <w:r w:rsidRPr="00C22FD0">
              <w:rPr>
                <w:rFonts w:ascii="Times New Roman" w:eastAsia="Times New Roman" w:hAnsi="Times New Roman" w:cs="Times New Roman"/>
                <w:sz w:val="20"/>
                <w:szCs w:val="20"/>
                <w:lang w:eastAsia="es-ES"/>
              </w:rPr>
              <w:t xml:space="preserve"> 304 of Directive 2009/138/EC) it shall select option 4.</w:t>
            </w:r>
          </w:p>
        </w:tc>
      </w:tr>
      <w:tr w:rsidR="00E21451" w:rsidRPr="00C22FD0" w14:paraId="1955B470"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0C438F5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R0460/C0100</w:t>
            </w:r>
          </w:p>
        </w:tc>
        <w:tc>
          <w:tcPr>
            <w:tcW w:w="2641" w:type="dxa"/>
            <w:tcBorders>
              <w:top w:val="single" w:sz="4" w:space="0" w:color="auto"/>
              <w:left w:val="nil"/>
              <w:bottom w:val="single" w:sz="4" w:space="0" w:color="auto"/>
              <w:right w:val="single" w:sz="4" w:space="0" w:color="auto"/>
            </w:tcBorders>
            <w:shd w:val="clear" w:color="auto" w:fill="auto"/>
          </w:tcPr>
          <w:p w14:paraId="16DDB11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Net  future discretionary benefits </w:t>
            </w:r>
          </w:p>
        </w:tc>
        <w:tc>
          <w:tcPr>
            <w:tcW w:w="4713" w:type="dxa"/>
            <w:gridSpan w:val="2"/>
            <w:tcBorders>
              <w:top w:val="single" w:sz="4" w:space="0" w:color="auto"/>
              <w:left w:val="nil"/>
              <w:bottom w:val="single" w:sz="4" w:space="0" w:color="auto"/>
              <w:right w:val="single" w:sz="4" w:space="0" w:color="auto"/>
            </w:tcBorders>
            <w:shd w:val="clear" w:color="auto" w:fill="auto"/>
          </w:tcPr>
          <w:p w14:paraId="51DFFF6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technical provisions without risk margin in relation to future discretionary benefits net of reinsurance</w:t>
            </w:r>
          </w:p>
        </w:tc>
      </w:tr>
      <w:tr w:rsidR="00E21451" w:rsidRPr="00C22FD0" w14:paraId="70B5FCAD"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07F7F20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R0470/C0100</w:t>
            </w:r>
          </w:p>
        </w:tc>
        <w:tc>
          <w:tcPr>
            <w:tcW w:w="2641" w:type="dxa"/>
            <w:tcBorders>
              <w:top w:val="single" w:sz="4" w:space="0" w:color="auto"/>
              <w:left w:val="nil"/>
              <w:bottom w:val="single" w:sz="4" w:space="0" w:color="auto"/>
              <w:right w:val="single" w:sz="4" w:space="0" w:color="auto"/>
            </w:tcBorders>
            <w:shd w:val="clear" w:color="auto" w:fill="auto"/>
          </w:tcPr>
          <w:p w14:paraId="4E0B9E2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Minimum consolidated group solvency capital requirement</w:t>
            </w:r>
          </w:p>
        </w:tc>
        <w:tc>
          <w:tcPr>
            <w:tcW w:w="4713" w:type="dxa"/>
            <w:gridSpan w:val="2"/>
            <w:tcBorders>
              <w:top w:val="single" w:sz="4" w:space="0" w:color="auto"/>
              <w:left w:val="nil"/>
              <w:bottom w:val="single" w:sz="4" w:space="0" w:color="auto"/>
              <w:right w:val="single" w:sz="4" w:space="0" w:color="auto"/>
            </w:tcBorders>
            <w:shd w:val="clear" w:color="auto" w:fill="auto"/>
          </w:tcPr>
          <w:p w14:paraId="2EBF01D4" w14:textId="06D4EA73" w:rsidR="00E21451" w:rsidRPr="00C22FD0" w:rsidRDefault="00E21451" w:rsidP="00147184">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minimum consolidated group Solvency Capital Requirement as stated in art</w:t>
            </w:r>
            <w:r w:rsidR="00147184" w:rsidRPr="00C22FD0">
              <w:rPr>
                <w:rFonts w:ascii="Times New Roman" w:eastAsia="Times New Roman" w:hAnsi="Times New Roman" w:cs="Times New Roman"/>
                <w:sz w:val="20"/>
                <w:szCs w:val="20"/>
                <w:lang w:eastAsia="es-ES"/>
              </w:rPr>
              <w:t>icle</w:t>
            </w:r>
            <w:r w:rsidRPr="00C22FD0">
              <w:rPr>
                <w:rFonts w:ascii="Times New Roman" w:eastAsia="Times New Roman" w:hAnsi="Times New Roman" w:cs="Times New Roman"/>
                <w:sz w:val="20"/>
                <w:szCs w:val="20"/>
                <w:lang w:eastAsia="es-ES"/>
              </w:rPr>
              <w:t xml:space="preserve"> 230 of Directive 2009/138/EC. This item is applicable to group reporting only.</w:t>
            </w:r>
          </w:p>
        </w:tc>
      </w:tr>
      <w:tr w:rsidR="00E21451" w:rsidRPr="00C22FD0" w14:paraId="3786A9B3"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0AB70D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R0500/C0100</w:t>
            </w:r>
          </w:p>
        </w:tc>
        <w:tc>
          <w:tcPr>
            <w:tcW w:w="2641" w:type="dxa"/>
            <w:tcBorders>
              <w:top w:val="single" w:sz="4" w:space="0" w:color="auto"/>
              <w:left w:val="nil"/>
              <w:bottom w:val="single" w:sz="4" w:space="0" w:color="auto"/>
              <w:right w:val="single" w:sz="4" w:space="0" w:color="auto"/>
            </w:tcBorders>
            <w:shd w:val="clear" w:color="auto" w:fill="auto"/>
          </w:tcPr>
          <w:p w14:paraId="1C1387B3" w14:textId="3133014A"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other financial sectors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insurance capital requirements)</w:t>
            </w:r>
          </w:p>
        </w:tc>
        <w:tc>
          <w:tcPr>
            <w:tcW w:w="4713" w:type="dxa"/>
            <w:gridSpan w:val="2"/>
            <w:tcBorders>
              <w:top w:val="single" w:sz="4" w:space="0" w:color="auto"/>
              <w:left w:val="nil"/>
              <w:bottom w:val="single" w:sz="4" w:space="0" w:color="auto"/>
              <w:right w:val="single" w:sz="4" w:space="0" w:color="auto"/>
            </w:tcBorders>
            <w:shd w:val="clear" w:color="auto" w:fill="auto"/>
          </w:tcPr>
          <w:p w14:paraId="344990F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capital requirement for other financial sectors. </w:t>
            </w:r>
          </w:p>
          <w:p w14:paraId="054BB47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C114640" w14:textId="77777777" w:rsidR="005B2AEC" w:rsidRPr="00C22FD0" w:rsidRDefault="005B2AEC" w:rsidP="0040755A">
            <w:pPr>
              <w:spacing w:after="0" w:line="240" w:lineRule="auto"/>
              <w:rPr>
                <w:ins w:id="1196" w:author="Author"/>
                <w:rFonts w:ascii="Times New Roman" w:eastAsia="Times New Roman" w:hAnsi="Times New Roman" w:cs="Times New Roman"/>
                <w:sz w:val="20"/>
                <w:szCs w:val="20"/>
                <w:lang w:eastAsia="es-ES"/>
              </w:rPr>
            </w:pPr>
            <w:ins w:id="1197" w:author="Author">
              <w:r w:rsidRPr="00C22FD0">
                <w:rPr>
                  <w:rFonts w:ascii="Times New Roman" w:eastAsia="Times New Roman" w:hAnsi="Times New Roman" w:cs="Times New Roman"/>
                  <w:sz w:val="20"/>
                  <w:szCs w:val="20"/>
                  <w:lang w:eastAsia="es-ES"/>
                </w:rPr>
                <w:t>R0500 is expected to be equal to the sum of R0510, R0520 and R0530.</w:t>
              </w:r>
            </w:ins>
          </w:p>
          <w:p w14:paraId="6A976E66" w14:textId="77777777" w:rsidR="005B2AEC" w:rsidRPr="00C22FD0" w:rsidRDefault="005B2AEC" w:rsidP="0040755A">
            <w:pPr>
              <w:spacing w:after="0" w:line="240" w:lineRule="auto"/>
              <w:rPr>
                <w:ins w:id="1198" w:author="Author"/>
                <w:rFonts w:ascii="Times New Roman" w:eastAsia="Times New Roman" w:hAnsi="Times New Roman" w:cs="Times New Roman"/>
                <w:sz w:val="20"/>
                <w:szCs w:val="20"/>
                <w:lang w:eastAsia="es-ES"/>
              </w:rPr>
            </w:pPr>
          </w:p>
          <w:p w14:paraId="445622ED" w14:textId="7DC0DAD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only applicable to group reporting where the group includes an undertaking which is subject to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requirements, such as a bank, and is the capital requirement calculated in accordance with the appropriate requirements. </w:t>
            </w:r>
          </w:p>
        </w:tc>
      </w:tr>
      <w:tr w:rsidR="00E21451" w:rsidRPr="00C22FD0" w14:paraId="03B76157"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44291C6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R0510/C0100</w:t>
            </w:r>
          </w:p>
        </w:tc>
        <w:tc>
          <w:tcPr>
            <w:tcW w:w="2641" w:type="dxa"/>
            <w:tcBorders>
              <w:top w:val="single" w:sz="4" w:space="0" w:color="auto"/>
              <w:left w:val="nil"/>
              <w:bottom w:val="single" w:sz="4" w:space="0" w:color="auto"/>
              <w:right w:val="single" w:sz="4" w:space="0" w:color="auto"/>
            </w:tcBorders>
            <w:shd w:val="clear" w:color="auto" w:fill="auto"/>
          </w:tcPr>
          <w:p w14:paraId="78349115" w14:textId="3F04C543"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other financial sectors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requirements)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Credit  institutions, investment firms and financial institutions, alternative investment funds managers, UCITS management companies</w:t>
            </w:r>
          </w:p>
        </w:tc>
        <w:tc>
          <w:tcPr>
            <w:tcW w:w="4713" w:type="dxa"/>
            <w:gridSpan w:val="2"/>
            <w:tcBorders>
              <w:top w:val="single" w:sz="4" w:space="0" w:color="auto"/>
              <w:left w:val="nil"/>
              <w:bottom w:val="single" w:sz="4" w:space="0" w:color="auto"/>
              <w:right w:val="single" w:sz="4" w:space="0" w:color="auto"/>
            </w:tcBorders>
            <w:shd w:val="clear" w:color="auto" w:fill="auto"/>
          </w:tcPr>
          <w:p w14:paraId="13AECCC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capital requirement for credit institutions, investment firms and financial institutions. </w:t>
            </w:r>
          </w:p>
          <w:p w14:paraId="33F2318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D62D5F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 </w:t>
            </w:r>
          </w:p>
        </w:tc>
      </w:tr>
      <w:tr w:rsidR="00E21451" w:rsidRPr="00C22FD0" w14:paraId="11B1B8F9"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2D1DFCC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R0520/C0100</w:t>
            </w:r>
          </w:p>
        </w:tc>
        <w:tc>
          <w:tcPr>
            <w:tcW w:w="2641" w:type="dxa"/>
            <w:tcBorders>
              <w:top w:val="single" w:sz="4" w:space="0" w:color="auto"/>
              <w:left w:val="nil"/>
              <w:bottom w:val="single" w:sz="4" w:space="0" w:color="auto"/>
              <w:right w:val="single" w:sz="4" w:space="0" w:color="auto"/>
            </w:tcBorders>
            <w:shd w:val="clear" w:color="auto" w:fill="auto"/>
          </w:tcPr>
          <w:p w14:paraId="727744A4" w14:textId="535AF828"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other financial sectors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w:t>
            </w:r>
            <w:r w:rsidRPr="00C22FD0">
              <w:rPr>
                <w:rFonts w:ascii="Times New Roman" w:eastAsia="Times New Roman" w:hAnsi="Times New Roman" w:cs="Times New Roman"/>
                <w:sz w:val="20"/>
                <w:szCs w:val="20"/>
                <w:lang w:eastAsia="es-ES"/>
              </w:rPr>
              <w:lastRenderedPageBreak/>
              <w:t xml:space="preserve">requirements)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Institutions for occupational retirement provisions</w:t>
            </w:r>
          </w:p>
        </w:tc>
        <w:tc>
          <w:tcPr>
            <w:tcW w:w="4713" w:type="dxa"/>
            <w:gridSpan w:val="2"/>
            <w:tcBorders>
              <w:top w:val="single" w:sz="4" w:space="0" w:color="auto"/>
              <w:left w:val="nil"/>
              <w:bottom w:val="single" w:sz="4" w:space="0" w:color="auto"/>
              <w:right w:val="single" w:sz="4" w:space="0" w:color="auto"/>
            </w:tcBorders>
            <w:shd w:val="clear" w:color="auto" w:fill="auto"/>
          </w:tcPr>
          <w:p w14:paraId="64914C6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 xml:space="preserve">Amount of capital requirement for institutions for occupational retirement provisions. </w:t>
            </w:r>
          </w:p>
          <w:p w14:paraId="352DCD6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92D15FF" w14:textId="63EF08A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This item is only applicable to group reporting where the group includes undertaking which are institutions for occupational retirement provision and subject to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requirements calculated in accordance with the relevant sectoral rules. </w:t>
            </w:r>
          </w:p>
        </w:tc>
      </w:tr>
      <w:tr w:rsidR="00E21451" w:rsidRPr="00C22FD0" w14:paraId="46DD8C9B"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A11DA0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R0530/C0100</w:t>
            </w:r>
          </w:p>
        </w:tc>
        <w:tc>
          <w:tcPr>
            <w:tcW w:w="2641" w:type="dxa"/>
            <w:tcBorders>
              <w:top w:val="single" w:sz="4" w:space="0" w:color="auto"/>
              <w:left w:val="nil"/>
              <w:bottom w:val="single" w:sz="4" w:space="0" w:color="auto"/>
              <w:right w:val="single" w:sz="4" w:space="0" w:color="auto"/>
            </w:tcBorders>
            <w:shd w:val="clear" w:color="auto" w:fill="auto"/>
          </w:tcPr>
          <w:p w14:paraId="49E754BB" w14:textId="3484A727"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other financial sectors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requirements)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Capital requirement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regulated entities carrying out financial activities</w:t>
            </w:r>
          </w:p>
        </w:tc>
        <w:tc>
          <w:tcPr>
            <w:tcW w:w="4713" w:type="dxa"/>
            <w:gridSpan w:val="2"/>
            <w:tcBorders>
              <w:top w:val="single" w:sz="4" w:space="0" w:color="auto"/>
              <w:left w:val="nil"/>
              <w:bottom w:val="single" w:sz="4" w:space="0" w:color="auto"/>
              <w:right w:val="single" w:sz="4" w:space="0" w:color="auto"/>
            </w:tcBorders>
            <w:shd w:val="clear" w:color="auto" w:fill="auto"/>
          </w:tcPr>
          <w:p w14:paraId="4AAA5742" w14:textId="600D58C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capital requirement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regulated entities carrying out financial activities. This figure represents a notional solvency requirement, calculated if the relevant sectoral rules were to be applied.</w:t>
            </w:r>
          </w:p>
          <w:p w14:paraId="03E26A3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010FD99" w14:textId="7B14EEA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only applicable to group reporting where the group includes undertakings which are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regulated entities carrying out financial activities. </w:t>
            </w:r>
          </w:p>
        </w:tc>
      </w:tr>
      <w:tr w:rsidR="00E21451" w:rsidRPr="00C22FD0" w14:paraId="1E2E38F7"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3C67EEB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R0540/C0100</w:t>
            </w:r>
          </w:p>
        </w:tc>
        <w:tc>
          <w:tcPr>
            <w:tcW w:w="2641" w:type="dxa"/>
            <w:tcBorders>
              <w:top w:val="single" w:sz="4" w:space="0" w:color="auto"/>
              <w:left w:val="nil"/>
              <w:bottom w:val="single" w:sz="4" w:space="0" w:color="auto"/>
              <w:right w:val="single" w:sz="4" w:space="0" w:color="auto"/>
            </w:tcBorders>
            <w:shd w:val="clear" w:color="auto" w:fill="auto"/>
          </w:tcPr>
          <w:p w14:paraId="7A3E15EE" w14:textId="6D13E391"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controlled participation requirements</w:t>
            </w:r>
          </w:p>
        </w:tc>
        <w:tc>
          <w:tcPr>
            <w:tcW w:w="4713" w:type="dxa"/>
            <w:gridSpan w:val="2"/>
            <w:tcBorders>
              <w:top w:val="single" w:sz="4" w:space="0" w:color="auto"/>
              <w:left w:val="nil"/>
              <w:bottom w:val="single" w:sz="4" w:space="0" w:color="auto"/>
              <w:right w:val="single" w:sz="4" w:space="0" w:color="auto"/>
            </w:tcBorders>
            <w:shd w:val="clear" w:color="auto" w:fill="auto"/>
          </w:tcPr>
          <w:p w14:paraId="3ADC4CC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proportional share of the Solvency Capital Requirements of the related insurance and reinsurance undertakings and insurance holding companies which are not subsidiaries.</w:t>
            </w:r>
          </w:p>
          <w:p w14:paraId="307AA87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 </w:t>
            </w:r>
          </w:p>
          <w:p w14:paraId="6C9EABB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only applicable to group reporting and corresponds, for those entities which are not subsidiaries, to the capital requirement calculated in accordance with Solvency 2.</w:t>
            </w:r>
          </w:p>
        </w:tc>
      </w:tr>
      <w:tr w:rsidR="00E21451" w:rsidRPr="00C22FD0" w14:paraId="21934A7A"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E4C191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R0550/C0100</w:t>
            </w:r>
          </w:p>
        </w:tc>
        <w:tc>
          <w:tcPr>
            <w:tcW w:w="2641" w:type="dxa"/>
            <w:tcBorders>
              <w:top w:val="single" w:sz="4" w:space="0" w:color="auto"/>
              <w:left w:val="nil"/>
              <w:bottom w:val="single" w:sz="4" w:space="0" w:color="auto"/>
              <w:right w:val="single" w:sz="4" w:space="0" w:color="auto"/>
            </w:tcBorders>
            <w:shd w:val="clear" w:color="auto" w:fill="auto"/>
          </w:tcPr>
          <w:p w14:paraId="786BA4DA" w14:textId="77777777"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residual undertakings</w:t>
            </w:r>
          </w:p>
        </w:tc>
        <w:tc>
          <w:tcPr>
            <w:tcW w:w="4713" w:type="dxa"/>
            <w:gridSpan w:val="2"/>
            <w:tcBorders>
              <w:top w:val="single" w:sz="4" w:space="0" w:color="auto"/>
              <w:left w:val="nil"/>
              <w:bottom w:val="single" w:sz="4" w:space="0" w:color="auto"/>
              <w:right w:val="single" w:sz="4" w:space="0" w:color="auto"/>
            </w:tcBorders>
            <w:shd w:val="clear" w:color="auto" w:fill="auto"/>
          </w:tcPr>
          <w:p w14:paraId="54A0380E" w14:textId="2F0E115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determined in accordance with </w:t>
            </w:r>
            <w:r w:rsidR="00473BE5" w:rsidRPr="00C22FD0">
              <w:rPr>
                <w:rFonts w:ascii="Times New Roman" w:eastAsia="Times New Roman" w:hAnsi="Times New Roman" w:cs="Times New Roman"/>
                <w:sz w:val="20"/>
                <w:szCs w:val="20"/>
                <w:lang w:eastAsia="es-ES"/>
              </w:rPr>
              <w:t>Article</w:t>
            </w:r>
            <w:r w:rsidRPr="00C22FD0">
              <w:rPr>
                <w:rFonts w:ascii="Times New Roman" w:eastAsia="Times New Roman" w:hAnsi="Times New Roman" w:cs="Times New Roman"/>
                <w:sz w:val="20"/>
                <w:szCs w:val="20"/>
                <w:lang w:eastAsia="es-ES"/>
              </w:rPr>
              <w:t xml:space="preserve"> 336 (1) (d) of Delegated Regulation (EU) 2015/35.</w:t>
            </w:r>
          </w:p>
        </w:tc>
      </w:tr>
      <w:tr w:rsidR="00E21451" w:rsidRPr="00C22FD0" w14:paraId="3114C8F9"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2A9CF88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R0560/C0100</w:t>
            </w:r>
          </w:p>
        </w:tc>
        <w:tc>
          <w:tcPr>
            <w:tcW w:w="2641" w:type="dxa"/>
            <w:tcBorders>
              <w:top w:val="single" w:sz="4" w:space="0" w:color="auto"/>
              <w:left w:val="nil"/>
              <w:bottom w:val="single" w:sz="4" w:space="0" w:color="auto"/>
              <w:right w:val="single" w:sz="4" w:space="0" w:color="auto"/>
            </w:tcBorders>
            <w:shd w:val="clear" w:color="auto" w:fill="auto"/>
          </w:tcPr>
          <w:p w14:paraId="62F7DE9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SCR for undertakings included via D and A</w:t>
            </w:r>
          </w:p>
        </w:tc>
        <w:tc>
          <w:tcPr>
            <w:tcW w:w="4713" w:type="dxa"/>
            <w:gridSpan w:val="2"/>
            <w:tcBorders>
              <w:top w:val="single" w:sz="4" w:space="0" w:color="auto"/>
              <w:left w:val="nil"/>
              <w:bottom w:val="single" w:sz="4" w:space="0" w:color="auto"/>
              <w:right w:val="single" w:sz="4" w:space="0" w:color="auto"/>
            </w:tcBorders>
            <w:shd w:val="clear" w:color="auto" w:fill="auto"/>
          </w:tcPr>
          <w:p w14:paraId="5A23F903" w14:textId="49BCCE9D" w:rsidR="00E21451" w:rsidRPr="00C22FD0" w:rsidRDefault="00E21451" w:rsidP="00C7607B">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Solvency Capital Requirement for undertakings included under method 2 as defined in Article 233 of Directive 2009/138/EC when the combination of methods is used.</w:t>
            </w:r>
          </w:p>
        </w:tc>
      </w:tr>
      <w:tr w:rsidR="00E21451" w:rsidRPr="00C22FD0" w14:paraId="001C78B1"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056ECCF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R0570/C0100</w:t>
            </w:r>
          </w:p>
        </w:tc>
        <w:tc>
          <w:tcPr>
            <w:tcW w:w="2641" w:type="dxa"/>
            <w:tcBorders>
              <w:top w:val="single" w:sz="4" w:space="0" w:color="auto"/>
              <w:left w:val="nil"/>
              <w:bottom w:val="single" w:sz="4" w:space="0" w:color="auto"/>
              <w:right w:val="single" w:sz="4" w:space="0" w:color="auto"/>
            </w:tcBorders>
            <w:shd w:val="clear" w:color="auto" w:fill="auto"/>
          </w:tcPr>
          <w:p w14:paraId="06BA687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Solvency capital requirement</w:t>
            </w:r>
          </w:p>
        </w:tc>
        <w:tc>
          <w:tcPr>
            <w:tcW w:w="4713" w:type="dxa"/>
            <w:gridSpan w:val="2"/>
            <w:tcBorders>
              <w:top w:val="single" w:sz="4" w:space="0" w:color="auto"/>
              <w:left w:val="nil"/>
              <w:bottom w:val="single" w:sz="4" w:space="0" w:color="auto"/>
              <w:right w:val="single" w:sz="4" w:space="0" w:color="auto"/>
            </w:tcBorders>
            <w:shd w:val="clear" w:color="auto" w:fill="auto"/>
          </w:tcPr>
          <w:p w14:paraId="02E09036" w14:textId="77777777" w:rsidR="00E21451" w:rsidRPr="00C22FD0" w:rsidRDefault="00E21451" w:rsidP="0040755A">
            <w:pPr>
              <w:spacing w:after="0" w:line="240" w:lineRule="auto"/>
              <w:rPr>
                <w:ins w:id="1199" w:author="Autho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Overall SCR for all undertakings regardless of the method used. </w:t>
            </w:r>
          </w:p>
          <w:p w14:paraId="75B5C823" w14:textId="77777777" w:rsidR="005B2AEC" w:rsidRPr="00C22FD0" w:rsidRDefault="005B2AEC" w:rsidP="0040755A">
            <w:pPr>
              <w:spacing w:after="0" w:line="240" w:lineRule="auto"/>
              <w:rPr>
                <w:ins w:id="1200" w:author="Author"/>
                <w:rFonts w:ascii="Times New Roman" w:eastAsia="Times New Roman" w:hAnsi="Times New Roman" w:cs="Times New Roman"/>
                <w:sz w:val="20"/>
                <w:szCs w:val="20"/>
                <w:lang w:eastAsia="es-ES"/>
              </w:rPr>
            </w:pPr>
          </w:p>
          <w:p w14:paraId="3846684F" w14:textId="7C091552" w:rsidR="005B2AEC" w:rsidRPr="00C22FD0" w:rsidRDefault="005B2AEC" w:rsidP="0040755A">
            <w:pPr>
              <w:spacing w:after="0" w:line="240" w:lineRule="auto"/>
              <w:rPr>
                <w:rFonts w:ascii="Times New Roman" w:eastAsia="Times New Roman" w:hAnsi="Times New Roman" w:cs="Times New Roman"/>
                <w:sz w:val="20"/>
                <w:szCs w:val="20"/>
                <w:lang w:eastAsia="es-ES"/>
              </w:rPr>
            </w:pPr>
            <w:ins w:id="1201" w:author="Author">
              <w:r w:rsidRPr="00C22FD0">
                <w:rPr>
                  <w:rFonts w:ascii="Times New Roman" w:eastAsia="Times New Roman" w:hAnsi="Times New Roman" w:cs="Times New Roman"/>
                  <w:sz w:val="20"/>
                  <w:szCs w:val="20"/>
                  <w:lang w:eastAsia="es-ES"/>
                </w:rPr>
                <w:t>The total solvency capital requirement is expected to be equal to the sum of R0220 and R0560.</w:t>
              </w:r>
            </w:ins>
          </w:p>
        </w:tc>
      </w:tr>
    </w:tbl>
    <w:p w14:paraId="5F4ED78B" w14:textId="77777777" w:rsidR="00E21451" w:rsidRPr="00C22FD0" w:rsidRDefault="00E21451">
      <w:pPr>
        <w:rPr>
          <w:rFonts w:ascii="Times New Roman" w:hAnsi="Times New Roman"/>
        </w:rPr>
      </w:pPr>
    </w:p>
    <w:p w14:paraId="6EAFE701" w14:textId="57C56EE2" w:rsidR="00E21451" w:rsidRPr="00C22FD0" w:rsidRDefault="00E21451" w:rsidP="0040755A">
      <w:pPr>
        <w:rPr>
          <w:rFonts w:ascii="Times New Roman" w:hAnsi="Times New Roman" w:cs="Times New Roman"/>
          <w:b/>
          <w:sz w:val="20"/>
          <w:szCs w:val="20"/>
        </w:rPr>
      </w:pPr>
      <w:r w:rsidRPr="00C22FD0">
        <w:rPr>
          <w:rFonts w:ascii="Times New Roman" w:hAnsi="Times New Roman" w:cs="Times New Roman"/>
          <w:b/>
          <w:bCs/>
          <w:sz w:val="20"/>
          <w:szCs w:val="20"/>
        </w:rPr>
        <w:t xml:space="preserve">S.25.03 – </w:t>
      </w:r>
      <w:r w:rsidRPr="00C22FD0">
        <w:rPr>
          <w:rFonts w:ascii="Times New Roman" w:hAnsi="Times New Roman" w:cs="Times New Roman"/>
          <w:b/>
          <w:sz w:val="20"/>
          <w:szCs w:val="20"/>
        </w:rPr>
        <w:t xml:space="preserve">Solvency Capital Requirement </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 xml:space="preserve"> for groups using full internal model</w:t>
      </w:r>
    </w:p>
    <w:p w14:paraId="6D3E1516" w14:textId="77777777" w:rsidR="00E21451" w:rsidRPr="00C22FD0" w:rsidRDefault="00E21451" w:rsidP="0040755A">
      <w:pPr>
        <w:rPr>
          <w:rFonts w:ascii="Times New Roman" w:hAnsi="Times New Roman" w:cs="Times New Roman"/>
          <w:b/>
          <w:sz w:val="20"/>
          <w:szCs w:val="20"/>
        </w:rPr>
      </w:pPr>
      <w:r w:rsidRPr="00C22FD0">
        <w:rPr>
          <w:rFonts w:ascii="Times New Roman" w:hAnsi="Times New Roman" w:cs="Times New Roman"/>
          <w:b/>
          <w:sz w:val="20"/>
          <w:szCs w:val="20"/>
        </w:rPr>
        <w:t>General comments:</w:t>
      </w:r>
    </w:p>
    <w:p w14:paraId="01BBD346" w14:textId="4ECC9B98" w:rsidR="00E21451" w:rsidRPr="00C22FD0" w:rsidRDefault="00FC4845"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opening and annual submission of information for groups, ring fenced</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funds, matching adjustment portfolios and remaining part.</w:t>
      </w:r>
    </w:p>
    <w:p w14:paraId="1DA4D5A9"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The components to be reported shall be agreed between national supervisory authorities and groups. </w:t>
      </w:r>
    </w:p>
    <w:p w14:paraId="57A574D6" w14:textId="378C3596"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SR.25.03 has to be filled in for each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(RFF), each matching adjustment portfolio (MAP) and for the remaining part for every group under a full internal model. However, where a RFF/MAP includes a MAP/RFF embedded, the fund should be treated as different funds. This template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reported for all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funds of a material RFF/MAP as identified in the second table of S.01.03.</w:t>
      </w:r>
    </w:p>
    <w:p w14:paraId="01800851" w14:textId="2A927141"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SR.25.03 is only applicable in relation to RFF/MAP from undertakings consolidated according to Article 335</w:t>
      </w:r>
      <w:r w:rsidR="007F7B23" w:rsidRPr="00C22FD0">
        <w:rPr>
          <w:rFonts w:ascii="Times New Roman" w:hAnsi="Times New Roman" w:cs="Times New Roman"/>
          <w:sz w:val="20"/>
          <w:szCs w:val="20"/>
        </w:rPr>
        <w:t>,</w:t>
      </w:r>
      <w:r w:rsidR="007F7B23" w:rsidRPr="00C22FD0">
        <w:rPr>
          <w:rFonts w:ascii="Times New Roman" w:hAnsi="Times New Roman" w:cs="Times New Roman"/>
          <w:sz w:val="20"/>
          <w:szCs w:val="20"/>
          <w:lang w:val="en-US"/>
        </w:rPr>
        <w:t xml:space="preserve"> paragraph </w:t>
      </w:r>
      <w:r w:rsidRPr="00C22FD0">
        <w:rPr>
          <w:rFonts w:ascii="Times New Roman" w:hAnsi="Times New Roman" w:cs="Times New Roman"/>
          <w:sz w:val="20"/>
          <w:szCs w:val="20"/>
        </w:rPr>
        <w:t>1</w:t>
      </w:r>
      <w:r w:rsidR="007F7B23" w:rsidRPr="00C22FD0">
        <w:rPr>
          <w:rFonts w:ascii="Times New Roman" w:hAnsi="Times New Roman" w:cs="Times New Roman"/>
          <w:sz w:val="20"/>
          <w:szCs w:val="20"/>
        </w:rPr>
        <w:t xml:space="preserve">, </w:t>
      </w:r>
      <w:r w:rsidRPr="00C22FD0">
        <w:rPr>
          <w:rFonts w:ascii="Times New Roman" w:hAnsi="Times New Roman" w:cs="Times New Roman"/>
          <w:sz w:val="20"/>
          <w:szCs w:val="20"/>
        </w:rPr>
        <w:t>(a) and (c) of Delegated Regulation (EU) 2015/35, when method 1 (Accounting consolidation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based method) is used, either exclusively or in combination with method 2 (Deduction and aggregation method).</w:t>
      </w:r>
    </w:p>
    <w:p w14:paraId="27CBC559"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For group reporting the following specific requirements shall be met: </w:t>
      </w:r>
    </w:p>
    <w:p w14:paraId="4F5EAA78" w14:textId="77777777" w:rsidR="00E21451" w:rsidRPr="00C22FD0" w:rsidRDefault="00E21451" w:rsidP="00B42F70">
      <w:pPr>
        <w:pStyle w:val="ListParagraph"/>
        <w:numPr>
          <w:ilvl w:val="0"/>
          <w:numId w:val="25"/>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lastRenderedPageBreak/>
        <w:t xml:space="preserve">The information until R0470 is applicable when method 1 as defined in Article 230 of  Directive 2009/138/EC  is  used,  either  exclusively  or  in  combination with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w:t>
      </w:r>
    </w:p>
    <w:p w14:paraId="7DBE9957" w14:textId="77777777" w:rsidR="00E21451" w:rsidRPr="00C22FD0" w:rsidRDefault="00E21451" w:rsidP="00B42F70">
      <w:pPr>
        <w:pStyle w:val="ListParagraph"/>
        <w:numPr>
          <w:ilvl w:val="0"/>
          <w:numId w:val="25"/>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When  combination  method  is  being  used,  the information until R0470 is  to  be submitted  only  for  the  part  of  the  group  calculated  with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3"/>
        <w:gridCol w:w="2672"/>
        <w:gridCol w:w="4782"/>
      </w:tblGrid>
      <w:tr w:rsidR="00E21451" w:rsidRPr="00C22FD0" w14:paraId="6FE73554" w14:textId="77777777" w:rsidTr="0040755A">
        <w:trPr>
          <w:trHeight w:val="336"/>
        </w:trPr>
        <w:tc>
          <w:tcPr>
            <w:tcW w:w="1263" w:type="dxa"/>
            <w:shd w:val="clear" w:color="000000" w:fill="FFFFFF"/>
            <w:vAlign w:val="center"/>
          </w:tcPr>
          <w:p w14:paraId="140D9BBD" w14:textId="77777777" w:rsidR="00E21451" w:rsidRPr="00C22FD0" w:rsidRDefault="00E21451" w:rsidP="0040755A">
            <w:pPr>
              <w:spacing w:after="0" w:line="240" w:lineRule="auto"/>
              <w:jc w:val="center"/>
              <w:rPr>
                <w:rFonts w:ascii="Times New Roman" w:eastAsia="Times New Roman" w:hAnsi="Times New Roman" w:cs="Times New Roman"/>
                <w:sz w:val="20"/>
                <w:szCs w:val="20"/>
                <w:lang w:eastAsia="es-ES"/>
              </w:rPr>
            </w:pPr>
          </w:p>
        </w:tc>
        <w:tc>
          <w:tcPr>
            <w:tcW w:w="2672" w:type="dxa"/>
            <w:shd w:val="clear" w:color="000000" w:fill="FFFFFF"/>
            <w:vAlign w:val="center"/>
          </w:tcPr>
          <w:p w14:paraId="691C622C" w14:textId="77777777" w:rsidR="00E21451" w:rsidRPr="00C22FD0" w:rsidRDefault="00E21451" w:rsidP="0040755A">
            <w:pPr>
              <w:spacing w:after="0" w:line="240" w:lineRule="auto"/>
              <w:jc w:val="center"/>
              <w:rPr>
                <w:rFonts w:ascii="Times New Roman" w:eastAsia="Times New Roman" w:hAnsi="Times New Roman" w:cs="Times New Roman"/>
                <w:sz w:val="20"/>
                <w:szCs w:val="20"/>
                <w:lang w:eastAsia="es-ES"/>
              </w:rPr>
            </w:pPr>
            <w:r w:rsidRPr="00C22FD0">
              <w:rPr>
                <w:rFonts w:ascii="Times New Roman" w:eastAsia="Times New Roman" w:hAnsi="Times New Roman" w:cs="Times New Roman"/>
                <w:b/>
                <w:sz w:val="20"/>
                <w:szCs w:val="20"/>
                <w:lang w:eastAsia="es-ES"/>
              </w:rPr>
              <w:t>ITEM</w:t>
            </w:r>
          </w:p>
        </w:tc>
        <w:tc>
          <w:tcPr>
            <w:tcW w:w="4782" w:type="dxa"/>
            <w:shd w:val="clear" w:color="000000" w:fill="FFFFFF"/>
            <w:vAlign w:val="center"/>
          </w:tcPr>
          <w:p w14:paraId="00EF1AE3" w14:textId="77777777" w:rsidR="00E21451" w:rsidRPr="00C22FD0" w:rsidRDefault="00E21451" w:rsidP="0040755A">
            <w:pPr>
              <w:spacing w:after="0" w:line="240" w:lineRule="auto"/>
              <w:jc w:val="center"/>
              <w:rPr>
                <w:rFonts w:ascii="Times New Roman" w:eastAsia="Times New Roman" w:hAnsi="Times New Roman" w:cs="Times New Roman"/>
                <w:sz w:val="20"/>
                <w:szCs w:val="20"/>
                <w:lang w:eastAsia="es-ES"/>
              </w:rPr>
            </w:pPr>
            <w:r w:rsidRPr="00C22FD0">
              <w:rPr>
                <w:rFonts w:ascii="Times New Roman" w:eastAsia="Times New Roman" w:hAnsi="Times New Roman" w:cs="Times New Roman"/>
                <w:b/>
                <w:sz w:val="20"/>
                <w:szCs w:val="20"/>
                <w:lang w:eastAsia="es-ES"/>
              </w:rPr>
              <w:t>INSTRUCTIONS</w:t>
            </w:r>
          </w:p>
        </w:tc>
      </w:tr>
      <w:tr w:rsidR="00E21451" w:rsidRPr="00C22FD0" w14:paraId="126916B4" w14:textId="77777777" w:rsidTr="0040755A">
        <w:trPr>
          <w:trHeight w:val="1516"/>
        </w:trPr>
        <w:tc>
          <w:tcPr>
            <w:tcW w:w="1263" w:type="dxa"/>
            <w:shd w:val="clear" w:color="000000" w:fill="FFFFFF"/>
            <w:hideMark/>
          </w:tcPr>
          <w:p w14:paraId="13F5C09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Z0020</w:t>
            </w:r>
          </w:p>
        </w:tc>
        <w:tc>
          <w:tcPr>
            <w:tcW w:w="2672" w:type="dxa"/>
            <w:shd w:val="clear" w:color="000000" w:fill="FFFFFF"/>
            <w:hideMark/>
          </w:tcPr>
          <w:p w14:paraId="55E95304" w14:textId="4F0F9F3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fenced fund, matching adjustment portfolio or Remaining Part</w:t>
            </w:r>
          </w:p>
        </w:tc>
        <w:tc>
          <w:tcPr>
            <w:tcW w:w="4782" w:type="dxa"/>
            <w:shd w:val="clear" w:color="000000" w:fill="FFFFFF"/>
            <w:hideMark/>
          </w:tcPr>
          <w:p w14:paraId="7322A03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C22FD0">
              <w:rPr>
                <w:rFonts w:ascii="Times New Roman" w:eastAsia="Times New Roman" w:hAnsi="Times New Roman" w:cs="Times New Roman"/>
                <w:sz w:val="20"/>
                <w:szCs w:val="20"/>
                <w:lang w:eastAsia="es-ES"/>
              </w:rPr>
              <w:br/>
              <w:t>1 – RFF/MAP</w:t>
            </w:r>
            <w:r w:rsidRPr="00C22FD0" w:rsidDel="00C11F0B">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br/>
              <w:t>2 – Remaining part</w:t>
            </w:r>
          </w:p>
        </w:tc>
      </w:tr>
      <w:tr w:rsidR="00E21451" w:rsidRPr="00C22FD0" w14:paraId="14209A65" w14:textId="77777777" w:rsidTr="00407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6498BE3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Z0030</w:t>
            </w:r>
          </w:p>
        </w:tc>
        <w:tc>
          <w:tcPr>
            <w:tcW w:w="2672" w:type="dxa"/>
            <w:tcBorders>
              <w:top w:val="single" w:sz="4" w:space="0" w:color="auto"/>
              <w:left w:val="nil"/>
              <w:bottom w:val="single" w:sz="4" w:space="0" w:color="auto"/>
              <w:right w:val="single" w:sz="4" w:space="0" w:color="auto"/>
            </w:tcBorders>
            <w:shd w:val="clear" w:color="auto" w:fill="auto"/>
          </w:tcPr>
          <w:p w14:paraId="52C576F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Fund/Portfolio number</w:t>
            </w:r>
          </w:p>
        </w:tc>
        <w:tc>
          <w:tcPr>
            <w:tcW w:w="4782" w:type="dxa"/>
            <w:tcBorders>
              <w:top w:val="single" w:sz="4" w:space="0" w:color="auto"/>
              <w:left w:val="nil"/>
              <w:bottom w:val="single" w:sz="4" w:space="0" w:color="auto"/>
              <w:right w:val="single" w:sz="4" w:space="0" w:color="auto"/>
            </w:tcBorders>
            <w:shd w:val="clear" w:color="auto" w:fill="auto"/>
          </w:tcPr>
          <w:p w14:paraId="7C7152F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group and must be consistent over time and with the fund/portfolio number reported in other templates. </w:t>
            </w:r>
          </w:p>
          <w:p w14:paraId="2288D640" w14:textId="723A1A42" w:rsidR="00E21451" w:rsidRPr="00C22FD0" w:rsidDel="00D229EA" w:rsidRDefault="00E21451" w:rsidP="0040755A">
            <w:pPr>
              <w:spacing w:after="0" w:line="240" w:lineRule="auto"/>
              <w:rPr>
                <w:del w:id="1202" w:author="Author"/>
                <w:rFonts w:ascii="Times New Roman" w:eastAsia="Times New Roman" w:hAnsi="Times New Roman" w:cs="Times New Roman"/>
                <w:sz w:val="20"/>
                <w:szCs w:val="20"/>
                <w:lang w:eastAsia="es-ES"/>
              </w:rPr>
            </w:pPr>
          </w:p>
          <w:p w14:paraId="76902D23" w14:textId="4F38C0A2" w:rsidR="00E21451" w:rsidRPr="00C22FD0" w:rsidRDefault="00E21451" w:rsidP="0040755A">
            <w:pPr>
              <w:spacing w:after="0" w:line="240" w:lineRule="auto"/>
              <w:rPr>
                <w:rFonts w:ascii="Times New Roman" w:eastAsia="Times New Roman" w:hAnsi="Times New Roman" w:cs="Times New Roman"/>
                <w:sz w:val="20"/>
                <w:szCs w:val="20"/>
                <w:lang w:eastAsia="es-ES"/>
              </w:rPr>
            </w:pPr>
            <w:del w:id="1203" w:author="Author">
              <w:r w:rsidRPr="00C22FD0" w:rsidDel="00D229EA">
                <w:rPr>
                  <w:rFonts w:ascii="Times New Roman" w:eastAsia="Times New Roman" w:hAnsi="Times New Roman" w:cs="Times New Roman"/>
                  <w:sz w:val="20"/>
                  <w:szCs w:val="20"/>
                  <w:lang w:eastAsia="es-ES"/>
                </w:rPr>
                <w:delText>When item Z0020 = 2, then report “0”</w:delText>
              </w:r>
            </w:del>
          </w:p>
        </w:tc>
      </w:tr>
      <w:tr w:rsidR="00E21451" w:rsidRPr="00C22FD0" w14:paraId="2D34934C" w14:textId="77777777" w:rsidTr="00407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0"/>
        </w:trPr>
        <w:tc>
          <w:tcPr>
            <w:tcW w:w="1263" w:type="dxa"/>
            <w:tcBorders>
              <w:top w:val="nil"/>
              <w:left w:val="single" w:sz="4" w:space="0" w:color="auto"/>
              <w:bottom w:val="single" w:sz="4" w:space="0" w:color="auto"/>
              <w:right w:val="single" w:sz="4" w:space="0" w:color="auto"/>
            </w:tcBorders>
            <w:shd w:val="clear" w:color="auto" w:fill="auto"/>
            <w:hideMark/>
          </w:tcPr>
          <w:p w14:paraId="41CFBFC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C0010</w:t>
            </w:r>
          </w:p>
        </w:tc>
        <w:tc>
          <w:tcPr>
            <w:tcW w:w="2672" w:type="dxa"/>
            <w:tcBorders>
              <w:top w:val="nil"/>
              <w:left w:val="nil"/>
              <w:bottom w:val="single" w:sz="4" w:space="0" w:color="auto"/>
              <w:right w:val="single" w:sz="4" w:space="0" w:color="auto"/>
            </w:tcBorders>
            <w:shd w:val="clear" w:color="auto" w:fill="auto"/>
            <w:hideMark/>
          </w:tcPr>
          <w:p w14:paraId="59FCF9C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Unique number of component</w:t>
            </w:r>
          </w:p>
        </w:tc>
        <w:tc>
          <w:tcPr>
            <w:tcW w:w="4782" w:type="dxa"/>
            <w:tcBorders>
              <w:top w:val="nil"/>
              <w:left w:val="nil"/>
              <w:bottom w:val="single" w:sz="4" w:space="0" w:color="auto"/>
              <w:right w:val="single" w:sz="4" w:space="0" w:color="auto"/>
            </w:tcBorders>
            <w:shd w:val="clear" w:color="auto" w:fill="auto"/>
            <w:hideMark/>
          </w:tcPr>
          <w:p w14:paraId="590721E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Unique number of each component of the full internal model, agreed with their national supervisory authority to identify uniquely components from their model. This number shall always be used with the appropriate component description reported in each item C0020.</w:t>
            </w:r>
          </w:p>
          <w:p w14:paraId="01ABA5B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101CD7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The numbers of the components shall be kept consistent over time. </w:t>
            </w:r>
          </w:p>
        </w:tc>
      </w:tr>
      <w:tr w:rsidR="00E21451" w:rsidRPr="00C22FD0" w14:paraId="7373EB4E" w14:textId="77777777" w:rsidTr="0040755A">
        <w:trPr>
          <w:trHeight w:val="2760"/>
        </w:trPr>
        <w:tc>
          <w:tcPr>
            <w:tcW w:w="1263" w:type="dxa"/>
            <w:tcBorders>
              <w:top w:val="single" w:sz="4" w:space="0" w:color="auto"/>
              <w:left w:val="single" w:sz="4" w:space="0" w:color="auto"/>
              <w:bottom w:val="single" w:sz="4" w:space="0" w:color="auto"/>
              <w:right w:val="single" w:sz="4" w:space="0" w:color="auto"/>
            </w:tcBorders>
            <w:shd w:val="clear" w:color="auto" w:fill="auto"/>
            <w:hideMark/>
          </w:tcPr>
          <w:p w14:paraId="55038A2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C0020</w:t>
            </w:r>
          </w:p>
        </w:tc>
        <w:tc>
          <w:tcPr>
            <w:tcW w:w="2672" w:type="dxa"/>
            <w:tcBorders>
              <w:top w:val="single" w:sz="4" w:space="0" w:color="auto"/>
              <w:left w:val="nil"/>
              <w:bottom w:val="single" w:sz="4" w:space="0" w:color="auto"/>
              <w:right w:val="single" w:sz="4" w:space="0" w:color="auto"/>
            </w:tcBorders>
            <w:shd w:val="clear" w:color="auto" w:fill="auto"/>
            <w:hideMark/>
          </w:tcPr>
          <w:p w14:paraId="03D7AED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Components description</w:t>
            </w:r>
          </w:p>
        </w:tc>
        <w:tc>
          <w:tcPr>
            <w:tcW w:w="4782" w:type="dxa"/>
            <w:tcBorders>
              <w:top w:val="single" w:sz="4" w:space="0" w:color="auto"/>
              <w:left w:val="nil"/>
              <w:bottom w:val="single" w:sz="4" w:space="0" w:color="auto"/>
              <w:right w:val="single" w:sz="4" w:space="0" w:color="auto"/>
            </w:tcBorders>
            <w:shd w:val="clear" w:color="auto" w:fill="auto"/>
            <w:hideMark/>
          </w:tcPr>
          <w:p w14:paraId="045B628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Identification, using free text, of each of the components that can be identified by the undertaking within the full internal model. These components may not exactly align with the risks defined for the standard formula. Each component shall be identified using a separate entry. Groups shall identify and report components consistently across different reporting periods, unless there has been some change to internal model affecting the categories. </w:t>
            </w:r>
          </w:p>
          <w:p w14:paraId="40E052A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 </w:t>
            </w:r>
          </w:p>
          <w:p w14:paraId="78D08B10" w14:textId="255B90D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and/or deferred taxes modelled but not within components shall be reported as separated components.</w:t>
            </w:r>
          </w:p>
        </w:tc>
      </w:tr>
      <w:tr w:rsidR="00E21451" w:rsidRPr="00C22FD0" w14:paraId="7921CCE2" w14:textId="77777777" w:rsidTr="0040755A">
        <w:trPr>
          <w:trHeight w:val="2334"/>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41171156" w14:textId="77777777" w:rsidR="00E21451" w:rsidRPr="00C22FD0" w:rsidDel="004E62DA"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C0030</w:t>
            </w:r>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2D00EFC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Calculation of the Solvency Capital Requirement</w:t>
            </w:r>
          </w:p>
        </w:tc>
        <w:tc>
          <w:tcPr>
            <w:tcW w:w="4782" w:type="dxa"/>
            <w:tcBorders>
              <w:top w:val="single" w:sz="4" w:space="0" w:color="auto"/>
              <w:left w:val="single" w:sz="4" w:space="0" w:color="auto"/>
              <w:bottom w:val="single" w:sz="4" w:space="0" w:color="auto"/>
              <w:right w:val="single" w:sz="4" w:space="0" w:color="auto"/>
            </w:tcBorders>
            <w:shd w:val="clear" w:color="auto" w:fill="auto"/>
          </w:tcPr>
          <w:p w14:paraId="17FB6F7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net capital charge for each component,  after the adjustments for the future management actions relating to technical provision and/or deferred taxes when applicable, calculated by the full internal model on an undiversified basis, to the extent that these adjustments are modelled within components.</w:t>
            </w:r>
          </w:p>
          <w:p w14:paraId="23F0480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409056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Loss absorbing capacity of technical provisions and/or deferred taxes modelled but not within components shall be reported as negative values.</w:t>
            </w:r>
          </w:p>
        </w:tc>
      </w:tr>
      <w:tr w:rsidR="00E21451" w:rsidRPr="00C22FD0" w14:paraId="0A11F5F6" w14:textId="77777777" w:rsidTr="0040755A">
        <w:trPr>
          <w:trHeight w:val="3462"/>
        </w:trPr>
        <w:tc>
          <w:tcPr>
            <w:tcW w:w="1263" w:type="dxa"/>
            <w:tcBorders>
              <w:top w:val="single" w:sz="4" w:space="0" w:color="auto"/>
              <w:left w:val="single" w:sz="4" w:space="0" w:color="auto"/>
              <w:bottom w:val="single" w:sz="4" w:space="0" w:color="auto"/>
              <w:right w:val="single" w:sz="4" w:space="0" w:color="auto"/>
            </w:tcBorders>
            <w:shd w:val="clear" w:color="auto" w:fill="auto"/>
            <w:hideMark/>
          </w:tcPr>
          <w:p w14:paraId="20BDF35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C0060</w:t>
            </w:r>
          </w:p>
        </w:tc>
        <w:tc>
          <w:tcPr>
            <w:tcW w:w="2672" w:type="dxa"/>
            <w:tcBorders>
              <w:top w:val="single" w:sz="4" w:space="0" w:color="auto"/>
              <w:left w:val="nil"/>
              <w:bottom w:val="single" w:sz="4" w:space="0" w:color="auto"/>
              <w:right w:val="single" w:sz="4" w:space="0" w:color="auto"/>
            </w:tcBorders>
            <w:shd w:val="clear" w:color="auto" w:fill="auto"/>
            <w:hideMark/>
          </w:tcPr>
          <w:p w14:paraId="322D000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Consideration of the future management actions regarding technical provisions and/or deferred taxes</w:t>
            </w:r>
          </w:p>
        </w:tc>
        <w:tc>
          <w:tcPr>
            <w:tcW w:w="4782" w:type="dxa"/>
            <w:tcBorders>
              <w:top w:val="single" w:sz="4" w:space="0" w:color="auto"/>
              <w:left w:val="nil"/>
              <w:bottom w:val="single" w:sz="4" w:space="0" w:color="auto"/>
              <w:right w:val="single" w:sz="4" w:space="0" w:color="auto"/>
            </w:tcBorders>
            <w:shd w:val="clear" w:color="auto" w:fill="auto"/>
            <w:hideMark/>
          </w:tcPr>
          <w:p w14:paraId="0367324A" w14:textId="2EB423A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 identify if the future management actions relating to the loss absorbing capacity of technical provisions and/or deferred taxes are embedded in the calculation</w:t>
            </w:r>
            <w:r w:rsidR="00624755" w:rsidRPr="00C22FD0">
              <w:rPr>
                <w:rFonts w:ascii="Times New Roman" w:eastAsia="Times New Roman" w:hAnsi="Times New Roman" w:cs="Times New Roman"/>
                <w:sz w:val="20"/>
                <w:szCs w:val="20"/>
                <w:lang w:eastAsia="es-ES"/>
              </w:rPr>
              <w:t>, t</w:t>
            </w:r>
            <w:r w:rsidRPr="00C22FD0">
              <w:rPr>
                <w:rFonts w:ascii="Times New Roman" w:eastAsia="Times New Roman" w:hAnsi="Times New Roman" w:cs="Times New Roman"/>
                <w:sz w:val="20"/>
                <w:szCs w:val="20"/>
                <w:lang w:eastAsia="es-ES"/>
              </w:rPr>
              <w:t>he following closed list of options shall be used:</w:t>
            </w:r>
          </w:p>
          <w:p w14:paraId="2900EC45" w14:textId="4FC9599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1 – Future management actions regarding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embedded within the component</w:t>
            </w:r>
          </w:p>
          <w:p w14:paraId="2374CD10" w14:textId="7A7E18F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Future management actions regarding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deferred taxes embedded within the component</w:t>
            </w:r>
          </w:p>
          <w:p w14:paraId="52EBA8EA" w14:textId="528FCCC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3 – Future management actions regarding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and deferred taxes embedded within the component</w:t>
            </w:r>
          </w:p>
          <w:p w14:paraId="35BC0B8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4 – No embedded consideration of future management actions.</w:t>
            </w:r>
          </w:p>
        </w:tc>
      </w:tr>
      <w:tr w:rsidR="00E21451" w:rsidRPr="00C22FD0" w14:paraId="569FFFFD" w14:textId="77777777" w:rsidTr="00407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6E15844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R0110/C0100</w:t>
            </w:r>
          </w:p>
        </w:tc>
        <w:tc>
          <w:tcPr>
            <w:tcW w:w="2672" w:type="dxa"/>
            <w:tcBorders>
              <w:top w:val="single" w:sz="4" w:space="0" w:color="auto"/>
              <w:left w:val="nil"/>
              <w:bottom w:val="single" w:sz="4" w:space="0" w:color="auto"/>
              <w:right w:val="single" w:sz="4" w:space="0" w:color="auto"/>
            </w:tcBorders>
            <w:shd w:val="clear" w:color="auto" w:fill="auto"/>
          </w:tcPr>
          <w:p w14:paraId="4A80948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of undiversified components</w:t>
            </w:r>
          </w:p>
        </w:tc>
        <w:tc>
          <w:tcPr>
            <w:tcW w:w="4782" w:type="dxa"/>
            <w:tcBorders>
              <w:top w:val="single" w:sz="4" w:space="0" w:color="auto"/>
              <w:left w:val="nil"/>
              <w:bottom w:val="single" w:sz="4" w:space="0" w:color="auto"/>
              <w:right w:val="single" w:sz="4" w:space="0" w:color="auto"/>
            </w:tcBorders>
            <w:shd w:val="clear" w:color="auto" w:fill="auto"/>
          </w:tcPr>
          <w:p w14:paraId="41CFA95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Sum of all components.</w:t>
            </w:r>
          </w:p>
        </w:tc>
      </w:tr>
      <w:tr w:rsidR="00E21451" w:rsidRPr="00C22FD0" w14:paraId="6C2EE604" w14:textId="77777777" w:rsidTr="0040755A">
        <w:trPr>
          <w:trHeight w:val="702"/>
        </w:trPr>
        <w:tc>
          <w:tcPr>
            <w:tcW w:w="1263" w:type="dxa"/>
            <w:tcBorders>
              <w:top w:val="nil"/>
              <w:left w:val="single" w:sz="4" w:space="0" w:color="auto"/>
              <w:bottom w:val="single" w:sz="4" w:space="0" w:color="auto"/>
              <w:right w:val="single" w:sz="4" w:space="0" w:color="auto"/>
            </w:tcBorders>
            <w:shd w:val="clear" w:color="auto" w:fill="auto"/>
            <w:hideMark/>
          </w:tcPr>
          <w:p w14:paraId="532C6C2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R0060/C0100</w:t>
            </w:r>
          </w:p>
        </w:tc>
        <w:tc>
          <w:tcPr>
            <w:tcW w:w="2672" w:type="dxa"/>
            <w:tcBorders>
              <w:top w:val="nil"/>
              <w:left w:val="nil"/>
              <w:bottom w:val="single" w:sz="4" w:space="0" w:color="auto"/>
              <w:right w:val="single" w:sz="4" w:space="0" w:color="auto"/>
            </w:tcBorders>
            <w:shd w:val="clear" w:color="auto" w:fill="auto"/>
            <w:hideMark/>
          </w:tcPr>
          <w:p w14:paraId="6A3D9C1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Diversification </w:t>
            </w:r>
          </w:p>
        </w:tc>
        <w:tc>
          <w:tcPr>
            <w:tcW w:w="4782" w:type="dxa"/>
            <w:tcBorders>
              <w:top w:val="nil"/>
              <w:left w:val="nil"/>
              <w:bottom w:val="single" w:sz="4" w:space="0" w:color="auto"/>
              <w:right w:val="single" w:sz="4" w:space="0" w:color="auto"/>
            </w:tcBorders>
            <w:shd w:val="clear" w:color="auto" w:fill="auto"/>
            <w:hideMark/>
          </w:tcPr>
          <w:p w14:paraId="589AC1C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The total amount of the diversification among components reported in C0030 calculated using the full internal model. </w:t>
            </w:r>
          </w:p>
          <w:p w14:paraId="4407CBF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amount does not include diversification effects inside each component, which shall be embedded in the values reported in C0030.</w:t>
            </w:r>
          </w:p>
          <w:p w14:paraId="7A280403" w14:textId="18F095C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amount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negative.</w:t>
            </w:r>
          </w:p>
        </w:tc>
      </w:tr>
      <w:tr w:rsidR="00E21451" w:rsidRPr="00C22FD0" w14:paraId="66266C8B" w14:textId="77777777" w:rsidTr="0040755A">
        <w:trPr>
          <w:trHeight w:val="702"/>
        </w:trPr>
        <w:tc>
          <w:tcPr>
            <w:tcW w:w="1263" w:type="dxa"/>
            <w:tcBorders>
              <w:top w:val="nil"/>
              <w:left w:val="single" w:sz="4" w:space="0" w:color="auto"/>
              <w:bottom w:val="single" w:sz="4" w:space="0" w:color="auto"/>
              <w:right w:val="single" w:sz="4" w:space="0" w:color="auto"/>
            </w:tcBorders>
            <w:shd w:val="clear" w:color="auto" w:fill="auto"/>
          </w:tcPr>
          <w:p w14:paraId="5E3B1C1D" w14:textId="77777777" w:rsidR="00E21451" w:rsidRPr="00C22FD0" w:rsidDel="004E62DA"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R0160/C0100</w:t>
            </w:r>
          </w:p>
        </w:tc>
        <w:tc>
          <w:tcPr>
            <w:tcW w:w="2672" w:type="dxa"/>
            <w:tcBorders>
              <w:top w:val="nil"/>
              <w:left w:val="nil"/>
              <w:bottom w:val="single" w:sz="4" w:space="0" w:color="auto"/>
              <w:right w:val="single" w:sz="4" w:space="0" w:color="auto"/>
            </w:tcBorders>
            <w:shd w:val="clear" w:color="auto" w:fill="auto"/>
          </w:tcPr>
          <w:p w14:paraId="1CB27DB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Capital requirement for business operated in accordance with Art. 4 of Directive 2003/41/EC </w:t>
            </w:r>
          </w:p>
        </w:tc>
        <w:tc>
          <w:tcPr>
            <w:tcW w:w="4782" w:type="dxa"/>
            <w:tcBorders>
              <w:top w:val="nil"/>
              <w:left w:val="nil"/>
              <w:bottom w:val="single" w:sz="4" w:space="0" w:color="auto"/>
              <w:right w:val="single" w:sz="4" w:space="0" w:color="auto"/>
            </w:tcBorders>
            <w:shd w:val="clear" w:color="auto" w:fill="auto"/>
          </w:tcPr>
          <w:p w14:paraId="068CE47E" w14:textId="4E5E0F47" w:rsidR="00E21451" w:rsidRPr="00C22FD0" w:rsidRDefault="00E21451" w:rsidP="00147184">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capital requirement, calculated according to the rules stated in </w:t>
            </w:r>
            <w:r w:rsidR="00147184" w:rsidRPr="00C22FD0">
              <w:rPr>
                <w:rFonts w:ascii="Times New Roman" w:eastAsia="Times New Roman" w:hAnsi="Times New Roman" w:cs="Times New Roman"/>
                <w:sz w:val="20"/>
                <w:szCs w:val="20"/>
                <w:lang w:eastAsia="es-ES"/>
              </w:rPr>
              <w:t>a</w:t>
            </w:r>
            <w:r w:rsidRPr="00C22FD0">
              <w:rPr>
                <w:rFonts w:ascii="Times New Roman" w:eastAsia="Times New Roman" w:hAnsi="Times New Roman" w:cs="Times New Roman"/>
                <w:sz w:val="20"/>
                <w:szCs w:val="20"/>
                <w:lang w:eastAsia="es-ES"/>
              </w:rPr>
              <w:t>rt</w:t>
            </w:r>
            <w:r w:rsidR="00147184" w:rsidRPr="00C22FD0">
              <w:rPr>
                <w:rFonts w:ascii="Times New Roman" w:eastAsia="Times New Roman" w:hAnsi="Times New Roman" w:cs="Times New Roman"/>
                <w:sz w:val="20"/>
                <w:szCs w:val="20"/>
                <w:lang w:eastAsia="es-ES"/>
              </w:rPr>
              <w:t>icle</w:t>
            </w:r>
            <w:r w:rsidRPr="00C22FD0">
              <w:rPr>
                <w:rFonts w:ascii="Times New Roman" w:eastAsia="Times New Roman" w:hAnsi="Times New Roman" w:cs="Times New Roman"/>
                <w:sz w:val="20"/>
                <w:szCs w:val="20"/>
                <w:lang w:eastAsia="es-ES"/>
              </w:rPr>
              <w:t xml:space="preserve"> 17 of Directive 2003/41/EC, for 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fenced funds relating to pension business operated under </w:t>
            </w:r>
            <w:r w:rsidR="00147184" w:rsidRPr="00C22FD0">
              <w:rPr>
                <w:rFonts w:ascii="Times New Roman" w:eastAsia="Times New Roman" w:hAnsi="Times New Roman" w:cs="Times New Roman"/>
                <w:sz w:val="20"/>
                <w:szCs w:val="20"/>
                <w:lang w:eastAsia="es-ES"/>
              </w:rPr>
              <w:t>a</w:t>
            </w:r>
            <w:r w:rsidRPr="00C22FD0">
              <w:rPr>
                <w:rFonts w:ascii="Times New Roman" w:eastAsia="Times New Roman" w:hAnsi="Times New Roman" w:cs="Times New Roman"/>
                <w:sz w:val="20"/>
                <w:szCs w:val="20"/>
                <w:lang w:eastAsia="es-ES"/>
              </w:rPr>
              <w:t>rt</w:t>
            </w:r>
            <w:r w:rsidR="00147184" w:rsidRPr="00C22FD0">
              <w:rPr>
                <w:rFonts w:ascii="Times New Roman" w:eastAsia="Times New Roman" w:hAnsi="Times New Roman" w:cs="Times New Roman"/>
                <w:sz w:val="20"/>
                <w:szCs w:val="20"/>
                <w:lang w:eastAsia="es-ES"/>
              </w:rPr>
              <w:t>icle</w:t>
            </w:r>
            <w:r w:rsidRPr="00C22FD0">
              <w:rPr>
                <w:rFonts w:ascii="Times New Roman" w:eastAsia="Times New Roman" w:hAnsi="Times New Roman" w:cs="Times New Roman"/>
                <w:sz w:val="20"/>
                <w:szCs w:val="20"/>
                <w:lang w:eastAsia="es-ES"/>
              </w:rPr>
              <w:t xml:space="preserve"> 4 of Directive 2003/41/EC to which transitional measures are applied. This item is </w:t>
            </w:r>
            <w:r w:rsidR="00C04EF5" w:rsidRPr="00C22FD0">
              <w:rPr>
                <w:rFonts w:ascii="Times New Roman" w:eastAsia="Times New Roman" w:hAnsi="Times New Roman" w:cs="Times New Roman"/>
                <w:sz w:val="20"/>
                <w:szCs w:val="20"/>
                <w:lang w:eastAsia="es-ES"/>
              </w:rPr>
              <w:t xml:space="preserve">to </w:t>
            </w:r>
            <w:r w:rsidRPr="00C22FD0">
              <w:rPr>
                <w:rFonts w:ascii="Times New Roman" w:eastAsia="Times New Roman" w:hAnsi="Times New Roman" w:cs="Times New Roman"/>
                <w:sz w:val="20"/>
                <w:szCs w:val="20"/>
                <w:lang w:eastAsia="es-ES"/>
              </w:rPr>
              <w:t>be reported only during the transitional period.</w:t>
            </w:r>
          </w:p>
        </w:tc>
      </w:tr>
      <w:tr w:rsidR="00E21451" w:rsidRPr="00C22FD0" w14:paraId="65B0E00D" w14:textId="77777777" w:rsidTr="0040755A">
        <w:trPr>
          <w:trHeight w:val="461"/>
        </w:trPr>
        <w:tc>
          <w:tcPr>
            <w:tcW w:w="1263" w:type="dxa"/>
            <w:tcBorders>
              <w:top w:val="nil"/>
              <w:left w:val="single" w:sz="4" w:space="0" w:color="auto"/>
              <w:bottom w:val="single" w:sz="4" w:space="0" w:color="auto"/>
              <w:right w:val="single" w:sz="4" w:space="0" w:color="auto"/>
            </w:tcBorders>
            <w:shd w:val="clear" w:color="auto" w:fill="FFFFFF" w:themeFill="background1"/>
          </w:tcPr>
          <w:p w14:paraId="6B1F083B" w14:textId="77777777" w:rsidR="00E21451" w:rsidRPr="00C22FD0" w:rsidDel="00F24777"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R0200/C0100</w:t>
            </w:r>
          </w:p>
        </w:tc>
        <w:tc>
          <w:tcPr>
            <w:tcW w:w="2672" w:type="dxa"/>
            <w:tcBorders>
              <w:top w:val="nil"/>
              <w:left w:val="nil"/>
              <w:bottom w:val="single" w:sz="4" w:space="0" w:color="auto"/>
              <w:right w:val="single" w:sz="4" w:space="0" w:color="auto"/>
            </w:tcBorders>
            <w:shd w:val="clear" w:color="auto" w:fill="FFFFFF" w:themeFill="background1"/>
          </w:tcPr>
          <w:p w14:paraId="208BA351" w14:textId="097CE88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Solvency capital requirement, excluding capital add</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on</w:t>
            </w:r>
          </w:p>
        </w:tc>
        <w:tc>
          <w:tcPr>
            <w:tcW w:w="4782" w:type="dxa"/>
            <w:tcBorders>
              <w:top w:val="nil"/>
              <w:left w:val="nil"/>
              <w:bottom w:val="single" w:sz="4" w:space="0" w:color="auto"/>
              <w:right w:val="single" w:sz="4" w:space="0" w:color="auto"/>
            </w:tcBorders>
            <w:shd w:val="clear" w:color="auto" w:fill="FFFFFF" w:themeFill="background1"/>
          </w:tcPr>
          <w:p w14:paraId="280512D9" w14:textId="17F1D67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total diversified SCR before any capital add</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on.</w:t>
            </w:r>
          </w:p>
        </w:tc>
      </w:tr>
      <w:tr w:rsidR="00E21451" w:rsidRPr="00C22FD0" w14:paraId="649EB7AF" w14:textId="77777777" w:rsidTr="0040755A">
        <w:trPr>
          <w:trHeight w:val="1142"/>
        </w:trPr>
        <w:tc>
          <w:tcPr>
            <w:tcW w:w="1263" w:type="dxa"/>
            <w:tcBorders>
              <w:top w:val="nil"/>
              <w:left w:val="single" w:sz="4" w:space="0" w:color="auto"/>
              <w:bottom w:val="single" w:sz="4" w:space="0" w:color="auto"/>
              <w:right w:val="single" w:sz="4" w:space="0" w:color="auto"/>
            </w:tcBorders>
            <w:shd w:val="clear" w:color="auto" w:fill="FFFFFF" w:themeFill="background1"/>
          </w:tcPr>
          <w:p w14:paraId="4D904F07" w14:textId="77777777" w:rsidR="00E21451" w:rsidRPr="00C22FD0" w:rsidDel="00F24777"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R0210/C0100</w:t>
            </w:r>
          </w:p>
        </w:tc>
        <w:tc>
          <w:tcPr>
            <w:tcW w:w="2672" w:type="dxa"/>
            <w:tcBorders>
              <w:top w:val="nil"/>
              <w:left w:val="nil"/>
              <w:bottom w:val="single" w:sz="4" w:space="0" w:color="auto"/>
              <w:right w:val="single" w:sz="4" w:space="0" w:color="auto"/>
            </w:tcBorders>
            <w:shd w:val="clear" w:color="auto" w:fill="FFFFFF" w:themeFill="background1"/>
          </w:tcPr>
          <w:p w14:paraId="3434A67F" w14:textId="33BE69E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add</w:t>
            </w:r>
            <w:r w:rsidR="004508C9" w:rsidRPr="00C22FD0">
              <w:rPr>
                <w:rFonts w:ascii="Times New Roman" w:eastAsia="Times New Roman" w:hAnsi="Times New Roman" w:cs="Times New Roman"/>
                <w:sz w:val="20"/>
                <w:szCs w:val="20"/>
                <w:lang w:eastAsia="es-ES"/>
              </w:rPr>
              <w:t>–</w:t>
            </w:r>
            <w:proofErr w:type="spellStart"/>
            <w:r w:rsidRPr="00C22FD0">
              <w:rPr>
                <w:rFonts w:ascii="Times New Roman" w:eastAsia="Times New Roman" w:hAnsi="Times New Roman" w:cs="Times New Roman"/>
                <w:sz w:val="20"/>
                <w:szCs w:val="20"/>
                <w:lang w:eastAsia="es-ES"/>
              </w:rPr>
              <w:t>ons</w:t>
            </w:r>
            <w:proofErr w:type="spellEnd"/>
            <w:r w:rsidRPr="00C22FD0">
              <w:rPr>
                <w:rFonts w:ascii="Times New Roman" w:eastAsia="Times New Roman" w:hAnsi="Times New Roman" w:cs="Times New Roman"/>
                <w:sz w:val="20"/>
                <w:szCs w:val="20"/>
                <w:lang w:eastAsia="es-ES"/>
              </w:rPr>
              <w:t xml:space="preserve"> already set</w:t>
            </w:r>
          </w:p>
        </w:tc>
        <w:tc>
          <w:tcPr>
            <w:tcW w:w="4782" w:type="dxa"/>
            <w:tcBorders>
              <w:top w:val="nil"/>
              <w:left w:val="nil"/>
              <w:bottom w:val="single" w:sz="4" w:space="0" w:color="auto"/>
              <w:right w:val="single" w:sz="4" w:space="0" w:color="auto"/>
            </w:tcBorders>
            <w:shd w:val="clear" w:color="auto" w:fill="FFFFFF" w:themeFill="background1"/>
          </w:tcPr>
          <w:p w14:paraId="62E41FA4" w14:textId="6D8B151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capital add</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on that had been set at the reporting reference date. It will not include capital add</w:t>
            </w:r>
            <w:r w:rsidR="004508C9" w:rsidRPr="00C22FD0">
              <w:rPr>
                <w:rFonts w:ascii="Times New Roman" w:eastAsia="Times New Roman" w:hAnsi="Times New Roman" w:cs="Times New Roman"/>
                <w:sz w:val="20"/>
                <w:szCs w:val="20"/>
                <w:lang w:eastAsia="es-ES"/>
              </w:rPr>
              <w:t>–</w:t>
            </w:r>
            <w:proofErr w:type="spellStart"/>
            <w:r w:rsidRPr="00C22FD0">
              <w:rPr>
                <w:rFonts w:ascii="Times New Roman" w:eastAsia="Times New Roman" w:hAnsi="Times New Roman" w:cs="Times New Roman"/>
                <w:sz w:val="20"/>
                <w:szCs w:val="20"/>
                <w:lang w:eastAsia="es-ES"/>
              </w:rPr>
              <w:t>ons</w:t>
            </w:r>
            <w:proofErr w:type="spellEnd"/>
            <w:r w:rsidRPr="00C22FD0">
              <w:rPr>
                <w:rFonts w:ascii="Times New Roman" w:eastAsia="Times New Roman" w:hAnsi="Times New Roman" w:cs="Times New Roman"/>
                <w:sz w:val="20"/>
                <w:szCs w:val="20"/>
                <w:lang w:eastAsia="es-ES"/>
              </w:rPr>
              <w:t xml:space="preserve"> set between that date and the submission of the data to the supervisory authority, nor any set after the submission of the data.</w:t>
            </w:r>
          </w:p>
        </w:tc>
      </w:tr>
      <w:tr w:rsidR="00E21451" w:rsidRPr="00C22FD0" w14:paraId="6CAEFDEB" w14:textId="77777777" w:rsidTr="0040755A">
        <w:trPr>
          <w:trHeight w:val="283"/>
        </w:trPr>
        <w:tc>
          <w:tcPr>
            <w:tcW w:w="1263" w:type="dxa"/>
            <w:tcBorders>
              <w:top w:val="nil"/>
              <w:left w:val="single" w:sz="4" w:space="0" w:color="auto"/>
              <w:bottom w:val="single" w:sz="4" w:space="0" w:color="auto"/>
              <w:right w:val="single" w:sz="4" w:space="0" w:color="auto"/>
            </w:tcBorders>
            <w:shd w:val="clear" w:color="auto" w:fill="FFFFFF" w:themeFill="background1"/>
          </w:tcPr>
          <w:p w14:paraId="37F99E00" w14:textId="77777777" w:rsidR="00E21451" w:rsidRPr="00C22FD0" w:rsidDel="00F24777"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R0220/C0100</w:t>
            </w:r>
          </w:p>
        </w:tc>
        <w:tc>
          <w:tcPr>
            <w:tcW w:w="2672" w:type="dxa"/>
            <w:tcBorders>
              <w:top w:val="nil"/>
              <w:left w:val="nil"/>
              <w:bottom w:val="single" w:sz="4" w:space="0" w:color="auto"/>
              <w:right w:val="single" w:sz="4" w:space="0" w:color="auto"/>
            </w:tcBorders>
            <w:shd w:val="clear" w:color="auto" w:fill="FFFFFF" w:themeFill="background1"/>
          </w:tcPr>
          <w:p w14:paraId="7E2F2F4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Solvency capital requirement </w:t>
            </w:r>
          </w:p>
        </w:tc>
        <w:tc>
          <w:tcPr>
            <w:tcW w:w="4782" w:type="dxa"/>
            <w:tcBorders>
              <w:top w:val="nil"/>
              <w:left w:val="nil"/>
              <w:bottom w:val="single" w:sz="4" w:space="0" w:color="auto"/>
              <w:right w:val="single" w:sz="4" w:space="0" w:color="auto"/>
            </w:tcBorders>
            <w:shd w:val="clear" w:color="auto" w:fill="FFFFFF" w:themeFill="background1"/>
          </w:tcPr>
          <w:p w14:paraId="7335A95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total SCR calculated using full internal model.</w:t>
            </w:r>
          </w:p>
        </w:tc>
      </w:tr>
      <w:tr w:rsidR="00E21451" w:rsidRPr="00C22FD0" w14:paraId="6B664B83" w14:textId="77777777" w:rsidTr="0040755A">
        <w:trPr>
          <w:trHeight w:val="339"/>
        </w:trPr>
        <w:tc>
          <w:tcPr>
            <w:tcW w:w="8717" w:type="dxa"/>
            <w:gridSpan w:val="3"/>
            <w:shd w:val="clear" w:color="auto" w:fill="auto"/>
            <w:vAlign w:val="bottom"/>
          </w:tcPr>
          <w:p w14:paraId="105015F0" w14:textId="77777777" w:rsidR="00E21451" w:rsidRPr="00C22FD0" w:rsidRDefault="00E21451" w:rsidP="0040755A">
            <w:pPr>
              <w:spacing w:before="120" w:after="12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Other information on SCR</w:t>
            </w:r>
          </w:p>
        </w:tc>
      </w:tr>
      <w:tr w:rsidR="00E21451" w:rsidRPr="00C22FD0" w14:paraId="2447CBC0" w14:textId="77777777" w:rsidTr="0040755A">
        <w:trPr>
          <w:trHeight w:val="1005"/>
        </w:trPr>
        <w:tc>
          <w:tcPr>
            <w:tcW w:w="1263" w:type="dxa"/>
            <w:tcBorders>
              <w:top w:val="nil"/>
              <w:left w:val="single" w:sz="4" w:space="0" w:color="auto"/>
              <w:bottom w:val="single" w:sz="4" w:space="0" w:color="auto"/>
              <w:right w:val="single" w:sz="4" w:space="0" w:color="auto"/>
            </w:tcBorders>
            <w:shd w:val="clear" w:color="auto" w:fill="FFFFFF" w:themeFill="background1"/>
          </w:tcPr>
          <w:p w14:paraId="4E6BCAB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R0300/C0100</w:t>
            </w:r>
          </w:p>
        </w:tc>
        <w:tc>
          <w:tcPr>
            <w:tcW w:w="2672" w:type="dxa"/>
            <w:tcBorders>
              <w:top w:val="nil"/>
              <w:left w:val="nil"/>
              <w:bottom w:val="single" w:sz="4" w:space="0" w:color="auto"/>
              <w:right w:val="single" w:sz="4" w:space="0" w:color="auto"/>
            </w:tcBorders>
            <w:shd w:val="clear" w:color="auto" w:fill="FFFFFF" w:themeFill="background1"/>
            <w:hideMark/>
          </w:tcPr>
          <w:p w14:paraId="184BA392" w14:textId="0BB5791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Amount/estimate of the overall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absorbing capacity of technical provisions </w:t>
            </w:r>
          </w:p>
        </w:tc>
        <w:tc>
          <w:tcPr>
            <w:tcW w:w="4782" w:type="dxa"/>
            <w:tcBorders>
              <w:top w:val="nil"/>
              <w:left w:val="nil"/>
              <w:bottom w:val="single" w:sz="4" w:space="0" w:color="auto"/>
              <w:right w:val="single" w:sz="4" w:space="0" w:color="auto"/>
            </w:tcBorders>
            <w:shd w:val="clear" w:color="auto" w:fill="FFFFFF" w:themeFill="background1"/>
            <w:hideMark/>
          </w:tcPr>
          <w:p w14:paraId="28CEE584" w14:textId="4BF3176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Amount/Estimate of the overall adjustment for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including the part embedded in each component and the part reported as a single component.</w:t>
            </w:r>
          </w:p>
        </w:tc>
      </w:tr>
      <w:tr w:rsidR="00E21451" w:rsidRPr="00C22FD0" w14:paraId="7C9ADE9C" w14:textId="77777777" w:rsidTr="0040755A">
        <w:trPr>
          <w:trHeight w:val="741"/>
        </w:trPr>
        <w:tc>
          <w:tcPr>
            <w:tcW w:w="1263" w:type="dxa"/>
            <w:tcBorders>
              <w:top w:val="nil"/>
              <w:left w:val="single" w:sz="4" w:space="0" w:color="auto"/>
              <w:bottom w:val="single" w:sz="4" w:space="0" w:color="auto"/>
              <w:right w:val="single" w:sz="4" w:space="0" w:color="auto"/>
            </w:tcBorders>
            <w:shd w:val="clear" w:color="auto" w:fill="FFFFFF" w:themeFill="background1"/>
          </w:tcPr>
          <w:p w14:paraId="7160539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R0310/C0100</w:t>
            </w:r>
          </w:p>
        </w:tc>
        <w:tc>
          <w:tcPr>
            <w:tcW w:w="2672" w:type="dxa"/>
            <w:tcBorders>
              <w:top w:val="nil"/>
              <w:left w:val="nil"/>
              <w:bottom w:val="single" w:sz="4" w:space="0" w:color="auto"/>
              <w:right w:val="single" w:sz="4" w:space="0" w:color="auto"/>
            </w:tcBorders>
            <w:shd w:val="clear" w:color="auto" w:fill="FFFFFF" w:themeFill="background1"/>
            <w:hideMark/>
          </w:tcPr>
          <w:p w14:paraId="17730B8B" w14:textId="47D4F50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Amount/estimate of the overall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deferred taxes</w:t>
            </w:r>
          </w:p>
        </w:tc>
        <w:tc>
          <w:tcPr>
            <w:tcW w:w="4782" w:type="dxa"/>
            <w:tcBorders>
              <w:top w:val="nil"/>
              <w:left w:val="nil"/>
              <w:bottom w:val="single" w:sz="4" w:space="0" w:color="auto"/>
              <w:right w:val="single" w:sz="4" w:space="0" w:color="auto"/>
            </w:tcBorders>
            <w:shd w:val="clear" w:color="auto" w:fill="FFFFFF" w:themeFill="background1"/>
            <w:hideMark/>
          </w:tcPr>
          <w:p w14:paraId="338E7E95" w14:textId="0CE10A8D" w:rsidR="00E21451" w:rsidRPr="00C22FD0" w:rsidRDefault="00E21451" w:rsidP="00851A2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Amount/Estimate of the overall adjustment for </w:t>
            </w:r>
            <w:r w:rsidR="00851A23" w:rsidRPr="00C22FD0">
              <w:rPr>
                <w:rFonts w:ascii="Times New Roman" w:eastAsia="Times New Roman" w:hAnsi="Times New Roman" w:cs="Times New Roman"/>
                <w:sz w:val="20"/>
                <w:szCs w:val="20"/>
                <w:lang w:eastAsia="es-ES"/>
              </w:rPr>
              <w:t>loss</w:t>
            </w:r>
            <w:r w:rsidR="00851A23" w:rsidRPr="00C22FD0">
              <w:rPr>
                <w:rFonts w:ascii="Times New Roman" w:hAnsi="Times New Roman"/>
                <w:sz w:val="20"/>
              </w:rPr>
              <w:t>–</w:t>
            </w:r>
            <w:r w:rsidR="00851A23" w:rsidRPr="00C22FD0">
              <w:rPr>
                <w:rFonts w:ascii="Times New Roman" w:eastAsia="Times New Roman" w:hAnsi="Times New Roman" w:cs="Times New Roman"/>
                <w:sz w:val="20"/>
                <w:szCs w:val="20"/>
                <w:lang w:eastAsia="es-ES"/>
              </w:rPr>
              <w:t xml:space="preserve">absorbing capacity for </w:t>
            </w:r>
            <w:r w:rsidRPr="00C22FD0">
              <w:rPr>
                <w:rFonts w:ascii="Times New Roman" w:eastAsia="Times New Roman" w:hAnsi="Times New Roman" w:cs="Times New Roman"/>
                <w:sz w:val="20"/>
                <w:szCs w:val="20"/>
                <w:lang w:eastAsia="es-ES"/>
              </w:rPr>
              <w:t>deferred taxes, including the part embedded in each component and the part reported as a single component.</w:t>
            </w:r>
          </w:p>
        </w:tc>
      </w:tr>
      <w:tr w:rsidR="00E21451" w:rsidRPr="00C22FD0" w14:paraId="7B34E9E4" w14:textId="77777777" w:rsidTr="00407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5C5B079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R0410/C0100</w:t>
            </w:r>
          </w:p>
        </w:tc>
        <w:tc>
          <w:tcPr>
            <w:tcW w:w="2672" w:type="dxa"/>
            <w:tcBorders>
              <w:top w:val="single" w:sz="4" w:space="0" w:color="auto"/>
              <w:left w:val="nil"/>
              <w:bottom w:val="single" w:sz="4" w:space="0" w:color="auto"/>
              <w:right w:val="single" w:sz="4" w:space="0" w:color="auto"/>
            </w:tcBorders>
            <w:shd w:val="clear" w:color="auto" w:fill="auto"/>
          </w:tcPr>
          <w:p w14:paraId="2B404FD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Change w:id="1204" w:author="Author">
                  <w:rPr>
                    <w:rFonts w:ascii="Times New Roman" w:eastAsia="Times New Roman" w:hAnsi="Times New Roman" w:cs="Times New Roman"/>
                    <w:sz w:val="20"/>
                    <w:szCs w:val="20"/>
                    <w:highlight w:val="green"/>
                    <w:lang w:eastAsia="es-ES"/>
                  </w:rPr>
                </w:rPrChange>
              </w:rPr>
            </w:pPr>
            <w:r w:rsidRPr="00C22FD0">
              <w:rPr>
                <w:rFonts w:ascii="Times New Roman" w:eastAsia="Times New Roman" w:hAnsi="Times New Roman" w:cs="Times New Roman"/>
                <w:sz w:val="20"/>
                <w:szCs w:val="20"/>
                <w:lang w:eastAsia="es-ES"/>
              </w:rPr>
              <w:t xml:space="preserve">Total amount of notional Solvency Capital Requirements for remaining part </w:t>
            </w:r>
          </w:p>
        </w:tc>
        <w:tc>
          <w:tcPr>
            <w:tcW w:w="4782" w:type="dxa"/>
            <w:tcBorders>
              <w:top w:val="single" w:sz="4" w:space="0" w:color="auto"/>
              <w:left w:val="nil"/>
              <w:bottom w:val="single" w:sz="4" w:space="0" w:color="auto"/>
              <w:right w:val="single" w:sz="4" w:space="0" w:color="auto"/>
            </w:tcBorders>
            <w:shd w:val="clear" w:color="auto" w:fill="auto"/>
          </w:tcPr>
          <w:p w14:paraId="5D43558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Change w:id="1205" w:author="Author">
                  <w:rPr>
                    <w:rFonts w:ascii="Times New Roman" w:eastAsia="Times New Roman" w:hAnsi="Times New Roman" w:cs="Times New Roman"/>
                    <w:sz w:val="20"/>
                    <w:szCs w:val="20"/>
                    <w:highlight w:val="green"/>
                    <w:lang w:eastAsia="es-ES"/>
                  </w:rPr>
                </w:rPrChange>
              </w:rPr>
            </w:pPr>
            <w:r w:rsidRPr="00C22FD0">
              <w:rPr>
                <w:rFonts w:ascii="Times New Roman" w:eastAsia="Times New Roman" w:hAnsi="Times New Roman" w:cs="Times New Roman"/>
                <w:sz w:val="20"/>
                <w:szCs w:val="20"/>
                <w:lang w:eastAsia="es-ES"/>
              </w:rPr>
              <w:t xml:space="preserve">Amount of the notional SCRs of remaining part when group has RFF.  </w:t>
            </w:r>
          </w:p>
        </w:tc>
      </w:tr>
      <w:tr w:rsidR="00E21451" w:rsidRPr="00C22FD0" w14:paraId="3E385F2B" w14:textId="77777777" w:rsidTr="00407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37FDC57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R0420/C0100</w:t>
            </w:r>
          </w:p>
        </w:tc>
        <w:tc>
          <w:tcPr>
            <w:tcW w:w="2672" w:type="dxa"/>
            <w:tcBorders>
              <w:top w:val="single" w:sz="4" w:space="0" w:color="auto"/>
              <w:left w:val="nil"/>
              <w:bottom w:val="single" w:sz="4" w:space="0" w:color="auto"/>
              <w:right w:val="single" w:sz="4" w:space="0" w:color="auto"/>
            </w:tcBorders>
            <w:shd w:val="clear" w:color="auto" w:fill="auto"/>
          </w:tcPr>
          <w:p w14:paraId="1D8D46D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Total amount of Notional Solvency Capital Requirements for ring fenced funds </w:t>
            </w:r>
          </w:p>
        </w:tc>
        <w:tc>
          <w:tcPr>
            <w:tcW w:w="4782" w:type="dxa"/>
            <w:tcBorders>
              <w:top w:val="single" w:sz="4" w:space="0" w:color="auto"/>
              <w:left w:val="nil"/>
              <w:bottom w:val="single" w:sz="4" w:space="0" w:color="auto"/>
              <w:right w:val="single" w:sz="4" w:space="0" w:color="auto"/>
            </w:tcBorders>
            <w:shd w:val="clear" w:color="auto" w:fill="auto"/>
          </w:tcPr>
          <w:p w14:paraId="4FE27892" w14:textId="7DD2369D" w:rsidR="00E21451" w:rsidRPr="00C22FD0" w:rsidRDefault="00E21451" w:rsidP="00147184">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sum of notional SCRs of all 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fenced funds when group has RFF (other than those related to business operated in accordance with </w:t>
            </w:r>
            <w:r w:rsidR="00147184" w:rsidRPr="00C22FD0">
              <w:rPr>
                <w:rFonts w:ascii="Times New Roman" w:eastAsia="Times New Roman" w:hAnsi="Times New Roman" w:cs="Times New Roman"/>
                <w:sz w:val="20"/>
                <w:szCs w:val="20"/>
                <w:lang w:eastAsia="es-ES"/>
              </w:rPr>
              <w:t>a</w:t>
            </w:r>
            <w:r w:rsidRPr="00C22FD0">
              <w:rPr>
                <w:rFonts w:ascii="Times New Roman" w:eastAsia="Times New Roman" w:hAnsi="Times New Roman" w:cs="Times New Roman"/>
                <w:sz w:val="20"/>
                <w:szCs w:val="20"/>
                <w:lang w:eastAsia="es-ES"/>
              </w:rPr>
              <w:t>rt</w:t>
            </w:r>
            <w:r w:rsidR="00147184" w:rsidRPr="00C22FD0">
              <w:rPr>
                <w:rFonts w:ascii="Times New Roman" w:eastAsia="Times New Roman" w:hAnsi="Times New Roman" w:cs="Times New Roman"/>
                <w:sz w:val="20"/>
                <w:szCs w:val="20"/>
                <w:lang w:eastAsia="es-ES"/>
              </w:rPr>
              <w:t>icle</w:t>
            </w:r>
            <w:r w:rsidRPr="00C22FD0">
              <w:rPr>
                <w:rFonts w:ascii="Times New Roman" w:eastAsia="Times New Roman" w:hAnsi="Times New Roman" w:cs="Times New Roman"/>
                <w:sz w:val="20"/>
                <w:szCs w:val="20"/>
                <w:lang w:eastAsia="es-ES"/>
              </w:rPr>
              <w:t xml:space="preserve"> 4 of Directive 2003/41/EC (transitional)). </w:t>
            </w:r>
          </w:p>
        </w:tc>
      </w:tr>
      <w:tr w:rsidR="00E21451" w:rsidRPr="00C22FD0" w14:paraId="2BCEC7F7" w14:textId="77777777" w:rsidTr="0040755A">
        <w:trPr>
          <w:trHeight w:val="949"/>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3A7BE34" w14:textId="77777777" w:rsidR="00E21451" w:rsidRPr="00C22FD0" w:rsidDel="002E286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R0430/C0100</w:t>
            </w:r>
          </w:p>
        </w:tc>
        <w:tc>
          <w:tcPr>
            <w:tcW w:w="2672" w:type="dxa"/>
            <w:tcBorders>
              <w:top w:val="single" w:sz="4" w:space="0" w:color="auto"/>
              <w:left w:val="nil"/>
              <w:bottom w:val="single" w:sz="4" w:space="0" w:color="auto"/>
              <w:right w:val="single" w:sz="4" w:space="0" w:color="auto"/>
            </w:tcBorders>
            <w:shd w:val="clear" w:color="auto" w:fill="auto"/>
          </w:tcPr>
          <w:p w14:paraId="2538929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amount of Notional Solvency Capital Requirements for matching adjustment portfolios</w:t>
            </w:r>
          </w:p>
        </w:tc>
        <w:tc>
          <w:tcPr>
            <w:tcW w:w="4782" w:type="dxa"/>
            <w:tcBorders>
              <w:top w:val="single" w:sz="4" w:space="0" w:color="auto"/>
              <w:left w:val="nil"/>
              <w:bottom w:val="single" w:sz="4" w:space="0" w:color="auto"/>
              <w:right w:val="single" w:sz="4" w:space="0" w:color="auto"/>
            </w:tcBorders>
            <w:shd w:val="clear" w:color="auto" w:fill="auto"/>
          </w:tcPr>
          <w:p w14:paraId="065D034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sum of notional SCRs of all matching adjustment portfolios. </w:t>
            </w:r>
          </w:p>
          <w:p w14:paraId="395277E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01E5E122" w14:textId="77777777" w:rsidTr="0040755A">
        <w:trPr>
          <w:trHeight w:val="780"/>
        </w:trPr>
        <w:tc>
          <w:tcPr>
            <w:tcW w:w="1263" w:type="dxa"/>
            <w:tcBorders>
              <w:top w:val="nil"/>
              <w:left w:val="single" w:sz="4" w:space="0" w:color="auto"/>
              <w:bottom w:val="single" w:sz="4" w:space="0" w:color="auto"/>
              <w:right w:val="single" w:sz="4" w:space="0" w:color="auto"/>
            </w:tcBorders>
            <w:shd w:val="clear" w:color="auto" w:fill="auto"/>
          </w:tcPr>
          <w:p w14:paraId="36DA098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R0440/C0100</w:t>
            </w:r>
          </w:p>
        </w:tc>
        <w:tc>
          <w:tcPr>
            <w:tcW w:w="2672" w:type="dxa"/>
            <w:tcBorders>
              <w:top w:val="nil"/>
              <w:left w:val="nil"/>
              <w:bottom w:val="single" w:sz="4" w:space="0" w:color="auto"/>
              <w:right w:val="single" w:sz="4" w:space="0" w:color="auto"/>
            </w:tcBorders>
            <w:shd w:val="clear" w:color="auto" w:fill="auto"/>
          </w:tcPr>
          <w:p w14:paraId="65AD304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effects due to RFF nSCR aggregation for Article 304</w:t>
            </w:r>
          </w:p>
        </w:tc>
        <w:tc>
          <w:tcPr>
            <w:tcW w:w="4782" w:type="dxa"/>
            <w:tcBorders>
              <w:top w:val="nil"/>
              <w:left w:val="nil"/>
              <w:bottom w:val="single" w:sz="4" w:space="0" w:color="auto"/>
              <w:right w:val="single" w:sz="4" w:space="0" w:color="auto"/>
            </w:tcBorders>
            <w:shd w:val="clear" w:color="000000" w:fill="FFFFFF"/>
          </w:tcPr>
          <w:p w14:paraId="4020F2C6" w14:textId="0486328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adjustment for a diversification effect between ring fenced funds under </w:t>
            </w:r>
            <w:r w:rsidR="00473BE5" w:rsidRPr="00C22FD0">
              <w:rPr>
                <w:rFonts w:ascii="Times New Roman" w:eastAsia="Times New Roman" w:hAnsi="Times New Roman" w:cs="Times New Roman"/>
                <w:sz w:val="20"/>
                <w:szCs w:val="20"/>
                <w:lang w:eastAsia="es-ES"/>
              </w:rPr>
              <w:t>Article</w:t>
            </w:r>
            <w:r w:rsidRPr="00C22FD0">
              <w:rPr>
                <w:rFonts w:ascii="Times New Roman" w:eastAsia="Times New Roman" w:hAnsi="Times New Roman" w:cs="Times New Roman"/>
                <w:sz w:val="20"/>
                <w:szCs w:val="20"/>
                <w:lang w:eastAsia="es-ES"/>
              </w:rPr>
              <w:t xml:space="preserve"> 304 of Directive 2009/138/EC and remaining part where applicable. </w:t>
            </w:r>
          </w:p>
          <w:p w14:paraId="4B0E628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6572503D" w14:textId="77777777" w:rsidTr="0040755A">
        <w:trPr>
          <w:trHeight w:val="795"/>
        </w:trPr>
        <w:tc>
          <w:tcPr>
            <w:tcW w:w="1263" w:type="dxa"/>
            <w:tcBorders>
              <w:top w:val="nil"/>
              <w:left w:val="single" w:sz="4" w:space="0" w:color="auto"/>
              <w:bottom w:val="single" w:sz="4" w:space="0" w:color="auto"/>
              <w:right w:val="single" w:sz="4" w:space="0" w:color="auto"/>
            </w:tcBorders>
            <w:shd w:val="clear" w:color="auto" w:fill="auto"/>
            <w:hideMark/>
          </w:tcPr>
          <w:p w14:paraId="6AFA88E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R0460/C0100</w:t>
            </w:r>
          </w:p>
        </w:tc>
        <w:tc>
          <w:tcPr>
            <w:tcW w:w="2672" w:type="dxa"/>
            <w:tcBorders>
              <w:top w:val="nil"/>
              <w:left w:val="nil"/>
              <w:bottom w:val="single" w:sz="4" w:space="0" w:color="auto"/>
              <w:right w:val="single" w:sz="4" w:space="0" w:color="auto"/>
            </w:tcBorders>
            <w:shd w:val="clear" w:color="auto" w:fill="auto"/>
            <w:hideMark/>
          </w:tcPr>
          <w:p w14:paraId="2862DE9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Net  future discretionary benefits </w:t>
            </w:r>
          </w:p>
        </w:tc>
        <w:tc>
          <w:tcPr>
            <w:tcW w:w="4782" w:type="dxa"/>
            <w:tcBorders>
              <w:top w:val="nil"/>
              <w:left w:val="nil"/>
              <w:bottom w:val="single" w:sz="4" w:space="0" w:color="auto"/>
              <w:right w:val="single" w:sz="4" w:space="0" w:color="auto"/>
            </w:tcBorders>
            <w:shd w:val="clear" w:color="auto" w:fill="auto"/>
            <w:hideMark/>
          </w:tcPr>
          <w:p w14:paraId="7401003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technical provisions without risk margin in relation to future discretionary benefits net of reinsurance</w:t>
            </w:r>
          </w:p>
        </w:tc>
      </w:tr>
      <w:tr w:rsidR="00E21451" w:rsidRPr="00C22FD0" w14:paraId="6C68BC12" w14:textId="77777777" w:rsidTr="0040755A">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6D7D239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R0470/C0100</w:t>
            </w:r>
          </w:p>
        </w:tc>
        <w:tc>
          <w:tcPr>
            <w:tcW w:w="2672" w:type="dxa"/>
            <w:tcBorders>
              <w:top w:val="nil"/>
              <w:left w:val="nil"/>
              <w:bottom w:val="single" w:sz="4" w:space="0" w:color="auto"/>
              <w:right w:val="single" w:sz="4" w:space="0" w:color="auto"/>
            </w:tcBorders>
            <w:shd w:val="clear" w:color="auto" w:fill="auto"/>
            <w:hideMark/>
          </w:tcPr>
          <w:p w14:paraId="74CAC26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Minimum consolidated group solvency capital requirement</w:t>
            </w:r>
          </w:p>
        </w:tc>
        <w:tc>
          <w:tcPr>
            <w:tcW w:w="4782" w:type="dxa"/>
            <w:tcBorders>
              <w:top w:val="nil"/>
              <w:left w:val="nil"/>
              <w:bottom w:val="single" w:sz="4" w:space="0" w:color="auto"/>
              <w:right w:val="single" w:sz="4" w:space="0" w:color="auto"/>
            </w:tcBorders>
            <w:shd w:val="clear" w:color="auto" w:fill="auto"/>
            <w:hideMark/>
          </w:tcPr>
          <w:p w14:paraId="2191AB63" w14:textId="2B4C2FF1" w:rsidR="00E21451" w:rsidRPr="00C22FD0" w:rsidRDefault="00E21451" w:rsidP="00147184">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minimum consolidated group Solvency Capital Requirement as stated in art</w:t>
            </w:r>
            <w:r w:rsidR="00147184" w:rsidRPr="00C22FD0">
              <w:rPr>
                <w:rFonts w:ascii="Times New Roman" w:eastAsia="Times New Roman" w:hAnsi="Times New Roman" w:cs="Times New Roman"/>
                <w:sz w:val="20"/>
                <w:szCs w:val="20"/>
                <w:lang w:eastAsia="es-ES"/>
              </w:rPr>
              <w:t>icle</w:t>
            </w:r>
            <w:r w:rsidRPr="00C22FD0">
              <w:rPr>
                <w:rFonts w:ascii="Times New Roman" w:eastAsia="Times New Roman" w:hAnsi="Times New Roman" w:cs="Times New Roman"/>
                <w:sz w:val="20"/>
                <w:szCs w:val="20"/>
                <w:lang w:eastAsia="es-ES"/>
              </w:rPr>
              <w:t xml:space="preserve"> 230 of Directive 2009/138/EC. This item is applicable to group reporting only.</w:t>
            </w:r>
          </w:p>
        </w:tc>
      </w:tr>
      <w:tr w:rsidR="00E21451" w:rsidRPr="00C22FD0" w14:paraId="50D8F3BF" w14:textId="77777777" w:rsidTr="0040755A">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0903E6D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R0500/C0100</w:t>
            </w:r>
          </w:p>
        </w:tc>
        <w:tc>
          <w:tcPr>
            <w:tcW w:w="2672" w:type="dxa"/>
            <w:tcBorders>
              <w:top w:val="nil"/>
              <w:left w:val="nil"/>
              <w:bottom w:val="single" w:sz="4" w:space="0" w:color="auto"/>
              <w:right w:val="single" w:sz="4" w:space="0" w:color="auto"/>
            </w:tcBorders>
            <w:shd w:val="clear" w:color="auto" w:fill="auto"/>
            <w:hideMark/>
          </w:tcPr>
          <w:p w14:paraId="75BB99F3" w14:textId="24D8096B"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other financial sectors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insurance capital requirements)</w:t>
            </w:r>
          </w:p>
        </w:tc>
        <w:tc>
          <w:tcPr>
            <w:tcW w:w="4782" w:type="dxa"/>
            <w:tcBorders>
              <w:top w:val="nil"/>
              <w:left w:val="nil"/>
              <w:bottom w:val="single" w:sz="4" w:space="0" w:color="auto"/>
              <w:right w:val="single" w:sz="4" w:space="0" w:color="auto"/>
            </w:tcBorders>
            <w:shd w:val="clear" w:color="auto" w:fill="auto"/>
            <w:hideMark/>
          </w:tcPr>
          <w:p w14:paraId="390DE2E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capital requirement for other financial sectors. </w:t>
            </w:r>
          </w:p>
          <w:p w14:paraId="64C7B4A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F9567B7" w14:textId="77777777" w:rsidR="005B2AEC" w:rsidRPr="00C22FD0" w:rsidRDefault="005B2AEC" w:rsidP="005B2AEC">
            <w:pPr>
              <w:spacing w:after="0" w:line="240" w:lineRule="auto"/>
              <w:rPr>
                <w:ins w:id="1206" w:author="Author"/>
                <w:rFonts w:ascii="Times New Roman" w:eastAsia="Times New Roman" w:hAnsi="Times New Roman" w:cs="Times New Roman"/>
                <w:sz w:val="20"/>
                <w:szCs w:val="20"/>
                <w:lang w:eastAsia="es-ES"/>
              </w:rPr>
            </w:pPr>
            <w:ins w:id="1207" w:author="Author">
              <w:r w:rsidRPr="00C22FD0">
                <w:rPr>
                  <w:rFonts w:ascii="Times New Roman" w:eastAsia="Times New Roman" w:hAnsi="Times New Roman" w:cs="Times New Roman"/>
                  <w:sz w:val="20"/>
                  <w:szCs w:val="20"/>
                  <w:lang w:eastAsia="es-ES"/>
                </w:rPr>
                <w:t>R0500 is expected to be equal to the sum of R0510, R0520 and R0530.</w:t>
              </w:r>
            </w:ins>
          </w:p>
          <w:p w14:paraId="4CC3D479" w14:textId="77777777" w:rsidR="005B2AEC" w:rsidRPr="00C22FD0" w:rsidRDefault="005B2AEC" w:rsidP="0040755A">
            <w:pPr>
              <w:spacing w:after="0" w:line="240" w:lineRule="auto"/>
              <w:rPr>
                <w:ins w:id="1208" w:author="Author"/>
                <w:rFonts w:ascii="Times New Roman" w:eastAsia="Times New Roman" w:hAnsi="Times New Roman" w:cs="Times New Roman"/>
                <w:sz w:val="20"/>
                <w:szCs w:val="20"/>
                <w:lang w:eastAsia="es-ES"/>
              </w:rPr>
            </w:pPr>
          </w:p>
          <w:p w14:paraId="5C695B1B" w14:textId="0EEE11A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only applicable to group reporting where the group includes an undertaking which is subject to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requirements, such as a bank, and is the capital requirement calculated in accordance with the appropriate requirements. </w:t>
            </w:r>
          </w:p>
        </w:tc>
      </w:tr>
      <w:tr w:rsidR="00E21451" w:rsidRPr="00C22FD0" w14:paraId="750ECA9A" w14:textId="77777777" w:rsidTr="0040755A">
        <w:trPr>
          <w:trHeight w:val="488"/>
        </w:trPr>
        <w:tc>
          <w:tcPr>
            <w:tcW w:w="1263" w:type="dxa"/>
            <w:tcBorders>
              <w:top w:val="nil"/>
              <w:left w:val="single" w:sz="4" w:space="0" w:color="auto"/>
              <w:bottom w:val="single" w:sz="4" w:space="0" w:color="auto"/>
              <w:right w:val="single" w:sz="4" w:space="0" w:color="auto"/>
            </w:tcBorders>
            <w:shd w:val="clear" w:color="auto" w:fill="auto"/>
            <w:hideMark/>
          </w:tcPr>
          <w:p w14:paraId="2E0BD78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R0510/C0100</w:t>
            </w:r>
          </w:p>
        </w:tc>
        <w:tc>
          <w:tcPr>
            <w:tcW w:w="2672" w:type="dxa"/>
            <w:tcBorders>
              <w:top w:val="nil"/>
              <w:left w:val="nil"/>
              <w:bottom w:val="single" w:sz="4" w:space="0" w:color="auto"/>
              <w:right w:val="single" w:sz="4" w:space="0" w:color="auto"/>
            </w:tcBorders>
            <w:shd w:val="clear" w:color="auto" w:fill="auto"/>
            <w:hideMark/>
          </w:tcPr>
          <w:p w14:paraId="17583A86" w14:textId="6C0F7CEA"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other financial sectors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requirements)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Credit  institutions, investment firms and financial institutions, alternative investment funds managers, UCITS management companies</w:t>
            </w:r>
          </w:p>
        </w:tc>
        <w:tc>
          <w:tcPr>
            <w:tcW w:w="4782" w:type="dxa"/>
            <w:tcBorders>
              <w:top w:val="nil"/>
              <w:left w:val="nil"/>
              <w:bottom w:val="single" w:sz="4" w:space="0" w:color="auto"/>
              <w:right w:val="single" w:sz="4" w:space="0" w:color="auto"/>
            </w:tcBorders>
            <w:shd w:val="clear" w:color="auto" w:fill="auto"/>
            <w:hideMark/>
          </w:tcPr>
          <w:p w14:paraId="2EC9F06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capital requirement for credit institutions, investment firms and financial institutions. </w:t>
            </w:r>
          </w:p>
          <w:p w14:paraId="1418BBC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3E937C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w:t>
            </w:r>
          </w:p>
        </w:tc>
      </w:tr>
      <w:tr w:rsidR="00E21451" w:rsidRPr="00C22FD0" w14:paraId="5FEDD367" w14:textId="77777777" w:rsidTr="0040755A">
        <w:trPr>
          <w:trHeight w:val="567"/>
        </w:trPr>
        <w:tc>
          <w:tcPr>
            <w:tcW w:w="1263" w:type="dxa"/>
            <w:tcBorders>
              <w:top w:val="nil"/>
              <w:left w:val="single" w:sz="4" w:space="0" w:color="auto"/>
              <w:bottom w:val="single" w:sz="4" w:space="0" w:color="auto"/>
              <w:right w:val="single" w:sz="4" w:space="0" w:color="auto"/>
            </w:tcBorders>
            <w:shd w:val="clear" w:color="auto" w:fill="auto"/>
            <w:hideMark/>
          </w:tcPr>
          <w:p w14:paraId="537F5DF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R0520/C0100</w:t>
            </w:r>
          </w:p>
        </w:tc>
        <w:tc>
          <w:tcPr>
            <w:tcW w:w="2672" w:type="dxa"/>
            <w:tcBorders>
              <w:top w:val="nil"/>
              <w:left w:val="nil"/>
              <w:bottom w:val="single" w:sz="4" w:space="0" w:color="auto"/>
              <w:right w:val="single" w:sz="4" w:space="0" w:color="auto"/>
            </w:tcBorders>
            <w:shd w:val="clear" w:color="auto" w:fill="auto"/>
            <w:hideMark/>
          </w:tcPr>
          <w:p w14:paraId="5843EB3F" w14:textId="67C59DCC"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other financial sectors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requirements)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Institutions for occupational retirement provisions</w:t>
            </w:r>
          </w:p>
        </w:tc>
        <w:tc>
          <w:tcPr>
            <w:tcW w:w="4782" w:type="dxa"/>
            <w:tcBorders>
              <w:top w:val="nil"/>
              <w:left w:val="nil"/>
              <w:bottom w:val="single" w:sz="4" w:space="0" w:color="auto"/>
              <w:right w:val="single" w:sz="4" w:space="0" w:color="auto"/>
            </w:tcBorders>
            <w:shd w:val="clear" w:color="auto" w:fill="auto"/>
            <w:hideMark/>
          </w:tcPr>
          <w:p w14:paraId="40A4C40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capital requirement for institutions for occupational retirement provisions. </w:t>
            </w:r>
          </w:p>
          <w:p w14:paraId="0C0108D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EBD518A" w14:textId="23438A0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only applicable to group reporting where the group includes undertaking which are institutions for occupational retirement provision and subject to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insurance capital requirements calculated in accordance with the relevant sectoral rules.</w:t>
            </w:r>
          </w:p>
        </w:tc>
      </w:tr>
      <w:tr w:rsidR="00E21451" w:rsidRPr="00C22FD0" w14:paraId="2E29DF3D" w14:textId="77777777" w:rsidTr="0040755A">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41D4001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R0530/C0100</w:t>
            </w:r>
          </w:p>
        </w:tc>
        <w:tc>
          <w:tcPr>
            <w:tcW w:w="2672" w:type="dxa"/>
            <w:tcBorders>
              <w:top w:val="nil"/>
              <w:left w:val="nil"/>
              <w:bottom w:val="single" w:sz="4" w:space="0" w:color="auto"/>
              <w:right w:val="single" w:sz="4" w:space="0" w:color="auto"/>
            </w:tcBorders>
            <w:shd w:val="clear" w:color="auto" w:fill="auto"/>
            <w:hideMark/>
          </w:tcPr>
          <w:p w14:paraId="7D136A5B" w14:textId="20E96553"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other financial sectors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insurance capital requirements)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Capital requirement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regulated entities carrying out financial activities</w:t>
            </w:r>
          </w:p>
        </w:tc>
        <w:tc>
          <w:tcPr>
            <w:tcW w:w="4782" w:type="dxa"/>
            <w:tcBorders>
              <w:top w:val="nil"/>
              <w:left w:val="nil"/>
              <w:bottom w:val="single" w:sz="4" w:space="0" w:color="auto"/>
              <w:right w:val="single" w:sz="4" w:space="0" w:color="auto"/>
            </w:tcBorders>
            <w:shd w:val="clear" w:color="auto" w:fill="auto"/>
            <w:hideMark/>
          </w:tcPr>
          <w:p w14:paraId="6CE4319F" w14:textId="34E0F4C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capital requirement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regulated entities carrying out financial activities. This figure represents a notional solvency requirement, calculated if the relevant sectoral rules were to be applied.</w:t>
            </w:r>
          </w:p>
          <w:p w14:paraId="095097A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3D78583" w14:textId="351B1EA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item is only applicable to group reporting where the group includes undertakings which are non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regulated entities carrying out financial activities. </w:t>
            </w:r>
          </w:p>
        </w:tc>
      </w:tr>
      <w:tr w:rsidR="00E21451" w:rsidRPr="00C22FD0" w14:paraId="2E7FC5C2" w14:textId="77777777" w:rsidTr="0040755A">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1765E92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R0540/C0100</w:t>
            </w:r>
          </w:p>
        </w:tc>
        <w:tc>
          <w:tcPr>
            <w:tcW w:w="2672" w:type="dxa"/>
            <w:tcBorders>
              <w:top w:val="nil"/>
              <w:left w:val="nil"/>
              <w:bottom w:val="single" w:sz="4" w:space="0" w:color="auto"/>
              <w:right w:val="single" w:sz="4" w:space="0" w:color="auto"/>
            </w:tcBorders>
            <w:shd w:val="clear" w:color="auto" w:fill="auto"/>
            <w:hideMark/>
          </w:tcPr>
          <w:p w14:paraId="3BAF17CC" w14:textId="6C74CF60"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controlled participation requirements</w:t>
            </w:r>
          </w:p>
        </w:tc>
        <w:tc>
          <w:tcPr>
            <w:tcW w:w="4782" w:type="dxa"/>
            <w:tcBorders>
              <w:top w:val="nil"/>
              <w:left w:val="nil"/>
              <w:bottom w:val="single" w:sz="4" w:space="0" w:color="auto"/>
              <w:right w:val="single" w:sz="4" w:space="0" w:color="auto"/>
            </w:tcBorders>
            <w:shd w:val="clear" w:color="auto" w:fill="auto"/>
            <w:hideMark/>
          </w:tcPr>
          <w:p w14:paraId="4730CCA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Amount of the proportional share of the Solvency Capital Requirements of the related insurance and reinsurance undertakings and insurance holding companies which are not subsidiaries.</w:t>
            </w:r>
          </w:p>
          <w:p w14:paraId="3627A01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 </w:t>
            </w:r>
          </w:p>
          <w:p w14:paraId="2936985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only applicable to group reporting and corresponds, for those entities which are not subsidiaries, to the capital requirement calculated in accordance with Solvency 2.</w:t>
            </w:r>
          </w:p>
        </w:tc>
      </w:tr>
      <w:tr w:rsidR="00E21451" w:rsidRPr="00C22FD0" w14:paraId="6B7CD27F" w14:textId="77777777" w:rsidTr="0040755A">
        <w:trPr>
          <w:trHeight w:val="602"/>
        </w:trPr>
        <w:tc>
          <w:tcPr>
            <w:tcW w:w="1263" w:type="dxa"/>
            <w:tcBorders>
              <w:top w:val="nil"/>
              <w:left w:val="single" w:sz="4" w:space="0" w:color="auto"/>
              <w:bottom w:val="single" w:sz="4" w:space="0" w:color="auto"/>
              <w:right w:val="single" w:sz="4" w:space="0" w:color="auto"/>
            </w:tcBorders>
            <w:shd w:val="clear" w:color="auto" w:fill="auto"/>
            <w:hideMark/>
          </w:tcPr>
          <w:p w14:paraId="76D2702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R0550/C0100</w:t>
            </w:r>
          </w:p>
        </w:tc>
        <w:tc>
          <w:tcPr>
            <w:tcW w:w="2672" w:type="dxa"/>
            <w:tcBorders>
              <w:top w:val="nil"/>
              <w:left w:val="nil"/>
              <w:bottom w:val="single" w:sz="4" w:space="0" w:color="auto"/>
              <w:right w:val="single" w:sz="4" w:space="0" w:color="auto"/>
            </w:tcBorders>
            <w:shd w:val="clear" w:color="auto" w:fill="auto"/>
            <w:hideMark/>
          </w:tcPr>
          <w:p w14:paraId="022474DD" w14:textId="77777777" w:rsidR="00E21451" w:rsidRPr="00C22FD0" w:rsidDel="009860F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residual undertakings</w:t>
            </w:r>
          </w:p>
        </w:tc>
        <w:tc>
          <w:tcPr>
            <w:tcW w:w="4782" w:type="dxa"/>
            <w:tcBorders>
              <w:top w:val="nil"/>
              <w:left w:val="nil"/>
              <w:bottom w:val="single" w:sz="4" w:space="0" w:color="auto"/>
              <w:right w:val="single" w:sz="4" w:space="0" w:color="auto"/>
            </w:tcBorders>
            <w:shd w:val="clear" w:color="auto" w:fill="auto"/>
            <w:hideMark/>
          </w:tcPr>
          <w:p w14:paraId="4BA3F1B7" w14:textId="584491B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determined in accordance with </w:t>
            </w:r>
            <w:r w:rsidR="00473BE5" w:rsidRPr="00C22FD0">
              <w:rPr>
                <w:rFonts w:ascii="Times New Roman" w:eastAsia="Times New Roman" w:hAnsi="Times New Roman" w:cs="Times New Roman"/>
                <w:sz w:val="20"/>
                <w:szCs w:val="20"/>
                <w:lang w:eastAsia="es-ES"/>
              </w:rPr>
              <w:t>Article</w:t>
            </w:r>
            <w:r w:rsidRPr="00C22FD0">
              <w:rPr>
                <w:rFonts w:ascii="Times New Roman" w:eastAsia="Times New Roman" w:hAnsi="Times New Roman" w:cs="Times New Roman"/>
                <w:sz w:val="20"/>
                <w:szCs w:val="20"/>
                <w:lang w:eastAsia="es-ES"/>
              </w:rPr>
              <w:t xml:space="preserve"> 336 (1) (d) of Delegated Regulation (EU) 2015/35.</w:t>
            </w:r>
          </w:p>
        </w:tc>
      </w:tr>
    </w:tbl>
    <w:p w14:paraId="2EA43AE3" w14:textId="77777777" w:rsidR="00E21451" w:rsidRPr="00C22FD0" w:rsidRDefault="00E21451">
      <w:pPr>
        <w:rPr>
          <w:rFonts w:ascii="Times New Roman" w:hAnsi="Times New Roman" w:cs="Times New Roman"/>
          <w:sz w:val="20"/>
          <w:szCs w:val="20"/>
        </w:rPr>
      </w:pPr>
    </w:p>
    <w:p w14:paraId="6D73EDC1"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p>
    <w:p w14:paraId="1374F668" w14:textId="277608CA" w:rsidR="00E21451" w:rsidRPr="00C22FD0" w:rsidRDefault="00E21451" w:rsidP="0040755A">
      <w:pPr>
        <w:spacing w:after="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 xml:space="preserve">S.26.01 </w:t>
      </w:r>
      <w:r w:rsidR="004508C9" w:rsidRPr="00C22FD0">
        <w:rPr>
          <w:rFonts w:ascii="Times New Roman" w:eastAsia="Times New Roman" w:hAnsi="Times New Roman" w:cs="Times New Roman"/>
          <w:b/>
          <w:sz w:val="20"/>
          <w:szCs w:val="20"/>
          <w:lang w:eastAsia="es-ES"/>
        </w:rPr>
        <w:t>–</w:t>
      </w:r>
      <w:r w:rsidRPr="00C22FD0">
        <w:rPr>
          <w:rFonts w:ascii="Times New Roman" w:eastAsia="Times New Roman" w:hAnsi="Times New Roman" w:cs="Times New Roman"/>
          <w:b/>
          <w:sz w:val="20"/>
          <w:szCs w:val="20"/>
          <w:lang w:eastAsia="es-ES"/>
        </w:rPr>
        <w:t xml:space="preserve"> Solvency Capital Requirement </w:t>
      </w:r>
      <w:r w:rsidR="004508C9" w:rsidRPr="00C22FD0">
        <w:rPr>
          <w:rFonts w:ascii="Times New Roman" w:eastAsia="Times New Roman" w:hAnsi="Times New Roman" w:cs="Times New Roman"/>
          <w:b/>
          <w:sz w:val="20"/>
          <w:szCs w:val="20"/>
          <w:lang w:eastAsia="es-ES"/>
        </w:rPr>
        <w:t>–</w:t>
      </w:r>
      <w:r w:rsidRPr="00C22FD0">
        <w:rPr>
          <w:rFonts w:ascii="Times New Roman" w:eastAsia="Times New Roman" w:hAnsi="Times New Roman" w:cs="Times New Roman"/>
          <w:b/>
          <w:sz w:val="20"/>
          <w:szCs w:val="20"/>
          <w:lang w:eastAsia="es-ES"/>
        </w:rPr>
        <w:t xml:space="preserve"> Market risk </w:t>
      </w:r>
    </w:p>
    <w:p w14:paraId="091DBFD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555363B"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 xml:space="preserve">General comments: </w:t>
      </w:r>
    </w:p>
    <w:p w14:paraId="410E45D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B99D265" w14:textId="67D0DEBB" w:rsidR="00E21451" w:rsidRPr="00C22FD0" w:rsidRDefault="00E21451" w:rsidP="00CA3234">
      <w:pPr>
        <w:spacing w:after="0" w:line="240" w:lineRule="auto"/>
        <w:jc w:val="both"/>
        <w:rPr>
          <w:rFonts w:ascii="Times New Roman" w:eastAsia="Times New Roman" w:hAnsi="Times New Roman" w:cs="Times New Roman"/>
          <w:sz w:val="20"/>
          <w:szCs w:val="20"/>
          <w:lang w:eastAsia="es-ES"/>
        </w:rPr>
      </w:pPr>
    </w:p>
    <w:p w14:paraId="37295A9D" w14:textId="1D0C0D8B" w:rsidR="00E21451" w:rsidRPr="00C22FD0" w:rsidRDefault="00FC4845">
      <w:pPr>
        <w:jc w:val="both"/>
        <w:rPr>
          <w:rFonts w:ascii="Times New Roman" w:hAnsi="Times New Roman" w:cs="Times New Roman"/>
          <w:sz w:val="20"/>
          <w:szCs w:val="20"/>
        </w:rPr>
      </w:pPr>
      <w:r w:rsidRPr="00C22FD0">
        <w:rPr>
          <w:rFonts w:ascii="Times New Roman" w:hAnsi="Times New Roman"/>
          <w:sz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annual submission of information for groups, ring fenced</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funds, matching adjustment portfolios and remaining part.</w:t>
      </w:r>
    </w:p>
    <w:p w14:paraId="4885FE6B" w14:textId="60AEEEC6"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The template SR.26.01 has to be filled in for each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(RFF), each matching adjustment portfolio (MAP) and for the remaining part. However, where a RFF/MAP includes a </w:t>
      </w:r>
      <w:r w:rsidR="004230AF" w:rsidRPr="00C22FD0">
        <w:rPr>
          <w:rFonts w:ascii="Times New Roman" w:hAnsi="Times New Roman" w:cs="Times New Roman"/>
          <w:sz w:val="20"/>
          <w:szCs w:val="20"/>
        </w:rPr>
        <w:t>MAP/RFF</w:t>
      </w:r>
      <w:r w:rsidRPr="00C22FD0">
        <w:rPr>
          <w:rFonts w:ascii="Times New Roman" w:hAnsi="Times New Roman" w:cs="Times New Roman"/>
          <w:sz w:val="20"/>
          <w:szCs w:val="20"/>
        </w:rPr>
        <w:t xml:space="preserve"> embedded, the fund should be treated as different funds. This template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reported for all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funds of a material RFF/MAP as identified in the second table of S.01.03.</w:t>
      </w:r>
    </w:p>
    <w:p w14:paraId="577E305A" w14:textId="4105821A"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SR.26.01 is only applicable in relation to RFF/MAP from undertakings consolidated according to Article 335</w:t>
      </w:r>
      <w:r w:rsidR="007F7B23" w:rsidRPr="00C22FD0">
        <w:rPr>
          <w:rFonts w:ascii="Times New Roman" w:hAnsi="Times New Roman" w:cs="Times New Roman"/>
          <w:sz w:val="20"/>
          <w:szCs w:val="20"/>
        </w:rPr>
        <w:t xml:space="preserve">, </w:t>
      </w:r>
      <w:r w:rsidR="007F7B23" w:rsidRPr="00C22FD0">
        <w:rPr>
          <w:rFonts w:ascii="Times New Roman" w:hAnsi="Times New Roman" w:cs="Times New Roman"/>
          <w:sz w:val="20"/>
          <w:szCs w:val="20"/>
          <w:lang w:val="en-US"/>
        </w:rPr>
        <w:t xml:space="preserve">paragraph </w:t>
      </w:r>
      <w:r w:rsidRPr="00C22FD0">
        <w:rPr>
          <w:rFonts w:ascii="Times New Roman" w:hAnsi="Times New Roman" w:cs="Times New Roman"/>
          <w:sz w:val="20"/>
          <w:szCs w:val="20"/>
        </w:rPr>
        <w:t>1</w:t>
      </w:r>
      <w:r w:rsidR="007F7B23" w:rsidRPr="00C22FD0">
        <w:rPr>
          <w:rFonts w:ascii="Times New Roman" w:hAnsi="Times New Roman" w:cs="Times New Roman"/>
          <w:sz w:val="20"/>
          <w:szCs w:val="20"/>
        </w:rPr>
        <w:t xml:space="preserve">, </w:t>
      </w:r>
      <w:r w:rsidRPr="00C22FD0">
        <w:rPr>
          <w:rFonts w:ascii="Times New Roman" w:hAnsi="Times New Roman" w:cs="Times New Roman"/>
          <w:sz w:val="20"/>
          <w:szCs w:val="20"/>
        </w:rPr>
        <w:t>(a), (b) and (c) of Delegated Regulation (EU) 2015/35, when method 1 (Accounting consolidation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based method) is used, either exclusively or in combination with method 2 (Deduction and aggregation method).</w:t>
      </w:r>
    </w:p>
    <w:p w14:paraId="1F11D29A"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p w14:paraId="09C912A0"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For group reporting the following specific requirements shall be met: </w:t>
      </w:r>
    </w:p>
    <w:p w14:paraId="01DC2BD7" w14:textId="77777777" w:rsidR="00E21451" w:rsidRPr="00C22FD0" w:rsidRDefault="00E21451" w:rsidP="00B42F70">
      <w:pPr>
        <w:pStyle w:val="ListParagraph"/>
        <w:numPr>
          <w:ilvl w:val="0"/>
          <w:numId w:val="26"/>
        </w:numPr>
        <w:spacing w:after="160" w:line="256"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is applicable when method 1 as defined in Article 230 of Directive 2009/138/EC is used, either exclusively or in combination with method 2 as defined in Article 233 of Directive 2009/138/EC; </w:t>
      </w:r>
    </w:p>
    <w:p w14:paraId="768A94EB" w14:textId="77777777" w:rsidR="00E21451" w:rsidRPr="00C22FD0" w:rsidRDefault="00E21451" w:rsidP="00B42F70">
      <w:pPr>
        <w:pStyle w:val="ListParagraph"/>
        <w:numPr>
          <w:ilvl w:val="0"/>
          <w:numId w:val="26"/>
        </w:numPr>
        <w:spacing w:after="160" w:line="256"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Directive 2009/138/EC, and; </w:t>
      </w:r>
    </w:p>
    <w:p w14:paraId="3D7FF5F5" w14:textId="77777777" w:rsidR="00E21451" w:rsidRPr="00C22FD0" w:rsidRDefault="00E21451" w:rsidP="00B42F70">
      <w:pPr>
        <w:pStyle w:val="ListParagraph"/>
        <w:numPr>
          <w:ilvl w:val="0"/>
          <w:numId w:val="26"/>
        </w:numPr>
        <w:spacing w:after="160" w:line="256" w:lineRule="auto"/>
        <w:jc w:val="both"/>
        <w:rPr>
          <w:rFonts w:ascii="Times New Roman" w:hAnsi="Times New Roman" w:cs="Times New Roman"/>
          <w:sz w:val="20"/>
          <w:szCs w:val="20"/>
        </w:rPr>
      </w:pPr>
      <w:r w:rsidRPr="00C22FD0">
        <w:rPr>
          <w:rFonts w:ascii="Times New Roman" w:hAnsi="Times New Roman" w:cs="Times New Roman"/>
          <w:sz w:val="20"/>
          <w:szCs w:val="20"/>
        </w:rPr>
        <w:t>This information does not apply to groups when method 2 as defined in Article 233 of Directive 2009/138/EC is being used exclusively.</w:t>
      </w:r>
    </w:p>
    <w:tbl>
      <w:tblPr>
        <w:tblW w:w="9352" w:type="dxa"/>
        <w:tblCellMar>
          <w:left w:w="70" w:type="dxa"/>
          <w:right w:w="70" w:type="dxa"/>
        </w:tblCellMar>
        <w:tblLook w:val="04A0" w:firstRow="1" w:lastRow="0" w:firstColumn="1" w:lastColumn="0" w:noHBand="0" w:noVBand="1"/>
      </w:tblPr>
      <w:tblGrid>
        <w:gridCol w:w="1396"/>
        <w:gridCol w:w="2509"/>
        <w:gridCol w:w="134"/>
        <w:gridCol w:w="5313"/>
      </w:tblGrid>
      <w:tr w:rsidR="00E21451" w:rsidRPr="00C22FD0" w14:paraId="58019C15" w14:textId="77777777" w:rsidTr="0040755A">
        <w:trPr>
          <w:trHeight w:val="32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10B88B3"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p>
        </w:tc>
        <w:tc>
          <w:tcPr>
            <w:tcW w:w="2643" w:type="dxa"/>
            <w:gridSpan w:val="2"/>
            <w:tcBorders>
              <w:top w:val="single" w:sz="4" w:space="0" w:color="auto"/>
              <w:left w:val="nil"/>
              <w:bottom w:val="single" w:sz="4" w:space="0" w:color="auto"/>
              <w:right w:val="single" w:sz="4" w:space="0" w:color="auto"/>
            </w:tcBorders>
            <w:shd w:val="clear" w:color="auto" w:fill="auto"/>
          </w:tcPr>
          <w:p w14:paraId="62882CEB" w14:textId="77777777" w:rsidR="00E21451" w:rsidRPr="00C22FD0" w:rsidRDefault="00E21451" w:rsidP="0040755A">
            <w:pPr>
              <w:spacing w:after="0" w:line="240" w:lineRule="auto"/>
              <w:jc w:val="center"/>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ITEM</w:t>
            </w:r>
          </w:p>
        </w:tc>
        <w:tc>
          <w:tcPr>
            <w:tcW w:w="5313" w:type="dxa"/>
            <w:tcBorders>
              <w:top w:val="single" w:sz="4" w:space="0" w:color="auto"/>
              <w:left w:val="nil"/>
              <w:bottom w:val="single" w:sz="4" w:space="0" w:color="auto"/>
              <w:right w:val="single" w:sz="4" w:space="0" w:color="auto"/>
            </w:tcBorders>
            <w:shd w:val="clear" w:color="auto" w:fill="auto"/>
          </w:tcPr>
          <w:p w14:paraId="1D3010CF" w14:textId="77777777" w:rsidR="00E21451" w:rsidRPr="00C22FD0" w:rsidRDefault="00E21451" w:rsidP="0040755A">
            <w:pPr>
              <w:spacing w:after="0" w:line="240" w:lineRule="auto"/>
              <w:jc w:val="center"/>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INSTRUCTIONS</w:t>
            </w:r>
          </w:p>
        </w:tc>
      </w:tr>
      <w:tr w:rsidR="00E21451" w:rsidRPr="00C22FD0" w14:paraId="552BC309" w14:textId="77777777" w:rsidTr="0040755A">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0CDA506" w14:textId="77777777" w:rsidR="00E21451" w:rsidRPr="00C22FD0" w:rsidDel="00892CC1"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Z0010</w:t>
            </w:r>
          </w:p>
        </w:tc>
        <w:tc>
          <w:tcPr>
            <w:tcW w:w="2643" w:type="dxa"/>
            <w:gridSpan w:val="2"/>
            <w:tcBorders>
              <w:top w:val="single" w:sz="4" w:space="0" w:color="auto"/>
              <w:left w:val="nil"/>
              <w:bottom w:val="single" w:sz="4" w:space="0" w:color="auto"/>
              <w:right w:val="single" w:sz="4" w:space="0" w:color="auto"/>
            </w:tcBorders>
            <w:shd w:val="clear" w:color="auto" w:fill="auto"/>
          </w:tcPr>
          <w:p w14:paraId="7C40B76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Article 112 </w:t>
            </w:r>
          </w:p>
        </w:tc>
        <w:tc>
          <w:tcPr>
            <w:tcW w:w="5313" w:type="dxa"/>
            <w:tcBorders>
              <w:top w:val="single" w:sz="4" w:space="0" w:color="auto"/>
              <w:left w:val="nil"/>
              <w:bottom w:val="single" w:sz="4" w:space="0" w:color="auto"/>
              <w:right w:val="single" w:sz="4" w:space="0" w:color="auto"/>
            </w:tcBorders>
            <w:shd w:val="clear" w:color="auto" w:fill="auto"/>
          </w:tcPr>
          <w:p w14:paraId="59C8337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have been requested under Article 112 (7), to provide an estimate of the SCR using standard formula. One of the options in the following closed list shall be used:</w:t>
            </w:r>
          </w:p>
          <w:p w14:paraId="706C6394" w14:textId="0B5CEE5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Article 112 (7) reporting</w:t>
            </w:r>
          </w:p>
          <w:p w14:paraId="093519CF" w14:textId="07308A1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2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Regular reporting</w:t>
            </w:r>
          </w:p>
        </w:tc>
      </w:tr>
      <w:tr w:rsidR="00E21451" w:rsidRPr="00C22FD0" w14:paraId="5FC05D89" w14:textId="77777777" w:rsidTr="00407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4"/>
        </w:trPr>
        <w:tc>
          <w:tcPr>
            <w:tcW w:w="1396" w:type="dxa"/>
            <w:shd w:val="clear" w:color="000000" w:fill="FFFFFF"/>
            <w:hideMark/>
          </w:tcPr>
          <w:p w14:paraId="0AE609E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Z0020</w:t>
            </w:r>
          </w:p>
        </w:tc>
        <w:tc>
          <w:tcPr>
            <w:tcW w:w="2643" w:type="dxa"/>
            <w:gridSpan w:val="2"/>
            <w:shd w:val="clear" w:color="000000" w:fill="FFFFFF"/>
            <w:hideMark/>
          </w:tcPr>
          <w:p w14:paraId="3616063C" w14:textId="6C2DC82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fenced fund, matching adjustment portfolio or remaining part</w:t>
            </w:r>
          </w:p>
        </w:tc>
        <w:tc>
          <w:tcPr>
            <w:tcW w:w="5313" w:type="dxa"/>
            <w:shd w:val="clear" w:color="000000" w:fill="FFFFFF"/>
            <w:hideMark/>
          </w:tcPr>
          <w:p w14:paraId="05F9EB31" w14:textId="2D6D5E6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C22FD0">
              <w:rPr>
                <w:rFonts w:ascii="Times New Roman" w:eastAsia="Times New Roman" w:hAnsi="Times New Roman" w:cs="Times New Roman"/>
                <w:sz w:val="20"/>
                <w:szCs w:val="20"/>
                <w:lang w:eastAsia="es-ES"/>
              </w:rPr>
              <w:br/>
              <w:t xml:space="preserve">1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RFF/MAP</w:t>
            </w:r>
            <w:r w:rsidRPr="00C22FD0" w:rsidDel="00C11F0B">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br/>
              <w:t xml:space="preserve">2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Remaining part</w:t>
            </w:r>
          </w:p>
        </w:tc>
      </w:tr>
      <w:tr w:rsidR="00E21451" w:rsidRPr="00C22FD0" w14:paraId="6E5ECF1F" w14:textId="77777777" w:rsidTr="00407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30"/>
        </w:trPr>
        <w:tc>
          <w:tcPr>
            <w:tcW w:w="1396" w:type="dxa"/>
            <w:shd w:val="clear" w:color="000000" w:fill="FFFFFF"/>
            <w:hideMark/>
          </w:tcPr>
          <w:p w14:paraId="71D14D7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Z0030</w:t>
            </w:r>
          </w:p>
        </w:tc>
        <w:tc>
          <w:tcPr>
            <w:tcW w:w="2643" w:type="dxa"/>
            <w:gridSpan w:val="2"/>
            <w:shd w:val="clear" w:color="000000" w:fill="FFFFFF"/>
            <w:hideMark/>
          </w:tcPr>
          <w:p w14:paraId="0595183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Fund/Portfolio number</w:t>
            </w:r>
          </w:p>
        </w:tc>
        <w:tc>
          <w:tcPr>
            <w:tcW w:w="5313" w:type="dxa"/>
            <w:shd w:val="clear" w:color="000000" w:fill="FFFFFF"/>
            <w:hideMark/>
          </w:tcPr>
          <w:p w14:paraId="43CE8497" w14:textId="320B08F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and must be consistent over time and with the fund/portfolio number reported in other templates. </w:t>
            </w:r>
          </w:p>
          <w:p w14:paraId="64C17ECD" w14:textId="4F42E004" w:rsidR="00E21451" w:rsidRPr="00C22FD0" w:rsidDel="00D229EA" w:rsidRDefault="00E21451" w:rsidP="0040755A">
            <w:pPr>
              <w:spacing w:after="0" w:line="240" w:lineRule="auto"/>
              <w:rPr>
                <w:del w:id="1209" w:author="Author"/>
                <w:rFonts w:ascii="Times New Roman" w:eastAsia="Times New Roman" w:hAnsi="Times New Roman" w:cs="Times New Roman"/>
                <w:sz w:val="20"/>
                <w:szCs w:val="20"/>
                <w:lang w:eastAsia="es-ES"/>
              </w:rPr>
            </w:pPr>
          </w:p>
          <w:p w14:paraId="6E2A7887" w14:textId="5398D923" w:rsidR="00E21451" w:rsidRPr="00C22FD0" w:rsidRDefault="00E21451" w:rsidP="0040755A">
            <w:pPr>
              <w:spacing w:after="0" w:line="240" w:lineRule="auto"/>
              <w:rPr>
                <w:rFonts w:ascii="Times New Roman" w:eastAsia="Times New Roman" w:hAnsi="Times New Roman" w:cs="Times New Roman"/>
                <w:sz w:val="20"/>
                <w:szCs w:val="20"/>
                <w:lang w:eastAsia="es-ES"/>
              </w:rPr>
            </w:pPr>
            <w:del w:id="1210" w:author="Author">
              <w:r w:rsidRPr="00C22FD0" w:rsidDel="00D229EA">
                <w:rPr>
                  <w:rFonts w:ascii="Times New Roman" w:eastAsia="Times New Roman" w:hAnsi="Times New Roman" w:cs="Times New Roman"/>
                  <w:sz w:val="20"/>
                  <w:szCs w:val="20"/>
                  <w:lang w:eastAsia="es-ES"/>
                </w:rPr>
                <w:delText>When item Z0020 = 2, then report “0”</w:delText>
              </w:r>
            </w:del>
          </w:p>
        </w:tc>
      </w:tr>
      <w:tr w:rsidR="00E21451" w:rsidRPr="00C22FD0" w14:paraId="2E3D7886" w14:textId="77777777" w:rsidTr="0040755A">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63CD0A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R0010/C0010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261E2C6E" w14:textId="57CC313F"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Simplifications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bonds and loans </w:t>
            </w:r>
          </w:p>
        </w:tc>
        <w:tc>
          <w:tcPr>
            <w:tcW w:w="5313" w:type="dxa"/>
            <w:tcBorders>
              <w:top w:val="single" w:sz="4" w:space="0" w:color="auto"/>
              <w:left w:val="nil"/>
              <w:bottom w:val="single" w:sz="4" w:space="0" w:color="auto"/>
              <w:right w:val="single" w:sz="4" w:space="0" w:color="auto"/>
            </w:tcBorders>
            <w:shd w:val="clear" w:color="auto" w:fill="auto"/>
            <w:hideMark/>
          </w:tcPr>
          <w:p w14:paraId="6E9B388C" w14:textId="6C636F7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spread risk with regard to bonds and loans. One of the options in the following closed list shall be used:</w:t>
            </w:r>
          </w:p>
          <w:p w14:paraId="53D542BA" w14:textId="4F8A19D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Simplifications used </w:t>
            </w:r>
          </w:p>
          <w:p w14:paraId="376DBAC1" w14:textId="000D88A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2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Simplifications not used</w:t>
            </w:r>
          </w:p>
          <w:p w14:paraId="07A2482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7B67899" w14:textId="3DB8784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R0010/C0010 = 1, only C0060 and C0080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filled in for R0410.</w:t>
            </w:r>
          </w:p>
        </w:tc>
      </w:tr>
      <w:tr w:rsidR="00E21451" w:rsidRPr="00C22FD0" w14:paraId="70B615EA" w14:textId="77777777" w:rsidTr="0040755A">
        <w:trPr>
          <w:trHeight w:val="675"/>
        </w:trPr>
        <w:tc>
          <w:tcPr>
            <w:tcW w:w="1396" w:type="dxa"/>
            <w:tcBorders>
              <w:top w:val="nil"/>
              <w:left w:val="single" w:sz="4" w:space="0" w:color="auto"/>
              <w:bottom w:val="single" w:sz="4" w:space="0" w:color="auto"/>
              <w:right w:val="single" w:sz="4" w:space="0" w:color="auto"/>
            </w:tcBorders>
            <w:shd w:val="clear" w:color="auto" w:fill="auto"/>
          </w:tcPr>
          <w:p w14:paraId="0745789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R0020/C0010</w:t>
            </w:r>
          </w:p>
        </w:tc>
        <w:tc>
          <w:tcPr>
            <w:tcW w:w="2643" w:type="dxa"/>
            <w:gridSpan w:val="2"/>
            <w:tcBorders>
              <w:top w:val="nil"/>
              <w:left w:val="nil"/>
              <w:bottom w:val="single" w:sz="4" w:space="0" w:color="auto"/>
              <w:right w:val="single" w:sz="4" w:space="0" w:color="auto"/>
            </w:tcBorders>
            <w:shd w:val="clear" w:color="auto" w:fill="auto"/>
            <w:hideMark/>
          </w:tcPr>
          <w:p w14:paraId="0F2FC60C" w14:textId="223F14D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Captives simplifications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risk </w:t>
            </w:r>
          </w:p>
        </w:tc>
        <w:tc>
          <w:tcPr>
            <w:tcW w:w="5313" w:type="dxa"/>
            <w:tcBorders>
              <w:top w:val="nil"/>
              <w:left w:val="nil"/>
              <w:bottom w:val="single" w:sz="4" w:space="0" w:color="auto"/>
              <w:right w:val="single" w:sz="4" w:space="0" w:color="auto"/>
            </w:tcBorders>
            <w:shd w:val="clear" w:color="auto" w:fill="auto"/>
            <w:hideMark/>
          </w:tcPr>
          <w:p w14:paraId="36CD6CA3" w14:textId="68EC323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 captive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interest rate risk. The following options shall be used: </w:t>
            </w:r>
          </w:p>
          <w:p w14:paraId="01CD7E7D" w14:textId="690FC7E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Simplifications used </w:t>
            </w:r>
          </w:p>
          <w:p w14:paraId="437A29A6" w14:textId="1D751F8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2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Simplifications not used</w:t>
            </w:r>
          </w:p>
          <w:p w14:paraId="409C8D8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0EEB582" w14:textId="484F0E5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R0020/C0010 = 1, only C0060 and C0080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filled in for R0100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R0120</w:t>
            </w:r>
          </w:p>
        </w:tc>
      </w:tr>
      <w:tr w:rsidR="00E21451" w:rsidRPr="00C22FD0" w14:paraId="2C347F99" w14:textId="77777777" w:rsidTr="0040755A">
        <w:trPr>
          <w:trHeight w:val="675"/>
        </w:trPr>
        <w:tc>
          <w:tcPr>
            <w:tcW w:w="1396" w:type="dxa"/>
            <w:tcBorders>
              <w:top w:val="nil"/>
              <w:left w:val="single" w:sz="4" w:space="0" w:color="auto"/>
              <w:bottom w:val="single" w:sz="4" w:space="0" w:color="auto"/>
              <w:right w:val="single" w:sz="4" w:space="0" w:color="auto"/>
            </w:tcBorders>
            <w:shd w:val="clear" w:color="auto" w:fill="auto"/>
          </w:tcPr>
          <w:p w14:paraId="14739C1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R0030/C0010</w:t>
            </w:r>
          </w:p>
        </w:tc>
        <w:tc>
          <w:tcPr>
            <w:tcW w:w="2643" w:type="dxa"/>
            <w:gridSpan w:val="2"/>
            <w:tcBorders>
              <w:top w:val="nil"/>
              <w:left w:val="nil"/>
              <w:bottom w:val="single" w:sz="4" w:space="0" w:color="auto"/>
              <w:right w:val="single" w:sz="4" w:space="0" w:color="auto"/>
            </w:tcBorders>
            <w:shd w:val="clear" w:color="auto" w:fill="auto"/>
            <w:hideMark/>
          </w:tcPr>
          <w:p w14:paraId="32389971" w14:textId="0B8CC5D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Captives simplifications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on bonds and loans </w:t>
            </w:r>
          </w:p>
        </w:tc>
        <w:tc>
          <w:tcPr>
            <w:tcW w:w="5313" w:type="dxa"/>
            <w:tcBorders>
              <w:top w:val="nil"/>
              <w:left w:val="nil"/>
              <w:bottom w:val="single" w:sz="4" w:space="0" w:color="auto"/>
              <w:right w:val="single" w:sz="4" w:space="0" w:color="auto"/>
            </w:tcBorders>
            <w:shd w:val="clear" w:color="auto" w:fill="auto"/>
            <w:hideMark/>
          </w:tcPr>
          <w:p w14:paraId="40635187" w14:textId="1BE61FC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 captive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spread risk </w:t>
            </w:r>
            <w:r w:rsidR="00C04EF5" w:rsidRPr="00C22FD0">
              <w:rPr>
                <w:rFonts w:ascii="Times New Roman" w:eastAsia="Times New Roman" w:hAnsi="Times New Roman" w:cs="Times New Roman"/>
                <w:sz w:val="20"/>
                <w:szCs w:val="20"/>
                <w:lang w:eastAsia="es-ES"/>
              </w:rPr>
              <w:t xml:space="preserve">with regard to </w:t>
            </w:r>
            <w:r w:rsidRPr="00C22FD0">
              <w:rPr>
                <w:rFonts w:ascii="Times New Roman" w:eastAsia="Times New Roman" w:hAnsi="Times New Roman" w:cs="Times New Roman"/>
                <w:sz w:val="20"/>
                <w:szCs w:val="20"/>
                <w:lang w:eastAsia="es-ES"/>
              </w:rPr>
              <w:t xml:space="preserve">bonds and loans. The following options shall be used: </w:t>
            </w:r>
          </w:p>
          <w:p w14:paraId="3D3B7AD7" w14:textId="21DE48C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Simplifications used </w:t>
            </w:r>
          </w:p>
          <w:p w14:paraId="2DE458EE" w14:textId="679AEC6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2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Simplifications not used</w:t>
            </w:r>
          </w:p>
        </w:tc>
      </w:tr>
      <w:tr w:rsidR="00E21451" w:rsidRPr="00C22FD0" w14:paraId="2B167CA8" w14:textId="77777777" w:rsidTr="0040755A">
        <w:trPr>
          <w:trHeight w:val="66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50FE1F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R0040/C0010</w:t>
            </w:r>
            <w:r w:rsidRPr="00C22FD0">
              <w:rPr>
                <w:rFonts w:ascii="Times New Roman" w:eastAsia="Times New Roman" w:hAnsi="Times New Roman" w:cs="Times New Roman"/>
                <w:b/>
                <w:bCs/>
                <w:sz w:val="20"/>
                <w:szCs w:val="20"/>
                <w:lang w:eastAsia="es-ES"/>
              </w:rPr>
              <w:t xml:space="preserve"> </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5C3184" w14:textId="3D6C441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Captives simplifications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market risk concentration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54E49A1A" w14:textId="665F19D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 captive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market risk concentration. The following options shall be used:</w:t>
            </w:r>
          </w:p>
          <w:p w14:paraId="60F8A8BE" w14:textId="7D7E3A2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Simplifications used </w:t>
            </w:r>
          </w:p>
          <w:p w14:paraId="3E6E5DEF" w14:textId="6E8971F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2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Simplifications not used</w:t>
            </w:r>
          </w:p>
        </w:tc>
      </w:tr>
      <w:tr w:rsidR="00E21451" w:rsidRPr="00C22FD0" w14:paraId="10DDE641" w14:textId="77777777" w:rsidTr="0040755A">
        <w:trPr>
          <w:trHeight w:val="285"/>
        </w:trPr>
        <w:tc>
          <w:tcPr>
            <w:tcW w:w="4039" w:type="dxa"/>
            <w:gridSpan w:val="3"/>
            <w:tcBorders>
              <w:top w:val="nil"/>
              <w:left w:val="nil"/>
              <w:bottom w:val="nil"/>
              <w:right w:val="nil"/>
            </w:tcBorders>
            <w:shd w:val="clear" w:color="auto" w:fill="auto"/>
          </w:tcPr>
          <w:p w14:paraId="18B902EA"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r w:rsidRPr="00C22FD0">
              <w:rPr>
                <w:rFonts w:ascii="Times New Roman" w:eastAsia="Times New Roman" w:hAnsi="Times New Roman" w:cs="Times New Roman"/>
                <w:b/>
                <w:bCs/>
                <w:sz w:val="20"/>
                <w:szCs w:val="20"/>
                <w:lang w:eastAsia="es-ES"/>
              </w:rPr>
              <w:t>Interest rate risk</w:t>
            </w:r>
            <w:r w:rsidRPr="00C22FD0">
              <w:rPr>
                <w:rFonts w:ascii="Times New Roman" w:eastAsia="Times New Roman" w:hAnsi="Times New Roman" w:cs="Times New Roman"/>
                <w:sz w:val="20"/>
                <w:szCs w:val="20"/>
                <w:lang w:eastAsia="es-ES"/>
              </w:rPr>
              <w:t> </w:t>
            </w:r>
          </w:p>
        </w:tc>
        <w:tc>
          <w:tcPr>
            <w:tcW w:w="5313" w:type="dxa"/>
            <w:tcBorders>
              <w:top w:val="nil"/>
              <w:left w:val="nil"/>
              <w:bottom w:val="nil"/>
              <w:right w:val="nil"/>
            </w:tcBorders>
            <w:shd w:val="clear" w:color="auto" w:fill="auto"/>
            <w:hideMark/>
          </w:tcPr>
          <w:p w14:paraId="0CB1823C"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p>
        </w:tc>
      </w:tr>
      <w:tr w:rsidR="00E21451" w:rsidRPr="00C22FD0" w14:paraId="5BDE019F" w14:textId="77777777" w:rsidTr="0040755A">
        <w:trPr>
          <w:trHeight w:val="183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BD716C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913E28" w14:textId="6E03FE3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risk</w:t>
            </w:r>
          </w:p>
        </w:tc>
        <w:tc>
          <w:tcPr>
            <w:tcW w:w="5313" w:type="dxa"/>
            <w:tcBorders>
              <w:top w:val="single" w:sz="4" w:space="0" w:color="auto"/>
              <w:left w:val="nil"/>
              <w:right w:val="single" w:sz="4" w:space="0" w:color="auto"/>
            </w:tcBorders>
            <w:shd w:val="clear" w:color="auto" w:fill="auto"/>
            <w:hideMark/>
          </w:tcPr>
          <w:p w14:paraId="600A866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net capital charge for interest rate risk, i.e. after adjustment for the loss absorbing capacity of technical provisions.</w:t>
            </w:r>
          </w:p>
          <w:p w14:paraId="0ED22F3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06989F3" w14:textId="6970596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R0020/C0010=1, this item represents the net capital charge for interest rate risk calculated using simplified calculations for captive undertakings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w:t>
            </w:r>
          </w:p>
        </w:tc>
      </w:tr>
      <w:tr w:rsidR="00E21451" w:rsidRPr="00C22FD0" w14:paraId="1FB18CEF" w14:textId="77777777" w:rsidTr="0040755A">
        <w:trPr>
          <w:trHeight w:val="162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EF1228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R0100/C0080</w:t>
            </w:r>
          </w:p>
        </w:tc>
        <w:tc>
          <w:tcPr>
            <w:tcW w:w="2643" w:type="dxa"/>
            <w:gridSpan w:val="2"/>
            <w:tcBorders>
              <w:top w:val="single" w:sz="4" w:space="0" w:color="auto"/>
              <w:left w:val="single" w:sz="4" w:space="0" w:color="auto"/>
              <w:bottom w:val="single" w:sz="4" w:space="0" w:color="auto"/>
              <w:right w:val="nil"/>
            </w:tcBorders>
            <w:shd w:val="clear" w:color="auto" w:fill="auto"/>
            <w:hideMark/>
          </w:tcPr>
          <w:p w14:paraId="33C57E5D" w14:textId="1237572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requirement</w:t>
            </w:r>
            <w:r w:rsidR="00007F57"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risk</w:t>
            </w:r>
          </w:p>
        </w:tc>
        <w:tc>
          <w:tcPr>
            <w:tcW w:w="5313" w:type="dxa"/>
            <w:tcBorders>
              <w:top w:val="single" w:sz="4" w:space="0" w:color="auto"/>
              <w:left w:val="single" w:sz="4" w:space="0" w:color="auto"/>
              <w:right w:val="single" w:sz="4" w:space="0" w:color="auto"/>
            </w:tcBorders>
            <w:shd w:val="clear" w:color="auto" w:fill="auto"/>
            <w:hideMark/>
          </w:tcPr>
          <w:p w14:paraId="3A8D84FC" w14:textId="7018048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interest rate risk, i.e. before the loss absorbing capacity of technical provisions.</w:t>
            </w:r>
          </w:p>
          <w:p w14:paraId="6233912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F54B506" w14:textId="162292A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R0020/C0010=1, this item represents the gross capital charge for interest rate risk calculated using simplified calculations for captive undertakings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w:t>
            </w:r>
          </w:p>
        </w:tc>
      </w:tr>
      <w:tr w:rsidR="00E21451" w:rsidRPr="00C22FD0" w14:paraId="288CB497" w14:textId="77777777" w:rsidTr="0040755A">
        <w:trPr>
          <w:trHeight w:val="70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97879EC" w14:textId="6471BAA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R0120/</w:t>
            </w:r>
          </w:p>
          <w:p w14:paraId="1DEA4F6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40F578F0" w14:textId="2B88B3E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hideMark/>
          </w:tcPr>
          <w:p w14:paraId="242D6A7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total value of the assets sensitive to interest rate down/up risk, before shock. </w:t>
            </w:r>
          </w:p>
          <w:p w14:paraId="7D59A0C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2790A4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0F015EFB" w14:textId="77777777" w:rsidTr="0040755A">
        <w:trPr>
          <w:trHeight w:val="70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8F8DA80" w14:textId="366A15E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R0120/</w:t>
            </w:r>
          </w:p>
          <w:p w14:paraId="3DE32B9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C0030</w:t>
            </w:r>
          </w:p>
        </w:tc>
        <w:tc>
          <w:tcPr>
            <w:tcW w:w="2643" w:type="dxa"/>
            <w:gridSpan w:val="2"/>
            <w:tcBorders>
              <w:top w:val="single" w:sz="4" w:space="0" w:color="auto"/>
              <w:left w:val="nil"/>
              <w:bottom w:val="single" w:sz="4" w:space="0" w:color="auto"/>
              <w:right w:val="single" w:sz="4" w:space="0" w:color="auto"/>
            </w:tcBorders>
            <w:shd w:val="clear" w:color="auto" w:fill="auto"/>
          </w:tcPr>
          <w:p w14:paraId="4F0BA6C1" w14:textId="2524F9B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down/up shock </w:t>
            </w:r>
          </w:p>
        </w:tc>
        <w:tc>
          <w:tcPr>
            <w:tcW w:w="5313" w:type="dxa"/>
            <w:tcBorders>
              <w:top w:val="single" w:sz="4" w:space="0" w:color="auto"/>
              <w:left w:val="nil"/>
              <w:bottom w:val="single" w:sz="4" w:space="0" w:color="auto"/>
              <w:right w:val="single" w:sz="4" w:space="0" w:color="auto"/>
            </w:tcBorders>
            <w:shd w:val="clear" w:color="auto" w:fill="auto"/>
          </w:tcPr>
          <w:p w14:paraId="0D0919B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total value of the liabilities sensitive to interest rate down/up risk, before shock.</w:t>
            </w:r>
          </w:p>
          <w:p w14:paraId="312C9F5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7EA3509" w14:textId="7276157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The amount of </w:t>
            </w:r>
            <w:r w:rsidR="006811C5" w:rsidRPr="00C22FD0">
              <w:rPr>
                <w:rFonts w:ascii="Times New Roman" w:eastAsia="Times New Roman" w:hAnsi="Times New Roman" w:cs="Times New Roman"/>
                <w:sz w:val="20"/>
                <w:szCs w:val="20"/>
                <w:lang w:eastAsia="es-ES"/>
              </w:rPr>
              <w:t>technical provisions ("</w:t>
            </w:r>
            <w:r w:rsidRPr="00C22FD0">
              <w:rPr>
                <w:rFonts w:ascii="Times New Roman" w:eastAsia="Times New Roman" w:hAnsi="Times New Roman" w:cs="Times New Roman"/>
                <w:sz w:val="20"/>
                <w:szCs w:val="20"/>
                <w:lang w:eastAsia="es-ES"/>
              </w:rPr>
              <w:t>TP</w:t>
            </w:r>
            <w:r w:rsidR="006811C5"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shall be net of reinsurance and SPV recoverables. </w:t>
            </w:r>
          </w:p>
        </w:tc>
      </w:tr>
      <w:tr w:rsidR="00E21451" w:rsidRPr="00C22FD0" w14:paraId="629EDB63" w14:textId="77777777" w:rsidTr="0040755A">
        <w:trPr>
          <w:trHeight w:val="73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2A58C50" w14:textId="168CE3D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R0120/</w:t>
            </w:r>
          </w:p>
          <w:p w14:paraId="6404BDB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C0040</w:t>
            </w:r>
          </w:p>
        </w:tc>
        <w:tc>
          <w:tcPr>
            <w:tcW w:w="2643" w:type="dxa"/>
            <w:gridSpan w:val="2"/>
            <w:tcBorders>
              <w:top w:val="single" w:sz="4" w:space="0" w:color="auto"/>
              <w:left w:val="nil"/>
              <w:bottom w:val="single" w:sz="4" w:space="0" w:color="auto"/>
              <w:right w:val="single" w:sz="4" w:space="0" w:color="auto"/>
            </w:tcBorders>
            <w:shd w:val="clear" w:color="auto" w:fill="auto"/>
          </w:tcPr>
          <w:p w14:paraId="24EE06F8" w14:textId="6E2071E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tcPr>
          <w:p w14:paraId="5A8E1F8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assets sensitive to interest rate down/up risks after the shock. </w:t>
            </w:r>
          </w:p>
          <w:p w14:paraId="195B4F5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EFE736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4270499A" w14:textId="77777777" w:rsidTr="0040755A">
        <w:trPr>
          <w:trHeight w:val="72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353470D" w14:textId="6DBE5D4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R0110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R0120/</w:t>
            </w:r>
          </w:p>
          <w:p w14:paraId="2CD9684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C0050</w:t>
            </w:r>
          </w:p>
        </w:tc>
        <w:tc>
          <w:tcPr>
            <w:tcW w:w="2643" w:type="dxa"/>
            <w:gridSpan w:val="2"/>
            <w:tcBorders>
              <w:top w:val="single" w:sz="4" w:space="0" w:color="auto"/>
              <w:left w:val="nil"/>
              <w:bottom w:val="single" w:sz="4" w:space="0" w:color="auto"/>
              <w:right w:val="single" w:sz="4" w:space="0" w:color="auto"/>
            </w:tcBorders>
            <w:shd w:val="clear" w:color="auto" w:fill="auto"/>
          </w:tcPr>
          <w:p w14:paraId="2B827298" w14:textId="0C6D286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(after the loss absorbing capacity of technical provisions)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risk</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down/up shock  </w:t>
            </w:r>
          </w:p>
        </w:tc>
        <w:tc>
          <w:tcPr>
            <w:tcW w:w="5313" w:type="dxa"/>
            <w:tcBorders>
              <w:top w:val="single" w:sz="4" w:space="0" w:color="auto"/>
              <w:left w:val="nil"/>
              <w:bottom w:val="single" w:sz="4" w:space="0" w:color="auto"/>
              <w:right w:val="single" w:sz="4" w:space="0" w:color="auto"/>
            </w:tcBorders>
            <w:shd w:val="clear" w:color="auto" w:fill="auto"/>
          </w:tcPr>
          <w:p w14:paraId="4672F2E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interest rate down/up risks after the shock. </w:t>
            </w:r>
          </w:p>
          <w:p w14:paraId="42DE79C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BF21DD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0A41D02" w14:textId="77777777" w:rsidTr="0040755A">
        <w:trPr>
          <w:trHeight w:val="121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8C47A20" w14:textId="52B3CD8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R0120/</w:t>
            </w:r>
          </w:p>
          <w:p w14:paraId="548E0E0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C0060</w:t>
            </w:r>
          </w:p>
        </w:tc>
        <w:tc>
          <w:tcPr>
            <w:tcW w:w="2643" w:type="dxa"/>
            <w:gridSpan w:val="2"/>
            <w:tcBorders>
              <w:top w:val="single" w:sz="4" w:space="0" w:color="auto"/>
              <w:left w:val="nil"/>
              <w:bottom w:val="single" w:sz="4" w:space="0" w:color="auto"/>
              <w:right w:val="single" w:sz="4" w:space="0" w:color="auto"/>
            </w:tcBorders>
            <w:shd w:val="clear" w:color="auto" w:fill="auto"/>
          </w:tcPr>
          <w:p w14:paraId="68BC9AF9" w14:textId="5BAA37C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w:t>
            </w:r>
            <w:r w:rsidR="00007F57"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risk</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tcPr>
          <w:p w14:paraId="2692356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net capital charge for interest rate down/up risk, after adjustment for the loss absorbing capacity of technical provisions.</w:t>
            </w:r>
          </w:p>
          <w:p w14:paraId="521755F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 </w:t>
            </w:r>
          </w:p>
          <w:p w14:paraId="644971EA"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R0020/C0010=1, this item represents the net capital charge for interest rate down/up risk calculated using simplifications.</w:t>
            </w:r>
          </w:p>
        </w:tc>
      </w:tr>
      <w:tr w:rsidR="00E21451" w:rsidRPr="00C22FD0" w14:paraId="3B04ECF5" w14:textId="77777777" w:rsidTr="0040755A">
        <w:trPr>
          <w:trHeight w:val="566"/>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2F9D15B" w14:textId="2C29A32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R0120/</w:t>
            </w:r>
          </w:p>
          <w:p w14:paraId="24E1850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7AB8FF68" w14:textId="257E2D0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absorbing capacity of technical provisions)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tcPr>
          <w:p w14:paraId="262B3CE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(before the loss absorbing capacity of technical provisions) sensitive to interest rate down/up risks after the shock. </w:t>
            </w:r>
          </w:p>
          <w:p w14:paraId="63CB669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D2AB8E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1F5EBF11" w14:textId="77777777" w:rsidTr="0040755A">
        <w:trPr>
          <w:trHeight w:val="127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70347D3" w14:textId="7492C22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R0120/</w:t>
            </w:r>
          </w:p>
          <w:p w14:paraId="63E734C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C0080</w:t>
            </w:r>
          </w:p>
        </w:tc>
        <w:tc>
          <w:tcPr>
            <w:tcW w:w="2643" w:type="dxa"/>
            <w:gridSpan w:val="2"/>
            <w:tcBorders>
              <w:top w:val="single" w:sz="4" w:space="0" w:color="auto"/>
              <w:left w:val="nil"/>
              <w:bottom w:val="single" w:sz="4" w:space="0" w:color="auto"/>
              <w:right w:val="single" w:sz="4" w:space="0" w:color="auto"/>
            </w:tcBorders>
            <w:shd w:val="clear" w:color="auto" w:fill="auto"/>
          </w:tcPr>
          <w:p w14:paraId="37E1A3CB" w14:textId="2F849A3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w:t>
            </w:r>
            <w:r w:rsidR="00007F57"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tcPr>
          <w:p w14:paraId="66557E3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gross capital charge for the interest rate down/up risk, i.e. before the loss absorbing capacity of Technical provisions </w:t>
            </w:r>
          </w:p>
          <w:p w14:paraId="78D8955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7E5363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R0020/C0010=1, this item represents the gross capital charge for interest rate down/up risk calculated using simplifications. </w:t>
            </w:r>
          </w:p>
        </w:tc>
      </w:tr>
      <w:tr w:rsidR="00E21451" w:rsidRPr="00C22FD0" w14:paraId="7868E67E" w14:textId="77777777" w:rsidTr="0040755A">
        <w:trPr>
          <w:trHeight w:val="285"/>
        </w:trPr>
        <w:tc>
          <w:tcPr>
            <w:tcW w:w="4039" w:type="dxa"/>
            <w:gridSpan w:val="3"/>
            <w:tcBorders>
              <w:top w:val="single" w:sz="4" w:space="0" w:color="auto"/>
              <w:left w:val="nil"/>
              <w:bottom w:val="single" w:sz="4" w:space="0" w:color="auto"/>
            </w:tcBorders>
            <w:shd w:val="clear" w:color="auto" w:fill="auto"/>
          </w:tcPr>
          <w:p w14:paraId="10D4C127"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r w:rsidRPr="00C22FD0">
              <w:rPr>
                <w:rFonts w:ascii="Times New Roman" w:eastAsia="Times New Roman" w:hAnsi="Times New Roman" w:cs="Times New Roman"/>
                <w:b/>
                <w:bCs/>
                <w:sz w:val="20"/>
                <w:szCs w:val="20"/>
                <w:lang w:eastAsia="es-ES"/>
              </w:rPr>
              <w:t>Equity risk</w:t>
            </w:r>
          </w:p>
        </w:tc>
        <w:tc>
          <w:tcPr>
            <w:tcW w:w="5313" w:type="dxa"/>
            <w:tcBorders>
              <w:top w:val="single" w:sz="4" w:space="0" w:color="auto"/>
              <w:bottom w:val="single" w:sz="4" w:space="0" w:color="auto"/>
            </w:tcBorders>
            <w:shd w:val="clear" w:color="auto" w:fill="auto"/>
            <w:hideMark/>
          </w:tcPr>
          <w:p w14:paraId="4D029DB4"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p>
        </w:tc>
      </w:tr>
      <w:tr w:rsidR="00E21451" w:rsidRPr="00C22FD0" w14:paraId="45C8632E" w14:textId="77777777" w:rsidTr="0040755A">
        <w:trPr>
          <w:trHeight w:val="873"/>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B5F636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74B14B" w14:textId="66977DB6" w:rsidR="00E21451" w:rsidRPr="00C22FD0" w:rsidRDefault="00E21451" w:rsidP="00007F57">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w:t>
            </w:r>
            <w:r w:rsidR="00007F57"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w:t>
            </w:r>
          </w:p>
        </w:tc>
        <w:tc>
          <w:tcPr>
            <w:tcW w:w="5313" w:type="dxa"/>
            <w:tcBorders>
              <w:top w:val="single" w:sz="4" w:space="0" w:color="auto"/>
              <w:left w:val="nil"/>
              <w:bottom w:val="single" w:sz="4" w:space="0" w:color="auto"/>
              <w:right w:val="single" w:sz="4" w:space="0" w:color="auto"/>
            </w:tcBorders>
            <w:shd w:val="clear" w:color="auto" w:fill="auto"/>
            <w:hideMark/>
          </w:tcPr>
          <w:p w14:paraId="28C26C7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equity risk, i.e. after adjustment for the loss absorbing capacity of technical provisions. </w:t>
            </w:r>
          </w:p>
        </w:tc>
      </w:tr>
      <w:tr w:rsidR="00E21451" w:rsidRPr="00C22FD0" w14:paraId="24840AF8" w14:textId="77777777" w:rsidTr="0040755A">
        <w:trPr>
          <w:trHeight w:val="75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391B3E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AF76BD" w14:textId="16E0766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w:t>
            </w:r>
            <w:r w:rsidR="00007F57"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w:t>
            </w:r>
          </w:p>
        </w:tc>
        <w:tc>
          <w:tcPr>
            <w:tcW w:w="5313" w:type="dxa"/>
            <w:tcBorders>
              <w:top w:val="single" w:sz="4" w:space="0" w:color="auto"/>
              <w:left w:val="nil"/>
              <w:bottom w:val="single" w:sz="4" w:space="0" w:color="auto"/>
              <w:right w:val="single" w:sz="4" w:space="0" w:color="auto"/>
            </w:tcBorders>
            <w:shd w:val="clear" w:color="auto" w:fill="auto"/>
            <w:hideMark/>
          </w:tcPr>
          <w:p w14:paraId="216B17FD" w14:textId="3C2BEE0B" w:rsidR="00E21451" w:rsidRPr="00C22FD0" w:rsidRDefault="00E21451" w:rsidP="00F8465E">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gross capital charge for equity risk, i.e. before the loss absorbing capacity of technical provisions. </w:t>
            </w:r>
          </w:p>
        </w:tc>
      </w:tr>
      <w:tr w:rsidR="00E21451" w:rsidRPr="00C22FD0" w14:paraId="255C3080" w14:textId="77777777" w:rsidTr="0040755A">
        <w:trPr>
          <w:trHeight w:val="135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8A59F9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R0210/C0020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4E73E7E" w14:textId="5AF1B9D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1 equities</w:t>
            </w:r>
          </w:p>
        </w:tc>
        <w:tc>
          <w:tcPr>
            <w:tcW w:w="5313" w:type="dxa"/>
            <w:tcBorders>
              <w:top w:val="single" w:sz="4" w:space="0" w:color="auto"/>
              <w:left w:val="nil"/>
              <w:bottom w:val="single" w:sz="4" w:space="0" w:color="auto"/>
              <w:right w:val="single" w:sz="4" w:space="0" w:color="auto"/>
            </w:tcBorders>
            <w:shd w:val="clear" w:color="auto" w:fill="auto"/>
            <w:hideMark/>
          </w:tcPr>
          <w:p w14:paraId="36551FE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initial absolute value of the assets sensitive to the equity risk charge related to type 1 equities</w:t>
            </w:r>
          </w:p>
          <w:p w14:paraId="7AB56FE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D92D75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43EAE88E" w14:textId="77777777" w:rsidTr="0040755A">
        <w:trPr>
          <w:trHeight w:val="96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CBD56B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R0210/C0030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66B3CD58" w14:textId="1F44D77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1 equities  </w:t>
            </w:r>
          </w:p>
        </w:tc>
        <w:tc>
          <w:tcPr>
            <w:tcW w:w="5313" w:type="dxa"/>
            <w:tcBorders>
              <w:top w:val="single" w:sz="4" w:space="0" w:color="auto"/>
              <w:left w:val="nil"/>
              <w:bottom w:val="single" w:sz="4" w:space="0" w:color="auto"/>
              <w:right w:val="single" w:sz="4" w:space="0" w:color="auto"/>
            </w:tcBorders>
            <w:shd w:val="clear" w:color="auto" w:fill="auto"/>
            <w:hideMark/>
          </w:tcPr>
          <w:p w14:paraId="1AD98B4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initial absolute value of the liabilities sensitive to equity risk related to type 1 equities.</w:t>
            </w:r>
          </w:p>
          <w:p w14:paraId="26C0E24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0B4D20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15285D79" w14:textId="77777777" w:rsidTr="0040755A">
        <w:trPr>
          <w:trHeight w:val="1097"/>
        </w:trPr>
        <w:tc>
          <w:tcPr>
            <w:tcW w:w="1396" w:type="dxa"/>
            <w:tcBorders>
              <w:top w:val="nil"/>
              <w:left w:val="single" w:sz="4" w:space="0" w:color="auto"/>
              <w:bottom w:val="single" w:sz="4" w:space="0" w:color="auto"/>
              <w:right w:val="single" w:sz="4" w:space="0" w:color="auto"/>
            </w:tcBorders>
            <w:shd w:val="clear" w:color="auto" w:fill="auto"/>
          </w:tcPr>
          <w:p w14:paraId="25E8736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R0210/C0040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9F9B11" w14:textId="1EABB92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1 equities </w:t>
            </w:r>
          </w:p>
        </w:tc>
        <w:tc>
          <w:tcPr>
            <w:tcW w:w="5313" w:type="dxa"/>
            <w:tcBorders>
              <w:top w:val="single" w:sz="4" w:space="0" w:color="auto"/>
              <w:left w:val="nil"/>
              <w:right w:val="single" w:sz="4" w:space="0" w:color="auto"/>
            </w:tcBorders>
            <w:shd w:val="clear" w:color="auto" w:fill="auto"/>
            <w:hideMark/>
          </w:tcPr>
          <w:p w14:paraId="430CCFEA" w14:textId="34EDC54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w:t>
            </w:r>
            <w:r w:rsidR="00DA27DC" w:rsidRPr="00C22FD0">
              <w:rPr>
                <w:rFonts w:ascii="Times New Roman" w:eastAsia="Times New Roman" w:hAnsi="Times New Roman" w:cs="Times New Roman"/>
                <w:sz w:val="20"/>
                <w:szCs w:val="20"/>
                <w:lang w:eastAsia="es-ES"/>
              </w:rPr>
              <w:t xml:space="preserve">sensitive to the </w:t>
            </w:r>
            <w:r w:rsidRPr="00C22FD0">
              <w:rPr>
                <w:rFonts w:ascii="Times New Roman" w:eastAsia="Times New Roman" w:hAnsi="Times New Roman" w:cs="Times New Roman"/>
                <w:sz w:val="20"/>
                <w:szCs w:val="20"/>
                <w:lang w:eastAsia="es-ES"/>
              </w:rPr>
              <w:t xml:space="preserve">equity risk charge </w:t>
            </w:r>
            <w:r w:rsidR="00DA27DC" w:rsidRPr="00C22FD0">
              <w:rPr>
                <w:rFonts w:ascii="Times New Roman" w:eastAsia="Times New Roman" w:hAnsi="Times New Roman" w:cs="Times New Roman"/>
                <w:sz w:val="20"/>
                <w:szCs w:val="20"/>
                <w:lang w:eastAsia="es-ES"/>
              </w:rPr>
              <w:t>related t</w:t>
            </w:r>
            <w:r w:rsidRPr="00C22FD0">
              <w:rPr>
                <w:rFonts w:ascii="Times New Roman" w:eastAsia="Times New Roman" w:hAnsi="Times New Roman" w:cs="Times New Roman"/>
                <w:sz w:val="20"/>
                <w:szCs w:val="20"/>
                <w:lang w:eastAsia="es-ES"/>
              </w:rPr>
              <w:t>o type 1 equities category, after the shock.</w:t>
            </w:r>
          </w:p>
          <w:p w14:paraId="5D911DB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32D1FC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2E34D64D" w14:textId="77777777" w:rsidTr="0040755A">
        <w:trPr>
          <w:trHeight w:val="1455"/>
        </w:trPr>
        <w:tc>
          <w:tcPr>
            <w:tcW w:w="1396" w:type="dxa"/>
            <w:tcBorders>
              <w:top w:val="nil"/>
              <w:left w:val="single" w:sz="4" w:space="0" w:color="auto"/>
              <w:bottom w:val="single" w:sz="4" w:space="0" w:color="auto"/>
              <w:right w:val="single" w:sz="4" w:space="0" w:color="auto"/>
            </w:tcBorders>
            <w:shd w:val="clear" w:color="auto" w:fill="auto"/>
          </w:tcPr>
          <w:p w14:paraId="4896B86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R0210/C0050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592E4D1E" w14:textId="1D3DD38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(after the loss absorbing capacity of technical provision</w:t>
            </w:r>
            <w:r w:rsidR="007F55E7" w:rsidRPr="00C22FD0">
              <w:rPr>
                <w:rFonts w:ascii="Times New Roman" w:eastAsia="Times New Roman" w:hAnsi="Times New Roman" w:cs="Times New Roman"/>
                <w:sz w:val="20"/>
                <w:szCs w:val="20"/>
                <w:lang w:eastAsia="es-ES"/>
              </w:rPr>
              <w:t>s)</w:t>
            </w:r>
            <w:r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type 1 equities</w:t>
            </w:r>
          </w:p>
        </w:tc>
        <w:tc>
          <w:tcPr>
            <w:tcW w:w="5313" w:type="dxa"/>
            <w:tcBorders>
              <w:top w:val="single" w:sz="4" w:space="0" w:color="auto"/>
              <w:left w:val="nil"/>
              <w:bottom w:val="single" w:sz="4" w:space="0" w:color="auto"/>
              <w:right w:val="single" w:sz="4" w:space="0" w:color="auto"/>
            </w:tcBorders>
            <w:shd w:val="clear" w:color="auto" w:fill="auto"/>
            <w:hideMark/>
          </w:tcPr>
          <w:p w14:paraId="60516D16" w14:textId="069C8CC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liabilities </w:t>
            </w:r>
            <w:r w:rsidR="00DA27DC" w:rsidRPr="00C22FD0">
              <w:rPr>
                <w:rFonts w:ascii="Times New Roman" w:eastAsia="Times New Roman" w:hAnsi="Times New Roman" w:cs="Times New Roman"/>
                <w:sz w:val="20"/>
                <w:szCs w:val="20"/>
                <w:lang w:eastAsia="es-ES"/>
              </w:rPr>
              <w:t xml:space="preserve">sensitive to </w:t>
            </w:r>
            <w:r w:rsidRPr="00C22FD0">
              <w:rPr>
                <w:rFonts w:ascii="Times New Roman" w:eastAsia="Times New Roman" w:hAnsi="Times New Roman" w:cs="Times New Roman"/>
                <w:sz w:val="20"/>
                <w:szCs w:val="20"/>
                <w:lang w:eastAsia="es-ES"/>
              </w:rPr>
              <w:t xml:space="preserve">equity risk charge </w:t>
            </w:r>
            <w:r w:rsidR="00DA27DC" w:rsidRPr="00C22FD0">
              <w:rPr>
                <w:rFonts w:ascii="Times New Roman" w:eastAsia="Times New Roman" w:hAnsi="Times New Roman" w:cs="Times New Roman"/>
                <w:sz w:val="20"/>
                <w:szCs w:val="20"/>
                <w:lang w:eastAsia="es-ES"/>
              </w:rPr>
              <w:t>related to</w:t>
            </w:r>
            <w:r w:rsidRPr="00C22FD0">
              <w:rPr>
                <w:rFonts w:ascii="Times New Roman" w:eastAsia="Times New Roman" w:hAnsi="Times New Roman" w:cs="Times New Roman"/>
                <w:sz w:val="20"/>
                <w:szCs w:val="20"/>
                <w:lang w:eastAsia="es-ES"/>
              </w:rPr>
              <w:t xml:space="preserve"> type 1 equities, after the shock and after the loss absorbing capacity of technical provisions.</w:t>
            </w:r>
          </w:p>
          <w:p w14:paraId="2ED2C22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66E3D5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01AEC1D9" w14:textId="77777777" w:rsidTr="0040755A">
        <w:trPr>
          <w:trHeight w:val="1103"/>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C0E26A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R0210/C0060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5EED1D5" w14:textId="2E41988F" w:rsidR="00E21451" w:rsidRPr="00C22FD0" w:rsidRDefault="00E21451" w:rsidP="00007F57">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w:t>
            </w:r>
            <w:r w:rsidR="00007F57"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type 1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35F48C1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net capital charge for equity risk (for type 1 equities), after adjustment for the loss absorbing capacity of technical provisions.</w:t>
            </w:r>
          </w:p>
        </w:tc>
      </w:tr>
      <w:tr w:rsidR="00E21451" w:rsidRPr="00C22FD0" w14:paraId="145B7078" w14:textId="77777777" w:rsidTr="0040755A">
        <w:trPr>
          <w:trHeight w:val="156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84F487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R0210/C0070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049CFF7E" w14:textId="1BB5C92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(before the loss absorbing capacity of technical provisions)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type 1 equities</w:t>
            </w:r>
          </w:p>
        </w:tc>
        <w:tc>
          <w:tcPr>
            <w:tcW w:w="5313" w:type="dxa"/>
            <w:tcBorders>
              <w:top w:val="single" w:sz="4" w:space="0" w:color="auto"/>
              <w:left w:val="nil"/>
              <w:bottom w:val="single" w:sz="4" w:space="0" w:color="auto"/>
              <w:right w:val="single" w:sz="4" w:space="0" w:color="auto"/>
            </w:tcBorders>
            <w:shd w:val="clear" w:color="auto" w:fill="auto"/>
            <w:hideMark/>
          </w:tcPr>
          <w:p w14:paraId="1602369B" w14:textId="45A6A9B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liabilities </w:t>
            </w:r>
            <w:r w:rsidR="00DA27DC" w:rsidRPr="00C22FD0">
              <w:rPr>
                <w:rFonts w:ascii="Times New Roman" w:eastAsia="Times New Roman" w:hAnsi="Times New Roman" w:cs="Times New Roman"/>
                <w:sz w:val="20"/>
                <w:szCs w:val="20"/>
                <w:lang w:eastAsia="es-ES"/>
              </w:rPr>
              <w:t xml:space="preserve">sensitive to </w:t>
            </w:r>
            <w:r w:rsidRPr="00C22FD0">
              <w:rPr>
                <w:rFonts w:ascii="Times New Roman" w:eastAsia="Times New Roman" w:hAnsi="Times New Roman" w:cs="Times New Roman"/>
                <w:sz w:val="20"/>
                <w:szCs w:val="20"/>
                <w:lang w:eastAsia="es-ES"/>
              </w:rPr>
              <w:t xml:space="preserve">equity risk charge </w:t>
            </w:r>
            <w:r w:rsidR="00DA27DC" w:rsidRPr="00C22FD0">
              <w:rPr>
                <w:rFonts w:ascii="Times New Roman" w:eastAsia="Times New Roman" w:hAnsi="Times New Roman" w:cs="Times New Roman"/>
                <w:sz w:val="20"/>
                <w:szCs w:val="20"/>
                <w:lang w:eastAsia="es-ES"/>
              </w:rPr>
              <w:t xml:space="preserve">related to </w:t>
            </w:r>
            <w:r w:rsidRPr="00C22FD0">
              <w:rPr>
                <w:rFonts w:ascii="Times New Roman" w:eastAsia="Times New Roman" w:hAnsi="Times New Roman" w:cs="Times New Roman"/>
                <w:sz w:val="20"/>
                <w:szCs w:val="20"/>
                <w:lang w:eastAsia="es-ES"/>
              </w:rPr>
              <w:t>type 1 equities, after the shock but before the loss absorbing capacity of technical provisions.</w:t>
            </w:r>
          </w:p>
          <w:p w14:paraId="6DF583C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ECCDD8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4E0ED5EB" w14:textId="77777777" w:rsidTr="0040755A">
        <w:trPr>
          <w:trHeight w:val="97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2F658C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R0210/C0080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B89214" w14:textId="188AD0C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w:t>
            </w:r>
            <w:r w:rsidR="00007F57"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type 1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36C8BD3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equity risk for type 1 equities, i.e. before the loss absorbing capacity of technical provisions.</w:t>
            </w:r>
          </w:p>
        </w:tc>
      </w:tr>
      <w:tr w:rsidR="00E21451" w:rsidRPr="00C22FD0" w14:paraId="73C52AB3" w14:textId="77777777" w:rsidTr="0040755A">
        <w:trPr>
          <w:trHeight w:val="99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A317F66" w14:textId="2078F15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R0220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R0240/</w:t>
            </w:r>
          </w:p>
          <w:p w14:paraId="47F13C8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0CABE408" w14:textId="3654828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type 1 equities </w:t>
            </w:r>
          </w:p>
        </w:tc>
        <w:tc>
          <w:tcPr>
            <w:tcW w:w="5313" w:type="dxa"/>
            <w:tcBorders>
              <w:top w:val="single" w:sz="4" w:space="0" w:color="auto"/>
              <w:left w:val="nil"/>
              <w:bottom w:val="single" w:sz="4" w:space="0" w:color="auto"/>
              <w:right w:val="single" w:sz="4" w:space="0" w:color="auto"/>
            </w:tcBorders>
            <w:shd w:val="clear" w:color="auto" w:fill="auto"/>
            <w:hideMark/>
          </w:tcPr>
          <w:p w14:paraId="3957CA5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initial absolute value of the assets sensitive to the equity risk (for each kind of type 1 equity).</w:t>
            </w:r>
          </w:p>
          <w:p w14:paraId="77FA57B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A04588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04168895" w14:textId="77777777" w:rsidTr="0040755A">
        <w:trPr>
          <w:trHeight w:val="93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E04184D" w14:textId="63214EA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R0220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R0240/</w:t>
            </w:r>
          </w:p>
          <w:p w14:paraId="2E2524C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01BCCA" w14:textId="1B6AEA4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type 1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77B475E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the equity risk charge, (for each kind of type 1 equity), after the shock.</w:t>
            </w:r>
          </w:p>
          <w:p w14:paraId="611D48E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B81F81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3930D64E" w14:textId="77777777" w:rsidTr="0040755A">
        <w:trPr>
          <w:trHeight w:val="1069"/>
        </w:trPr>
        <w:tc>
          <w:tcPr>
            <w:tcW w:w="1396" w:type="dxa"/>
            <w:tcBorders>
              <w:top w:val="nil"/>
              <w:left w:val="single" w:sz="4" w:space="0" w:color="auto"/>
              <w:bottom w:val="single" w:sz="4" w:space="0" w:color="auto"/>
              <w:right w:val="single" w:sz="4" w:space="0" w:color="auto"/>
            </w:tcBorders>
            <w:shd w:val="clear" w:color="auto" w:fill="auto"/>
          </w:tcPr>
          <w:p w14:paraId="6F827EE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R0250/C0020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4AC498" w14:textId="1436EBA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type 2 equities </w:t>
            </w:r>
          </w:p>
        </w:tc>
        <w:tc>
          <w:tcPr>
            <w:tcW w:w="5313" w:type="dxa"/>
            <w:tcBorders>
              <w:top w:val="single" w:sz="4" w:space="0" w:color="auto"/>
              <w:left w:val="nil"/>
              <w:right w:val="single" w:sz="4" w:space="0" w:color="auto"/>
            </w:tcBorders>
            <w:shd w:val="clear" w:color="auto" w:fill="auto"/>
            <w:hideMark/>
          </w:tcPr>
          <w:p w14:paraId="5B64FE4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initial absolute value of the assets sensitive to the equity risk for type 2 equities</w:t>
            </w:r>
          </w:p>
          <w:p w14:paraId="4C7B6B1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5C7486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19567847" w14:textId="77777777" w:rsidTr="0040755A">
        <w:trPr>
          <w:trHeight w:val="930"/>
        </w:trPr>
        <w:tc>
          <w:tcPr>
            <w:tcW w:w="1396" w:type="dxa"/>
            <w:tcBorders>
              <w:top w:val="nil"/>
              <w:left w:val="single" w:sz="4" w:space="0" w:color="auto"/>
              <w:bottom w:val="single" w:sz="4" w:space="0" w:color="auto"/>
              <w:right w:val="single" w:sz="4" w:space="0" w:color="auto"/>
            </w:tcBorders>
            <w:shd w:val="clear" w:color="auto" w:fill="auto"/>
          </w:tcPr>
          <w:p w14:paraId="219A4E1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R0250/C0030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37B2CDCE" w14:textId="5829E81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type 2 equities  </w:t>
            </w:r>
          </w:p>
        </w:tc>
        <w:tc>
          <w:tcPr>
            <w:tcW w:w="5313" w:type="dxa"/>
            <w:tcBorders>
              <w:top w:val="single" w:sz="4" w:space="0" w:color="auto"/>
              <w:left w:val="nil"/>
              <w:bottom w:val="single" w:sz="4" w:space="0" w:color="auto"/>
              <w:right w:val="single" w:sz="4" w:space="0" w:color="auto"/>
            </w:tcBorders>
            <w:shd w:val="clear" w:color="auto" w:fill="auto"/>
            <w:hideMark/>
          </w:tcPr>
          <w:p w14:paraId="618E1E9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initial absolute value of liabilities sensitive to the equity risk</w:t>
            </w:r>
            <w:r w:rsidRPr="00C22FD0">
              <w:rPr>
                <w:rFonts w:ascii="Times New Roman" w:eastAsia="Times New Roman" w:hAnsi="Times New Roman" w:cs="Times New Roman"/>
                <w:strike/>
                <w:sz w:val="20"/>
                <w:szCs w:val="20"/>
                <w:lang w:eastAsia="es-ES"/>
              </w:rPr>
              <w:t xml:space="preserve"> </w:t>
            </w:r>
            <w:r w:rsidRPr="00C22FD0">
              <w:rPr>
                <w:rFonts w:ascii="Times New Roman" w:eastAsia="Times New Roman" w:hAnsi="Times New Roman" w:cs="Times New Roman"/>
                <w:sz w:val="20"/>
                <w:szCs w:val="20"/>
                <w:lang w:eastAsia="es-ES"/>
              </w:rPr>
              <w:t>for type 2 equities.</w:t>
            </w:r>
          </w:p>
          <w:p w14:paraId="24378C8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215CC9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622BE733" w14:textId="77777777" w:rsidTr="0040755A">
        <w:trPr>
          <w:trHeight w:val="1097"/>
        </w:trPr>
        <w:tc>
          <w:tcPr>
            <w:tcW w:w="1396" w:type="dxa"/>
            <w:tcBorders>
              <w:top w:val="nil"/>
              <w:left w:val="single" w:sz="4" w:space="0" w:color="auto"/>
              <w:bottom w:val="single" w:sz="4" w:space="0" w:color="auto"/>
              <w:right w:val="single" w:sz="4" w:space="0" w:color="auto"/>
            </w:tcBorders>
            <w:shd w:val="clear" w:color="auto" w:fill="auto"/>
          </w:tcPr>
          <w:p w14:paraId="2550F0D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R0250/C0040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2D347007" w14:textId="7C93423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2 equities </w:t>
            </w:r>
          </w:p>
        </w:tc>
        <w:tc>
          <w:tcPr>
            <w:tcW w:w="5313" w:type="dxa"/>
            <w:tcBorders>
              <w:top w:val="single" w:sz="4" w:space="0" w:color="auto"/>
              <w:left w:val="nil"/>
              <w:bottom w:val="single" w:sz="4" w:space="0" w:color="auto"/>
              <w:right w:val="single" w:sz="4" w:space="0" w:color="auto"/>
            </w:tcBorders>
            <w:shd w:val="clear" w:color="auto" w:fill="auto"/>
            <w:hideMark/>
          </w:tcPr>
          <w:p w14:paraId="4FBA830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equity risk charge for type 2 equities, after the shock.</w:t>
            </w:r>
          </w:p>
          <w:p w14:paraId="414260A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A82420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53B5DFDF" w14:textId="77777777" w:rsidTr="0040755A">
        <w:trPr>
          <w:trHeight w:val="150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951758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R0250/C0050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5515B7DE" w14:textId="072C404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(after the loss absorbing capacity of technical provision</w:t>
            </w:r>
            <w:r w:rsidR="007F55E7" w:rsidRPr="00C22FD0">
              <w:rPr>
                <w:rFonts w:ascii="Times New Roman" w:eastAsia="Times New Roman" w:hAnsi="Times New Roman" w:cs="Times New Roman"/>
                <w:sz w:val="20"/>
                <w:szCs w:val="20"/>
                <w:lang w:eastAsia="es-ES"/>
              </w:rPr>
              <w:t>s)</w:t>
            </w:r>
            <w:r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type 2 equities</w:t>
            </w:r>
          </w:p>
        </w:tc>
        <w:tc>
          <w:tcPr>
            <w:tcW w:w="5313" w:type="dxa"/>
            <w:tcBorders>
              <w:top w:val="single" w:sz="4" w:space="0" w:color="auto"/>
              <w:left w:val="nil"/>
              <w:bottom w:val="single" w:sz="4" w:space="0" w:color="auto"/>
              <w:right w:val="single" w:sz="4" w:space="0" w:color="auto"/>
            </w:tcBorders>
            <w:shd w:val="clear" w:color="auto" w:fill="auto"/>
            <w:hideMark/>
          </w:tcPr>
          <w:p w14:paraId="3D3BAFF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sensitive to equity risk (for type 2 equities), after the shock and after the loss absorbing capacity of technical provisions.</w:t>
            </w:r>
          </w:p>
          <w:p w14:paraId="35DA7B4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9B8703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E0FFC96" w14:textId="77777777" w:rsidTr="0040755A">
        <w:trPr>
          <w:trHeight w:val="89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35A4B7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R0250/C0060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0D41A9" w14:textId="3F660917" w:rsidR="00E21451" w:rsidRPr="00C22FD0" w:rsidRDefault="00E21451" w:rsidP="00007F57">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type 2 equities</w:t>
            </w:r>
          </w:p>
        </w:tc>
        <w:tc>
          <w:tcPr>
            <w:tcW w:w="5313" w:type="dxa"/>
            <w:tcBorders>
              <w:top w:val="single" w:sz="4" w:space="0" w:color="auto"/>
              <w:left w:val="nil"/>
              <w:bottom w:val="single" w:sz="4" w:space="0" w:color="auto"/>
              <w:right w:val="single" w:sz="4" w:space="0" w:color="auto"/>
            </w:tcBorders>
            <w:shd w:val="clear" w:color="auto" w:fill="auto"/>
            <w:hideMark/>
          </w:tcPr>
          <w:p w14:paraId="299CC3C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equity risk (for type 2 equities) after adjustment for the loss absorbing capacity of technical provisions. </w:t>
            </w:r>
          </w:p>
        </w:tc>
      </w:tr>
      <w:tr w:rsidR="00E21451" w:rsidRPr="00C22FD0" w14:paraId="2F94E82F" w14:textId="77777777" w:rsidTr="0040755A">
        <w:trPr>
          <w:trHeight w:val="157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65A0F6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R0250/C0070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080D1D6A" w14:textId="2CB6CC1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(before the loss absorbing capacity of technical provisions)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type 2 equities</w:t>
            </w:r>
          </w:p>
        </w:tc>
        <w:tc>
          <w:tcPr>
            <w:tcW w:w="5313" w:type="dxa"/>
            <w:tcBorders>
              <w:top w:val="single" w:sz="4" w:space="0" w:color="auto"/>
              <w:left w:val="nil"/>
              <w:bottom w:val="single" w:sz="4" w:space="0" w:color="auto"/>
              <w:right w:val="single" w:sz="4" w:space="0" w:color="auto"/>
            </w:tcBorders>
            <w:shd w:val="clear" w:color="auto" w:fill="auto"/>
            <w:hideMark/>
          </w:tcPr>
          <w:p w14:paraId="7A2E13D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equity risk (for type 2 equities), after the shock but before the loss absorbing capacity of technical provisions.</w:t>
            </w:r>
          </w:p>
          <w:p w14:paraId="54BB2E7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BF34B1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0D8F1972" w14:textId="77777777" w:rsidTr="0040755A">
        <w:trPr>
          <w:trHeight w:val="951"/>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E9C0E5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R0250/C0080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DF1372" w14:textId="4679B0F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w:t>
            </w:r>
            <w:r w:rsidR="00007F57"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2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5FF9CF3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equity risk for type 2 equities, i.e. before the loss absorbing capacity of technical provisions</w:t>
            </w:r>
          </w:p>
        </w:tc>
      </w:tr>
      <w:tr w:rsidR="00E21451" w:rsidRPr="00C22FD0" w14:paraId="006DFA50" w14:textId="77777777" w:rsidTr="0040755A">
        <w:trPr>
          <w:trHeight w:val="94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5CFE130" w14:textId="4587415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R0260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R0280/</w:t>
            </w:r>
          </w:p>
          <w:p w14:paraId="52FEBFC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12114C15" w14:textId="314F58B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type 2 equities </w:t>
            </w:r>
          </w:p>
        </w:tc>
        <w:tc>
          <w:tcPr>
            <w:tcW w:w="5313" w:type="dxa"/>
            <w:tcBorders>
              <w:top w:val="single" w:sz="4" w:space="0" w:color="auto"/>
              <w:left w:val="nil"/>
              <w:bottom w:val="single" w:sz="4" w:space="0" w:color="auto"/>
              <w:right w:val="single" w:sz="4" w:space="0" w:color="auto"/>
            </w:tcBorders>
            <w:shd w:val="clear" w:color="auto" w:fill="auto"/>
            <w:hideMark/>
          </w:tcPr>
          <w:p w14:paraId="3CA079F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value of the assets sensitive to the equity risk (for each kind of type 2 equities)</w:t>
            </w:r>
          </w:p>
          <w:p w14:paraId="7374361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C4B50F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4C202063" w14:textId="77777777" w:rsidTr="0040755A">
        <w:trPr>
          <w:trHeight w:val="285"/>
        </w:trPr>
        <w:tc>
          <w:tcPr>
            <w:tcW w:w="1396" w:type="dxa"/>
            <w:vMerge w:val="restart"/>
            <w:tcBorders>
              <w:top w:val="nil"/>
              <w:left w:val="single" w:sz="4" w:space="0" w:color="auto"/>
              <w:bottom w:val="single" w:sz="4" w:space="0" w:color="auto"/>
              <w:right w:val="single" w:sz="4" w:space="0" w:color="auto"/>
            </w:tcBorders>
            <w:shd w:val="clear" w:color="auto" w:fill="auto"/>
          </w:tcPr>
          <w:p w14:paraId="162875BA" w14:textId="4C0BA9F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R0260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R0280/</w:t>
            </w:r>
          </w:p>
          <w:p w14:paraId="29392FE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C0040</w:t>
            </w:r>
          </w:p>
        </w:tc>
        <w:tc>
          <w:tcPr>
            <w:tcW w:w="264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11F03D6D" w14:textId="5409B69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equity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type 2 equities </w:t>
            </w:r>
          </w:p>
        </w:tc>
        <w:tc>
          <w:tcPr>
            <w:tcW w:w="531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87141C5" w14:textId="77777777" w:rsidR="00E21451" w:rsidRPr="00C22FD0" w:rsidRDefault="00E21451" w:rsidP="0040755A">
            <w:pPr>
              <w:spacing w:after="0" w:line="240" w:lineRule="auto"/>
              <w:rPr>
                <w:rFonts w:ascii="Times New Roman" w:eastAsia="Times New Roman" w:hAnsi="Times New Roman" w:cs="Times New Roman"/>
                <w:strike/>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equity risk (for each kind of type 2 equities), after the equity shock.</w:t>
            </w:r>
            <w:r w:rsidRPr="00C22FD0">
              <w:rPr>
                <w:rFonts w:ascii="Times New Roman" w:eastAsia="Times New Roman" w:hAnsi="Times New Roman" w:cs="Times New Roman"/>
                <w:strike/>
                <w:sz w:val="20"/>
                <w:szCs w:val="20"/>
                <w:lang w:eastAsia="es-ES"/>
              </w:rPr>
              <w:t xml:space="preserve"> </w:t>
            </w:r>
          </w:p>
          <w:p w14:paraId="3BF5097B" w14:textId="77777777" w:rsidR="00E21451" w:rsidRPr="00C22FD0" w:rsidRDefault="00E21451" w:rsidP="0040755A">
            <w:pPr>
              <w:spacing w:after="0" w:line="240" w:lineRule="auto"/>
              <w:rPr>
                <w:rFonts w:ascii="Times New Roman" w:eastAsia="Times New Roman" w:hAnsi="Times New Roman" w:cs="Times New Roman"/>
                <w:strike/>
                <w:sz w:val="20"/>
                <w:szCs w:val="20"/>
                <w:lang w:eastAsia="es-ES"/>
              </w:rPr>
            </w:pPr>
          </w:p>
          <w:p w14:paraId="42798CE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1FB44AE3" w14:textId="77777777" w:rsidTr="0040755A">
        <w:trPr>
          <w:trHeight w:val="690"/>
        </w:trPr>
        <w:tc>
          <w:tcPr>
            <w:tcW w:w="1396" w:type="dxa"/>
            <w:vMerge/>
            <w:tcBorders>
              <w:top w:val="nil"/>
              <w:left w:val="single" w:sz="4" w:space="0" w:color="auto"/>
              <w:bottom w:val="single" w:sz="4" w:space="0" w:color="auto"/>
              <w:right w:val="single" w:sz="4" w:space="0" w:color="auto"/>
            </w:tcBorders>
            <w:vAlign w:val="center"/>
          </w:tcPr>
          <w:p w14:paraId="078749F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2643" w:type="dxa"/>
            <w:gridSpan w:val="2"/>
            <w:vMerge/>
            <w:tcBorders>
              <w:top w:val="single" w:sz="4" w:space="0" w:color="auto"/>
              <w:left w:val="single" w:sz="4" w:space="0" w:color="auto"/>
              <w:bottom w:val="single" w:sz="4" w:space="0" w:color="auto"/>
              <w:right w:val="single" w:sz="4" w:space="0" w:color="auto"/>
            </w:tcBorders>
            <w:vAlign w:val="center"/>
            <w:hideMark/>
          </w:tcPr>
          <w:p w14:paraId="6C2D2D9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5313" w:type="dxa"/>
            <w:vMerge/>
            <w:tcBorders>
              <w:top w:val="single" w:sz="4" w:space="0" w:color="auto"/>
              <w:left w:val="single" w:sz="4" w:space="0" w:color="auto"/>
              <w:bottom w:val="single" w:sz="4" w:space="0" w:color="auto"/>
              <w:right w:val="single" w:sz="4" w:space="0" w:color="auto"/>
            </w:tcBorders>
            <w:vAlign w:val="center"/>
            <w:hideMark/>
          </w:tcPr>
          <w:p w14:paraId="1C3B082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AB1CB4" w:rsidRPr="00C22FD0" w14:paraId="28F97827" w14:textId="77777777" w:rsidTr="00DA2CF9">
        <w:trPr>
          <w:trHeight w:val="106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1113A27"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R0290/C0020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F0CBE0"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Initial absolute values before shock – Assets – Equity  risk –qualifying infrastructure equities</w:t>
            </w:r>
          </w:p>
        </w:tc>
        <w:tc>
          <w:tcPr>
            <w:tcW w:w="5313" w:type="dxa"/>
            <w:tcBorders>
              <w:top w:val="single" w:sz="4" w:space="0" w:color="auto"/>
              <w:left w:val="nil"/>
              <w:bottom w:val="single" w:sz="4" w:space="0" w:color="auto"/>
              <w:right w:val="single" w:sz="4" w:space="0" w:color="auto"/>
            </w:tcBorders>
            <w:shd w:val="clear" w:color="auto" w:fill="auto"/>
            <w:hideMark/>
          </w:tcPr>
          <w:p w14:paraId="7CCA24D1"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initial absolute value of the assets sensitive to the equity risk for qualifying infrastructure equities.</w:t>
            </w:r>
          </w:p>
          <w:p w14:paraId="71F35AF6" w14:textId="77777777" w:rsidR="00AB1CB4" w:rsidRPr="00C22FD0" w:rsidRDefault="00AB1CB4" w:rsidP="00DA2CF9">
            <w:pPr>
              <w:spacing w:after="0"/>
              <w:rPr>
                <w:rFonts w:ascii="Times New Roman" w:eastAsia="Times New Roman" w:hAnsi="Times New Roman"/>
                <w:sz w:val="20"/>
                <w:szCs w:val="20"/>
                <w:lang w:eastAsia="es-ES"/>
              </w:rPr>
            </w:pPr>
          </w:p>
          <w:p w14:paraId="1FF584EF"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Recoverables from reinsurance and SPVs shall not be included in this cell.</w:t>
            </w:r>
          </w:p>
        </w:tc>
      </w:tr>
      <w:tr w:rsidR="00AB1CB4" w:rsidRPr="00C22FD0" w14:paraId="43C5D775" w14:textId="77777777" w:rsidTr="00DA2CF9">
        <w:trPr>
          <w:trHeight w:val="93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58333E8"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R0290/C0030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156B068D"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 xml:space="preserve">Initial absolute values before shock – Liabilities – Equity risk – qualifying infrastructure equities   </w:t>
            </w:r>
          </w:p>
        </w:tc>
        <w:tc>
          <w:tcPr>
            <w:tcW w:w="5313" w:type="dxa"/>
            <w:tcBorders>
              <w:top w:val="single" w:sz="4" w:space="0" w:color="auto"/>
              <w:left w:val="nil"/>
              <w:bottom w:val="single" w:sz="4" w:space="0" w:color="auto"/>
              <w:right w:val="single" w:sz="4" w:space="0" w:color="auto"/>
            </w:tcBorders>
            <w:shd w:val="clear" w:color="auto" w:fill="auto"/>
            <w:hideMark/>
          </w:tcPr>
          <w:p w14:paraId="45E71CB3"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initial absolute value of liabilities sensitive to the equity risk</w:t>
            </w:r>
            <w:r w:rsidRPr="00C22FD0">
              <w:rPr>
                <w:rFonts w:ascii="Times New Roman" w:eastAsia="Times New Roman" w:hAnsi="Times New Roman"/>
                <w:strike/>
                <w:sz w:val="20"/>
                <w:szCs w:val="20"/>
                <w:lang w:eastAsia="es-ES"/>
              </w:rPr>
              <w:t xml:space="preserve"> </w:t>
            </w:r>
            <w:r w:rsidRPr="00C22FD0">
              <w:rPr>
                <w:rFonts w:ascii="Times New Roman" w:eastAsia="Times New Roman" w:hAnsi="Times New Roman"/>
                <w:sz w:val="20"/>
                <w:szCs w:val="20"/>
                <w:lang w:eastAsia="es-ES"/>
              </w:rPr>
              <w:t>for qualifying infrastructure equities.</w:t>
            </w:r>
          </w:p>
          <w:p w14:paraId="4E44D1D3" w14:textId="77777777" w:rsidR="00AB1CB4" w:rsidRPr="00C22FD0" w:rsidRDefault="00AB1CB4" w:rsidP="00DA2CF9">
            <w:pPr>
              <w:spacing w:after="0"/>
              <w:rPr>
                <w:rFonts w:ascii="Times New Roman" w:eastAsia="Times New Roman" w:hAnsi="Times New Roman"/>
                <w:sz w:val="20"/>
                <w:szCs w:val="20"/>
                <w:lang w:eastAsia="es-ES"/>
              </w:rPr>
            </w:pPr>
          </w:p>
          <w:p w14:paraId="41325A7A"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The amount of TP shall be net of reinsurance and SPV recoverables.</w:t>
            </w:r>
          </w:p>
        </w:tc>
      </w:tr>
      <w:tr w:rsidR="00AB1CB4" w:rsidRPr="00C22FD0" w14:paraId="1364170C" w14:textId="77777777" w:rsidTr="00DA2CF9">
        <w:trPr>
          <w:trHeight w:val="1097"/>
        </w:trPr>
        <w:tc>
          <w:tcPr>
            <w:tcW w:w="1396" w:type="dxa"/>
            <w:tcBorders>
              <w:top w:val="nil"/>
              <w:left w:val="single" w:sz="4" w:space="0" w:color="auto"/>
              <w:bottom w:val="single" w:sz="4" w:space="0" w:color="auto"/>
              <w:right w:val="single" w:sz="4" w:space="0" w:color="auto"/>
            </w:tcBorders>
            <w:shd w:val="clear" w:color="auto" w:fill="auto"/>
          </w:tcPr>
          <w:p w14:paraId="17E774E1"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R0290/C0040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257B9942"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 xml:space="preserve">Absolute values after shock – Assets – Equity risk – qualifying infrastructure equities </w:t>
            </w:r>
          </w:p>
        </w:tc>
        <w:tc>
          <w:tcPr>
            <w:tcW w:w="5313" w:type="dxa"/>
            <w:tcBorders>
              <w:top w:val="single" w:sz="4" w:space="0" w:color="auto"/>
              <w:left w:val="nil"/>
              <w:bottom w:val="single" w:sz="4" w:space="0" w:color="auto"/>
              <w:right w:val="single" w:sz="4" w:space="0" w:color="auto"/>
            </w:tcBorders>
            <w:shd w:val="clear" w:color="auto" w:fill="auto"/>
            <w:hideMark/>
          </w:tcPr>
          <w:p w14:paraId="11B33153"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absolute value of the assets sensitive to equity risk charge for qualifying infrastructure equities, after the shock.</w:t>
            </w:r>
          </w:p>
          <w:p w14:paraId="22780769" w14:textId="77777777" w:rsidR="00AB1CB4" w:rsidRPr="00C22FD0" w:rsidRDefault="00AB1CB4" w:rsidP="00DA2CF9">
            <w:pPr>
              <w:spacing w:after="0"/>
              <w:rPr>
                <w:rFonts w:ascii="Times New Roman" w:eastAsia="Times New Roman" w:hAnsi="Times New Roman"/>
                <w:sz w:val="20"/>
                <w:szCs w:val="20"/>
                <w:lang w:eastAsia="es-ES"/>
              </w:rPr>
            </w:pPr>
          </w:p>
          <w:p w14:paraId="71C0FAD8"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Recoverables from reinsurance and SPVs shall not be included in this cell.</w:t>
            </w:r>
          </w:p>
        </w:tc>
      </w:tr>
      <w:tr w:rsidR="00AB1CB4" w:rsidRPr="00C22FD0" w14:paraId="6AA2138E" w14:textId="77777777" w:rsidTr="00DA2CF9">
        <w:trPr>
          <w:trHeight w:val="150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1D4F477"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R0290/C0050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61B3292F"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Absolute values after shock – Liabilities (after the loss absorbing capacity of technical provisions) – Equity risk – qualifying infrastructure equities</w:t>
            </w:r>
          </w:p>
        </w:tc>
        <w:tc>
          <w:tcPr>
            <w:tcW w:w="5313" w:type="dxa"/>
            <w:tcBorders>
              <w:top w:val="single" w:sz="4" w:space="0" w:color="auto"/>
              <w:left w:val="nil"/>
              <w:bottom w:val="single" w:sz="4" w:space="0" w:color="auto"/>
              <w:right w:val="single" w:sz="4" w:space="0" w:color="auto"/>
            </w:tcBorders>
            <w:shd w:val="clear" w:color="auto" w:fill="auto"/>
            <w:hideMark/>
          </w:tcPr>
          <w:p w14:paraId="313FD382"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absolute value of liabilities sensitive to equity risk (for qualifying infrastructure equities), after the shock and after the loss absorbing capacity of technical provisions.</w:t>
            </w:r>
          </w:p>
          <w:p w14:paraId="78A1EE20" w14:textId="77777777" w:rsidR="00AB1CB4" w:rsidRPr="00C22FD0" w:rsidRDefault="00AB1CB4" w:rsidP="00DA2CF9">
            <w:pPr>
              <w:spacing w:after="0"/>
              <w:rPr>
                <w:rFonts w:ascii="Times New Roman" w:eastAsia="Times New Roman" w:hAnsi="Times New Roman"/>
                <w:sz w:val="20"/>
                <w:szCs w:val="20"/>
                <w:lang w:eastAsia="es-ES"/>
              </w:rPr>
            </w:pPr>
          </w:p>
          <w:p w14:paraId="773941E6"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The amount of TP shall be net of reinsurance and SPV recoverables.</w:t>
            </w:r>
          </w:p>
        </w:tc>
      </w:tr>
      <w:tr w:rsidR="00AB1CB4" w:rsidRPr="00C22FD0" w14:paraId="7AC04D78" w14:textId="77777777" w:rsidTr="00DA2CF9">
        <w:trPr>
          <w:trHeight w:val="112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6D52A4A"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R0290/C0060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C454D1"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Absolute value after shock – Net solvency capital requirement – Equity risk –qualifying infrastructure equities</w:t>
            </w:r>
          </w:p>
        </w:tc>
        <w:tc>
          <w:tcPr>
            <w:tcW w:w="5313" w:type="dxa"/>
            <w:tcBorders>
              <w:top w:val="single" w:sz="4" w:space="0" w:color="auto"/>
              <w:left w:val="nil"/>
              <w:bottom w:val="single" w:sz="4" w:space="0" w:color="auto"/>
              <w:right w:val="single" w:sz="4" w:space="0" w:color="auto"/>
            </w:tcBorders>
            <w:shd w:val="clear" w:color="auto" w:fill="auto"/>
            <w:hideMark/>
          </w:tcPr>
          <w:p w14:paraId="78F69A08"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 xml:space="preserve">This is the net capital charge for equity risk (for qualifying infrastructure equities) after adjustment for the loss absorbing capacity of technical provisions. </w:t>
            </w:r>
          </w:p>
          <w:p w14:paraId="27802962" w14:textId="77777777" w:rsidR="00AB1CB4" w:rsidRPr="00C22FD0" w:rsidRDefault="00AB1CB4" w:rsidP="00DA2CF9">
            <w:pPr>
              <w:spacing w:after="0"/>
              <w:rPr>
                <w:rFonts w:ascii="Times New Roman" w:eastAsia="Times New Roman" w:hAnsi="Times New Roman"/>
                <w:sz w:val="20"/>
                <w:szCs w:val="20"/>
                <w:lang w:eastAsia="es-ES"/>
              </w:rPr>
            </w:pPr>
          </w:p>
        </w:tc>
      </w:tr>
      <w:tr w:rsidR="00AB1CB4" w:rsidRPr="00C22FD0" w14:paraId="63645D51" w14:textId="77777777" w:rsidTr="00DA2CF9">
        <w:trPr>
          <w:trHeight w:val="157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E68EFA0"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R0290/C0070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5ABDB0B4"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Absolute values after shock – Liabilities (before the loss absorbing capacity of technical provisions) – Equity risk – qualifying infrastructure equities</w:t>
            </w:r>
          </w:p>
        </w:tc>
        <w:tc>
          <w:tcPr>
            <w:tcW w:w="5313" w:type="dxa"/>
            <w:tcBorders>
              <w:top w:val="single" w:sz="4" w:space="0" w:color="auto"/>
              <w:left w:val="nil"/>
              <w:bottom w:val="single" w:sz="4" w:space="0" w:color="auto"/>
              <w:right w:val="single" w:sz="4" w:space="0" w:color="auto"/>
            </w:tcBorders>
            <w:shd w:val="clear" w:color="auto" w:fill="auto"/>
            <w:hideMark/>
          </w:tcPr>
          <w:p w14:paraId="3A30D297"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absolute value of the liabilities sensitive to equity risk (for qualifying infrastructure equities), after the shock but before the loss absorbing capacity of technical provisions.</w:t>
            </w:r>
          </w:p>
          <w:p w14:paraId="7E0BC597" w14:textId="77777777" w:rsidR="00AB1CB4" w:rsidRPr="00C22FD0" w:rsidRDefault="00AB1CB4" w:rsidP="00DA2CF9">
            <w:pPr>
              <w:spacing w:after="0"/>
              <w:rPr>
                <w:rFonts w:ascii="Times New Roman" w:eastAsia="Times New Roman" w:hAnsi="Times New Roman"/>
                <w:sz w:val="20"/>
                <w:szCs w:val="20"/>
                <w:lang w:eastAsia="es-ES"/>
              </w:rPr>
            </w:pPr>
          </w:p>
          <w:p w14:paraId="24A830C9"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The amount of TP shall be net of reinsurance and SPV recoverables.</w:t>
            </w:r>
          </w:p>
        </w:tc>
      </w:tr>
      <w:tr w:rsidR="00AB1CB4" w:rsidRPr="00C22FD0" w14:paraId="583CDF7B" w14:textId="77777777" w:rsidTr="00DA2CF9">
        <w:trPr>
          <w:trHeight w:val="951"/>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C5CE583"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R0290/C0080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DD9A72"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Absolute value after shock – Gross solvency capital requirement – Equity risk – qualifying infrastructure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7A7AE8AB" w14:textId="77777777" w:rsidR="00AB1CB4" w:rsidRPr="00C22FD0" w:rsidRDefault="00AB1CB4"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gross capital charge for equity risk for qualifying infrastructure equities, i.e. before the loss absorbing capacity of technical provisions.</w:t>
            </w:r>
          </w:p>
        </w:tc>
      </w:tr>
      <w:tr w:rsidR="00E21451" w:rsidRPr="00C22FD0" w14:paraId="1F5E25E8" w14:textId="77777777" w:rsidTr="0040755A">
        <w:trPr>
          <w:trHeight w:val="285"/>
        </w:trPr>
        <w:tc>
          <w:tcPr>
            <w:tcW w:w="9352" w:type="dxa"/>
            <w:gridSpan w:val="4"/>
            <w:tcBorders>
              <w:top w:val="nil"/>
              <w:left w:val="nil"/>
              <w:bottom w:val="nil"/>
              <w:right w:val="single" w:sz="4" w:space="0" w:color="auto"/>
            </w:tcBorders>
            <w:shd w:val="clear" w:color="auto" w:fill="auto"/>
          </w:tcPr>
          <w:p w14:paraId="62A998F7"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r w:rsidRPr="00C22FD0">
              <w:rPr>
                <w:rFonts w:ascii="Times New Roman" w:eastAsia="Times New Roman" w:hAnsi="Times New Roman" w:cs="Times New Roman"/>
                <w:b/>
                <w:bCs/>
                <w:sz w:val="20"/>
                <w:szCs w:val="20"/>
                <w:lang w:eastAsia="es-ES"/>
              </w:rPr>
              <w:t>Property risk</w:t>
            </w:r>
          </w:p>
        </w:tc>
      </w:tr>
      <w:tr w:rsidR="00E21451" w:rsidRPr="00C22FD0" w14:paraId="0D5BB562" w14:textId="77777777" w:rsidTr="0040755A">
        <w:trPr>
          <w:trHeight w:val="70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9E0F78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R0300/C0020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468472AC" w14:textId="194D4F5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Property risk </w:t>
            </w:r>
          </w:p>
        </w:tc>
        <w:tc>
          <w:tcPr>
            <w:tcW w:w="5313" w:type="dxa"/>
            <w:tcBorders>
              <w:top w:val="single" w:sz="4" w:space="0" w:color="auto"/>
              <w:left w:val="nil"/>
              <w:bottom w:val="single" w:sz="4" w:space="0" w:color="auto"/>
              <w:right w:val="single" w:sz="4" w:space="0" w:color="auto"/>
            </w:tcBorders>
            <w:shd w:val="clear" w:color="auto" w:fill="auto"/>
            <w:hideMark/>
          </w:tcPr>
          <w:p w14:paraId="623003BA" w14:textId="77777777" w:rsidR="00E21451" w:rsidRPr="00C22FD0" w:rsidRDefault="00E21451" w:rsidP="0040755A">
            <w:pPr>
              <w:spacing w:after="0" w:line="240" w:lineRule="auto"/>
              <w:rPr>
                <w:rFonts w:ascii="Times New Roman" w:eastAsia="Times New Roman" w:hAnsi="Times New Roman" w:cs="Times New Roman"/>
                <w:strike/>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property risk</w:t>
            </w:r>
            <w:r w:rsidRPr="00C22FD0">
              <w:rPr>
                <w:rFonts w:ascii="Times New Roman" w:eastAsia="Times New Roman" w:hAnsi="Times New Roman" w:cs="Times New Roman"/>
                <w:strike/>
                <w:sz w:val="20"/>
                <w:szCs w:val="20"/>
                <w:lang w:eastAsia="es-ES"/>
              </w:rPr>
              <w:t>.</w:t>
            </w:r>
          </w:p>
          <w:p w14:paraId="670BEF34" w14:textId="77777777" w:rsidR="00E21451" w:rsidRPr="00C22FD0" w:rsidRDefault="00E21451" w:rsidP="0040755A">
            <w:pPr>
              <w:spacing w:after="0" w:line="240" w:lineRule="auto"/>
              <w:rPr>
                <w:rFonts w:ascii="Times New Roman" w:eastAsia="Times New Roman" w:hAnsi="Times New Roman" w:cs="Times New Roman"/>
                <w:strike/>
                <w:sz w:val="20"/>
                <w:szCs w:val="20"/>
                <w:lang w:eastAsia="es-ES"/>
              </w:rPr>
            </w:pPr>
          </w:p>
          <w:p w14:paraId="4FE488A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7CF75D5D" w14:textId="77777777" w:rsidTr="0040755A">
        <w:trPr>
          <w:trHeight w:val="765"/>
        </w:trPr>
        <w:tc>
          <w:tcPr>
            <w:tcW w:w="1396" w:type="dxa"/>
            <w:tcBorders>
              <w:top w:val="nil"/>
              <w:left w:val="single" w:sz="4" w:space="0" w:color="auto"/>
              <w:bottom w:val="single" w:sz="4" w:space="0" w:color="auto"/>
              <w:right w:val="single" w:sz="4" w:space="0" w:color="auto"/>
            </w:tcBorders>
            <w:shd w:val="clear" w:color="auto" w:fill="auto"/>
          </w:tcPr>
          <w:p w14:paraId="124A18F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3FAD7814" w14:textId="346192D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Property risk  </w:t>
            </w:r>
          </w:p>
        </w:tc>
        <w:tc>
          <w:tcPr>
            <w:tcW w:w="5313" w:type="dxa"/>
            <w:tcBorders>
              <w:top w:val="single" w:sz="4" w:space="0" w:color="auto"/>
              <w:left w:val="nil"/>
              <w:bottom w:val="single" w:sz="4" w:space="0" w:color="auto"/>
              <w:right w:val="single" w:sz="4" w:space="0" w:color="auto"/>
            </w:tcBorders>
            <w:shd w:val="clear" w:color="auto" w:fill="auto"/>
            <w:hideMark/>
          </w:tcPr>
          <w:p w14:paraId="7CE46CC1" w14:textId="3AD37CC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value of the liabilities sensitive to the property risk.</w:t>
            </w:r>
          </w:p>
          <w:p w14:paraId="622D31F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AE34C6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670F1AA7" w14:textId="77777777" w:rsidTr="0040755A">
        <w:trPr>
          <w:trHeight w:val="765"/>
        </w:trPr>
        <w:tc>
          <w:tcPr>
            <w:tcW w:w="1396" w:type="dxa"/>
            <w:tcBorders>
              <w:top w:val="nil"/>
              <w:left w:val="single" w:sz="4" w:space="0" w:color="auto"/>
              <w:bottom w:val="single" w:sz="4" w:space="0" w:color="auto"/>
              <w:right w:val="single" w:sz="4" w:space="0" w:color="auto"/>
            </w:tcBorders>
            <w:shd w:val="clear" w:color="auto" w:fill="auto"/>
          </w:tcPr>
          <w:p w14:paraId="38C5B75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R0300/C0040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14175681" w14:textId="32A22D0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Property risk </w:t>
            </w:r>
          </w:p>
        </w:tc>
        <w:tc>
          <w:tcPr>
            <w:tcW w:w="5313" w:type="dxa"/>
            <w:tcBorders>
              <w:top w:val="single" w:sz="4" w:space="0" w:color="auto"/>
              <w:left w:val="nil"/>
              <w:bottom w:val="single" w:sz="4" w:space="0" w:color="auto"/>
              <w:right w:val="single" w:sz="4" w:space="0" w:color="auto"/>
            </w:tcBorders>
            <w:shd w:val="clear" w:color="auto" w:fill="auto"/>
            <w:hideMark/>
          </w:tcPr>
          <w:p w14:paraId="5E5E5AC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property risk charge, after the property shock.</w:t>
            </w:r>
          </w:p>
          <w:p w14:paraId="64CE05F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EC7EE5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1F4C62F2" w14:textId="77777777" w:rsidTr="0040755A">
        <w:trPr>
          <w:trHeight w:val="1260"/>
        </w:trPr>
        <w:tc>
          <w:tcPr>
            <w:tcW w:w="1396" w:type="dxa"/>
            <w:tcBorders>
              <w:top w:val="nil"/>
              <w:left w:val="single" w:sz="4" w:space="0" w:color="auto"/>
              <w:bottom w:val="single" w:sz="4" w:space="0" w:color="auto"/>
              <w:right w:val="single" w:sz="4" w:space="0" w:color="auto"/>
            </w:tcBorders>
            <w:shd w:val="clear" w:color="auto" w:fill="auto"/>
          </w:tcPr>
          <w:p w14:paraId="497E687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117A5102" w14:textId="21784DD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(after the loss absorbing capacity of technical provision</w:t>
            </w:r>
            <w:r w:rsidR="007F55E7" w:rsidRPr="00C22FD0">
              <w:rPr>
                <w:rFonts w:ascii="Times New Roman" w:eastAsia="Times New Roman" w:hAnsi="Times New Roman" w:cs="Times New Roman"/>
                <w:sz w:val="20"/>
                <w:szCs w:val="20"/>
                <w:lang w:eastAsia="es-ES"/>
              </w:rPr>
              <w:t>s)</w:t>
            </w:r>
            <w:r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Property risk</w:t>
            </w:r>
          </w:p>
        </w:tc>
        <w:tc>
          <w:tcPr>
            <w:tcW w:w="5313" w:type="dxa"/>
            <w:tcBorders>
              <w:top w:val="single" w:sz="4" w:space="0" w:color="auto"/>
              <w:left w:val="nil"/>
              <w:bottom w:val="single" w:sz="4" w:space="0" w:color="auto"/>
              <w:right w:val="single" w:sz="4" w:space="0" w:color="auto"/>
            </w:tcBorders>
            <w:shd w:val="clear" w:color="auto" w:fill="auto"/>
            <w:hideMark/>
          </w:tcPr>
          <w:p w14:paraId="1C8280E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underlying property risk charge, after the property shock and after the loss absorbing capacity of technical provisions.</w:t>
            </w:r>
          </w:p>
          <w:p w14:paraId="5598338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AFE77F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B70D572" w14:textId="77777777" w:rsidTr="0040755A">
        <w:trPr>
          <w:trHeight w:val="791"/>
        </w:trPr>
        <w:tc>
          <w:tcPr>
            <w:tcW w:w="1396" w:type="dxa"/>
            <w:tcBorders>
              <w:top w:val="nil"/>
              <w:left w:val="single" w:sz="4" w:space="0" w:color="auto"/>
              <w:bottom w:val="single" w:sz="4" w:space="0" w:color="auto"/>
              <w:right w:val="single" w:sz="4" w:space="0" w:color="auto"/>
            </w:tcBorders>
            <w:shd w:val="clear" w:color="auto" w:fill="auto"/>
          </w:tcPr>
          <w:p w14:paraId="507CA43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R0300/C0060</w:t>
            </w:r>
          </w:p>
        </w:tc>
        <w:tc>
          <w:tcPr>
            <w:tcW w:w="2643" w:type="dxa"/>
            <w:gridSpan w:val="2"/>
            <w:tcBorders>
              <w:top w:val="nil"/>
              <w:left w:val="single" w:sz="4" w:space="0" w:color="auto"/>
              <w:bottom w:val="single" w:sz="4" w:space="0" w:color="auto"/>
              <w:right w:val="single" w:sz="4" w:space="0" w:color="auto"/>
            </w:tcBorders>
            <w:shd w:val="clear" w:color="auto" w:fill="auto"/>
            <w:hideMark/>
          </w:tcPr>
          <w:p w14:paraId="58B3FA8A" w14:textId="7881557F" w:rsidR="00E21451" w:rsidRPr="00C22FD0" w:rsidRDefault="00E21451" w:rsidP="00007F57">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property risk</w:t>
            </w:r>
          </w:p>
        </w:tc>
        <w:tc>
          <w:tcPr>
            <w:tcW w:w="5313" w:type="dxa"/>
            <w:tcBorders>
              <w:top w:val="single" w:sz="4" w:space="0" w:color="auto"/>
              <w:left w:val="nil"/>
              <w:bottom w:val="single" w:sz="4" w:space="0" w:color="auto"/>
              <w:right w:val="single" w:sz="4" w:space="0" w:color="auto"/>
            </w:tcBorders>
            <w:shd w:val="clear" w:color="auto" w:fill="auto"/>
            <w:hideMark/>
          </w:tcPr>
          <w:p w14:paraId="0B9F5AF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property risk, after adjustment for the loss absorbing capacity of technical provisions. </w:t>
            </w:r>
          </w:p>
        </w:tc>
      </w:tr>
      <w:tr w:rsidR="00E21451" w:rsidRPr="00C22FD0" w14:paraId="28122DD5" w14:textId="77777777" w:rsidTr="0040755A">
        <w:trPr>
          <w:trHeight w:val="1245"/>
        </w:trPr>
        <w:tc>
          <w:tcPr>
            <w:tcW w:w="1396" w:type="dxa"/>
            <w:tcBorders>
              <w:top w:val="nil"/>
              <w:left w:val="single" w:sz="4" w:space="0" w:color="auto"/>
              <w:bottom w:val="single" w:sz="4" w:space="0" w:color="auto"/>
              <w:right w:val="single" w:sz="4" w:space="0" w:color="auto"/>
            </w:tcBorders>
            <w:shd w:val="clear" w:color="auto" w:fill="auto"/>
          </w:tcPr>
          <w:p w14:paraId="32B966F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R0300/C0070</w:t>
            </w:r>
          </w:p>
        </w:tc>
        <w:tc>
          <w:tcPr>
            <w:tcW w:w="2643" w:type="dxa"/>
            <w:gridSpan w:val="2"/>
            <w:tcBorders>
              <w:top w:val="nil"/>
              <w:left w:val="nil"/>
              <w:bottom w:val="single" w:sz="4" w:space="0" w:color="auto"/>
              <w:right w:val="single" w:sz="4" w:space="0" w:color="auto"/>
            </w:tcBorders>
            <w:shd w:val="clear" w:color="auto" w:fill="auto"/>
            <w:hideMark/>
          </w:tcPr>
          <w:p w14:paraId="0DAF981A" w14:textId="3BDD58E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(before the loss absorbing capacity of technical provisions)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property risk</w:t>
            </w:r>
          </w:p>
        </w:tc>
        <w:tc>
          <w:tcPr>
            <w:tcW w:w="5313" w:type="dxa"/>
            <w:tcBorders>
              <w:top w:val="single" w:sz="4" w:space="0" w:color="auto"/>
              <w:left w:val="nil"/>
              <w:bottom w:val="single" w:sz="4" w:space="0" w:color="auto"/>
              <w:right w:val="single" w:sz="4" w:space="0" w:color="auto"/>
            </w:tcBorders>
            <w:shd w:val="clear" w:color="auto" w:fill="auto"/>
            <w:hideMark/>
          </w:tcPr>
          <w:p w14:paraId="246AE1C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underlying property risk charge, after the property shock but before the loss absorbing capacity of technical provisions.</w:t>
            </w:r>
          </w:p>
          <w:p w14:paraId="3364824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1E7E39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07F32078" w14:textId="77777777" w:rsidTr="0040755A">
        <w:trPr>
          <w:trHeight w:val="723"/>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C751D6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F57D71" w14:textId="1ECD9DD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w:t>
            </w:r>
            <w:r w:rsidR="00007F57"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Property risk</w:t>
            </w:r>
          </w:p>
        </w:tc>
        <w:tc>
          <w:tcPr>
            <w:tcW w:w="5313" w:type="dxa"/>
            <w:tcBorders>
              <w:top w:val="single" w:sz="4" w:space="0" w:color="auto"/>
              <w:left w:val="nil"/>
              <w:bottom w:val="single" w:sz="4" w:space="0" w:color="auto"/>
              <w:right w:val="single" w:sz="4" w:space="0" w:color="auto"/>
            </w:tcBorders>
            <w:shd w:val="clear" w:color="auto" w:fill="auto"/>
            <w:hideMark/>
          </w:tcPr>
          <w:p w14:paraId="4BDA120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property risk, i.e. before the loss absorbing capacity of technical provisions.</w:t>
            </w:r>
          </w:p>
        </w:tc>
      </w:tr>
      <w:tr w:rsidR="00E21451" w:rsidRPr="00C22FD0" w14:paraId="65043A03" w14:textId="77777777" w:rsidTr="0040755A">
        <w:trPr>
          <w:trHeight w:val="285"/>
        </w:trPr>
        <w:tc>
          <w:tcPr>
            <w:tcW w:w="4039" w:type="dxa"/>
            <w:gridSpan w:val="3"/>
            <w:tcBorders>
              <w:top w:val="single" w:sz="4" w:space="0" w:color="auto"/>
              <w:left w:val="nil"/>
              <w:bottom w:val="single" w:sz="4" w:space="0" w:color="auto"/>
              <w:right w:val="nil"/>
            </w:tcBorders>
            <w:shd w:val="clear" w:color="auto" w:fill="auto"/>
          </w:tcPr>
          <w:p w14:paraId="1531415C"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r w:rsidRPr="00C22FD0">
              <w:rPr>
                <w:rFonts w:ascii="Times New Roman" w:eastAsia="Times New Roman" w:hAnsi="Times New Roman" w:cs="Times New Roman"/>
                <w:b/>
                <w:bCs/>
                <w:sz w:val="20"/>
                <w:szCs w:val="20"/>
                <w:lang w:eastAsia="es-ES"/>
              </w:rPr>
              <w:t>Spread risk </w:t>
            </w:r>
          </w:p>
        </w:tc>
        <w:tc>
          <w:tcPr>
            <w:tcW w:w="5313" w:type="dxa"/>
            <w:tcBorders>
              <w:top w:val="single" w:sz="4" w:space="0" w:color="auto"/>
              <w:left w:val="nil"/>
              <w:bottom w:val="single" w:sz="4" w:space="0" w:color="auto"/>
              <w:right w:val="nil"/>
            </w:tcBorders>
            <w:shd w:val="clear" w:color="auto" w:fill="auto"/>
            <w:hideMark/>
          </w:tcPr>
          <w:p w14:paraId="1DA52EE1"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p>
        </w:tc>
      </w:tr>
      <w:tr w:rsidR="00E21451" w:rsidRPr="00C22FD0" w14:paraId="3E6704BD" w14:textId="77777777" w:rsidTr="0040755A">
        <w:trPr>
          <w:trHeight w:val="798"/>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E3281D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AC25DE" w14:textId="35634A8C" w:rsidR="00E21451" w:rsidRPr="00C22FD0" w:rsidRDefault="00E21451" w:rsidP="00007F57">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w:t>
            </w:r>
            <w:r w:rsidR="00007F57"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p>
        </w:tc>
        <w:tc>
          <w:tcPr>
            <w:tcW w:w="5313" w:type="dxa"/>
            <w:tcBorders>
              <w:top w:val="single" w:sz="4" w:space="0" w:color="auto"/>
              <w:left w:val="nil"/>
              <w:bottom w:val="single" w:sz="4" w:space="0" w:color="auto"/>
              <w:right w:val="single" w:sz="4" w:space="0" w:color="auto"/>
            </w:tcBorders>
            <w:shd w:val="clear" w:color="auto" w:fill="auto"/>
            <w:hideMark/>
          </w:tcPr>
          <w:p w14:paraId="41358CC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spread risk, after adjustment for the loss absorbing capacity of technical provisions. </w:t>
            </w:r>
          </w:p>
        </w:tc>
      </w:tr>
      <w:tr w:rsidR="00E21451" w:rsidRPr="00C22FD0" w14:paraId="26E62F19" w14:textId="77777777" w:rsidTr="0040755A">
        <w:trPr>
          <w:trHeight w:val="695"/>
        </w:trPr>
        <w:tc>
          <w:tcPr>
            <w:tcW w:w="1396" w:type="dxa"/>
            <w:tcBorders>
              <w:top w:val="nil"/>
              <w:left w:val="single" w:sz="4" w:space="0" w:color="auto"/>
              <w:bottom w:val="single" w:sz="4" w:space="0" w:color="auto"/>
              <w:right w:val="single" w:sz="4" w:space="0" w:color="auto"/>
            </w:tcBorders>
            <w:shd w:val="clear" w:color="auto" w:fill="auto"/>
          </w:tcPr>
          <w:p w14:paraId="112D9AF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D9E69BF" w14:textId="68C6169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w:t>
            </w:r>
            <w:r w:rsidR="00007F57"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p>
        </w:tc>
        <w:tc>
          <w:tcPr>
            <w:tcW w:w="5313" w:type="dxa"/>
            <w:tcBorders>
              <w:top w:val="single" w:sz="4" w:space="0" w:color="auto"/>
              <w:left w:val="nil"/>
              <w:bottom w:val="single" w:sz="4" w:space="0" w:color="auto"/>
              <w:right w:val="single" w:sz="4" w:space="0" w:color="auto"/>
            </w:tcBorders>
            <w:shd w:val="clear" w:color="auto" w:fill="auto"/>
            <w:hideMark/>
          </w:tcPr>
          <w:p w14:paraId="614B7577" w14:textId="125E7342" w:rsidR="00E21451" w:rsidRPr="00C22FD0" w:rsidRDefault="00E21451" w:rsidP="00F8465E">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spread risk, before the loss absorbing capacity of technical provisions.</w:t>
            </w:r>
          </w:p>
        </w:tc>
      </w:tr>
      <w:tr w:rsidR="00E21451" w:rsidRPr="00C22FD0" w14:paraId="7EEF01E2" w14:textId="77777777" w:rsidTr="0040755A">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7A995E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E8346D" w14:textId="1FD94D2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3A302951" w14:textId="348C762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spread risk</w:t>
            </w:r>
            <w:r w:rsidR="009C214E"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o</w:t>
            </w:r>
            <w:r w:rsidR="009C214E" w:rsidRPr="00C22FD0">
              <w:rPr>
                <w:rFonts w:ascii="Times New Roman" w:eastAsia="Times New Roman" w:hAnsi="Times New Roman" w:cs="Times New Roman"/>
                <w:sz w:val="20"/>
                <w:szCs w:val="20"/>
                <w:lang w:eastAsia="es-ES"/>
              </w:rPr>
              <w:t>n</w:t>
            </w:r>
            <w:r w:rsidRPr="00C22FD0">
              <w:rPr>
                <w:rFonts w:ascii="Times New Roman" w:eastAsia="Times New Roman" w:hAnsi="Times New Roman" w:cs="Times New Roman"/>
                <w:sz w:val="20"/>
                <w:szCs w:val="20"/>
                <w:lang w:eastAsia="es-ES"/>
              </w:rPr>
              <w:t xml:space="preserve"> bonds and loans.</w:t>
            </w:r>
          </w:p>
          <w:p w14:paraId="64ADDBA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CD127C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4B0B8D42" w14:textId="77777777" w:rsidTr="0040755A">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228352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4B8C3BB0" w14:textId="51F7534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nil"/>
              <w:right w:val="single" w:sz="4" w:space="0" w:color="auto"/>
            </w:tcBorders>
            <w:shd w:val="clear" w:color="auto" w:fill="auto"/>
            <w:hideMark/>
          </w:tcPr>
          <w:p w14:paraId="5DDAA7F3" w14:textId="2C066765" w:rsidR="00E21451" w:rsidRPr="00C22FD0" w:rsidRDefault="00E21451" w:rsidP="0040755A">
            <w:pPr>
              <w:spacing w:after="0" w:line="240" w:lineRule="auto"/>
              <w:rPr>
                <w:rFonts w:ascii="Times New Roman" w:eastAsia="Times New Roman" w:hAnsi="Times New Roman" w:cs="Times New Roman"/>
                <w:strike/>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spread risk o</w:t>
            </w:r>
            <w:r w:rsidR="009C214E" w:rsidRPr="00C22FD0">
              <w:rPr>
                <w:rFonts w:ascii="Times New Roman" w:eastAsia="Times New Roman" w:hAnsi="Times New Roman" w:cs="Times New Roman"/>
                <w:sz w:val="20"/>
                <w:szCs w:val="20"/>
                <w:lang w:eastAsia="es-ES"/>
              </w:rPr>
              <w:t>n</w:t>
            </w:r>
            <w:r w:rsidRPr="00C22FD0">
              <w:rPr>
                <w:rFonts w:ascii="Times New Roman" w:eastAsia="Times New Roman" w:hAnsi="Times New Roman" w:cs="Times New Roman"/>
                <w:sz w:val="20"/>
                <w:szCs w:val="20"/>
                <w:lang w:eastAsia="es-ES"/>
              </w:rPr>
              <w:t xml:space="preserve"> bonds and loans</w:t>
            </w:r>
            <w:r w:rsidRPr="00C22FD0">
              <w:rPr>
                <w:rFonts w:ascii="Times New Roman" w:eastAsia="Times New Roman" w:hAnsi="Times New Roman" w:cs="Times New Roman"/>
                <w:strike/>
                <w:sz w:val="20"/>
                <w:szCs w:val="20"/>
                <w:lang w:eastAsia="es-ES"/>
              </w:rPr>
              <w:t>.</w:t>
            </w:r>
          </w:p>
          <w:p w14:paraId="286A0D64" w14:textId="77777777" w:rsidR="00E21451" w:rsidRPr="00C22FD0" w:rsidRDefault="00E21451" w:rsidP="0040755A">
            <w:pPr>
              <w:spacing w:after="0" w:line="240" w:lineRule="auto"/>
              <w:rPr>
                <w:rFonts w:ascii="Times New Roman" w:eastAsia="Times New Roman" w:hAnsi="Times New Roman" w:cs="Times New Roman"/>
                <w:strike/>
                <w:sz w:val="20"/>
                <w:szCs w:val="20"/>
                <w:lang w:eastAsia="es-ES"/>
              </w:rPr>
            </w:pPr>
          </w:p>
          <w:p w14:paraId="07906F5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076FC7B" w14:textId="77777777" w:rsidTr="0040755A">
        <w:trPr>
          <w:trHeight w:val="855"/>
        </w:trPr>
        <w:tc>
          <w:tcPr>
            <w:tcW w:w="1396" w:type="dxa"/>
            <w:tcBorders>
              <w:top w:val="nil"/>
              <w:left w:val="single" w:sz="4" w:space="0" w:color="auto"/>
              <w:bottom w:val="single" w:sz="4" w:space="0" w:color="auto"/>
              <w:right w:val="single" w:sz="4" w:space="0" w:color="auto"/>
            </w:tcBorders>
            <w:shd w:val="clear" w:color="auto" w:fill="auto"/>
          </w:tcPr>
          <w:p w14:paraId="1536E91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R0410/C0040</w:t>
            </w:r>
          </w:p>
        </w:tc>
        <w:tc>
          <w:tcPr>
            <w:tcW w:w="2643" w:type="dxa"/>
            <w:gridSpan w:val="2"/>
            <w:tcBorders>
              <w:top w:val="nil"/>
              <w:left w:val="nil"/>
              <w:bottom w:val="single" w:sz="4" w:space="0" w:color="auto"/>
              <w:right w:val="single" w:sz="4" w:space="0" w:color="auto"/>
            </w:tcBorders>
            <w:shd w:val="clear" w:color="auto" w:fill="auto"/>
            <w:hideMark/>
          </w:tcPr>
          <w:p w14:paraId="76997943" w14:textId="122921A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14:paraId="78CDF1FA" w14:textId="5BBE115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spread risk o</w:t>
            </w:r>
            <w:r w:rsidR="009C214E" w:rsidRPr="00C22FD0">
              <w:rPr>
                <w:rFonts w:ascii="Times New Roman" w:eastAsia="Times New Roman" w:hAnsi="Times New Roman" w:cs="Times New Roman"/>
                <w:sz w:val="20"/>
                <w:szCs w:val="20"/>
                <w:lang w:eastAsia="es-ES"/>
              </w:rPr>
              <w:t>n</w:t>
            </w:r>
            <w:r w:rsidRPr="00C22FD0">
              <w:rPr>
                <w:rFonts w:ascii="Times New Roman" w:eastAsia="Times New Roman" w:hAnsi="Times New Roman" w:cs="Times New Roman"/>
                <w:sz w:val="20"/>
                <w:szCs w:val="20"/>
                <w:lang w:eastAsia="es-ES"/>
              </w:rPr>
              <w:t xml:space="preserve"> bonds and loans, after the shock.</w:t>
            </w:r>
          </w:p>
          <w:p w14:paraId="0FC9009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D27F1E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07F095CC" w14:textId="77777777" w:rsidTr="0040755A">
        <w:trPr>
          <w:trHeight w:val="142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FC1004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R0410/C0050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4A349EE6" w14:textId="3422556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(after the loss absorbing capacity of technical provision</w:t>
            </w:r>
            <w:r w:rsidR="007F55E7" w:rsidRPr="00C22FD0">
              <w:rPr>
                <w:rFonts w:ascii="Times New Roman" w:eastAsia="Times New Roman" w:hAnsi="Times New Roman" w:cs="Times New Roman"/>
                <w:sz w:val="20"/>
                <w:szCs w:val="20"/>
                <w:lang w:eastAsia="es-ES"/>
              </w:rPr>
              <w:t>s)</w:t>
            </w:r>
            <w:r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14:paraId="5FC0C81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underlying the spread risk charge for bonds and loans, after the shock and after the loss absorbing capacity of technical provisions.</w:t>
            </w:r>
          </w:p>
          <w:p w14:paraId="01C9728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83B59C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554C3349" w14:textId="77777777" w:rsidTr="0040755A">
        <w:trPr>
          <w:trHeight w:val="56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3AF5D7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9A0A9F1" w14:textId="29C9D43C" w:rsidR="00E21451" w:rsidRPr="00C22FD0" w:rsidRDefault="00E21451" w:rsidP="00007F57">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w:t>
            </w:r>
            <w:r w:rsidR="00007F57"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14:paraId="53A45FF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spread risk on bonds and loans, after adjustment for the loss absorbing capacity of technical provisions. </w:t>
            </w:r>
          </w:p>
          <w:p w14:paraId="640333C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9E6C624" w14:textId="3EDFD87D"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R0010/C0010 = 1, this item represents the net solvency capital requirement for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bonds and loans, calculated using simplifications</w:t>
            </w:r>
          </w:p>
        </w:tc>
      </w:tr>
      <w:tr w:rsidR="00E21451" w:rsidRPr="00C22FD0" w14:paraId="5CBD2852" w14:textId="77777777" w:rsidTr="0040755A">
        <w:trPr>
          <w:trHeight w:val="142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7585A0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43837918" w14:textId="14F7B54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(before the loss absorbing capacity of technical provisions)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14:paraId="25C9556D" w14:textId="42E904D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spread risk o</w:t>
            </w:r>
            <w:r w:rsidR="009C214E" w:rsidRPr="00C22FD0">
              <w:rPr>
                <w:rFonts w:ascii="Times New Roman" w:eastAsia="Times New Roman" w:hAnsi="Times New Roman" w:cs="Times New Roman"/>
                <w:sz w:val="20"/>
                <w:szCs w:val="20"/>
                <w:lang w:eastAsia="es-ES"/>
              </w:rPr>
              <w:t>n</w:t>
            </w:r>
            <w:r w:rsidRPr="00C22FD0">
              <w:rPr>
                <w:rFonts w:ascii="Times New Roman" w:eastAsia="Times New Roman" w:hAnsi="Times New Roman" w:cs="Times New Roman"/>
                <w:sz w:val="20"/>
                <w:szCs w:val="20"/>
                <w:lang w:eastAsia="es-ES"/>
              </w:rPr>
              <w:t xml:space="preserve"> bonds and loans, after the shock but before the loss absorbing capacity of technical provisions.</w:t>
            </w:r>
          </w:p>
          <w:p w14:paraId="37DF09E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28C559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3CE54108" w14:textId="77777777" w:rsidTr="0040755A">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FC0CC2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264B00A" w14:textId="7392BA6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14:paraId="6BC2282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spread risk on bonds and loans, i.e. before the loss absorbing capacity of technical provisions.</w:t>
            </w:r>
          </w:p>
          <w:p w14:paraId="128A522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F7F9789" w14:textId="5F06DACC"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R0010/C0010 = 1, this item represents gross solvency capital requirement for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bonds and loans calculated using simplifications. </w:t>
            </w:r>
          </w:p>
        </w:tc>
      </w:tr>
      <w:tr w:rsidR="00632382" w:rsidRPr="00C22FD0" w14:paraId="050B4E68" w14:textId="77777777" w:rsidTr="00DA2CF9">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F59E830"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R0411/C0020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372D6EC7"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Initial absolute values before shock – Assets – Spread risk – bonds and loans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14:paraId="64FF8D00"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initial absolute value of the assets sensitive to the spread risk on bonds and loans that are qualifying infrastructure investment.</w:t>
            </w:r>
          </w:p>
          <w:p w14:paraId="3AD1287E"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Recoverables from reinsurance and SPVs shall not be included in this cell.</w:t>
            </w:r>
          </w:p>
        </w:tc>
      </w:tr>
      <w:tr w:rsidR="00632382" w:rsidRPr="00C22FD0" w14:paraId="59AC7BE1" w14:textId="77777777" w:rsidTr="00DA2CF9">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DCB9D16"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R0411/C0030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27561C67"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Initial absolute values before shock – Liabilities – Spread risk – bonds and loans (qualifying infrastructure investment)</w:t>
            </w:r>
          </w:p>
        </w:tc>
        <w:tc>
          <w:tcPr>
            <w:tcW w:w="5313" w:type="dxa"/>
            <w:tcBorders>
              <w:top w:val="single" w:sz="4" w:space="0" w:color="auto"/>
              <w:left w:val="nil"/>
              <w:bottom w:val="nil"/>
              <w:right w:val="single" w:sz="4" w:space="0" w:color="auto"/>
            </w:tcBorders>
            <w:shd w:val="clear" w:color="auto" w:fill="auto"/>
            <w:hideMark/>
          </w:tcPr>
          <w:p w14:paraId="2D8C52DE"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initial absolute value of the liabilities sensitive to the spread risk on bonds and loans that are qualifying infrastructure investment. This value shall be reported only where the split between R0411 and R0412 could be derived from the method used for the calculation. When the split is not possible only R0410 should be filled in.</w:t>
            </w:r>
          </w:p>
          <w:p w14:paraId="7B53D201"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The amount of TP shall be net of reinsurance and SPV recoverables.</w:t>
            </w:r>
          </w:p>
        </w:tc>
      </w:tr>
      <w:tr w:rsidR="00632382" w:rsidRPr="00C22FD0" w14:paraId="0C8A1E1E" w14:textId="77777777" w:rsidTr="00DA2CF9">
        <w:trPr>
          <w:trHeight w:val="855"/>
        </w:trPr>
        <w:tc>
          <w:tcPr>
            <w:tcW w:w="1396" w:type="dxa"/>
            <w:tcBorders>
              <w:top w:val="nil"/>
              <w:left w:val="single" w:sz="4" w:space="0" w:color="auto"/>
              <w:bottom w:val="single" w:sz="4" w:space="0" w:color="auto"/>
              <w:right w:val="single" w:sz="4" w:space="0" w:color="auto"/>
            </w:tcBorders>
            <w:shd w:val="clear" w:color="auto" w:fill="auto"/>
          </w:tcPr>
          <w:p w14:paraId="491948D2"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R0411/C0040</w:t>
            </w:r>
          </w:p>
        </w:tc>
        <w:tc>
          <w:tcPr>
            <w:tcW w:w="2643" w:type="dxa"/>
            <w:gridSpan w:val="2"/>
            <w:tcBorders>
              <w:top w:val="nil"/>
              <w:left w:val="nil"/>
              <w:bottom w:val="single" w:sz="4" w:space="0" w:color="auto"/>
              <w:right w:val="single" w:sz="4" w:space="0" w:color="auto"/>
            </w:tcBorders>
            <w:shd w:val="clear" w:color="auto" w:fill="auto"/>
            <w:hideMark/>
          </w:tcPr>
          <w:p w14:paraId="6A0B7136"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Absolute values after shock – Assets – Spread risk – bonds and loans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14:paraId="5403050D"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absolute value of the assets sensitive to the spread risk on bonds and loans that are qualifying infrastructure investment, after the shock.</w:t>
            </w:r>
          </w:p>
          <w:p w14:paraId="12E594CC"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Recoverables from reinsurance and SPVs shall not be included in this cell.</w:t>
            </w:r>
          </w:p>
        </w:tc>
      </w:tr>
      <w:tr w:rsidR="00632382" w:rsidRPr="00C22FD0" w14:paraId="6F98993C" w14:textId="77777777" w:rsidTr="00DA2CF9">
        <w:trPr>
          <w:trHeight w:val="142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9B22DBB"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R0411/C0050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339127B1"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Absolute values after shock – Liabilities (after the loss absorbing capacity of technical provisions) – Spread risk – bonds  and loans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14:paraId="62AC7316"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absolute value of the liabilities underlying the spread risk charge for bonds and loans that are qualifying infrastructure investment, after the shock and after the loss absorbing capacity of technical provisions. This value shall be reported only where the split between R0411 and R0412 could be derived from the method used for the calculation. When the split is not possible only R0410 should be filled in.</w:t>
            </w:r>
          </w:p>
          <w:p w14:paraId="0CC7FF44"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The amount of TP shall be net of reinsurance and SPV recoverables.</w:t>
            </w:r>
          </w:p>
        </w:tc>
      </w:tr>
      <w:tr w:rsidR="00632382" w:rsidRPr="00C22FD0" w14:paraId="6BAC2F3E" w14:textId="77777777" w:rsidTr="00DA2CF9">
        <w:trPr>
          <w:trHeight w:val="56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C3B8237"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lastRenderedPageBreak/>
              <w:t>R0411/C0060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21FF55B8"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 xml:space="preserve">Absolute value after shock – Net solvency capital requirement – Spread risk  – bonds and loans (qualifying infrastructure investment) </w:t>
            </w:r>
          </w:p>
        </w:tc>
        <w:tc>
          <w:tcPr>
            <w:tcW w:w="5313" w:type="dxa"/>
            <w:tcBorders>
              <w:top w:val="single" w:sz="4" w:space="0" w:color="auto"/>
              <w:left w:val="nil"/>
              <w:bottom w:val="single" w:sz="4" w:space="0" w:color="auto"/>
              <w:right w:val="single" w:sz="4" w:space="0" w:color="auto"/>
            </w:tcBorders>
            <w:shd w:val="clear" w:color="auto" w:fill="auto"/>
            <w:hideMark/>
          </w:tcPr>
          <w:p w14:paraId="5B88303C"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net capital charge for spread risk on bonds and loans that are qualifying infrastructure investment, after adjustment for the loss absorbing capacity of technical provisions. This value shall be reported only where the split between R0411 and R0412 could be derived from the method used for the calculation. When the split is not possible only R0410 should be filled in.</w:t>
            </w:r>
          </w:p>
          <w:p w14:paraId="12AF5713"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If R0010/C0010 = 1, this item should not be reported.</w:t>
            </w:r>
          </w:p>
        </w:tc>
      </w:tr>
      <w:tr w:rsidR="00632382" w:rsidRPr="00C22FD0" w14:paraId="12D36730" w14:textId="77777777" w:rsidTr="00DA2CF9">
        <w:trPr>
          <w:trHeight w:val="142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79D5855"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R0411/C0070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7A5283A0"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Absolute values after shock – Liabilities (before the loss absorbing capacity of technical provisions) – Spread  risk – bonds and loans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14:paraId="4A908DA8"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absolute value of the liabilities sensitive to the spread risk on bonds and loans that are qualifying infrastructure investment, after the shock but before the loss absorbing capacity of technical provisions. This value shall be reported only where the split between R0411 and R0412 could be derived from the method used for the calculation. When the split is not possible only R0410 should be filled in.</w:t>
            </w:r>
          </w:p>
          <w:p w14:paraId="26973B87"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The amount of TP shall be net of reinsurance and SPV recoverables.</w:t>
            </w:r>
          </w:p>
        </w:tc>
      </w:tr>
      <w:tr w:rsidR="00632382" w:rsidRPr="00C22FD0" w14:paraId="54A4EC10" w14:textId="77777777" w:rsidTr="00DA2CF9">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32A584E"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R0411/C0080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8A8733"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Absolute value after shock – Gross solvency capital requirement – Spread risk  – bonds and loans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14:paraId="4F71615B"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gross capital charge for spread risk on bonds and loans that are qualifying infrastructure investment, i.e. before the loss absorbing capacity of technical provisions. This value shall be reported only where the split between R0411 and R0412 could be derived from the method used for the calculation. When the split is not possible only R0410 should be filled in.</w:t>
            </w:r>
          </w:p>
          <w:p w14:paraId="4BB0B1E1"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 xml:space="preserve">If R0010/C0010 = 1, this item should not be reported. </w:t>
            </w:r>
          </w:p>
        </w:tc>
      </w:tr>
      <w:tr w:rsidR="00632382" w:rsidRPr="00C22FD0" w14:paraId="11F1CAAF" w14:textId="77777777" w:rsidTr="00DA2CF9">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6010E28"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R0412/C0020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890767"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Initial absolute values before shock – Assets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14:paraId="00ED98FE"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initial absolute value of the assets sensitive to the spread risk on bonds and loans other than qualifying infrastructure investment.</w:t>
            </w:r>
          </w:p>
          <w:p w14:paraId="3612FFF2"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Recoverables from reinsurance and SPVs shall not be included in this cell.</w:t>
            </w:r>
          </w:p>
        </w:tc>
      </w:tr>
      <w:tr w:rsidR="00632382" w:rsidRPr="00C22FD0" w14:paraId="1142EA31" w14:textId="77777777" w:rsidTr="00DA2CF9">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3F945B0"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R0412/C0030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CF32790"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Initial absolute values before shock – Liabilities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14:paraId="674182BF"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initial absolute value of the liabilities sensitive to the spread risk on bonds and loans other than qualifying infrastructure investment. This value shall be reported only where the split between R0411 and R0412 could be derived from the method used for the calculation. When the split is not possible only R0410 should be filled in.</w:t>
            </w:r>
          </w:p>
          <w:p w14:paraId="5741C582" w14:textId="77777777" w:rsidR="00632382" w:rsidRPr="00C22FD0" w:rsidRDefault="00632382" w:rsidP="00DA2CF9">
            <w:pPr>
              <w:tabs>
                <w:tab w:val="left" w:pos="1246"/>
              </w:tabs>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The amount of TP shall be net of reinsurance and SPV recoverables.</w:t>
            </w:r>
          </w:p>
        </w:tc>
      </w:tr>
      <w:tr w:rsidR="00632382" w:rsidRPr="00C22FD0" w14:paraId="37C8AE78" w14:textId="77777777" w:rsidTr="00DA2CF9">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F1F04BC"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R0412/C0040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4057D35"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Absolute values after shock – Assets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14:paraId="11A13D16"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absolute value of the assets sensitive to the spread risk on bonds and loans other than qualifying infrastructure investment, after the shock.</w:t>
            </w:r>
          </w:p>
          <w:p w14:paraId="71B13EF2"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Recoverables from reinsurance and SPVs shall not be included in this cell.</w:t>
            </w:r>
          </w:p>
        </w:tc>
      </w:tr>
      <w:tr w:rsidR="00632382" w:rsidRPr="00C22FD0" w14:paraId="19AAAA4E" w14:textId="77777777" w:rsidTr="00DA2CF9">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8DA024B"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lastRenderedPageBreak/>
              <w:t>R0412/C0050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96C2C6"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Absolute values after shock – Liabilities (after the loss absorbing capacity of technical provisions)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14:paraId="08BB035E"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absolute value of the liabilities underlying the spread risk charge for bonds and loans other than qualifying infrastructure investment, after the shock and after the loss absorbing capacity of technical provisions. This value shall be reported only where the split between R0411 and R0412 could be derived from the method used for the calculation. When the split is not possible only R0410 should be filled in.</w:t>
            </w:r>
          </w:p>
          <w:p w14:paraId="097CF409"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The amount of TP shall be net of reinsurance and SPV recoverables.</w:t>
            </w:r>
          </w:p>
        </w:tc>
      </w:tr>
      <w:tr w:rsidR="00632382" w:rsidRPr="00C22FD0" w14:paraId="48A55FE0" w14:textId="77777777" w:rsidTr="00DA2CF9">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3542C2E"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R0412/C0060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2FC33F"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Absolute value after shock – Net solvency capital requirement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14:paraId="3661F5E5"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net capital charge for spread risk on bonds and loans other than qualifying infrastructure investment, after adjustment for the loss absorbing capacity of technical provisions. This value shall be reported only where the split between R0411 and R0412 could be derived from the method used for the calculation. When the split is not possible only R0410 should be filled in.</w:t>
            </w:r>
          </w:p>
          <w:p w14:paraId="672319E5"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If R0010/C0010 = 1, this item should not be reported.</w:t>
            </w:r>
          </w:p>
        </w:tc>
      </w:tr>
      <w:tr w:rsidR="00632382" w:rsidRPr="00C22FD0" w14:paraId="38932FA6" w14:textId="77777777" w:rsidTr="00DA2CF9">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B5BED9E"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R0412/C0070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B786AF"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Absolute values after shock – Liabilities (before the loss absorbing capacity of technical provisions)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14:paraId="7BB6E1EE"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This is the absolute value of the liabilities sensitive to the spread risk on bonds and loans other than qualifying infrastructure investment, after the shock but before the loss absorbing capacity of technical provisions. This value shall be reported only where the split between R0411 and R0412 could be derived from the method used for the calculation. When the split is not possible only R0410 should be filled in.</w:t>
            </w:r>
          </w:p>
          <w:p w14:paraId="3206590E"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The amount of TP shall be net of reinsurance and SPV recoverables.</w:t>
            </w:r>
          </w:p>
        </w:tc>
      </w:tr>
      <w:tr w:rsidR="00632382" w:rsidRPr="00C22FD0" w14:paraId="56E8B5F1" w14:textId="77777777" w:rsidTr="00DA2CF9">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197CAAD"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R0412/C0080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46FA62"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Absolute value after shock – Gross solvency capital requirement – Spread risk  – bonds and loans (other than qualifying infrastructure investment)</w:t>
            </w:r>
          </w:p>
        </w:tc>
        <w:tc>
          <w:tcPr>
            <w:tcW w:w="5313" w:type="dxa"/>
            <w:tcBorders>
              <w:top w:val="single" w:sz="4" w:space="0" w:color="auto"/>
              <w:left w:val="nil"/>
              <w:bottom w:val="single" w:sz="4" w:space="0" w:color="auto"/>
              <w:right w:val="single" w:sz="4" w:space="0" w:color="auto"/>
            </w:tcBorders>
            <w:shd w:val="clear" w:color="auto" w:fill="auto"/>
            <w:hideMark/>
          </w:tcPr>
          <w:p w14:paraId="39004989" w14:textId="77777777" w:rsidR="00632382" w:rsidRPr="00C22FD0" w:rsidRDefault="00632382" w:rsidP="00DA2CF9">
            <w:pPr>
              <w:spacing w:after="0"/>
              <w:rPr>
                <w:rFonts w:ascii="Times New Roman" w:eastAsia="Times New Roman" w:hAnsi="Times New Roman"/>
                <w:b/>
                <w:sz w:val="20"/>
                <w:szCs w:val="20"/>
                <w:lang w:eastAsia="es-ES"/>
              </w:rPr>
            </w:pPr>
            <w:r w:rsidRPr="00C22FD0">
              <w:rPr>
                <w:rFonts w:ascii="Times New Roman" w:eastAsia="Times New Roman" w:hAnsi="Times New Roman"/>
                <w:sz w:val="20"/>
                <w:szCs w:val="20"/>
                <w:lang w:eastAsia="es-ES"/>
              </w:rPr>
              <w:t>This is the gross capital charge for spread risk on bonds and loans other than qualifying infrastructure investment, i.e. before the loss absorbing capacity of technical provisions. This value shall be reported only where the split between R0411 and R0412 could be derived from the method used for the calculation. When the split is not possible only R0410 should be filled in.</w:t>
            </w:r>
          </w:p>
          <w:p w14:paraId="5B11DA18" w14:textId="77777777" w:rsidR="00632382" w:rsidRPr="00C22FD0" w:rsidRDefault="00632382" w:rsidP="00DA2CF9">
            <w:pPr>
              <w:spacing w:after="0"/>
              <w:rPr>
                <w:rFonts w:ascii="Times New Roman" w:eastAsia="Times New Roman" w:hAnsi="Times New Roman"/>
                <w:sz w:val="20"/>
                <w:szCs w:val="20"/>
                <w:lang w:eastAsia="es-ES"/>
              </w:rPr>
            </w:pPr>
            <w:r w:rsidRPr="00C22FD0">
              <w:rPr>
                <w:rFonts w:ascii="Times New Roman" w:eastAsia="Times New Roman" w:hAnsi="Times New Roman"/>
                <w:sz w:val="20"/>
                <w:szCs w:val="20"/>
                <w:lang w:eastAsia="es-ES"/>
              </w:rPr>
              <w:t>If R0010/C0010 = 1, this item should not be reported.</w:t>
            </w:r>
          </w:p>
        </w:tc>
      </w:tr>
      <w:tr w:rsidR="00E21451" w:rsidRPr="00C22FD0" w14:paraId="1B6F30D5" w14:textId="77777777" w:rsidTr="0040755A">
        <w:trPr>
          <w:trHeight w:val="981"/>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1FC96B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22EB6E9" w14:textId="57FF39A4"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w:t>
            </w:r>
            <w:r w:rsidR="00561143"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credit derivatives</w:t>
            </w:r>
          </w:p>
        </w:tc>
        <w:tc>
          <w:tcPr>
            <w:tcW w:w="5313" w:type="dxa"/>
            <w:tcBorders>
              <w:top w:val="single" w:sz="4" w:space="0" w:color="auto"/>
              <w:left w:val="nil"/>
              <w:right w:val="single" w:sz="4" w:space="0" w:color="auto"/>
            </w:tcBorders>
            <w:shd w:val="clear" w:color="auto" w:fill="auto"/>
            <w:hideMark/>
          </w:tcPr>
          <w:p w14:paraId="252BC69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spread risk on credit derivatives, after adjustment for the loss absorbing capacity of technical provisions. </w:t>
            </w:r>
          </w:p>
        </w:tc>
      </w:tr>
      <w:tr w:rsidR="00E21451" w:rsidRPr="00C22FD0" w14:paraId="38FE789B" w14:textId="77777777" w:rsidTr="0040755A">
        <w:trPr>
          <w:trHeight w:val="711"/>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3B10CE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48FC99" w14:textId="20F4222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credit derivatives</w:t>
            </w:r>
          </w:p>
        </w:tc>
        <w:tc>
          <w:tcPr>
            <w:tcW w:w="5313" w:type="dxa"/>
            <w:tcBorders>
              <w:top w:val="single" w:sz="4" w:space="0" w:color="auto"/>
              <w:left w:val="nil"/>
              <w:right w:val="single" w:sz="4" w:space="0" w:color="auto"/>
            </w:tcBorders>
            <w:shd w:val="clear" w:color="auto" w:fill="auto"/>
            <w:hideMark/>
          </w:tcPr>
          <w:p w14:paraId="2D0F24AB" w14:textId="50CE9CE3" w:rsidR="00E21451" w:rsidRPr="00C22FD0" w:rsidRDefault="00E21451" w:rsidP="00F8465E">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gross capital charge for spread risk on credit derivatives, i.e. before the loss absorbing capacity of technical provisions. </w:t>
            </w:r>
          </w:p>
        </w:tc>
      </w:tr>
      <w:tr w:rsidR="00E21451" w:rsidRPr="00C22FD0" w14:paraId="687989B4" w14:textId="77777777" w:rsidTr="0040755A">
        <w:trPr>
          <w:trHeight w:val="114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565ACE6" w14:textId="21659A3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R0440/</w:t>
            </w:r>
          </w:p>
          <w:p w14:paraId="78A6BE2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2FDAE79E" w14:textId="7CD1F49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credit derivatives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downward/upward shock on credit derivatives</w:t>
            </w:r>
          </w:p>
        </w:tc>
        <w:tc>
          <w:tcPr>
            <w:tcW w:w="5313" w:type="dxa"/>
            <w:tcBorders>
              <w:top w:val="single" w:sz="4" w:space="0" w:color="auto"/>
              <w:left w:val="nil"/>
              <w:bottom w:val="single" w:sz="4" w:space="0" w:color="auto"/>
              <w:right w:val="single" w:sz="4" w:space="0" w:color="auto"/>
            </w:tcBorders>
            <w:shd w:val="clear" w:color="auto" w:fill="auto"/>
            <w:hideMark/>
          </w:tcPr>
          <w:p w14:paraId="7BF46A7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assets sensitive to the downward/upward shock in respect to the spread risk on credit derivatives.</w:t>
            </w:r>
          </w:p>
          <w:p w14:paraId="6AA46D4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101432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3EB1E438" w14:textId="77777777" w:rsidTr="0040755A">
        <w:trPr>
          <w:trHeight w:val="114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9A49F20" w14:textId="1DA1AF6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R0440/</w:t>
            </w:r>
          </w:p>
          <w:p w14:paraId="5B79553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58C6B023" w14:textId="02B0818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credit derivatives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downward/upward shock on credit derivatives</w:t>
            </w:r>
          </w:p>
        </w:tc>
        <w:tc>
          <w:tcPr>
            <w:tcW w:w="5313" w:type="dxa"/>
            <w:tcBorders>
              <w:top w:val="single" w:sz="4" w:space="0" w:color="auto"/>
              <w:left w:val="nil"/>
              <w:bottom w:val="single" w:sz="4" w:space="0" w:color="auto"/>
              <w:right w:val="single" w:sz="4" w:space="0" w:color="auto"/>
            </w:tcBorders>
            <w:shd w:val="clear" w:color="auto" w:fill="auto"/>
            <w:hideMark/>
          </w:tcPr>
          <w:p w14:paraId="59601F6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downward/upward shock in respect to spread risk on credit derivatives.</w:t>
            </w:r>
          </w:p>
          <w:p w14:paraId="57A1B9D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262430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2B7621B" w14:textId="77777777" w:rsidTr="0040755A">
        <w:trPr>
          <w:trHeight w:val="1245"/>
        </w:trPr>
        <w:tc>
          <w:tcPr>
            <w:tcW w:w="1396" w:type="dxa"/>
            <w:tcBorders>
              <w:top w:val="nil"/>
              <w:left w:val="single" w:sz="4" w:space="0" w:color="auto"/>
              <w:bottom w:val="single" w:sz="4" w:space="0" w:color="auto"/>
              <w:right w:val="single" w:sz="4" w:space="0" w:color="auto"/>
            </w:tcBorders>
            <w:shd w:val="clear" w:color="auto" w:fill="auto"/>
          </w:tcPr>
          <w:p w14:paraId="498D043F" w14:textId="4866C42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R0430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R0440/</w:t>
            </w:r>
          </w:p>
          <w:p w14:paraId="41E8BEC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C0040</w:t>
            </w:r>
          </w:p>
        </w:tc>
        <w:tc>
          <w:tcPr>
            <w:tcW w:w="2643" w:type="dxa"/>
            <w:gridSpan w:val="2"/>
            <w:tcBorders>
              <w:top w:val="nil"/>
              <w:left w:val="nil"/>
              <w:bottom w:val="single" w:sz="4" w:space="0" w:color="auto"/>
              <w:right w:val="single" w:sz="4" w:space="0" w:color="auto"/>
            </w:tcBorders>
            <w:shd w:val="clear" w:color="auto" w:fill="auto"/>
            <w:hideMark/>
          </w:tcPr>
          <w:p w14:paraId="18EC971E" w14:textId="028A580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credit derivatives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downward/upward shock on credit derivatives</w:t>
            </w:r>
          </w:p>
        </w:tc>
        <w:tc>
          <w:tcPr>
            <w:tcW w:w="5313" w:type="dxa"/>
            <w:tcBorders>
              <w:top w:val="nil"/>
              <w:left w:val="nil"/>
              <w:bottom w:val="single" w:sz="4" w:space="0" w:color="auto"/>
              <w:right w:val="single" w:sz="4" w:space="0" w:color="auto"/>
            </w:tcBorders>
            <w:shd w:val="clear" w:color="auto" w:fill="auto"/>
            <w:hideMark/>
          </w:tcPr>
          <w:p w14:paraId="476E08C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the downward/upward shock for spread risk on credit derivatives, after the shock.</w:t>
            </w:r>
          </w:p>
          <w:p w14:paraId="6354956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EF5B1E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0FD98BEB" w14:textId="77777777" w:rsidTr="0040755A">
        <w:trPr>
          <w:trHeight w:val="179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03B8891" w14:textId="106064F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R0440/</w:t>
            </w:r>
          </w:p>
          <w:p w14:paraId="06F2E59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2F5E8D34" w14:textId="7D2A39E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(after the loss absorbing capacity of technical provision</w:t>
            </w:r>
            <w:r w:rsidR="007F55E7" w:rsidRPr="00C22FD0">
              <w:rPr>
                <w:rFonts w:ascii="Times New Roman" w:eastAsia="Times New Roman" w:hAnsi="Times New Roman" w:cs="Times New Roman"/>
                <w:sz w:val="20"/>
                <w:szCs w:val="20"/>
                <w:lang w:eastAsia="es-ES"/>
              </w:rPr>
              <w:t>s)</w:t>
            </w:r>
            <w:r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credit derivatives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downward/upward shock on credit derivatives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595BC05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downward/upward shock for spread risk on credit derivatives, after the shock and after the loss absorbing capacity of technical provisions.</w:t>
            </w:r>
          </w:p>
          <w:p w14:paraId="2FEEF75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D931D5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45D6C328" w14:textId="77777777" w:rsidTr="0040755A">
        <w:trPr>
          <w:trHeight w:val="149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7D96CD9" w14:textId="57FD3FD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R0440/</w:t>
            </w:r>
          </w:p>
          <w:p w14:paraId="5B31765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9568E2" w14:textId="62F54A26"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credit derivatives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downward/upward shock on credit derivatives</w:t>
            </w:r>
          </w:p>
        </w:tc>
        <w:tc>
          <w:tcPr>
            <w:tcW w:w="5313" w:type="dxa"/>
            <w:tcBorders>
              <w:top w:val="single" w:sz="4" w:space="0" w:color="auto"/>
              <w:left w:val="nil"/>
              <w:bottom w:val="single" w:sz="4" w:space="0" w:color="auto"/>
              <w:right w:val="single" w:sz="4" w:space="0" w:color="auto"/>
            </w:tcBorders>
            <w:shd w:val="clear" w:color="auto" w:fill="auto"/>
            <w:hideMark/>
          </w:tcPr>
          <w:p w14:paraId="65E55CF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the downward/upward shock for spread risk on credit derivatives, after adjustment for the loss absorbing capacity of technical provisions. </w:t>
            </w:r>
          </w:p>
          <w:p w14:paraId="2B2BAE9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6649E355" w14:textId="77777777" w:rsidTr="0040755A">
        <w:trPr>
          <w:trHeight w:val="171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B09B49D" w14:textId="772A7E3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R0440/</w:t>
            </w:r>
          </w:p>
          <w:p w14:paraId="1E62D82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10A55CF" w14:textId="22558BD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(before the loss absorbing capacity of technical provisions)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credit derivatives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downward/upward shock on credit derivatives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148ACEA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downward/upward shock for spread risk on credit derivatives, after the shock but before the loss absorbing capacity of technical provisions.</w:t>
            </w:r>
          </w:p>
          <w:p w14:paraId="2C26981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FA55F6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6A3ECA43" w14:textId="77777777" w:rsidTr="0040755A">
        <w:trPr>
          <w:trHeight w:val="120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BA329D1" w14:textId="46E2B54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R0440/</w:t>
            </w:r>
          </w:p>
          <w:p w14:paraId="7D880D0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7684757" w14:textId="7D961F3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credit derivatives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downward/upward shock on credit derivatives </w:t>
            </w:r>
          </w:p>
        </w:tc>
        <w:tc>
          <w:tcPr>
            <w:tcW w:w="5313" w:type="dxa"/>
            <w:tcBorders>
              <w:top w:val="single" w:sz="4" w:space="0" w:color="auto"/>
              <w:left w:val="nil"/>
              <w:right w:val="single" w:sz="4" w:space="0" w:color="auto"/>
            </w:tcBorders>
            <w:shd w:val="clear" w:color="auto" w:fill="auto"/>
            <w:hideMark/>
          </w:tcPr>
          <w:p w14:paraId="2685BC3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gross capital charge for the downward/upward shock for spread risk on credit derivatives, i.e. before the loss absorbing capacity of technical provisions. </w:t>
            </w:r>
          </w:p>
          <w:p w14:paraId="7393054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321B17D4" w14:textId="77777777" w:rsidTr="0040755A">
        <w:trPr>
          <w:trHeight w:val="1212"/>
        </w:trPr>
        <w:tc>
          <w:tcPr>
            <w:tcW w:w="1396" w:type="dxa"/>
            <w:tcBorders>
              <w:top w:val="nil"/>
              <w:left w:val="single" w:sz="4" w:space="0" w:color="auto"/>
              <w:bottom w:val="single" w:sz="4" w:space="0" w:color="auto"/>
              <w:right w:val="single" w:sz="4" w:space="0" w:color="auto"/>
            </w:tcBorders>
            <w:shd w:val="clear" w:color="auto" w:fill="auto"/>
          </w:tcPr>
          <w:p w14:paraId="05E2593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R0450/C0020</w:t>
            </w:r>
          </w:p>
        </w:tc>
        <w:tc>
          <w:tcPr>
            <w:tcW w:w="2643" w:type="dxa"/>
            <w:gridSpan w:val="2"/>
            <w:tcBorders>
              <w:top w:val="nil"/>
              <w:left w:val="nil"/>
              <w:bottom w:val="single" w:sz="4" w:space="0" w:color="auto"/>
              <w:right w:val="single" w:sz="4" w:space="0" w:color="auto"/>
            </w:tcBorders>
            <w:shd w:val="clear" w:color="auto" w:fill="auto"/>
            <w:hideMark/>
          </w:tcPr>
          <w:p w14:paraId="57854388" w14:textId="7FB3977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nil"/>
              <w:bottom w:val="nil"/>
              <w:right w:val="single" w:sz="4" w:space="0" w:color="auto"/>
            </w:tcBorders>
            <w:shd w:val="clear" w:color="auto" w:fill="auto"/>
            <w:hideMark/>
          </w:tcPr>
          <w:p w14:paraId="2E7CAD39" w14:textId="1CAAC8D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spread risk o</w:t>
            </w:r>
            <w:r w:rsidR="009C214E" w:rsidRPr="00C22FD0">
              <w:rPr>
                <w:rFonts w:ascii="Times New Roman" w:eastAsia="Times New Roman" w:hAnsi="Times New Roman" w:cs="Times New Roman"/>
                <w:sz w:val="20"/>
                <w:szCs w:val="20"/>
                <w:lang w:eastAsia="es-ES"/>
              </w:rPr>
              <w:t>n</w:t>
            </w:r>
            <w:r w:rsidRPr="00C22FD0">
              <w:rPr>
                <w:rFonts w:ascii="Times New Roman" w:eastAsia="Times New Roman" w:hAnsi="Times New Roman" w:cs="Times New Roman"/>
                <w:sz w:val="20"/>
                <w:szCs w:val="20"/>
                <w:lang w:eastAsia="es-ES"/>
              </w:rPr>
              <w:t xml:space="preserve"> securitisation positions.</w:t>
            </w:r>
          </w:p>
          <w:p w14:paraId="000E1E0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8A1CBF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3C87418F" w14:textId="77777777" w:rsidTr="0040755A">
        <w:trPr>
          <w:trHeight w:val="1203"/>
        </w:trPr>
        <w:tc>
          <w:tcPr>
            <w:tcW w:w="1396" w:type="dxa"/>
            <w:tcBorders>
              <w:top w:val="nil"/>
              <w:left w:val="single" w:sz="4" w:space="0" w:color="auto"/>
              <w:bottom w:val="single" w:sz="4" w:space="0" w:color="auto"/>
              <w:right w:val="single" w:sz="4" w:space="0" w:color="auto"/>
            </w:tcBorders>
            <w:shd w:val="clear" w:color="auto" w:fill="auto"/>
          </w:tcPr>
          <w:p w14:paraId="546DF79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R0450/C0030</w:t>
            </w:r>
          </w:p>
        </w:tc>
        <w:tc>
          <w:tcPr>
            <w:tcW w:w="2643" w:type="dxa"/>
            <w:gridSpan w:val="2"/>
            <w:tcBorders>
              <w:top w:val="nil"/>
              <w:left w:val="nil"/>
              <w:bottom w:val="single" w:sz="4" w:space="0" w:color="auto"/>
              <w:right w:val="single" w:sz="4" w:space="0" w:color="auto"/>
            </w:tcBorders>
            <w:shd w:val="clear" w:color="auto" w:fill="auto"/>
            <w:hideMark/>
          </w:tcPr>
          <w:p w14:paraId="19C0DC1D" w14:textId="2F08594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14:paraId="16C9001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spread risk on securitisation positions.</w:t>
            </w:r>
          </w:p>
          <w:p w14:paraId="3815CEC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7AB2A6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05E2E361" w14:textId="77777777" w:rsidTr="0040755A">
        <w:trPr>
          <w:trHeight w:val="118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BEADA0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R0450/C0040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6BB9FDAD" w14:textId="31C9533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14:paraId="5945C13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spread risk on securitisation positions, after the shock.</w:t>
            </w:r>
          </w:p>
          <w:p w14:paraId="6412666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0F0185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76DE24BF" w14:textId="77777777" w:rsidTr="0040755A">
        <w:trPr>
          <w:trHeight w:val="148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C39B9E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R0450/C0050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7D9EDA6A" w14:textId="62D2027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(after the loss absorbing capacity of technical provision</w:t>
            </w:r>
            <w:r w:rsidR="007F55E7" w:rsidRPr="00C22FD0">
              <w:rPr>
                <w:rFonts w:ascii="Times New Roman" w:eastAsia="Times New Roman" w:hAnsi="Times New Roman" w:cs="Times New Roman"/>
                <w:sz w:val="20"/>
                <w:szCs w:val="20"/>
                <w:lang w:eastAsia="es-ES"/>
              </w:rPr>
              <w:t>s)</w:t>
            </w:r>
            <w:r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14:paraId="522E178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spread risk on securitisation positions, after the shock and after the loss absorbing capacity of technical provisions.</w:t>
            </w:r>
          </w:p>
          <w:p w14:paraId="4D4A96F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18DC57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0847591" w14:textId="77777777" w:rsidTr="0040755A">
        <w:trPr>
          <w:trHeight w:val="105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334B98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R0450/C0060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BD8F4F" w14:textId="296B4602"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7B2FB6C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spread risk on securitisation positions, after adjustment for the loss absorbing capacity of technical provisions. </w:t>
            </w:r>
          </w:p>
        </w:tc>
      </w:tr>
      <w:tr w:rsidR="00E21451" w:rsidRPr="00C22FD0" w14:paraId="3113E13E" w14:textId="77777777" w:rsidTr="0040755A">
        <w:trPr>
          <w:trHeight w:val="155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49F243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R0450/C0070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083CA15B" w14:textId="4DC731D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(before the loss absorbing capacity of technical provisions)</w:t>
            </w:r>
            <w:r w:rsidR="00561143"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14:paraId="1906D7F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spread risk on securitisation positions, after the shock but before the loss absorbing capacity of technical provisions.</w:t>
            </w:r>
          </w:p>
          <w:p w14:paraId="369798D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0CE2FF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082FF950" w14:textId="77777777" w:rsidTr="0040755A">
        <w:trPr>
          <w:trHeight w:val="80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2B4C36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R0450/C0080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BB8B230" w14:textId="6E21708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0798B3A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spread risk on securitisation positions, i.e. before the loss absorbing capacity of technical provisions.</w:t>
            </w:r>
          </w:p>
        </w:tc>
      </w:tr>
      <w:tr w:rsidR="00E21451" w:rsidRPr="00C22FD0" w14:paraId="288F18EC" w14:textId="77777777" w:rsidTr="0040755A">
        <w:trPr>
          <w:trHeight w:val="124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37C3307"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R0460/C0020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EBE5987" w14:textId="439C9A8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1</w:t>
            </w:r>
          </w:p>
        </w:tc>
        <w:tc>
          <w:tcPr>
            <w:tcW w:w="5313" w:type="dxa"/>
            <w:tcBorders>
              <w:top w:val="single" w:sz="4" w:space="0" w:color="auto"/>
              <w:left w:val="nil"/>
              <w:bottom w:val="single" w:sz="4" w:space="0" w:color="auto"/>
              <w:right w:val="single" w:sz="4" w:space="0" w:color="auto"/>
            </w:tcBorders>
            <w:shd w:val="clear" w:color="auto" w:fill="auto"/>
          </w:tcPr>
          <w:p w14:paraId="277D5C8C" w14:textId="6A58A47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spread risk o</w:t>
            </w:r>
            <w:r w:rsidR="009C214E" w:rsidRPr="00C22FD0">
              <w:rPr>
                <w:rFonts w:ascii="Times New Roman" w:eastAsia="Times New Roman" w:hAnsi="Times New Roman" w:cs="Times New Roman"/>
                <w:sz w:val="20"/>
                <w:szCs w:val="20"/>
                <w:lang w:eastAsia="es-ES"/>
              </w:rPr>
              <w:t>n</w:t>
            </w:r>
            <w:r w:rsidRPr="00C22FD0">
              <w:rPr>
                <w:rFonts w:ascii="Times New Roman" w:eastAsia="Times New Roman" w:hAnsi="Times New Roman" w:cs="Times New Roman"/>
                <w:sz w:val="20"/>
                <w:szCs w:val="20"/>
                <w:lang w:eastAsia="es-ES"/>
              </w:rPr>
              <w:t xml:space="preserve"> type 1 securitisation positions.</w:t>
            </w:r>
          </w:p>
          <w:p w14:paraId="0F542BC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B20E8C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469B0B67" w14:textId="77777777" w:rsidTr="0040755A">
        <w:trPr>
          <w:trHeight w:val="113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4BBEE87"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R0460/C0030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08BA6DE3" w14:textId="287269D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1</w:t>
            </w:r>
          </w:p>
        </w:tc>
        <w:tc>
          <w:tcPr>
            <w:tcW w:w="5313" w:type="dxa"/>
            <w:tcBorders>
              <w:top w:val="single" w:sz="4" w:space="0" w:color="auto"/>
              <w:left w:val="nil"/>
              <w:bottom w:val="single" w:sz="4" w:space="0" w:color="auto"/>
              <w:right w:val="single" w:sz="4" w:space="0" w:color="auto"/>
            </w:tcBorders>
            <w:shd w:val="clear" w:color="auto" w:fill="auto"/>
          </w:tcPr>
          <w:p w14:paraId="731663D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spread risk on type 1 securitisation positions.</w:t>
            </w:r>
          </w:p>
          <w:p w14:paraId="3D005EA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23B438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448B3A28" w14:textId="77777777" w:rsidTr="0040755A">
        <w:trPr>
          <w:trHeight w:val="119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5115B70"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R0460/C0040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45EDBC8A" w14:textId="3692503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1 </w:t>
            </w:r>
          </w:p>
        </w:tc>
        <w:tc>
          <w:tcPr>
            <w:tcW w:w="5313" w:type="dxa"/>
            <w:tcBorders>
              <w:top w:val="single" w:sz="4" w:space="0" w:color="auto"/>
              <w:left w:val="nil"/>
              <w:bottom w:val="single" w:sz="4" w:space="0" w:color="auto"/>
              <w:right w:val="single" w:sz="4" w:space="0" w:color="auto"/>
            </w:tcBorders>
            <w:shd w:val="clear" w:color="auto" w:fill="auto"/>
          </w:tcPr>
          <w:p w14:paraId="4C66E6B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spread risk on type 1 securitisation positions, after the shock.</w:t>
            </w:r>
          </w:p>
          <w:p w14:paraId="22AD68C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19A390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16485C1D" w14:textId="77777777" w:rsidTr="0040755A">
        <w:trPr>
          <w:trHeight w:val="154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C42DE3C"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R0460/C0050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1C546523" w14:textId="7D9E92F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(after the loss absorbing capacity of technical provision</w:t>
            </w:r>
            <w:r w:rsidR="007F55E7" w:rsidRPr="00C22FD0">
              <w:rPr>
                <w:rFonts w:ascii="Times New Roman" w:eastAsia="Times New Roman" w:hAnsi="Times New Roman" w:cs="Times New Roman"/>
                <w:sz w:val="20"/>
                <w:szCs w:val="20"/>
                <w:lang w:eastAsia="es-ES"/>
              </w:rPr>
              <w:t>s)</w:t>
            </w:r>
            <w:r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1)</w:t>
            </w:r>
          </w:p>
        </w:tc>
        <w:tc>
          <w:tcPr>
            <w:tcW w:w="5313" w:type="dxa"/>
            <w:tcBorders>
              <w:top w:val="single" w:sz="4" w:space="0" w:color="auto"/>
              <w:left w:val="nil"/>
              <w:bottom w:val="single" w:sz="4" w:space="0" w:color="auto"/>
              <w:right w:val="single" w:sz="4" w:space="0" w:color="auto"/>
            </w:tcBorders>
            <w:shd w:val="clear" w:color="auto" w:fill="auto"/>
          </w:tcPr>
          <w:p w14:paraId="6CB8B22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spread risk on type 1 securitisation positions, after the shock and after the loss absorbing capacity of technical provisions.</w:t>
            </w:r>
          </w:p>
          <w:p w14:paraId="0498469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0D9957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5530C80C" w14:textId="77777777" w:rsidTr="0040755A">
        <w:trPr>
          <w:trHeight w:val="1231"/>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1028280"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R0460/C0060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08554AA9" w14:textId="32001C19"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1 </w:t>
            </w:r>
          </w:p>
        </w:tc>
        <w:tc>
          <w:tcPr>
            <w:tcW w:w="5313" w:type="dxa"/>
            <w:tcBorders>
              <w:top w:val="single" w:sz="4" w:space="0" w:color="auto"/>
              <w:left w:val="nil"/>
              <w:bottom w:val="single" w:sz="4" w:space="0" w:color="auto"/>
              <w:right w:val="single" w:sz="4" w:space="0" w:color="auto"/>
            </w:tcBorders>
            <w:shd w:val="clear" w:color="auto" w:fill="auto"/>
          </w:tcPr>
          <w:p w14:paraId="4B1DE6E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spread risk on type 1 securitisation positions, after adjustment for the loss absorbing capacity of technical provisions. </w:t>
            </w:r>
          </w:p>
        </w:tc>
      </w:tr>
      <w:tr w:rsidR="00E21451" w:rsidRPr="00C22FD0" w14:paraId="452988C6" w14:textId="77777777" w:rsidTr="0040755A">
        <w:trPr>
          <w:trHeight w:val="155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B7745CE"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R0460/C0070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9BDDAAF" w14:textId="491624C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(before the loss absorbing capacity of technical provisions)</w:t>
            </w:r>
            <w:r w:rsidR="00561143"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1 </w:t>
            </w:r>
          </w:p>
        </w:tc>
        <w:tc>
          <w:tcPr>
            <w:tcW w:w="5313" w:type="dxa"/>
            <w:tcBorders>
              <w:top w:val="single" w:sz="4" w:space="0" w:color="auto"/>
              <w:left w:val="nil"/>
              <w:bottom w:val="single" w:sz="4" w:space="0" w:color="auto"/>
              <w:right w:val="single" w:sz="4" w:space="0" w:color="auto"/>
            </w:tcBorders>
            <w:shd w:val="clear" w:color="auto" w:fill="auto"/>
          </w:tcPr>
          <w:p w14:paraId="437B462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spread risk on type 1 securitisation positions, after the shock but before the loss absorbing capacity of technical provisions.</w:t>
            </w:r>
          </w:p>
          <w:p w14:paraId="6B3F83E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EB3720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15027DE8" w14:textId="77777777" w:rsidTr="0040755A">
        <w:trPr>
          <w:trHeight w:val="111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570E9DF"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R0460/C0080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7C8F6F7" w14:textId="1CDB18C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1 </w:t>
            </w:r>
          </w:p>
        </w:tc>
        <w:tc>
          <w:tcPr>
            <w:tcW w:w="5313" w:type="dxa"/>
            <w:tcBorders>
              <w:top w:val="single" w:sz="4" w:space="0" w:color="auto"/>
              <w:left w:val="nil"/>
              <w:bottom w:val="single" w:sz="4" w:space="0" w:color="auto"/>
              <w:right w:val="single" w:sz="4" w:space="0" w:color="auto"/>
            </w:tcBorders>
            <w:shd w:val="clear" w:color="auto" w:fill="auto"/>
          </w:tcPr>
          <w:p w14:paraId="33B72B3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spread risk on type 1 securitisation positions, i.e. before the loss absorbing capacity of technical provisions.</w:t>
            </w:r>
          </w:p>
        </w:tc>
      </w:tr>
      <w:tr w:rsidR="00E21451" w:rsidRPr="00C22FD0" w14:paraId="6300DD25" w14:textId="77777777" w:rsidTr="0040755A">
        <w:trPr>
          <w:trHeight w:val="127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BA4F058"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R0470/C0020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21A52940" w14:textId="7001393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2 </w:t>
            </w:r>
          </w:p>
        </w:tc>
        <w:tc>
          <w:tcPr>
            <w:tcW w:w="5313" w:type="dxa"/>
            <w:tcBorders>
              <w:top w:val="single" w:sz="4" w:space="0" w:color="auto"/>
              <w:left w:val="nil"/>
              <w:bottom w:val="single" w:sz="4" w:space="0" w:color="auto"/>
              <w:right w:val="single" w:sz="4" w:space="0" w:color="auto"/>
            </w:tcBorders>
            <w:shd w:val="clear" w:color="auto" w:fill="auto"/>
          </w:tcPr>
          <w:p w14:paraId="582C4873" w14:textId="78C7DB4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spread risk o</w:t>
            </w:r>
            <w:r w:rsidR="009C214E" w:rsidRPr="00C22FD0">
              <w:rPr>
                <w:rFonts w:ascii="Times New Roman" w:eastAsia="Times New Roman" w:hAnsi="Times New Roman" w:cs="Times New Roman"/>
                <w:sz w:val="20"/>
                <w:szCs w:val="20"/>
                <w:lang w:eastAsia="es-ES"/>
              </w:rPr>
              <w:t>n</w:t>
            </w:r>
            <w:r w:rsidRPr="00C22FD0">
              <w:rPr>
                <w:rFonts w:ascii="Times New Roman" w:eastAsia="Times New Roman" w:hAnsi="Times New Roman" w:cs="Times New Roman"/>
                <w:sz w:val="20"/>
                <w:szCs w:val="20"/>
                <w:lang w:eastAsia="es-ES"/>
              </w:rPr>
              <w:t xml:space="preserve"> type 2 securitisation positions.</w:t>
            </w:r>
          </w:p>
          <w:p w14:paraId="35E4599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44CD7D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62221145" w14:textId="77777777" w:rsidTr="0040755A">
        <w:trPr>
          <w:trHeight w:val="1338"/>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330BB52"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R0470/C0030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6F8EFB53" w14:textId="6AA26CC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2  </w:t>
            </w:r>
          </w:p>
        </w:tc>
        <w:tc>
          <w:tcPr>
            <w:tcW w:w="5313" w:type="dxa"/>
            <w:tcBorders>
              <w:top w:val="single" w:sz="4" w:space="0" w:color="auto"/>
              <w:left w:val="nil"/>
              <w:bottom w:val="single" w:sz="4" w:space="0" w:color="auto"/>
              <w:right w:val="single" w:sz="4" w:space="0" w:color="auto"/>
            </w:tcBorders>
            <w:shd w:val="clear" w:color="auto" w:fill="auto"/>
          </w:tcPr>
          <w:p w14:paraId="5B4C846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spread risk on type 2 securitisation positions.</w:t>
            </w:r>
          </w:p>
          <w:p w14:paraId="217F665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F86D18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0C9486C3" w14:textId="77777777" w:rsidTr="0040755A">
        <w:trPr>
          <w:trHeight w:val="1263"/>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FFD785B"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R0470/C0040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49FF114D" w14:textId="5978E4B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2 </w:t>
            </w:r>
          </w:p>
        </w:tc>
        <w:tc>
          <w:tcPr>
            <w:tcW w:w="5313" w:type="dxa"/>
            <w:tcBorders>
              <w:top w:val="single" w:sz="4" w:space="0" w:color="auto"/>
              <w:left w:val="nil"/>
              <w:bottom w:val="single" w:sz="4" w:space="0" w:color="auto"/>
              <w:right w:val="single" w:sz="4" w:space="0" w:color="auto"/>
            </w:tcBorders>
            <w:shd w:val="clear" w:color="auto" w:fill="auto"/>
          </w:tcPr>
          <w:p w14:paraId="5947936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spread risk on type 2 securitisation positions, after the shock.</w:t>
            </w:r>
          </w:p>
          <w:p w14:paraId="29EFE8B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3BF4A5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186EC1C9" w14:textId="77777777" w:rsidTr="0040755A">
        <w:trPr>
          <w:trHeight w:val="154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902AA80"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R0470/C0050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653CB2A" w14:textId="180344E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(after the loss absorbing capacity of technical provision</w:t>
            </w:r>
            <w:r w:rsidR="007F55E7" w:rsidRPr="00C22FD0">
              <w:rPr>
                <w:rFonts w:ascii="Times New Roman" w:eastAsia="Times New Roman" w:hAnsi="Times New Roman" w:cs="Times New Roman"/>
                <w:sz w:val="20"/>
                <w:szCs w:val="20"/>
                <w:lang w:eastAsia="es-ES"/>
              </w:rPr>
              <w:t>s)</w:t>
            </w:r>
            <w:r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2)</w:t>
            </w:r>
          </w:p>
        </w:tc>
        <w:tc>
          <w:tcPr>
            <w:tcW w:w="5313" w:type="dxa"/>
            <w:tcBorders>
              <w:top w:val="single" w:sz="4" w:space="0" w:color="auto"/>
              <w:left w:val="nil"/>
              <w:bottom w:val="single" w:sz="4" w:space="0" w:color="auto"/>
              <w:right w:val="single" w:sz="4" w:space="0" w:color="auto"/>
            </w:tcBorders>
            <w:shd w:val="clear" w:color="auto" w:fill="auto"/>
          </w:tcPr>
          <w:p w14:paraId="47A5DBD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spread risk on type 2 securitisation positions, after the shock and after the loss absorbing capacity of technical provisions.</w:t>
            </w:r>
          </w:p>
          <w:p w14:paraId="40F032F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9E0998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519A9263" w14:textId="77777777" w:rsidTr="0040755A">
        <w:trPr>
          <w:trHeight w:val="105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C0D0B84"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R0470/C0060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4B7FBC71" w14:textId="52B14EC8"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2 </w:t>
            </w:r>
          </w:p>
        </w:tc>
        <w:tc>
          <w:tcPr>
            <w:tcW w:w="5313" w:type="dxa"/>
            <w:tcBorders>
              <w:top w:val="single" w:sz="4" w:space="0" w:color="auto"/>
              <w:left w:val="nil"/>
              <w:bottom w:val="single" w:sz="4" w:space="0" w:color="auto"/>
              <w:right w:val="single" w:sz="4" w:space="0" w:color="auto"/>
            </w:tcBorders>
            <w:shd w:val="clear" w:color="auto" w:fill="auto"/>
          </w:tcPr>
          <w:p w14:paraId="7E6D0DB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spread risk on type 2 securitisation positions, after adjustment for the loss absorbing capacity of technical provisions. </w:t>
            </w:r>
          </w:p>
          <w:p w14:paraId="38B34CE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36B5FB18" w14:textId="77777777" w:rsidTr="0040755A">
        <w:trPr>
          <w:trHeight w:val="146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1EEB097"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R0470/C0070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2CF9556B" w14:textId="4D28752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(before the loss absorbing capacity of technical provisions)</w:t>
            </w:r>
            <w:r w:rsidR="00561143"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2 </w:t>
            </w:r>
          </w:p>
        </w:tc>
        <w:tc>
          <w:tcPr>
            <w:tcW w:w="5313" w:type="dxa"/>
            <w:tcBorders>
              <w:top w:val="single" w:sz="4" w:space="0" w:color="auto"/>
              <w:left w:val="nil"/>
              <w:bottom w:val="single" w:sz="4" w:space="0" w:color="auto"/>
              <w:right w:val="single" w:sz="4" w:space="0" w:color="auto"/>
            </w:tcBorders>
            <w:shd w:val="clear" w:color="auto" w:fill="auto"/>
          </w:tcPr>
          <w:p w14:paraId="744EA51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the spread risk on type 2 securitisation positions, after the shock but before the loss absorbing capacity of technical provisions.</w:t>
            </w:r>
          </w:p>
          <w:p w14:paraId="081F43B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274679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102662C5" w14:textId="77777777" w:rsidTr="0040755A">
        <w:trPr>
          <w:trHeight w:val="105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E6EA440" w14:textId="77777777" w:rsidR="00E21451" w:rsidRPr="00C22FD0" w:rsidDel="00892CC1"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R0470/C0080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75A037F6" w14:textId="3488F84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type 2 </w:t>
            </w:r>
          </w:p>
        </w:tc>
        <w:tc>
          <w:tcPr>
            <w:tcW w:w="5313" w:type="dxa"/>
            <w:tcBorders>
              <w:top w:val="single" w:sz="4" w:space="0" w:color="auto"/>
              <w:left w:val="nil"/>
              <w:bottom w:val="single" w:sz="4" w:space="0" w:color="auto"/>
              <w:right w:val="single" w:sz="4" w:space="0" w:color="auto"/>
            </w:tcBorders>
            <w:shd w:val="clear" w:color="auto" w:fill="auto"/>
          </w:tcPr>
          <w:p w14:paraId="1E8FDD3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spread risk on type 2 securitisation positions, i.e. before the loss absorbing capacity of technical provisions.</w:t>
            </w:r>
          </w:p>
        </w:tc>
      </w:tr>
      <w:tr w:rsidR="00E21451" w:rsidRPr="00C22FD0" w14:paraId="1372A0C6" w14:textId="77777777" w:rsidTr="0040755A">
        <w:trPr>
          <w:trHeight w:val="1198"/>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BA7E69A"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R0480/C0020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63465CE9" w14:textId="039C081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w:t>
            </w:r>
            <w:proofErr w:type="spellStart"/>
            <w:r w:rsidRPr="00C22FD0">
              <w:rPr>
                <w:rFonts w:ascii="Times New Roman" w:eastAsia="Times New Roman" w:hAnsi="Times New Roman" w:cs="Times New Roman"/>
                <w:sz w:val="20"/>
                <w:szCs w:val="20"/>
                <w:lang w:eastAsia="es-ES"/>
              </w:rPr>
              <w:t>resecuritisation</w:t>
            </w:r>
            <w:proofErr w:type="spellEnd"/>
          </w:p>
        </w:tc>
        <w:tc>
          <w:tcPr>
            <w:tcW w:w="5313" w:type="dxa"/>
            <w:tcBorders>
              <w:top w:val="single" w:sz="4" w:space="0" w:color="auto"/>
              <w:left w:val="nil"/>
              <w:bottom w:val="single" w:sz="4" w:space="0" w:color="auto"/>
              <w:right w:val="single" w:sz="4" w:space="0" w:color="auto"/>
            </w:tcBorders>
            <w:shd w:val="clear" w:color="auto" w:fill="auto"/>
          </w:tcPr>
          <w:p w14:paraId="1D6754FA" w14:textId="0038C3A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spread risk o</w:t>
            </w:r>
            <w:r w:rsidR="009C214E" w:rsidRPr="00C22FD0">
              <w:rPr>
                <w:rFonts w:ascii="Times New Roman" w:eastAsia="Times New Roman" w:hAnsi="Times New Roman" w:cs="Times New Roman"/>
                <w:sz w:val="20"/>
                <w:szCs w:val="20"/>
                <w:lang w:eastAsia="es-ES"/>
              </w:rPr>
              <w:t>n</w:t>
            </w:r>
            <w:r w:rsidRPr="00C22FD0">
              <w:rPr>
                <w:rFonts w:ascii="Times New Roman" w:eastAsia="Times New Roman" w:hAnsi="Times New Roman" w:cs="Times New Roman"/>
                <w:sz w:val="20"/>
                <w:szCs w:val="20"/>
                <w:lang w:eastAsia="es-ES"/>
              </w:rPr>
              <w:t xml:space="preserve"> </w:t>
            </w:r>
            <w:proofErr w:type="spellStart"/>
            <w:r w:rsidRPr="00C22FD0">
              <w:rPr>
                <w:rFonts w:ascii="Times New Roman" w:eastAsia="Times New Roman" w:hAnsi="Times New Roman" w:cs="Times New Roman"/>
                <w:sz w:val="20"/>
                <w:szCs w:val="20"/>
                <w:lang w:eastAsia="es-ES"/>
              </w:rPr>
              <w:t>resecuritisation</w:t>
            </w:r>
            <w:proofErr w:type="spellEnd"/>
            <w:r w:rsidRPr="00C22FD0">
              <w:rPr>
                <w:rFonts w:ascii="Times New Roman" w:eastAsia="Times New Roman" w:hAnsi="Times New Roman" w:cs="Times New Roman"/>
                <w:sz w:val="20"/>
                <w:szCs w:val="20"/>
                <w:lang w:eastAsia="es-ES"/>
              </w:rPr>
              <w:t xml:space="preserve"> positions.</w:t>
            </w:r>
          </w:p>
          <w:p w14:paraId="2033B7B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B1C9AF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5C26DFA7" w14:textId="77777777" w:rsidTr="0040755A">
        <w:trPr>
          <w:trHeight w:val="128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F8E7CB6"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R0480/C0030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08530F1D" w14:textId="514557C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w:t>
            </w:r>
            <w:proofErr w:type="spellStart"/>
            <w:r w:rsidRPr="00C22FD0">
              <w:rPr>
                <w:rFonts w:ascii="Times New Roman" w:eastAsia="Times New Roman" w:hAnsi="Times New Roman" w:cs="Times New Roman"/>
                <w:sz w:val="20"/>
                <w:szCs w:val="20"/>
                <w:lang w:eastAsia="es-ES"/>
              </w:rPr>
              <w:t>resecuritisation</w:t>
            </w:r>
            <w:proofErr w:type="spellEnd"/>
          </w:p>
        </w:tc>
        <w:tc>
          <w:tcPr>
            <w:tcW w:w="5313" w:type="dxa"/>
            <w:tcBorders>
              <w:top w:val="single" w:sz="4" w:space="0" w:color="auto"/>
              <w:left w:val="nil"/>
              <w:bottom w:val="single" w:sz="4" w:space="0" w:color="auto"/>
              <w:right w:val="single" w:sz="4" w:space="0" w:color="auto"/>
            </w:tcBorders>
            <w:shd w:val="clear" w:color="auto" w:fill="auto"/>
          </w:tcPr>
          <w:p w14:paraId="7577797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liabilities sensitive to the spread risk on </w:t>
            </w:r>
            <w:proofErr w:type="spellStart"/>
            <w:r w:rsidRPr="00C22FD0">
              <w:rPr>
                <w:rFonts w:ascii="Times New Roman" w:eastAsia="Times New Roman" w:hAnsi="Times New Roman" w:cs="Times New Roman"/>
                <w:sz w:val="20"/>
                <w:szCs w:val="20"/>
                <w:lang w:eastAsia="es-ES"/>
              </w:rPr>
              <w:t>resecuritisation</w:t>
            </w:r>
            <w:proofErr w:type="spellEnd"/>
            <w:r w:rsidRPr="00C22FD0">
              <w:rPr>
                <w:rFonts w:ascii="Times New Roman" w:eastAsia="Times New Roman" w:hAnsi="Times New Roman" w:cs="Times New Roman"/>
                <w:sz w:val="20"/>
                <w:szCs w:val="20"/>
                <w:lang w:eastAsia="es-ES"/>
              </w:rPr>
              <w:t xml:space="preserve"> positions.</w:t>
            </w:r>
          </w:p>
          <w:p w14:paraId="037BB15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B4EE15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01B905F7" w14:textId="77777777" w:rsidTr="0040755A">
        <w:trPr>
          <w:trHeight w:val="1338"/>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A5EF3D7"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R0480/C0040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07BD67B6" w14:textId="62A80BF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w:t>
            </w:r>
            <w:proofErr w:type="spellStart"/>
            <w:r w:rsidRPr="00C22FD0">
              <w:rPr>
                <w:rFonts w:ascii="Times New Roman" w:eastAsia="Times New Roman" w:hAnsi="Times New Roman" w:cs="Times New Roman"/>
                <w:sz w:val="20"/>
                <w:szCs w:val="20"/>
                <w:lang w:eastAsia="es-ES"/>
              </w:rPr>
              <w:t>resecuritisation</w:t>
            </w:r>
            <w:proofErr w:type="spellEnd"/>
            <w:r w:rsidRPr="00C22FD0">
              <w:rPr>
                <w:rFonts w:ascii="Times New Roman" w:eastAsia="Times New Roman" w:hAnsi="Times New Roman" w:cs="Times New Roman"/>
                <w:sz w:val="20"/>
                <w:szCs w:val="20"/>
                <w:lang w:eastAsia="es-ES"/>
              </w:rPr>
              <w:t xml:space="preserve"> </w:t>
            </w:r>
          </w:p>
        </w:tc>
        <w:tc>
          <w:tcPr>
            <w:tcW w:w="5313" w:type="dxa"/>
            <w:tcBorders>
              <w:top w:val="single" w:sz="4" w:space="0" w:color="auto"/>
              <w:left w:val="nil"/>
              <w:bottom w:val="single" w:sz="4" w:space="0" w:color="auto"/>
              <w:right w:val="single" w:sz="4" w:space="0" w:color="auto"/>
            </w:tcBorders>
            <w:shd w:val="clear" w:color="auto" w:fill="auto"/>
          </w:tcPr>
          <w:p w14:paraId="0840541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the spread risk on </w:t>
            </w:r>
            <w:proofErr w:type="spellStart"/>
            <w:r w:rsidRPr="00C22FD0">
              <w:rPr>
                <w:rFonts w:ascii="Times New Roman" w:eastAsia="Times New Roman" w:hAnsi="Times New Roman" w:cs="Times New Roman"/>
                <w:sz w:val="20"/>
                <w:szCs w:val="20"/>
                <w:lang w:eastAsia="es-ES"/>
              </w:rPr>
              <w:t>resecuritisation</w:t>
            </w:r>
            <w:proofErr w:type="spellEnd"/>
            <w:r w:rsidRPr="00C22FD0">
              <w:rPr>
                <w:rFonts w:ascii="Times New Roman" w:eastAsia="Times New Roman" w:hAnsi="Times New Roman" w:cs="Times New Roman"/>
                <w:sz w:val="20"/>
                <w:szCs w:val="20"/>
                <w:lang w:eastAsia="es-ES"/>
              </w:rPr>
              <w:t xml:space="preserve"> positions, after the shock.</w:t>
            </w:r>
          </w:p>
          <w:p w14:paraId="26E7895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B8CC04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3172288E" w14:textId="77777777" w:rsidTr="0040755A">
        <w:trPr>
          <w:trHeight w:val="1606"/>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226819D"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R0480/C0050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0A473650" w14:textId="498AE13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(after the loss absorbing capacity of technical provision</w:t>
            </w:r>
            <w:r w:rsidR="007F55E7" w:rsidRPr="00C22FD0">
              <w:rPr>
                <w:rFonts w:ascii="Times New Roman" w:eastAsia="Times New Roman" w:hAnsi="Times New Roman" w:cs="Times New Roman"/>
                <w:sz w:val="20"/>
                <w:szCs w:val="20"/>
                <w:lang w:eastAsia="es-ES"/>
              </w:rPr>
              <w:t>s)</w:t>
            </w:r>
            <w:r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w:t>
            </w:r>
            <w:proofErr w:type="spellStart"/>
            <w:r w:rsidRPr="00C22FD0">
              <w:rPr>
                <w:rFonts w:ascii="Times New Roman" w:eastAsia="Times New Roman" w:hAnsi="Times New Roman" w:cs="Times New Roman"/>
                <w:sz w:val="20"/>
                <w:szCs w:val="20"/>
                <w:lang w:eastAsia="es-ES"/>
              </w:rPr>
              <w:t>resecuritisation</w:t>
            </w:r>
            <w:proofErr w:type="spellEnd"/>
            <w:r w:rsidRPr="00C22FD0">
              <w:rPr>
                <w:rFonts w:ascii="Times New Roman" w:eastAsia="Times New Roman" w:hAnsi="Times New Roman" w:cs="Times New Roman"/>
                <w:sz w:val="20"/>
                <w:szCs w:val="20"/>
                <w:lang w:eastAsia="es-ES"/>
              </w:rPr>
              <w:t>)</w:t>
            </w:r>
          </w:p>
        </w:tc>
        <w:tc>
          <w:tcPr>
            <w:tcW w:w="5313" w:type="dxa"/>
            <w:tcBorders>
              <w:top w:val="single" w:sz="4" w:space="0" w:color="auto"/>
              <w:left w:val="nil"/>
              <w:bottom w:val="single" w:sz="4" w:space="0" w:color="auto"/>
              <w:right w:val="single" w:sz="4" w:space="0" w:color="auto"/>
            </w:tcBorders>
            <w:shd w:val="clear" w:color="auto" w:fill="auto"/>
          </w:tcPr>
          <w:p w14:paraId="68FB501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liabilities sensitive to the spread risk on </w:t>
            </w:r>
            <w:proofErr w:type="spellStart"/>
            <w:r w:rsidRPr="00C22FD0">
              <w:rPr>
                <w:rFonts w:ascii="Times New Roman" w:eastAsia="Times New Roman" w:hAnsi="Times New Roman" w:cs="Times New Roman"/>
                <w:sz w:val="20"/>
                <w:szCs w:val="20"/>
                <w:lang w:eastAsia="es-ES"/>
              </w:rPr>
              <w:t>resecuritisation</w:t>
            </w:r>
            <w:proofErr w:type="spellEnd"/>
            <w:r w:rsidRPr="00C22FD0">
              <w:rPr>
                <w:rFonts w:ascii="Times New Roman" w:eastAsia="Times New Roman" w:hAnsi="Times New Roman" w:cs="Times New Roman"/>
                <w:sz w:val="20"/>
                <w:szCs w:val="20"/>
                <w:lang w:eastAsia="es-ES"/>
              </w:rPr>
              <w:t xml:space="preserve"> positions, after the shock and after the loss absorbing capacity of technical provisions.</w:t>
            </w:r>
          </w:p>
          <w:p w14:paraId="0C3D331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2DDC8E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19EE43EA" w14:textId="77777777" w:rsidTr="0040755A">
        <w:trPr>
          <w:trHeight w:val="135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38A9E1D"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R0480/C0060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77E07FCB" w14:textId="6710642B"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w:t>
            </w:r>
            <w:proofErr w:type="spellStart"/>
            <w:r w:rsidRPr="00C22FD0">
              <w:rPr>
                <w:rFonts w:ascii="Times New Roman" w:eastAsia="Times New Roman" w:hAnsi="Times New Roman" w:cs="Times New Roman"/>
                <w:sz w:val="20"/>
                <w:szCs w:val="20"/>
                <w:lang w:eastAsia="es-ES"/>
              </w:rPr>
              <w:t>resecuritisation</w:t>
            </w:r>
            <w:proofErr w:type="spellEnd"/>
            <w:r w:rsidRPr="00C22FD0">
              <w:rPr>
                <w:rFonts w:ascii="Times New Roman" w:eastAsia="Times New Roman" w:hAnsi="Times New Roman" w:cs="Times New Roman"/>
                <w:sz w:val="20"/>
                <w:szCs w:val="20"/>
                <w:lang w:eastAsia="es-ES"/>
              </w:rPr>
              <w:t xml:space="preserve"> </w:t>
            </w:r>
          </w:p>
        </w:tc>
        <w:tc>
          <w:tcPr>
            <w:tcW w:w="5313" w:type="dxa"/>
            <w:tcBorders>
              <w:top w:val="single" w:sz="4" w:space="0" w:color="auto"/>
              <w:left w:val="nil"/>
              <w:bottom w:val="single" w:sz="4" w:space="0" w:color="auto"/>
              <w:right w:val="single" w:sz="4" w:space="0" w:color="auto"/>
            </w:tcBorders>
            <w:shd w:val="clear" w:color="auto" w:fill="auto"/>
          </w:tcPr>
          <w:p w14:paraId="7A9396F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spread risk on </w:t>
            </w:r>
            <w:proofErr w:type="spellStart"/>
            <w:r w:rsidRPr="00C22FD0">
              <w:rPr>
                <w:rFonts w:ascii="Times New Roman" w:eastAsia="Times New Roman" w:hAnsi="Times New Roman" w:cs="Times New Roman"/>
                <w:sz w:val="20"/>
                <w:szCs w:val="20"/>
                <w:lang w:eastAsia="es-ES"/>
              </w:rPr>
              <w:t>resecuritisation</w:t>
            </w:r>
            <w:proofErr w:type="spellEnd"/>
            <w:r w:rsidRPr="00C22FD0">
              <w:rPr>
                <w:rFonts w:ascii="Times New Roman" w:eastAsia="Times New Roman" w:hAnsi="Times New Roman" w:cs="Times New Roman"/>
                <w:sz w:val="20"/>
                <w:szCs w:val="20"/>
                <w:lang w:eastAsia="es-ES"/>
              </w:rPr>
              <w:t xml:space="preserve"> positions, after adjustment for the loss absorbing capacity of technical provisions. </w:t>
            </w:r>
          </w:p>
          <w:p w14:paraId="0B13641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1F4730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558FB346" w14:textId="77777777" w:rsidTr="0040755A">
        <w:trPr>
          <w:trHeight w:val="1606"/>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4B03675"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R0480/C0070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57261E2A" w14:textId="5022FEC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(before the loss absorbing capacity of technical provisions)</w:t>
            </w:r>
            <w:r w:rsidR="00561143"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w:t>
            </w:r>
            <w:proofErr w:type="spellStart"/>
            <w:r w:rsidRPr="00C22FD0">
              <w:rPr>
                <w:rFonts w:ascii="Times New Roman" w:eastAsia="Times New Roman" w:hAnsi="Times New Roman" w:cs="Times New Roman"/>
                <w:sz w:val="20"/>
                <w:szCs w:val="20"/>
                <w:lang w:eastAsia="es-ES"/>
              </w:rPr>
              <w:t>resecuritisation</w:t>
            </w:r>
            <w:proofErr w:type="spellEnd"/>
            <w:r w:rsidRPr="00C22FD0">
              <w:rPr>
                <w:rFonts w:ascii="Times New Roman" w:eastAsia="Times New Roman" w:hAnsi="Times New Roman" w:cs="Times New Roman"/>
                <w:sz w:val="20"/>
                <w:szCs w:val="20"/>
                <w:lang w:eastAsia="es-ES"/>
              </w:rPr>
              <w:t xml:space="preserve"> </w:t>
            </w:r>
          </w:p>
        </w:tc>
        <w:tc>
          <w:tcPr>
            <w:tcW w:w="5313" w:type="dxa"/>
            <w:tcBorders>
              <w:top w:val="single" w:sz="4" w:space="0" w:color="auto"/>
              <w:left w:val="nil"/>
              <w:bottom w:val="single" w:sz="4" w:space="0" w:color="auto"/>
              <w:right w:val="single" w:sz="4" w:space="0" w:color="auto"/>
            </w:tcBorders>
            <w:shd w:val="clear" w:color="auto" w:fill="auto"/>
          </w:tcPr>
          <w:p w14:paraId="6C600E2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liabilities sensitive to the spread risk on </w:t>
            </w:r>
            <w:proofErr w:type="spellStart"/>
            <w:r w:rsidRPr="00C22FD0">
              <w:rPr>
                <w:rFonts w:ascii="Times New Roman" w:eastAsia="Times New Roman" w:hAnsi="Times New Roman" w:cs="Times New Roman"/>
                <w:sz w:val="20"/>
                <w:szCs w:val="20"/>
                <w:lang w:eastAsia="es-ES"/>
              </w:rPr>
              <w:t>resecuritisation</w:t>
            </w:r>
            <w:proofErr w:type="spellEnd"/>
            <w:r w:rsidRPr="00C22FD0">
              <w:rPr>
                <w:rFonts w:ascii="Times New Roman" w:eastAsia="Times New Roman" w:hAnsi="Times New Roman" w:cs="Times New Roman"/>
                <w:sz w:val="20"/>
                <w:szCs w:val="20"/>
                <w:lang w:eastAsia="es-ES"/>
              </w:rPr>
              <w:t xml:space="preserve"> positions, after the shock but before the loss absorbing capacity of technical provisions.</w:t>
            </w:r>
          </w:p>
          <w:p w14:paraId="3C0C6A7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35CAE1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3CA6C236" w14:textId="77777777" w:rsidTr="0040755A">
        <w:trPr>
          <w:trHeight w:val="107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4DD5522"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R0480/C0080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A179E84" w14:textId="34F816F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spread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securitisation positions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w:t>
            </w:r>
            <w:proofErr w:type="spellStart"/>
            <w:r w:rsidRPr="00C22FD0">
              <w:rPr>
                <w:rFonts w:ascii="Times New Roman" w:eastAsia="Times New Roman" w:hAnsi="Times New Roman" w:cs="Times New Roman"/>
                <w:sz w:val="20"/>
                <w:szCs w:val="20"/>
                <w:lang w:eastAsia="es-ES"/>
              </w:rPr>
              <w:t>resecuritisation</w:t>
            </w:r>
            <w:proofErr w:type="spellEnd"/>
            <w:r w:rsidRPr="00C22FD0">
              <w:rPr>
                <w:rFonts w:ascii="Times New Roman" w:eastAsia="Times New Roman" w:hAnsi="Times New Roman" w:cs="Times New Roman"/>
                <w:sz w:val="20"/>
                <w:szCs w:val="20"/>
                <w:lang w:eastAsia="es-ES"/>
              </w:rPr>
              <w:t xml:space="preserve"> </w:t>
            </w:r>
          </w:p>
        </w:tc>
        <w:tc>
          <w:tcPr>
            <w:tcW w:w="5313" w:type="dxa"/>
            <w:tcBorders>
              <w:top w:val="single" w:sz="4" w:space="0" w:color="auto"/>
              <w:left w:val="nil"/>
              <w:bottom w:val="single" w:sz="4" w:space="0" w:color="auto"/>
              <w:right w:val="single" w:sz="4" w:space="0" w:color="auto"/>
            </w:tcBorders>
            <w:shd w:val="clear" w:color="auto" w:fill="auto"/>
          </w:tcPr>
          <w:p w14:paraId="37290B6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gross capital charge for spread risk on </w:t>
            </w:r>
            <w:proofErr w:type="spellStart"/>
            <w:r w:rsidRPr="00C22FD0">
              <w:rPr>
                <w:rFonts w:ascii="Times New Roman" w:eastAsia="Times New Roman" w:hAnsi="Times New Roman" w:cs="Times New Roman"/>
                <w:sz w:val="20"/>
                <w:szCs w:val="20"/>
                <w:lang w:eastAsia="es-ES"/>
              </w:rPr>
              <w:t>resecuritisation</w:t>
            </w:r>
            <w:proofErr w:type="spellEnd"/>
            <w:r w:rsidRPr="00C22FD0">
              <w:rPr>
                <w:rFonts w:ascii="Times New Roman" w:eastAsia="Times New Roman" w:hAnsi="Times New Roman" w:cs="Times New Roman"/>
                <w:sz w:val="20"/>
                <w:szCs w:val="20"/>
                <w:lang w:eastAsia="es-ES"/>
              </w:rPr>
              <w:t xml:space="preserve"> positions, i.e. before the loss absorbing capacity of technical provisions.</w:t>
            </w:r>
          </w:p>
        </w:tc>
      </w:tr>
      <w:tr w:rsidR="00E21451" w:rsidRPr="00C22FD0" w14:paraId="4FFEBA24" w14:textId="77777777" w:rsidTr="0040755A">
        <w:trPr>
          <w:trHeight w:val="285"/>
        </w:trPr>
        <w:tc>
          <w:tcPr>
            <w:tcW w:w="4039" w:type="dxa"/>
            <w:gridSpan w:val="3"/>
            <w:tcBorders>
              <w:top w:val="single" w:sz="4" w:space="0" w:color="auto"/>
              <w:left w:val="nil"/>
              <w:bottom w:val="nil"/>
              <w:right w:val="nil"/>
            </w:tcBorders>
            <w:shd w:val="clear" w:color="auto" w:fill="auto"/>
          </w:tcPr>
          <w:p w14:paraId="64756503"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r w:rsidRPr="00C22FD0">
              <w:rPr>
                <w:rFonts w:ascii="Times New Roman" w:eastAsia="Times New Roman" w:hAnsi="Times New Roman" w:cs="Times New Roman"/>
                <w:b/>
                <w:bCs/>
                <w:sz w:val="20"/>
                <w:szCs w:val="20"/>
                <w:lang w:eastAsia="es-ES"/>
              </w:rPr>
              <w:t>Concentration risk </w:t>
            </w:r>
          </w:p>
        </w:tc>
        <w:tc>
          <w:tcPr>
            <w:tcW w:w="5313" w:type="dxa"/>
            <w:tcBorders>
              <w:top w:val="single" w:sz="4" w:space="0" w:color="auto"/>
              <w:left w:val="nil"/>
              <w:bottom w:val="nil"/>
              <w:right w:val="nil"/>
            </w:tcBorders>
            <w:shd w:val="clear" w:color="auto" w:fill="auto"/>
            <w:hideMark/>
          </w:tcPr>
          <w:p w14:paraId="06B1044D"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p>
        </w:tc>
      </w:tr>
      <w:tr w:rsidR="00E21451" w:rsidRPr="00C22FD0" w14:paraId="136AE033" w14:textId="77777777" w:rsidTr="0040755A">
        <w:trPr>
          <w:trHeight w:val="191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A37CB7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984C27C" w14:textId="24420B4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market risk concentrations </w:t>
            </w:r>
          </w:p>
        </w:tc>
        <w:tc>
          <w:tcPr>
            <w:tcW w:w="5313" w:type="dxa"/>
            <w:tcBorders>
              <w:top w:val="single" w:sz="4" w:space="0" w:color="auto"/>
              <w:left w:val="nil"/>
              <w:right w:val="single" w:sz="4" w:space="0" w:color="auto"/>
            </w:tcBorders>
            <w:shd w:val="clear" w:color="auto" w:fill="auto"/>
            <w:hideMark/>
          </w:tcPr>
          <w:p w14:paraId="0525E27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 sensitive to the market risk concentrations </w:t>
            </w:r>
          </w:p>
          <w:p w14:paraId="196CE94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23D6B83" w14:textId="47608FB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For captive undertakings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if R0040/C0010=1, this item represents the absolute value of the assets sensitive to the market risk concentration, after taking into account simplifications allowed for captives.</w:t>
            </w:r>
          </w:p>
          <w:p w14:paraId="09522E9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0D26B4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07C72896" w14:textId="77777777" w:rsidTr="0040755A">
        <w:trPr>
          <w:trHeight w:val="1785"/>
        </w:trPr>
        <w:tc>
          <w:tcPr>
            <w:tcW w:w="1396" w:type="dxa"/>
            <w:tcBorders>
              <w:top w:val="nil"/>
              <w:left w:val="single" w:sz="4" w:space="0" w:color="auto"/>
              <w:bottom w:val="single" w:sz="4" w:space="0" w:color="auto"/>
              <w:right w:val="single" w:sz="4" w:space="0" w:color="auto"/>
            </w:tcBorders>
            <w:shd w:val="clear" w:color="auto" w:fill="auto"/>
          </w:tcPr>
          <w:p w14:paraId="0627C57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R0500/C0060</w:t>
            </w:r>
          </w:p>
        </w:tc>
        <w:tc>
          <w:tcPr>
            <w:tcW w:w="2643" w:type="dxa"/>
            <w:gridSpan w:val="2"/>
            <w:tcBorders>
              <w:top w:val="nil"/>
              <w:left w:val="single" w:sz="4" w:space="0" w:color="auto"/>
              <w:bottom w:val="single" w:sz="4" w:space="0" w:color="auto"/>
              <w:right w:val="single" w:sz="4" w:space="0" w:color="auto"/>
            </w:tcBorders>
            <w:shd w:val="clear" w:color="auto" w:fill="auto"/>
            <w:hideMark/>
          </w:tcPr>
          <w:p w14:paraId="3ECEC8D2" w14:textId="7BF79856"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w:t>
            </w:r>
            <w:r w:rsidR="00561143"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market risk concentrations</w:t>
            </w:r>
          </w:p>
        </w:tc>
        <w:tc>
          <w:tcPr>
            <w:tcW w:w="5313" w:type="dxa"/>
            <w:tcBorders>
              <w:top w:val="single" w:sz="4" w:space="0" w:color="auto"/>
              <w:left w:val="nil"/>
              <w:right w:val="single" w:sz="4" w:space="0" w:color="auto"/>
            </w:tcBorders>
            <w:shd w:val="clear" w:color="auto" w:fill="auto"/>
            <w:hideMark/>
          </w:tcPr>
          <w:p w14:paraId="1DFB020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net capital charge for market risk concentrations, after adjustment for the loss absorbing capacity of technical provisions, aggregated for each single name exposure.</w:t>
            </w:r>
          </w:p>
          <w:p w14:paraId="4189D80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032612F" w14:textId="59AF537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For captive undertakings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if cell R0040/C0010=1, this item represents net capital charge for market risk concentration, calculated using simplified calculation.</w:t>
            </w:r>
          </w:p>
        </w:tc>
      </w:tr>
      <w:tr w:rsidR="00E21451" w:rsidRPr="00C22FD0" w14:paraId="08B70495" w14:textId="77777777" w:rsidTr="0040755A">
        <w:trPr>
          <w:trHeight w:val="1023"/>
        </w:trPr>
        <w:tc>
          <w:tcPr>
            <w:tcW w:w="1396" w:type="dxa"/>
            <w:tcBorders>
              <w:top w:val="nil"/>
              <w:left w:val="single" w:sz="4" w:space="0" w:color="auto"/>
              <w:bottom w:val="single" w:sz="4" w:space="0" w:color="auto"/>
              <w:right w:val="single" w:sz="4" w:space="0" w:color="auto"/>
            </w:tcBorders>
            <w:shd w:val="clear" w:color="auto" w:fill="auto"/>
          </w:tcPr>
          <w:p w14:paraId="7E6CB42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R0500/C0080</w:t>
            </w:r>
          </w:p>
        </w:tc>
        <w:tc>
          <w:tcPr>
            <w:tcW w:w="2643" w:type="dxa"/>
            <w:gridSpan w:val="2"/>
            <w:tcBorders>
              <w:top w:val="nil"/>
              <w:left w:val="nil"/>
              <w:bottom w:val="single" w:sz="4" w:space="0" w:color="auto"/>
              <w:right w:val="single" w:sz="4" w:space="0" w:color="auto"/>
            </w:tcBorders>
            <w:shd w:val="clear" w:color="auto" w:fill="auto"/>
            <w:hideMark/>
          </w:tcPr>
          <w:p w14:paraId="2B48BFDF" w14:textId="553A262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w:t>
            </w:r>
            <w:r w:rsidR="00561143" w:rsidRPr="00C22FD0">
              <w:rPr>
                <w:rFonts w:ascii="Times New Roman" w:eastAsia="Times New Roman" w:hAnsi="Times New Roman" w:cs="Times New Roman"/>
                <w:sz w:val="20"/>
                <w:szCs w:val="20"/>
                <w:lang w:eastAsia="es-ES"/>
              </w:rPr>
              <w:t xml:space="preserve"> requirement</w:t>
            </w:r>
            <w:r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market risk concentrations</w:t>
            </w:r>
          </w:p>
        </w:tc>
        <w:tc>
          <w:tcPr>
            <w:tcW w:w="5313" w:type="dxa"/>
            <w:tcBorders>
              <w:top w:val="nil"/>
              <w:left w:val="nil"/>
              <w:bottom w:val="single" w:sz="4" w:space="0" w:color="auto"/>
              <w:right w:val="single" w:sz="4" w:space="0" w:color="auto"/>
            </w:tcBorders>
            <w:shd w:val="clear" w:color="auto" w:fill="auto"/>
            <w:hideMark/>
          </w:tcPr>
          <w:p w14:paraId="20F5973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market risk concentrations, aggregated for each single name exposure, i.e. before the loss absorbing capacity of technical provisions.</w:t>
            </w:r>
          </w:p>
        </w:tc>
      </w:tr>
      <w:tr w:rsidR="00E21451" w:rsidRPr="00C22FD0" w14:paraId="6F8A6C98" w14:textId="77777777" w:rsidTr="0040755A">
        <w:trPr>
          <w:trHeight w:val="285"/>
        </w:trPr>
        <w:tc>
          <w:tcPr>
            <w:tcW w:w="1396" w:type="dxa"/>
            <w:tcBorders>
              <w:top w:val="nil"/>
              <w:left w:val="nil"/>
              <w:bottom w:val="nil"/>
              <w:right w:val="nil"/>
            </w:tcBorders>
            <w:shd w:val="clear" w:color="auto" w:fill="auto"/>
          </w:tcPr>
          <w:p w14:paraId="7037754F"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r w:rsidRPr="00C22FD0">
              <w:rPr>
                <w:rFonts w:ascii="Times New Roman" w:eastAsia="Times New Roman" w:hAnsi="Times New Roman" w:cs="Times New Roman"/>
                <w:b/>
                <w:bCs/>
                <w:sz w:val="20"/>
                <w:szCs w:val="20"/>
                <w:lang w:eastAsia="es-ES"/>
              </w:rPr>
              <w:t>Currency risk</w:t>
            </w:r>
          </w:p>
        </w:tc>
        <w:tc>
          <w:tcPr>
            <w:tcW w:w="2643" w:type="dxa"/>
            <w:gridSpan w:val="2"/>
            <w:tcBorders>
              <w:top w:val="nil"/>
              <w:left w:val="nil"/>
              <w:bottom w:val="nil"/>
              <w:right w:val="nil"/>
            </w:tcBorders>
            <w:shd w:val="clear" w:color="auto" w:fill="auto"/>
            <w:hideMark/>
          </w:tcPr>
          <w:p w14:paraId="1A9C45D9"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p>
        </w:tc>
        <w:tc>
          <w:tcPr>
            <w:tcW w:w="5313" w:type="dxa"/>
            <w:tcBorders>
              <w:top w:val="nil"/>
              <w:left w:val="nil"/>
              <w:bottom w:val="nil"/>
              <w:right w:val="nil"/>
            </w:tcBorders>
            <w:shd w:val="clear" w:color="auto" w:fill="auto"/>
            <w:hideMark/>
          </w:tcPr>
          <w:p w14:paraId="783049C1"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p>
        </w:tc>
      </w:tr>
      <w:tr w:rsidR="00E21451" w:rsidRPr="00C22FD0" w14:paraId="340476CC" w14:textId="77777777" w:rsidTr="0040755A">
        <w:trPr>
          <w:trHeight w:val="283"/>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C74EA3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4B4370" w14:textId="57AE554F" w:rsidR="00E21451" w:rsidRPr="00C22FD0" w:rsidRDefault="00E21451" w:rsidP="00F8465E">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 (</w:t>
            </w:r>
            <w:r w:rsidR="00F8465E" w:rsidRPr="00C22FD0">
              <w:rPr>
                <w:rFonts w:ascii="Times New Roman" w:eastAsia="Times New Roman" w:hAnsi="Times New Roman" w:cs="Times New Roman"/>
                <w:sz w:val="20"/>
                <w:szCs w:val="20"/>
                <w:lang w:eastAsia="es-ES"/>
              </w:rPr>
              <w:t xml:space="preserve">after </w:t>
            </w:r>
            <w:r w:rsidRPr="00C22FD0">
              <w:rPr>
                <w:rFonts w:ascii="Times New Roman" w:eastAsia="Times New Roman" w:hAnsi="Times New Roman" w:cs="Times New Roman"/>
                <w:sz w:val="20"/>
                <w:szCs w:val="20"/>
                <w:lang w:eastAsia="es-ES"/>
              </w:rPr>
              <w:t xml:space="preserve">the loss absorbing capacity of technical provisions)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currency risk</w:t>
            </w:r>
          </w:p>
        </w:tc>
        <w:tc>
          <w:tcPr>
            <w:tcW w:w="5313" w:type="dxa"/>
            <w:tcBorders>
              <w:top w:val="single" w:sz="4" w:space="0" w:color="auto"/>
              <w:left w:val="nil"/>
              <w:bottom w:val="single" w:sz="4" w:space="0" w:color="auto"/>
              <w:right w:val="single" w:sz="4" w:space="0" w:color="auto"/>
            </w:tcBorders>
            <w:shd w:val="clear" w:color="auto" w:fill="auto"/>
            <w:hideMark/>
          </w:tcPr>
          <w:p w14:paraId="0E66DD4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sum for the different currencies of:</w:t>
            </w:r>
          </w:p>
          <w:p w14:paraId="1B43D279" w14:textId="560BAC70" w:rsidR="00E21451" w:rsidRPr="00C22FD0" w:rsidRDefault="004508C9"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the capital requirement (including after the loss absorbing capacity of technical provisions) for an increase in value of the foreign currency against the local currency;</w:t>
            </w:r>
          </w:p>
          <w:p w14:paraId="13EE3218" w14:textId="18E31E61" w:rsidR="00E21451" w:rsidRPr="00C22FD0" w:rsidRDefault="004508C9"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xml:space="preserve"> the capital requirement (including after the loss absorbing capacity of technical provisions) for a decrease in value of the foreign currency against the local currency.</w:t>
            </w:r>
          </w:p>
        </w:tc>
      </w:tr>
      <w:tr w:rsidR="00E21451" w:rsidRPr="00C22FD0" w14:paraId="78EB345C" w14:textId="77777777" w:rsidTr="0040755A">
        <w:trPr>
          <w:trHeight w:val="184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A4E2CC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R0600/C0080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199343" w14:textId="5C1132F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 </w:t>
            </w:r>
            <w:r w:rsidR="00561143" w:rsidRPr="00C22FD0">
              <w:rPr>
                <w:rFonts w:ascii="Times New Roman" w:eastAsia="Times New Roman" w:hAnsi="Times New Roman" w:cs="Times New Roman"/>
                <w:sz w:val="20"/>
                <w:szCs w:val="20"/>
                <w:lang w:eastAsia="es-ES"/>
              </w:rPr>
              <w:t xml:space="preserve">requirement – </w:t>
            </w:r>
            <w:r w:rsidRPr="00C22FD0">
              <w:rPr>
                <w:rFonts w:ascii="Times New Roman" w:eastAsia="Times New Roman" w:hAnsi="Times New Roman" w:cs="Times New Roman"/>
                <w:sz w:val="20"/>
                <w:szCs w:val="20"/>
                <w:lang w:eastAsia="es-ES"/>
              </w:rPr>
              <w:t>currency risk</w:t>
            </w:r>
          </w:p>
        </w:tc>
        <w:tc>
          <w:tcPr>
            <w:tcW w:w="5313" w:type="dxa"/>
            <w:tcBorders>
              <w:top w:val="single" w:sz="4" w:space="0" w:color="auto"/>
              <w:left w:val="nil"/>
              <w:bottom w:val="single" w:sz="4" w:space="0" w:color="auto"/>
              <w:right w:val="single" w:sz="4" w:space="0" w:color="auto"/>
            </w:tcBorders>
            <w:shd w:val="clear" w:color="auto" w:fill="auto"/>
            <w:hideMark/>
          </w:tcPr>
          <w:p w14:paraId="34331C3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sum for the different currencies of:</w:t>
            </w:r>
          </w:p>
          <w:p w14:paraId="27CDA679" w14:textId="1ADD5C17" w:rsidR="00E21451" w:rsidRPr="00C22FD0" w:rsidRDefault="004508C9"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the capital requirement (before the loss absorbing capacity of technical provisions) for an increase in value of the foreign currency against the local currency;</w:t>
            </w:r>
          </w:p>
          <w:p w14:paraId="1778308C" w14:textId="3922ABD5" w:rsidR="00E21451" w:rsidRPr="00C22FD0" w:rsidRDefault="004508C9"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w:t>
            </w:r>
            <w:r w:rsidR="00E21451" w:rsidRPr="00C22FD0">
              <w:rPr>
                <w:rFonts w:ascii="Times New Roman" w:eastAsia="Times New Roman" w:hAnsi="Times New Roman" w:cs="Times New Roman"/>
                <w:sz w:val="20"/>
                <w:szCs w:val="20"/>
                <w:lang w:eastAsia="es-ES"/>
              </w:rPr>
              <w:t> the capital requirement (before the loss absorbing capacity of technical provisions) for a decrease in value of the foreign currency against the local currency.</w:t>
            </w:r>
          </w:p>
        </w:tc>
      </w:tr>
      <w:tr w:rsidR="00E21451" w:rsidRPr="00C22FD0" w14:paraId="7F37A338" w14:textId="77777777" w:rsidTr="0040755A">
        <w:trPr>
          <w:trHeight w:val="1428"/>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244B4E4" w14:textId="0226DD2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R0620/</w:t>
            </w:r>
          </w:p>
          <w:p w14:paraId="50DC7840" w14:textId="77777777" w:rsidR="00E21451" w:rsidRPr="00C22FD0" w:rsidDel="00892CC1"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4FE1EF8" w14:textId="475E14A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Currency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increase/ decrease in the value of the foreign currency </w:t>
            </w:r>
          </w:p>
        </w:tc>
        <w:tc>
          <w:tcPr>
            <w:tcW w:w="5313" w:type="dxa"/>
            <w:tcBorders>
              <w:top w:val="single" w:sz="4" w:space="0" w:color="auto"/>
              <w:left w:val="nil"/>
              <w:bottom w:val="single" w:sz="4" w:space="0" w:color="auto"/>
              <w:right w:val="single" w:sz="4" w:space="0" w:color="auto"/>
            </w:tcBorders>
            <w:shd w:val="clear" w:color="auto" w:fill="auto"/>
          </w:tcPr>
          <w:p w14:paraId="13F6E34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total value of the assets sensitive to currency increase/decrease risk, before shock.</w:t>
            </w:r>
          </w:p>
          <w:p w14:paraId="0179730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B3DDC4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7C29827A" w14:textId="77777777" w:rsidTr="0040755A">
        <w:trPr>
          <w:trHeight w:val="119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47D9F7C" w14:textId="7F4A8C0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R0620/</w:t>
            </w:r>
          </w:p>
          <w:p w14:paraId="325C04C8" w14:textId="77777777" w:rsidR="00E21451" w:rsidRPr="00C22FD0" w:rsidDel="00892CC1"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0F3030FF" w14:textId="7EB1D56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Currency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14:paraId="46D44CE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total value of the liabilities sensitive to currency increase/decrease risk, before shock.</w:t>
            </w:r>
          </w:p>
          <w:p w14:paraId="5997F2F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550E9E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ADD4372" w14:textId="77777777" w:rsidTr="0040755A">
        <w:trPr>
          <w:trHeight w:val="139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F7F7A6E" w14:textId="0753D0D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R0620/</w:t>
            </w:r>
          </w:p>
          <w:p w14:paraId="3888AE65" w14:textId="77777777" w:rsidR="00E21451" w:rsidRPr="00C22FD0" w:rsidDel="00892CC1"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6E9729C3" w14:textId="176F5C5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Assets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Currency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14:paraId="382A0C3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assets sensitive to currency increase/decrease risk after the shock. </w:t>
            </w:r>
          </w:p>
          <w:p w14:paraId="40233C8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2D5B06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46151B5D" w14:textId="77777777" w:rsidTr="0040755A">
        <w:trPr>
          <w:trHeight w:val="1701"/>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5715910" w14:textId="2636C3F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R0620/</w:t>
            </w:r>
          </w:p>
          <w:p w14:paraId="38727CD3" w14:textId="77777777" w:rsidR="00E21451" w:rsidRPr="00C22FD0" w:rsidDel="00892CC1"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1B2B8578" w14:textId="5ECF0420"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Liabilities (after the loss absorbing capacity of technical provisions)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Currency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14:paraId="6FAC05C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currency increase/decrease risk after the shock. </w:t>
            </w:r>
          </w:p>
          <w:p w14:paraId="3565FA6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44354B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0AABC19A" w14:textId="77777777" w:rsidTr="0040755A">
        <w:trPr>
          <w:trHeight w:val="196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2C78B70" w14:textId="46DE3B8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R0620/</w:t>
            </w:r>
          </w:p>
          <w:p w14:paraId="2C3D1A8F" w14:textId="77777777" w:rsidR="00E21451" w:rsidRPr="00C22FD0" w:rsidDel="00892CC1"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F30B5BE" w14:textId="474FD69A" w:rsidR="00E21451" w:rsidRPr="00C22FD0" w:rsidRDefault="00E21451" w:rsidP="00F8465E">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w:t>
            </w:r>
            <w:r w:rsidRPr="00C22FD0" w:rsidDel="00517E22">
              <w:rPr>
                <w:rFonts w:ascii="Times New Roman" w:eastAsia="Times New Roman" w:hAnsi="Times New Roman" w:cs="Times New Roman"/>
                <w:sz w:val="20"/>
                <w:szCs w:val="20"/>
                <w:lang w:eastAsia="es-ES"/>
              </w:rPr>
              <w:t xml:space="preserve"> (</w:t>
            </w:r>
            <w:r w:rsidR="00F8465E" w:rsidRPr="00C22FD0">
              <w:rPr>
                <w:rFonts w:ascii="Times New Roman" w:eastAsia="Times New Roman" w:hAnsi="Times New Roman" w:cs="Times New Roman"/>
                <w:sz w:val="20"/>
                <w:szCs w:val="20"/>
                <w:lang w:eastAsia="es-ES"/>
              </w:rPr>
              <w:t>after</w:t>
            </w:r>
            <w:r w:rsidR="00F8465E" w:rsidRPr="00C22FD0" w:rsidDel="005508F0">
              <w:rPr>
                <w:rFonts w:ascii="Times New Roman" w:eastAsia="Times New Roman" w:hAnsi="Times New Roman" w:cs="Times New Roman"/>
                <w:sz w:val="20"/>
                <w:szCs w:val="20"/>
                <w:lang w:eastAsia="es-ES"/>
              </w:rPr>
              <w:t xml:space="preserve"> </w:t>
            </w:r>
            <w:r w:rsidRPr="00C22FD0" w:rsidDel="00517E22">
              <w:rPr>
                <w:rFonts w:ascii="Times New Roman" w:eastAsia="Times New Roman" w:hAnsi="Times New Roman" w:cs="Times New Roman"/>
                <w:sz w:val="20"/>
                <w:szCs w:val="20"/>
                <w:lang w:eastAsia="es-ES"/>
              </w:rPr>
              <w:t xml:space="preserve">the loss absorbing capacity of technical provisions)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Currency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14:paraId="4AB9130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net capital charge for currency increase/decrease risk, after adjustment for the loss absorbing capacity of technical provisions. In R0610 only the currencies where the increase shock is the largest shall be reported and in R0620 only the currencies where the decrease shock is the largest shall be reported.</w:t>
            </w:r>
          </w:p>
          <w:p w14:paraId="391C386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 </w:t>
            </w:r>
          </w:p>
        </w:tc>
      </w:tr>
      <w:tr w:rsidR="00E21451" w:rsidRPr="00C22FD0" w14:paraId="6AAB1051" w14:textId="77777777" w:rsidTr="0040755A">
        <w:trPr>
          <w:trHeight w:val="152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A2ED4AF" w14:textId="5CE8BB2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R0620/</w:t>
            </w:r>
          </w:p>
          <w:p w14:paraId="71A23010" w14:textId="77777777" w:rsidR="00E21451" w:rsidRPr="00C22FD0" w:rsidDel="00892CC1"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761AC4A1" w14:textId="13B4D819"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absorbing capacity of technical provisions)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Currency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14:paraId="7BF6473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(before the loss absorbing capacity of technical provisions) sensitive to currency increase/decrease risk after the shock. </w:t>
            </w:r>
          </w:p>
          <w:p w14:paraId="3216735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253247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35EA9440" w14:textId="77777777" w:rsidTr="0040755A">
        <w:trPr>
          <w:trHeight w:val="183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F9DF5E0" w14:textId="1BD2E38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R0620/</w:t>
            </w:r>
          </w:p>
          <w:p w14:paraId="29EE7548" w14:textId="77777777" w:rsidR="00E21451" w:rsidRPr="00C22FD0" w:rsidDel="00892CC1"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C161C01" w14:textId="463641C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 solvency capital</w:t>
            </w:r>
            <w:r w:rsidRPr="00C22FD0" w:rsidDel="00517E22">
              <w:rPr>
                <w:rFonts w:ascii="Times New Roman" w:eastAsia="Times New Roman" w:hAnsi="Times New Roman" w:cs="Times New Roman"/>
                <w:sz w:val="20"/>
                <w:szCs w:val="20"/>
                <w:lang w:eastAsia="es-ES"/>
              </w:rPr>
              <w:t xml:space="preserve"> </w:t>
            </w:r>
            <w:r w:rsidR="00561143" w:rsidRPr="00C22FD0">
              <w:rPr>
                <w:rFonts w:ascii="Times New Roman" w:eastAsia="Times New Roman" w:hAnsi="Times New Roman" w:cs="Times New Roman"/>
                <w:sz w:val="20"/>
                <w:szCs w:val="20"/>
                <w:lang w:eastAsia="es-ES"/>
              </w:rPr>
              <w:t xml:space="preserve">requirement </w:t>
            </w:r>
            <w:r w:rsidRPr="00C22FD0" w:rsidDel="00517E22">
              <w:rPr>
                <w:rFonts w:ascii="Times New Roman" w:eastAsia="Times New Roman" w:hAnsi="Times New Roman" w:cs="Times New Roman"/>
                <w:sz w:val="20"/>
                <w:szCs w:val="20"/>
                <w:lang w:eastAsia="es-ES"/>
              </w:rPr>
              <w:t>(</w:t>
            </w:r>
            <w:r w:rsidRPr="00C22FD0" w:rsidDel="005508F0">
              <w:rPr>
                <w:rFonts w:ascii="Times New Roman" w:eastAsia="Times New Roman" w:hAnsi="Times New Roman" w:cs="Times New Roman"/>
                <w:sz w:val="20"/>
                <w:szCs w:val="20"/>
                <w:lang w:eastAsia="es-ES"/>
              </w:rPr>
              <w:t xml:space="preserve">excluding </w:t>
            </w:r>
            <w:r w:rsidRPr="00C22FD0" w:rsidDel="00517E22">
              <w:rPr>
                <w:rFonts w:ascii="Times New Roman" w:eastAsia="Times New Roman" w:hAnsi="Times New Roman" w:cs="Times New Roman"/>
                <w:sz w:val="20"/>
                <w:szCs w:val="20"/>
                <w:lang w:eastAsia="es-ES"/>
              </w:rPr>
              <w:t>the loss</w:t>
            </w:r>
            <w:r w:rsidR="004508C9" w:rsidRPr="00C22FD0">
              <w:rPr>
                <w:rFonts w:ascii="Times New Roman" w:eastAsia="Times New Roman" w:hAnsi="Times New Roman" w:cs="Times New Roman"/>
                <w:sz w:val="20"/>
                <w:szCs w:val="20"/>
                <w:lang w:eastAsia="es-ES"/>
              </w:rPr>
              <w:t>–</w:t>
            </w:r>
            <w:r w:rsidRPr="00C22FD0" w:rsidDel="00517E22">
              <w:rPr>
                <w:rFonts w:ascii="Times New Roman" w:eastAsia="Times New Roman" w:hAnsi="Times New Roman" w:cs="Times New Roman"/>
                <w:sz w:val="20"/>
                <w:szCs w:val="20"/>
                <w:lang w:eastAsia="es-ES"/>
              </w:rPr>
              <w:t>absorbing capacity of technical provisions)</w:t>
            </w:r>
            <w:r w:rsidRPr="00C22FD0">
              <w:rPr>
                <w:rFonts w:ascii="Times New Roman" w:eastAsia="Times New Roman" w:hAnsi="Times New Roman" w:cs="Times New Roman"/>
                <w:sz w:val="20"/>
                <w:szCs w:val="20"/>
                <w:lang w:eastAsia="es-ES"/>
              </w:rPr>
              <w:t xml:space="preserv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Currency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14:paraId="373D2BD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gross capital charge for the currency increase/decrease risk, i.e. </w:t>
            </w:r>
            <w:r w:rsidRPr="00C22FD0" w:rsidDel="005508F0">
              <w:rPr>
                <w:rFonts w:ascii="Times New Roman" w:eastAsia="Times New Roman" w:hAnsi="Times New Roman" w:cs="Times New Roman"/>
                <w:sz w:val="20"/>
                <w:szCs w:val="20"/>
                <w:lang w:eastAsia="es-ES"/>
              </w:rPr>
              <w:t xml:space="preserve">excluding </w:t>
            </w:r>
            <w:r w:rsidRPr="00C22FD0">
              <w:rPr>
                <w:rFonts w:ascii="Times New Roman" w:eastAsia="Times New Roman" w:hAnsi="Times New Roman" w:cs="Times New Roman"/>
                <w:sz w:val="20"/>
                <w:szCs w:val="20"/>
                <w:lang w:eastAsia="es-ES"/>
              </w:rPr>
              <w:t>before the loss absorbing capacity of Technical provisions. In R0610 only the currencies where the increase shock is the largest shall be reported and in R0620 only the currencies where the decrease shock is the largest shall be reported.</w:t>
            </w:r>
          </w:p>
          <w:p w14:paraId="40C7393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356A1C4F" w14:textId="77777777" w:rsidTr="0040755A">
        <w:trPr>
          <w:trHeight w:val="285"/>
        </w:trPr>
        <w:tc>
          <w:tcPr>
            <w:tcW w:w="9352" w:type="dxa"/>
            <w:gridSpan w:val="4"/>
            <w:tcBorders>
              <w:top w:val="nil"/>
              <w:left w:val="nil"/>
              <w:bottom w:val="nil"/>
              <w:right w:val="nil"/>
            </w:tcBorders>
            <w:shd w:val="clear" w:color="auto" w:fill="auto"/>
          </w:tcPr>
          <w:p w14:paraId="0346279B"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r w:rsidRPr="00C22FD0">
              <w:rPr>
                <w:rFonts w:ascii="Times New Roman" w:eastAsia="Times New Roman" w:hAnsi="Times New Roman" w:cs="Times New Roman"/>
                <w:b/>
                <w:bCs/>
                <w:sz w:val="20"/>
                <w:szCs w:val="20"/>
                <w:lang w:eastAsia="es-ES"/>
              </w:rPr>
              <w:t>Diversification within market risk module</w:t>
            </w:r>
          </w:p>
        </w:tc>
      </w:tr>
      <w:tr w:rsidR="00E21451" w:rsidRPr="00C22FD0" w14:paraId="2F71516B" w14:textId="77777777" w:rsidTr="0040755A">
        <w:trPr>
          <w:trHeight w:val="100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2CCC29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R0700/C0060</w:t>
            </w:r>
          </w:p>
        </w:tc>
        <w:tc>
          <w:tcPr>
            <w:tcW w:w="2509" w:type="dxa"/>
            <w:tcBorders>
              <w:top w:val="single" w:sz="4" w:space="0" w:color="auto"/>
              <w:left w:val="nil"/>
              <w:bottom w:val="single" w:sz="4" w:space="0" w:color="auto"/>
              <w:right w:val="single" w:sz="4" w:space="0" w:color="auto"/>
            </w:tcBorders>
            <w:shd w:val="clear" w:color="auto" w:fill="auto"/>
            <w:hideMark/>
          </w:tcPr>
          <w:p w14:paraId="4452EF8E" w14:textId="2A858E4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Diversification within market risk module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net </w:t>
            </w:r>
          </w:p>
        </w:tc>
        <w:tc>
          <w:tcPr>
            <w:tcW w:w="5447" w:type="dxa"/>
            <w:gridSpan w:val="2"/>
            <w:tcBorders>
              <w:top w:val="single" w:sz="4" w:space="0" w:color="auto"/>
              <w:left w:val="nil"/>
              <w:bottom w:val="single" w:sz="4" w:space="0" w:color="auto"/>
              <w:right w:val="single" w:sz="4" w:space="0" w:color="auto"/>
            </w:tcBorders>
            <w:shd w:val="clear" w:color="auto" w:fill="auto"/>
            <w:hideMark/>
          </w:tcPr>
          <w:p w14:paraId="3CBCF15A" w14:textId="60AF718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diversification effect within the market risk module as a result of the aggregation of the net capital requirements (after loss absorbing capacity of technical provisions) of the single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modules.</w:t>
            </w:r>
          </w:p>
          <w:p w14:paraId="3783F09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BB0F9F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shall be reported as a negative value when it reduces the capital requirement.</w:t>
            </w:r>
          </w:p>
        </w:tc>
      </w:tr>
      <w:tr w:rsidR="00E21451" w:rsidRPr="00C22FD0" w14:paraId="60BDA668" w14:textId="77777777" w:rsidTr="0040755A">
        <w:trPr>
          <w:trHeight w:val="915"/>
        </w:trPr>
        <w:tc>
          <w:tcPr>
            <w:tcW w:w="1396" w:type="dxa"/>
            <w:tcBorders>
              <w:top w:val="nil"/>
              <w:left w:val="single" w:sz="4" w:space="0" w:color="auto"/>
              <w:bottom w:val="single" w:sz="4" w:space="0" w:color="auto"/>
              <w:right w:val="single" w:sz="4" w:space="0" w:color="auto"/>
            </w:tcBorders>
            <w:shd w:val="clear" w:color="auto" w:fill="auto"/>
          </w:tcPr>
          <w:p w14:paraId="294D388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R0700/C0080</w:t>
            </w:r>
          </w:p>
        </w:tc>
        <w:tc>
          <w:tcPr>
            <w:tcW w:w="2509" w:type="dxa"/>
            <w:tcBorders>
              <w:top w:val="nil"/>
              <w:left w:val="nil"/>
              <w:bottom w:val="single" w:sz="4" w:space="0" w:color="auto"/>
              <w:right w:val="single" w:sz="4" w:space="0" w:color="auto"/>
            </w:tcBorders>
            <w:shd w:val="clear" w:color="auto" w:fill="auto"/>
            <w:hideMark/>
          </w:tcPr>
          <w:p w14:paraId="127F92C1" w14:textId="45A4774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 Diversification within market risk module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w:t>
            </w:r>
          </w:p>
        </w:tc>
        <w:tc>
          <w:tcPr>
            <w:tcW w:w="5447" w:type="dxa"/>
            <w:gridSpan w:val="2"/>
            <w:tcBorders>
              <w:top w:val="nil"/>
              <w:left w:val="nil"/>
              <w:bottom w:val="single" w:sz="4" w:space="0" w:color="auto"/>
              <w:right w:val="single" w:sz="4" w:space="0" w:color="auto"/>
            </w:tcBorders>
            <w:shd w:val="clear" w:color="auto" w:fill="auto"/>
            <w:hideMark/>
          </w:tcPr>
          <w:p w14:paraId="432DB08F" w14:textId="517FDF9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diversification effect within the market risk module as a result of the aggregation of the gross capital requirements (before loss absorbing capacity of technical provisions) of the single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modules.</w:t>
            </w:r>
          </w:p>
          <w:p w14:paraId="4ADB2B8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520A74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shall be reported as a negative value when it reduces the capital requirement.</w:t>
            </w:r>
          </w:p>
        </w:tc>
      </w:tr>
      <w:tr w:rsidR="00E21451" w:rsidRPr="00C22FD0" w14:paraId="7FF52818" w14:textId="77777777" w:rsidTr="0040755A">
        <w:trPr>
          <w:trHeight w:val="285"/>
        </w:trPr>
        <w:tc>
          <w:tcPr>
            <w:tcW w:w="9352" w:type="dxa"/>
            <w:gridSpan w:val="4"/>
            <w:tcBorders>
              <w:top w:val="nil"/>
              <w:left w:val="nil"/>
              <w:bottom w:val="single" w:sz="4" w:space="0" w:color="auto"/>
              <w:right w:val="nil"/>
            </w:tcBorders>
            <w:shd w:val="clear" w:color="auto" w:fill="auto"/>
          </w:tcPr>
          <w:p w14:paraId="66A5C14A"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r w:rsidRPr="00C22FD0">
              <w:rPr>
                <w:rFonts w:ascii="Times New Roman" w:eastAsia="Times New Roman" w:hAnsi="Times New Roman" w:cs="Times New Roman"/>
                <w:b/>
                <w:bCs/>
                <w:sz w:val="20"/>
                <w:szCs w:val="20"/>
                <w:lang w:eastAsia="es-ES"/>
              </w:rPr>
              <w:t>Total solvency capital requirement for market risk</w:t>
            </w:r>
          </w:p>
        </w:tc>
      </w:tr>
      <w:tr w:rsidR="00E21451" w:rsidRPr="00C22FD0" w14:paraId="38B4F37E" w14:textId="77777777" w:rsidTr="0040755A">
        <w:trPr>
          <w:trHeight w:val="77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B10165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R0800/C0060</w:t>
            </w:r>
          </w:p>
        </w:tc>
        <w:tc>
          <w:tcPr>
            <w:tcW w:w="2509" w:type="dxa"/>
            <w:tcBorders>
              <w:top w:val="single" w:sz="4" w:space="0" w:color="auto"/>
              <w:left w:val="single" w:sz="4" w:space="0" w:color="auto"/>
              <w:bottom w:val="single" w:sz="4" w:space="0" w:color="auto"/>
              <w:right w:val="single" w:sz="4" w:space="0" w:color="auto"/>
            </w:tcBorders>
            <w:shd w:val="clear" w:color="auto" w:fill="auto"/>
            <w:hideMark/>
          </w:tcPr>
          <w:p w14:paraId="333681A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net solvency capital requirements for market risk</w:t>
            </w:r>
          </w:p>
        </w:tc>
        <w:tc>
          <w:tcPr>
            <w:tcW w:w="5447" w:type="dxa"/>
            <w:gridSpan w:val="2"/>
            <w:tcBorders>
              <w:top w:val="single" w:sz="4" w:space="0" w:color="auto"/>
              <w:left w:val="nil"/>
              <w:bottom w:val="single" w:sz="4" w:space="0" w:color="auto"/>
              <w:right w:val="single" w:sz="4" w:space="0" w:color="auto"/>
            </w:tcBorders>
            <w:shd w:val="clear" w:color="auto" w:fill="auto"/>
            <w:hideMark/>
          </w:tcPr>
          <w:p w14:paraId="4D184FA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total net capital charge for all market risks, after loss absorbing capacity of technical provisions, calculated using the standard formula. </w:t>
            </w:r>
          </w:p>
        </w:tc>
      </w:tr>
      <w:tr w:rsidR="00E21451" w:rsidRPr="00C22FD0" w14:paraId="1F2FB984" w14:textId="77777777" w:rsidTr="0040755A">
        <w:trPr>
          <w:trHeight w:val="691"/>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0EDEE3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R0800/C0080</w:t>
            </w:r>
          </w:p>
        </w:tc>
        <w:tc>
          <w:tcPr>
            <w:tcW w:w="2509" w:type="dxa"/>
            <w:tcBorders>
              <w:top w:val="single" w:sz="4" w:space="0" w:color="auto"/>
              <w:left w:val="single" w:sz="4" w:space="0" w:color="auto"/>
              <w:bottom w:val="single" w:sz="4" w:space="0" w:color="auto"/>
              <w:right w:val="single" w:sz="4" w:space="0" w:color="auto"/>
            </w:tcBorders>
            <w:shd w:val="clear" w:color="auto" w:fill="auto"/>
            <w:hideMark/>
          </w:tcPr>
          <w:p w14:paraId="12D935E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Gross solvency capital for market risk</w:t>
            </w:r>
          </w:p>
        </w:tc>
        <w:tc>
          <w:tcPr>
            <w:tcW w:w="5447" w:type="dxa"/>
            <w:gridSpan w:val="2"/>
            <w:tcBorders>
              <w:top w:val="single" w:sz="4" w:space="0" w:color="auto"/>
              <w:left w:val="nil"/>
              <w:bottom w:val="single" w:sz="4" w:space="0" w:color="auto"/>
              <w:right w:val="single" w:sz="4" w:space="0" w:color="auto"/>
            </w:tcBorders>
            <w:shd w:val="clear" w:color="auto" w:fill="auto"/>
            <w:hideMark/>
          </w:tcPr>
          <w:p w14:paraId="31F500E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total gross capital charge for all market risks, excluding loss absorbing capacity of technical provisions, calculated using the standard formula.</w:t>
            </w:r>
          </w:p>
        </w:tc>
      </w:tr>
    </w:tbl>
    <w:p w14:paraId="04ECC783" w14:textId="77777777" w:rsidR="00E21451" w:rsidRPr="00C22FD0" w:rsidRDefault="00E21451" w:rsidP="0040755A">
      <w:pPr>
        <w:rPr>
          <w:rFonts w:ascii="Times New Roman" w:hAnsi="Times New Roman" w:cs="Times New Roman"/>
          <w:sz w:val="20"/>
          <w:szCs w:val="20"/>
        </w:rPr>
      </w:pPr>
    </w:p>
    <w:p w14:paraId="0AAE95CE"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p>
    <w:p w14:paraId="66B5AF90" w14:textId="5C3ED0D1" w:rsidR="00E21451" w:rsidRPr="00C22FD0" w:rsidRDefault="00E21451" w:rsidP="0040755A">
      <w:pPr>
        <w:spacing w:after="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 xml:space="preserve">S.26.02 </w:t>
      </w:r>
      <w:r w:rsidR="004508C9" w:rsidRPr="00C22FD0">
        <w:rPr>
          <w:rFonts w:ascii="Times New Roman" w:eastAsia="Times New Roman" w:hAnsi="Times New Roman" w:cs="Times New Roman"/>
          <w:b/>
          <w:sz w:val="20"/>
          <w:szCs w:val="20"/>
          <w:lang w:eastAsia="es-ES"/>
        </w:rPr>
        <w:t>–</w:t>
      </w:r>
      <w:r w:rsidRPr="00C22FD0">
        <w:rPr>
          <w:rFonts w:ascii="Times New Roman" w:eastAsia="Times New Roman" w:hAnsi="Times New Roman" w:cs="Times New Roman"/>
          <w:b/>
          <w:sz w:val="20"/>
          <w:szCs w:val="20"/>
          <w:lang w:eastAsia="es-ES"/>
        </w:rPr>
        <w:t xml:space="preserve"> Solvency Capital Requirement – Counterparty default risk </w:t>
      </w:r>
    </w:p>
    <w:p w14:paraId="631D1C33"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p>
    <w:p w14:paraId="6ECFB827"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 xml:space="preserve">General comments </w:t>
      </w:r>
    </w:p>
    <w:p w14:paraId="31D8920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C66D28F" w14:textId="2BFEB706" w:rsidR="00E21451" w:rsidRPr="00C22FD0" w:rsidRDefault="00E21451" w:rsidP="006A3E6E">
      <w:pPr>
        <w:spacing w:after="0" w:line="240" w:lineRule="auto"/>
        <w:jc w:val="both"/>
        <w:rPr>
          <w:rFonts w:ascii="Times New Roman" w:hAnsi="Times New Roman" w:cs="Times New Roman"/>
          <w:sz w:val="20"/>
          <w:szCs w:val="20"/>
        </w:rPr>
      </w:pPr>
    </w:p>
    <w:p w14:paraId="6FA8A4BE" w14:textId="65C0309A" w:rsidR="00E21451" w:rsidRPr="00C22FD0" w:rsidRDefault="00FC4845" w:rsidP="0040755A">
      <w:pPr>
        <w:jc w:val="both"/>
        <w:rPr>
          <w:rFonts w:ascii="Times New Roman" w:hAnsi="Times New Roman" w:cs="Times New Roman"/>
          <w:sz w:val="20"/>
          <w:szCs w:val="20"/>
        </w:rPr>
      </w:pPr>
      <w:r w:rsidRPr="00C22FD0">
        <w:rPr>
          <w:rFonts w:ascii="Times New Roman" w:hAnsi="Times New Roman"/>
          <w:sz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annual submission of information for groups, ring fenced</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funds, matching adjustment portfolios and remaining part.</w:t>
      </w:r>
    </w:p>
    <w:p w14:paraId="33C50356" w14:textId="3621AA63"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SR.26.02 has to be filled in for each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(RFF), each matching adjustment portfolio (MAP) and for the remaining part. However, where a RFF/MAP includes a </w:t>
      </w:r>
      <w:r w:rsidR="004230AF" w:rsidRPr="00C22FD0">
        <w:rPr>
          <w:rFonts w:ascii="Times New Roman" w:hAnsi="Times New Roman" w:cs="Times New Roman"/>
          <w:sz w:val="20"/>
          <w:szCs w:val="20"/>
        </w:rPr>
        <w:t>MAP/RFF</w:t>
      </w:r>
      <w:r w:rsidRPr="00C22FD0">
        <w:rPr>
          <w:rFonts w:ascii="Times New Roman" w:hAnsi="Times New Roman" w:cs="Times New Roman"/>
          <w:sz w:val="20"/>
          <w:szCs w:val="20"/>
        </w:rPr>
        <w:t xml:space="preserve"> embedded, the fund should be treated as different funds. This template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reported for all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funds of a material RFF/MAP as identified in the second table of S.01.03.</w:t>
      </w:r>
    </w:p>
    <w:p w14:paraId="281DCCE4" w14:textId="1CE18644"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SR.26.02 is only applicable in relation to RFF/MAP from undertakings consolidated according to Article 335</w:t>
      </w:r>
      <w:r w:rsidR="007F7B23" w:rsidRPr="00C22FD0">
        <w:rPr>
          <w:rFonts w:ascii="Times New Roman" w:hAnsi="Times New Roman" w:cs="Times New Roman"/>
          <w:sz w:val="20"/>
          <w:szCs w:val="20"/>
        </w:rPr>
        <w:t xml:space="preserve">, </w:t>
      </w:r>
      <w:r w:rsidR="007F7B23" w:rsidRPr="00C22FD0">
        <w:rPr>
          <w:rFonts w:ascii="Times New Roman" w:hAnsi="Times New Roman" w:cs="Times New Roman"/>
          <w:sz w:val="20"/>
          <w:szCs w:val="20"/>
          <w:lang w:val="en-US"/>
        </w:rPr>
        <w:t xml:space="preserve">paragraph </w:t>
      </w:r>
      <w:r w:rsidRPr="00C22FD0">
        <w:rPr>
          <w:rFonts w:ascii="Times New Roman" w:hAnsi="Times New Roman" w:cs="Times New Roman"/>
          <w:sz w:val="20"/>
          <w:szCs w:val="20"/>
        </w:rPr>
        <w:t>1</w:t>
      </w:r>
      <w:r w:rsidR="007F7B23" w:rsidRPr="00C22FD0">
        <w:rPr>
          <w:rFonts w:ascii="Times New Roman" w:hAnsi="Times New Roman" w:cs="Times New Roman"/>
          <w:sz w:val="20"/>
          <w:szCs w:val="20"/>
        </w:rPr>
        <w:t xml:space="preserve">, </w:t>
      </w:r>
      <w:r w:rsidRPr="00C22FD0">
        <w:rPr>
          <w:rFonts w:ascii="Times New Roman" w:hAnsi="Times New Roman" w:cs="Times New Roman"/>
          <w:sz w:val="20"/>
          <w:szCs w:val="20"/>
        </w:rPr>
        <w:t>(a), (b) and (c) of Delegated Regulation (EU) 2015/35, when method 1 (Accounting consolidation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based method) is used, either exclusively or in combination with method 2 (Deduction and aggregation method).</w:t>
      </w:r>
    </w:p>
    <w:p w14:paraId="1A4A07B8"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For group reporting the following specific requirements shall be met: </w:t>
      </w:r>
    </w:p>
    <w:p w14:paraId="2516DCDC" w14:textId="77777777" w:rsidR="00E21451" w:rsidRPr="00C22FD0" w:rsidRDefault="00E21451" w:rsidP="00B42F70">
      <w:pPr>
        <w:pStyle w:val="ListParagraph"/>
        <w:numPr>
          <w:ilvl w:val="0"/>
          <w:numId w:val="27"/>
        </w:numPr>
        <w:spacing w:after="160" w:line="256"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is applicable when method 1 as defined in Article 230 of  Solvency  II Directive  is  used,  either  exclusively  or  in  combination with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w:t>
      </w:r>
    </w:p>
    <w:p w14:paraId="7923B48B" w14:textId="77777777" w:rsidR="00E21451" w:rsidRPr="00C22FD0" w:rsidRDefault="00E21451" w:rsidP="00B42F70">
      <w:pPr>
        <w:pStyle w:val="ListParagraph"/>
        <w:numPr>
          <w:ilvl w:val="0"/>
          <w:numId w:val="27"/>
        </w:numPr>
        <w:spacing w:after="160" w:line="256"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and; </w:t>
      </w:r>
    </w:p>
    <w:p w14:paraId="69D2236B" w14:textId="77777777" w:rsidR="00E21451" w:rsidRPr="00C22FD0" w:rsidRDefault="00E21451" w:rsidP="00B42F70">
      <w:pPr>
        <w:pStyle w:val="ListParagraph"/>
        <w:numPr>
          <w:ilvl w:val="0"/>
          <w:numId w:val="27"/>
        </w:numPr>
        <w:spacing w:after="160" w:line="256"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does not apply to groups when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is being used exclusively.</w:t>
      </w:r>
    </w:p>
    <w:tbl>
      <w:tblPr>
        <w:tblW w:w="8632" w:type="dxa"/>
        <w:tblInd w:w="45" w:type="dxa"/>
        <w:tblCellMar>
          <w:left w:w="70" w:type="dxa"/>
          <w:right w:w="70" w:type="dxa"/>
        </w:tblCellMar>
        <w:tblLook w:val="04A0" w:firstRow="1" w:lastRow="0" w:firstColumn="1" w:lastColumn="0" w:noHBand="0" w:noVBand="1"/>
      </w:tblPr>
      <w:tblGrid>
        <w:gridCol w:w="1542"/>
        <w:gridCol w:w="2318"/>
        <w:gridCol w:w="33"/>
        <w:gridCol w:w="4739"/>
      </w:tblGrid>
      <w:tr w:rsidR="00E21451" w:rsidRPr="00C22FD0" w:rsidDel="007060B1" w14:paraId="7A82013D" w14:textId="77777777" w:rsidTr="0040755A">
        <w:trPr>
          <w:trHeight w:val="318"/>
        </w:trPr>
        <w:tc>
          <w:tcPr>
            <w:tcW w:w="1542" w:type="dxa"/>
            <w:tcBorders>
              <w:top w:val="single" w:sz="4" w:space="0" w:color="auto"/>
              <w:left w:val="single" w:sz="4" w:space="0" w:color="auto"/>
              <w:bottom w:val="single" w:sz="4" w:space="0" w:color="auto"/>
              <w:right w:val="single" w:sz="4" w:space="0" w:color="auto"/>
            </w:tcBorders>
            <w:shd w:val="clear" w:color="auto" w:fill="auto"/>
          </w:tcPr>
          <w:p w14:paraId="3DA5A181" w14:textId="77777777" w:rsidR="00E21451" w:rsidRPr="00C22FD0" w:rsidDel="0040427E" w:rsidRDefault="00E21451" w:rsidP="0040755A">
            <w:pPr>
              <w:spacing w:after="0" w:line="240" w:lineRule="auto"/>
              <w:jc w:val="center"/>
              <w:rPr>
                <w:rFonts w:ascii="Times New Roman" w:eastAsia="Times New Roman" w:hAnsi="Times New Roman" w:cs="Times New Roman"/>
                <w:sz w:val="20"/>
                <w:szCs w:val="20"/>
                <w:lang w:eastAsia="es-ES"/>
              </w:rPr>
            </w:pPr>
          </w:p>
        </w:tc>
        <w:tc>
          <w:tcPr>
            <w:tcW w:w="2351" w:type="dxa"/>
            <w:gridSpan w:val="2"/>
            <w:tcBorders>
              <w:top w:val="single" w:sz="4" w:space="0" w:color="auto"/>
              <w:left w:val="nil"/>
              <w:bottom w:val="single" w:sz="4" w:space="0" w:color="auto"/>
              <w:right w:val="single" w:sz="4" w:space="0" w:color="auto"/>
            </w:tcBorders>
            <w:shd w:val="clear" w:color="auto" w:fill="auto"/>
          </w:tcPr>
          <w:p w14:paraId="16319F58" w14:textId="77777777" w:rsidR="00E21451" w:rsidRPr="00C22FD0" w:rsidDel="007060B1" w:rsidRDefault="00E21451" w:rsidP="0040755A">
            <w:pPr>
              <w:spacing w:after="0" w:line="240" w:lineRule="auto"/>
              <w:jc w:val="center"/>
              <w:rPr>
                <w:rFonts w:ascii="Times New Roman" w:eastAsia="Times New Roman" w:hAnsi="Times New Roman" w:cs="Times New Roman"/>
                <w:sz w:val="20"/>
                <w:szCs w:val="20"/>
                <w:lang w:eastAsia="es-ES"/>
              </w:rPr>
            </w:pPr>
            <w:r w:rsidRPr="00C22FD0">
              <w:rPr>
                <w:rFonts w:ascii="Times New Roman" w:eastAsia="Times New Roman" w:hAnsi="Times New Roman" w:cs="Times New Roman"/>
                <w:b/>
                <w:bCs/>
                <w:sz w:val="20"/>
                <w:szCs w:val="20"/>
                <w:lang w:eastAsia="es-ES"/>
              </w:rPr>
              <w:t>ITEM</w:t>
            </w:r>
          </w:p>
        </w:tc>
        <w:tc>
          <w:tcPr>
            <w:tcW w:w="4739" w:type="dxa"/>
            <w:tcBorders>
              <w:top w:val="single" w:sz="4" w:space="0" w:color="auto"/>
              <w:left w:val="nil"/>
              <w:bottom w:val="single" w:sz="4" w:space="0" w:color="auto"/>
              <w:right w:val="single" w:sz="4" w:space="0" w:color="auto"/>
            </w:tcBorders>
            <w:shd w:val="clear" w:color="auto" w:fill="auto"/>
          </w:tcPr>
          <w:p w14:paraId="08BA9F68" w14:textId="77777777" w:rsidR="00E21451" w:rsidRPr="00C22FD0" w:rsidDel="007060B1" w:rsidRDefault="00E21451" w:rsidP="0040755A">
            <w:pPr>
              <w:spacing w:after="0" w:line="240" w:lineRule="auto"/>
              <w:jc w:val="center"/>
              <w:rPr>
                <w:rFonts w:ascii="Times New Roman" w:eastAsia="Times New Roman" w:hAnsi="Times New Roman" w:cs="Times New Roman"/>
                <w:sz w:val="20"/>
                <w:szCs w:val="20"/>
                <w:lang w:eastAsia="es-ES"/>
              </w:rPr>
            </w:pPr>
            <w:r w:rsidRPr="00C22FD0">
              <w:rPr>
                <w:rFonts w:ascii="Times New Roman" w:eastAsia="Times New Roman" w:hAnsi="Times New Roman" w:cs="Times New Roman"/>
                <w:b/>
                <w:bCs/>
                <w:sz w:val="20"/>
                <w:szCs w:val="20"/>
                <w:lang w:eastAsia="es-ES"/>
              </w:rPr>
              <w:t>INSTRUCTIONS</w:t>
            </w:r>
          </w:p>
        </w:tc>
      </w:tr>
      <w:tr w:rsidR="00E21451" w:rsidRPr="00C22FD0" w14:paraId="1C7C5B5B" w14:textId="77777777" w:rsidTr="0040755A">
        <w:trPr>
          <w:trHeight w:val="1534"/>
        </w:trPr>
        <w:tc>
          <w:tcPr>
            <w:tcW w:w="1542" w:type="dxa"/>
            <w:tcBorders>
              <w:top w:val="single" w:sz="4" w:space="0" w:color="auto"/>
              <w:left w:val="single" w:sz="4" w:space="0" w:color="auto"/>
              <w:bottom w:val="single" w:sz="4" w:space="0" w:color="auto"/>
              <w:right w:val="single" w:sz="4" w:space="0" w:color="auto"/>
            </w:tcBorders>
            <w:shd w:val="clear" w:color="000000" w:fill="FFFFFF"/>
          </w:tcPr>
          <w:p w14:paraId="687684A8" w14:textId="77777777" w:rsidR="00E21451" w:rsidRPr="00C22FD0" w:rsidDel="0040427E"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Z0010</w:t>
            </w:r>
          </w:p>
        </w:tc>
        <w:tc>
          <w:tcPr>
            <w:tcW w:w="2351" w:type="dxa"/>
            <w:gridSpan w:val="2"/>
            <w:tcBorders>
              <w:top w:val="single" w:sz="4" w:space="0" w:color="auto"/>
              <w:left w:val="single" w:sz="4" w:space="0" w:color="auto"/>
              <w:bottom w:val="single" w:sz="4" w:space="0" w:color="auto"/>
              <w:right w:val="single" w:sz="4" w:space="0" w:color="auto"/>
            </w:tcBorders>
            <w:shd w:val="clear" w:color="000000" w:fill="FFFFFF"/>
          </w:tcPr>
          <w:p w14:paraId="25CC18D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Article 112</w:t>
            </w:r>
          </w:p>
        </w:tc>
        <w:tc>
          <w:tcPr>
            <w:tcW w:w="4739" w:type="dxa"/>
            <w:tcBorders>
              <w:top w:val="single" w:sz="4" w:space="0" w:color="auto"/>
              <w:left w:val="nil"/>
              <w:bottom w:val="single" w:sz="4" w:space="0" w:color="auto"/>
              <w:right w:val="single" w:sz="4" w:space="0" w:color="auto"/>
            </w:tcBorders>
            <w:shd w:val="clear" w:color="000000" w:fill="FFFFFF"/>
          </w:tcPr>
          <w:p w14:paraId="21E1DAF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have been requested under Article 112 (7), to provide an estimate of the SCR using standard formula. One of the options in the following closed list shall be used:</w:t>
            </w:r>
          </w:p>
          <w:p w14:paraId="70999D3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1 – Article 112 (7) reporting</w:t>
            </w:r>
          </w:p>
          <w:p w14:paraId="5031AB1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Regular reporting</w:t>
            </w:r>
          </w:p>
        </w:tc>
      </w:tr>
      <w:tr w:rsidR="00E21451" w:rsidRPr="00C22FD0" w14:paraId="18ADC1CE" w14:textId="77777777" w:rsidTr="0040755A">
        <w:trPr>
          <w:trHeight w:val="1292"/>
        </w:trPr>
        <w:tc>
          <w:tcPr>
            <w:tcW w:w="1542" w:type="dxa"/>
            <w:tcBorders>
              <w:top w:val="single" w:sz="4" w:space="0" w:color="auto"/>
              <w:left w:val="single" w:sz="4" w:space="0" w:color="auto"/>
              <w:bottom w:val="single" w:sz="4" w:space="0" w:color="auto"/>
              <w:right w:val="single" w:sz="4" w:space="0" w:color="auto"/>
            </w:tcBorders>
            <w:shd w:val="clear" w:color="000000" w:fill="FFFFFF"/>
          </w:tcPr>
          <w:p w14:paraId="69C9840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Z0020</w:t>
            </w:r>
          </w:p>
        </w:tc>
        <w:tc>
          <w:tcPr>
            <w:tcW w:w="235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72DAF5C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Ring Fenced Fund/Matching adjustment portfolios/Remaining part </w:t>
            </w:r>
          </w:p>
        </w:tc>
        <w:tc>
          <w:tcPr>
            <w:tcW w:w="4739" w:type="dxa"/>
            <w:tcBorders>
              <w:top w:val="single" w:sz="4" w:space="0" w:color="auto"/>
              <w:left w:val="nil"/>
              <w:bottom w:val="single" w:sz="4" w:space="0" w:color="auto"/>
              <w:right w:val="single" w:sz="4" w:space="0" w:color="auto"/>
            </w:tcBorders>
            <w:shd w:val="clear" w:color="000000" w:fill="FFFFFF"/>
            <w:hideMark/>
          </w:tcPr>
          <w:p w14:paraId="5514C3F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C22FD0">
              <w:rPr>
                <w:rFonts w:ascii="Times New Roman" w:eastAsia="Times New Roman" w:hAnsi="Times New Roman" w:cs="Times New Roman"/>
                <w:sz w:val="20"/>
                <w:szCs w:val="20"/>
                <w:lang w:eastAsia="es-ES"/>
              </w:rPr>
              <w:br/>
              <w:t>1 – RFF/MAP</w:t>
            </w:r>
            <w:r w:rsidRPr="00C22FD0" w:rsidDel="00C11F0B">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br/>
              <w:t>2 – Remaining part</w:t>
            </w:r>
          </w:p>
        </w:tc>
      </w:tr>
      <w:tr w:rsidR="00E21451" w:rsidRPr="00C22FD0" w14:paraId="70D3560F" w14:textId="77777777" w:rsidTr="0040755A">
        <w:trPr>
          <w:trHeight w:val="1320"/>
        </w:trPr>
        <w:tc>
          <w:tcPr>
            <w:tcW w:w="1542" w:type="dxa"/>
            <w:tcBorders>
              <w:top w:val="single" w:sz="4" w:space="0" w:color="auto"/>
              <w:left w:val="single" w:sz="4" w:space="0" w:color="auto"/>
              <w:bottom w:val="single" w:sz="4" w:space="0" w:color="auto"/>
              <w:right w:val="single" w:sz="4" w:space="0" w:color="auto"/>
            </w:tcBorders>
            <w:shd w:val="clear" w:color="000000" w:fill="FFFFFF"/>
          </w:tcPr>
          <w:p w14:paraId="5CF0B9B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Z0030</w:t>
            </w:r>
          </w:p>
        </w:tc>
        <w:tc>
          <w:tcPr>
            <w:tcW w:w="2351" w:type="dxa"/>
            <w:gridSpan w:val="2"/>
            <w:tcBorders>
              <w:top w:val="single" w:sz="4" w:space="0" w:color="auto"/>
              <w:left w:val="nil"/>
              <w:bottom w:val="single" w:sz="4" w:space="0" w:color="auto"/>
              <w:right w:val="single" w:sz="4" w:space="0" w:color="auto"/>
            </w:tcBorders>
            <w:shd w:val="clear" w:color="000000" w:fill="FFFFFF"/>
            <w:hideMark/>
          </w:tcPr>
          <w:p w14:paraId="1A11EFC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Fund/Portfolio number</w:t>
            </w:r>
          </w:p>
        </w:tc>
        <w:tc>
          <w:tcPr>
            <w:tcW w:w="4739" w:type="dxa"/>
            <w:tcBorders>
              <w:top w:val="single" w:sz="4" w:space="0" w:color="auto"/>
              <w:left w:val="nil"/>
              <w:bottom w:val="single" w:sz="4" w:space="0" w:color="auto"/>
              <w:right w:val="single" w:sz="4" w:space="0" w:color="auto"/>
            </w:tcBorders>
            <w:shd w:val="clear" w:color="000000" w:fill="FFFFFF"/>
            <w:hideMark/>
          </w:tcPr>
          <w:p w14:paraId="3D27C17D" w14:textId="44926D9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and must be consistent over time and with the fund/portfolio number reported in other templates. </w:t>
            </w:r>
          </w:p>
          <w:p w14:paraId="3936B459" w14:textId="29CEEBD5" w:rsidR="00E21451" w:rsidRPr="00C22FD0" w:rsidDel="00D229EA" w:rsidRDefault="00E21451" w:rsidP="0040755A">
            <w:pPr>
              <w:spacing w:after="0" w:line="240" w:lineRule="auto"/>
              <w:rPr>
                <w:del w:id="1211" w:author="Author"/>
                <w:rFonts w:ascii="Times New Roman" w:eastAsia="Times New Roman" w:hAnsi="Times New Roman" w:cs="Times New Roman"/>
                <w:sz w:val="20"/>
                <w:szCs w:val="20"/>
                <w:lang w:eastAsia="es-ES"/>
              </w:rPr>
            </w:pPr>
          </w:p>
          <w:p w14:paraId="02B18F4E" w14:textId="023A153D" w:rsidR="00E21451" w:rsidRPr="00C22FD0" w:rsidRDefault="00E21451" w:rsidP="0040755A">
            <w:pPr>
              <w:spacing w:after="0" w:line="240" w:lineRule="auto"/>
              <w:rPr>
                <w:rFonts w:ascii="Times New Roman" w:eastAsia="Times New Roman" w:hAnsi="Times New Roman" w:cs="Times New Roman"/>
                <w:sz w:val="20"/>
                <w:szCs w:val="20"/>
                <w:lang w:eastAsia="es-ES"/>
              </w:rPr>
            </w:pPr>
            <w:del w:id="1212" w:author="Author">
              <w:r w:rsidRPr="00C22FD0" w:rsidDel="00D229EA">
                <w:rPr>
                  <w:rFonts w:ascii="Times New Roman" w:eastAsia="Times New Roman" w:hAnsi="Times New Roman" w:cs="Times New Roman"/>
                  <w:sz w:val="20"/>
                  <w:szCs w:val="20"/>
                  <w:lang w:eastAsia="es-ES"/>
                </w:rPr>
                <w:delText>When item Z0020 = 2, then report “0”</w:delText>
              </w:r>
            </w:del>
          </w:p>
        </w:tc>
      </w:tr>
      <w:tr w:rsidR="00E21451" w:rsidRPr="00C22FD0" w14:paraId="50142A05" w14:textId="77777777" w:rsidTr="0040755A">
        <w:trPr>
          <w:trHeight w:val="346"/>
        </w:trPr>
        <w:tc>
          <w:tcPr>
            <w:tcW w:w="1542" w:type="dxa"/>
            <w:tcBorders>
              <w:top w:val="single" w:sz="4" w:space="0" w:color="auto"/>
              <w:left w:val="single" w:sz="4" w:space="0" w:color="auto"/>
              <w:bottom w:val="single" w:sz="4" w:space="0" w:color="auto"/>
              <w:right w:val="single" w:sz="4" w:space="0" w:color="auto"/>
            </w:tcBorders>
            <w:shd w:val="clear" w:color="auto" w:fill="auto"/>
          </w:tcPr>
          <w:p w14:paraId="76997C8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R0010/C0010</w:t>
            </w:r>
          </w:p>
        </w:tc>
        <w:tc>
          <w:tcPr>
            <w:tcW w:w="2351" w:type="dxa"/>
            <w:gridSpan w:val="2"/>
            <w:tcBorders>
              <w:top w:val="single" w:sz="4" w:space="0" w:color="auto"/>
              <w:left w:val="nil"/>
              <w:bottom w:val="single" w:sz="4" w:space="0" w:color="auto"/>
              <w:right w:val="single" w:sz="4" w:space="0" w:color="auto"/>
            </w:tcBorders>
            <w:shd w:val="clear" w:color="auto" w:fill="auto"/>
            <w:hideMark/>
          </w:tcPr>
          <w:p w14:paraId="794B3A3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Simplifications </w:t>
            </w:r>
          </w:p>
        </w:tc>
        <w:tc>
          <w:tcPr>
            <w:tcW w:w="4739" w:type="dxa"/>
            <w:tcBorders>
              <w:top w:val="single" w:sz="4" w:space="0" w:color="auto"/>
              <w:left w:val="nil"/>
              <w:bottom w:val="single" w:sz="4" w:space="0" w:color="auto"/>
              <w:right w:val="single" w:sz="4" w:space="0" w:color="auto"/>
            </w:tcBorders>
            <w:shd w:val="clear" w:color="auto" w:fill="auto"/>
            <w:hideMark/>
          </w:tcPr>
          <w:p w14:paraId="5604E423" w14:textId="4083C4C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undertakings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counter party default risk. One of the options in the following closed list shall be used:</w:t>
            </w:r>
          </w:p>
          <w:p w14:paraId="14B0E75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 Simplifications used </w:t>
            </w:r>
          </w:p>
          <w:p w14:paraId="61A69E4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Simplifications not used</w:t>
            </w:r>
          </w:p>
        </w:tc>
      </w:tr>
      <w:tr w:rsidR="00E21451" w:rsidRPr="00C22FD0" w14:paraId="5766F74D" w14:textId="77777777" w:rsidTr="0040755A">
        <w:trPr>
          <w:trHeight w:val="660"/>
        </w:trPr>
        <w:tc>
          <w:tcPr>
            <w:tcW w:w="1542" w:type="dxa"/>
            <w:tcBorders>
              <w:top w:val="nil"/>
              <w:left w:val="single" w:sz="4" w:space="0" w:color="auto"/>
              <w:bottom w:val="single" w:sz="4" w:space="0" w:color="auto"/>
              <w:right w:val="single" w:sz="4" w:space="0" w:color="auto"/>
            </w:tcBorders>
            <w:shd w:val="clear" w:color="000000" w:fill="FFFFFF"/>
          </w:tcPr>
          <w:p w14:paraId="309CDC2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R0100/C0080</w:t>
            </w:r>
          </w:p>
        </w:tc>
        <w:tc>
          <w:tcPr>
            <w:tcW w:w="2351" w:type="dxa"/>
            <w:gridSpan w:val="2"/>
            <w:tcBorders>
              <w:top w:val="nil"/>
              <w:left w:val="nil"/>
              <w:bottom w:val="single" w:sz="4" w:space="0" w:color="auto"/>
              <w:right w:val="single" w:sz="4" w:space="0" w:color="auto"/>
            </w:tcBorders>
            <w:shd w:val="clear" w:color="000000" w:fill="FFFFFF"/>
          </w:tcPr>
          <w:p w14:paraId="0CB7ACC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Type 1 exposures – Gross solvency capital requirement </w:t>
            </w:r>
          </w:p>
        </w:tc>
        <w:tc>
          <w:tcPr>
            <w:tcW w:w="4739" w:type="dxa"/>
            <w:tcBorders>
              <w:top w:val="nil"/>
              <w:left w:val="nil"/>
              <w:bottom w:val="single" w:sz="4" w:space="0" w:color="auto"/>
              <w:right w:val="single" w:sz="4" w:space="0" w:color="auto"/>
            </w:tcBorders>
            <w:shd w:val="clear" w:color="000000" w:fill="FFFFFF"/>
          </w:tcPr>
          <w:p w14:paraId="7D6CF103" w14:textId="12E8AB8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absorbency capacity of technical provisions) for counterparty default risk arising from all Type 1 exposures as defined for Solvency II purposes.</w:t>
            </w:r>
          </w:p>
        </w:tc>
      </w:tr>
      <w:tr w:rsidR="00E21451" w:rsidRPr="00C22FD0" w14:paraId="0B5114EE" w14:textId="77777777" w:rsidTr="0040755A">
        <w:trPr>
          <w:trHeight w:val="566"/>
        </w:trPr>
        <w:tc>
          <w:tcPr>
            <w:tcW w:w="1542" w:type="dxa"/>
            <w:tcBorders>
              <w:top w:val="nil"/>
              <w:left w:val="single" w:sz="4" w:space="0" w:color="auto"/>
              <w:bottom w:val="single" w:sz="4" w:space="0" w:color="auto"/>
              <w:right w:val="single" w:sz="4" w:space="0" w:color="auto"/>
            </w:tcBorders>
            <w:shd w:val="clear" w:color="000000" w:fill="FFFFFF"/>
          </w:tcPr>
          <w:p w14:paraId="242A1E84" w14:textId="030854AD" w:rsidR="00E21451" w:rsidRPr="00C22FD0" w:rsidDel="00085291"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R0200/C0020</w:t>
            </w:r>
          </w:p>
        </w:tc>
        <w:tc>
          <w:tcPr>
            <w:tcW w:w="2351" w:type="dxa"/>
            <w:gridSpan w:val="2"/>
            <w:tcBorders>
              <w:top w:val="nil"/>
              <w:left w:val="nil"/>
              <w:bottom w:val="single" w:sz="4" w:space="0" w:color="auto"/>
              <w:right w:val="single" w:sz="4" w:space="0" w:color="auto"/>
            </w:tcBorders>
            <w:shd w:val="clear" w:color="000000" w:fill="FFFFFF"/>
          </w:tcPr>
          <w:p w14:paraId="7EE163C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Name of single name exposure</w:t>
            </w:r>
          </w:p>
        </w:tc>
        <w:tc>
          <w:tcPr>
            <w:tcW w:w="4739" w:type="dxa"/>
            <w:tcBorders>
              <w:top w:val="nil"/>
              <w:left w:val="nil"/>
              <w:bottom w:val="single" w:sz="4" w:space="0" w:color="auto"/>
              <w:right w:val="single" w:sz="4" w:space="0" w:color="auto"/>
            </w:tcBorders>
            <w:shd w:val="clear" w:color="000000" w:fill="FFFFFF"/>
          </w:tcPr>
          <w:p w14:paraId="27BCA6A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Describe the name of the 10 largest single exposures.</w:t>
            </w:r>
          </w:p>
        </w:tc>
      </w:tr>
      <w:tr w:rsidR="00E21451" w:rsidRPr="00C22FD0" w14:paraId="03CA50F5" w14:textId="77777777" w:rsidTr="0040755A">
        <w:trPr>
          <w:trHeight w:val="1134"/>
        </w:trPr>
        <w:tc>
          <w:tcPr>
            <w:tcW w:w="1542" w:type="dxa"/>
            <w:tcBorders>
              <w:top w:val="single" w:sz="4" w:space="0" w:color="auto"/>
              <w:left w:val="single" w:sz="4" w:space="0" w:color="auto"/>
              <w:bottom w:val="single" w:sz="4" w:space="0" w:color="auto"/>
              <w:right w:val="single" w:sz="4" w:space="0" w:color="auto"/>
            </w:tcBorders>
            <w:shd w:val="clear" w:color="000000" w:fill="FFFFFF"/>
          </w:tcPr>
          <w:p w14:paraId="409CA8E8" w14:textId="71A5180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R0200/</w:t>
            </w:r>
          </w:p>
          <w:p w14:paraId="550899D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C0030</w:t>
            </w:r>
          </w:p>
        </w:tc>
        <w:tc>
          <w:tcPr>
            <w:tcW w:w="235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46025A2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Code of single name exposure</w:t>
            </w:r>
          </w:p>
        </w:tc>
        <w:tc>
          <w:tcPr>
            <w:tcW w:w="4739" w:type="dxa"/>
            <w:tcBorders>
              <w:top w:val="single" w:sz="4" w:space="0" w:color="auto"/>
              <w:left w:val="single" w:sz="4" w:space="0" w:color="auto"/>
              <w:bottom w:val="single" w:sz="4" w:space="0" w:color="auto"/>
              <w:right w:val="single" w:sz="4" w:space="0" w:color="auto"/>
            </w:tcBorders>
            <w:shd w:val="clear" w:color="000000" w:fill="FFFFFF"/>
            <w:hideMark/>
          </w:tcPr>
          <w:p w14:paraId="63490825" w14:textId="1A1FD3BE"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Identification code using the Legal Entity Identifier (LEI) if available.</w:t>
            </w:r>
            <w:r w:rsidRPr="00C22FD0">
              <w:rPr>
                <w:rFonts w:ascii="Times New Roman" w:eastAsia="Times New Roman" w:hAnsi="Times New Roman" w:cs="Times New Roman"/>
                <w:sz w:val="20"/>
                <w:szCs w:val="20"/>
                <w:lang w:eastAsia="es-ES"/>
              </w:rPr>
              <w:br/>
            </w:r>
            <w:r w:rsidRPr="00C22FD0">
              <w:rPr>
                <w:rFonts w:ascii="Times New Roman" w:eastAsia="Times New Roman" w:hAnsi="Times New Roman" w:cs="Times New Roman"/>
                <w:sz w:val="20"/>
                <w:szCs w:val="20"/>
                <w:lang w:eastAsia="es-ES"/>
              </w:rPr>
              <w:br/>
              <w:t xml:space="preserve">If not available this item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reported</w:t>
            </w:r>
          </w:p>
        </w:tc>
      </w:tr>
      <w:tr w:rsidR="00E21451" w:rsidRPr="00C22FD0" w14:paraId="7EBFDBEB" w14:textId="77777777" w:rsidTr="0040755A">
        <w:trPr>
          <w:trHeight w:val="960"/>
        </w:trPr>
        <w:tc>
          <w:tcPr>
            <w:tcW w:w="1542" w:type="dxa"/>
            <w:tcBorders>
              <w:top w:val="single" w:sz="4" w:space="0" w:color="auto"/>
              <w:left w:val="single" w:sz="4" w:space="0" w:color="auto"/>
              <w:bottom w:val="single" w:sz="4" w:space="0" w:color="auto"/>
              <w:right w:val="single" w:sz="4" w:space="0" w:color="auto"/>
            </w:tcBorders>
            <w:shd w:val="clear" w:color="000000" w:fill="FFFFFF"/>
          </w:tcPr>
          <w:p w14:paraId="03906E7F" w14:textId="6597EB0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R0200/</w:t>
            </w:r>
          </w:p>
          <w:p w14:paraId="56EBA70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C0040</w:t>
            </w:r>
          </w:p>
        </w:tc>
        <w:tc>
          <w:tcPr>
            <w:tcW w:w="2351" w:type="dxa"/>
            <w:gridSpan w:val="2"/>
            <w:tcBorders>
              <w:top w:val="single" w:sz="4" w:space="0" w:color="auto"/>
              <w:left w:val="nil"/>
              <w:bottom w:val="single" w:sz="4" w:space="0" w:color="auto"/>
              <w:right w:val="single" w:sz="4" w:space="0" w:color="auto"/>
            </w:tcBorders>
            <w:shd w:val="clear" w:color="000000" w:fill="FFFFFF"/>
            <w:hideMark/>
          </w:tcPr>
          <w:p w14:paraId="297457F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Type of code of the single name exposure</w:t>
            </w:r>
          </w:p>
        </w:tc>
        <w:tc>
          <w:tcPr>
            <w:tcW w:w="4739" w:type="dxa"/>
            <w:tcBorders>
              <w:top w:val="single" w:sz="4" w:space="0" w:color="auto"/>
              <w:left w:val="nil"/>
              <w:bottom w:val="single" w:sz="4" w:space="0" w:color="auto"/>
              <w:right w:val="single" w:sz="4" w:space="0" w:color="auto"/>
            </w:tcBorders>
            <w:shd w:val="clear" w:color="000000" w:fill="FFFFFF"/>
            <w:hideMark/>
          </w:tcPr>
          <w:p w14:paraId="6F5E978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color w:val="000000"/>
                <w:sz w:val="20"/>
                <w:szCs w:val="20"/>
                <w:lang w:eastAsia="es-ES"/>
              </w:rPr>
              <w:t>Identification of the code used in item “</w:t>
            </w:r>
            <w:r w:rsidRPr="00C22FD0">
              <w:rPr>
                <w:rFonts w:ascii="Times New Roman" w:eastAsia="Times New Roman" w:hAnsi="Times New Roman" w:cs="Times New Roman"/>
                <w:sz w:val="20"/>
                <w:szCs w:val="20"/>
                <w:lang w:eastAsia="es-ES"/>
              </w:rPr>
              <w:t>Code of single name exposure</w:t>
            </w:r>
            <w:r w:rsidRPr="00C22FD0">
              <w:rPr>
                <w:rFonts w:ascii="Times New Roman" w:eastAsia="Times New Roman" w:hAnsi="Times New Roman" w:cs="Times New Roman"/>
                <w:color w:val="000000"/>
                <w:sz w:val="20"/>
                <w:szCs w:val="20"/>
                <w:lang w:eastAsia="es-ES"/>
              </w:rPr>
              <w:t xml:space="preserve">”. </w:t>
            </w:r>
            <w:r w:rsidRPr="00C22FD0">
              <w:rPr>
                <w:rFonts w:ascii="Times New Roman" w:eastAsia="Times New Roman" w:hAnsi="Times New Roman" w:cs="Times New Roman"/>
                <w:sz w:val="20"/>
                <w:szCs w:val="20"/>
                <w:lang w:eastAsia="es-ES"/>
              </w:rPr>
              <w:t>One of the options in the following closed list shall be used:</w:t>
            </w:r>
          </w:p>
          <w:p w14:paraId="1AE92F14" w14:textId="4DBD0065" w:rsidR="00E21451" w:rsidRPr="00C22FD0" w:rsidRDefault="00E21451" w:rsidP="0040755A">
            <w:pPr>
              <w:spacing w:after="0" w:line="240" w:lineRule="auto"/>
              <w:rPr>
                <w:rFonts w:ascii="Times New Roman" w:eastAsia="Times New Roman" w:hAnsi="Times New Roman" w:cs="Times New Roman"/>
                <w:color w:val="000000"/>
                <w:sz w:val="20"/>
                <w:szCs w:val="20"/>
                <w:lang w:eastAsia="es-ES"/>
              </w:rPr>
            </w:pPr>
            <w:r w:rsidRPr="00C22FD0">
              <w:rPr>
                <w:rFonts w:ascii="Times New Roman" w:eastAsia="Times New Roman" w:hAnsi="Times New Roman" w:cs="Times New Roman"/>
                <w:color w:val="000000"/>
                <w:sz w:val="20"/>
                <w:szCs w:val="20"/>
                <w:lang w:eastAsia="es-ES"/>
              </w:rPr>
              <w:t xml:space="preserve">1 </w:t>
            </w:r>
            <w:r w:rsidR="004508C9" w:rsidRPr="00C22FD0">
              <w:rPr>
                <w:rFonts w:ascii="Times New Roman" w:eastAsia="Times New Roman" w:hAnsi="Times New Roman" w:cs="Times New Roman"/>
                <w:color w:val="000000"/>
                <w:sz w:val="20"/>
                <w:szCs w:val="20"/>
                <w:lang w:eastAsia="es-ES"/>
              </w:rPr>
              <w:t>–</w:t>
            </w:r>
            <w:r w:rsidRPr="00C22FD0">
              <w:rPr>
                <w:rFonts w:ascii="Times New Roman" w:eastAsia="Times New Roman" w:hAnsi="Times New Roman" w:cs="Times New Roman"/>
                <w:color w:val="000000"/>
                <w:sz w:val="20"/>
                <w:szCs w:val="20"/>
                <w:lang w:eastAsia="es-ES"/>
              </w:rPr>
              <w:t xml:space="preserve"> LEI </w:t>
            </w:r>
            <w:r w:rsidRPr="00C22FD0">
              <w:rPr>
                <w:rFonts w:ascii="Times New Roman" w:eastAsia="Times New Roman" w:hAnsi="Times New Roman" w:cs="Times New Roman"/>
                <w:color w:val="000000"/>
                <w:sz w:val="20"/>
                <w:szCs w:val="20"/>
                <w:lang w:eastAsia="es-ES"/>
              </w:rPr>
              <w:br/>
              <w:t xml:space="preserve">9 </w:t>
            </w:r>
            <w:r w:rsidR="004508C9" w:rsidRPr="00C22FD0">
              <w:rPr>
                <w:rFonts w:ascii="Times New Roman" w:eastAsia="Times New Roman" w:hAnsi="Times New Roman" w:cs="Times New Roman"/>
                <w:color w:val="000000"/>
                <w:sz w:val="20"/>
                <w:szCs w:val="20"/>
                <w:lang w:eastAsia="es-ES"/>
              </w:rPr>
              <w:t>–</w:t>
            </w:r>
            <w:r w:rsidRPr="00C22FD0">
              <w:rPr>
                <w:rFonts w:ascii="Times New Roman" w:eastAsia="Times New Roman" w:hAnsi="Times New Roman" w:cs="Times New Roman"/>
                <w:color w:val="000000"/>
                <w:sz w:val="20"/>
                <w:szCs w:val="20"/>
                <w:lang w:eastAsia="es-ES"/>
              </w:rPr>
              <w:t xml:space="preserve"> None</w:t>
            </w:r>
          </w:p>
        </w:tc>
      </w:tr>
      <w:tr w:rsidR="00E21451" w:rsidRPr="00C22FD0" w14:paraId="657EEA35" w14:textId="77777777" w:rsidTr="0040755A">
        <w:trPr>
          <w:trHeight w:val="285"/>
        </w:trPr>
        <w:tc>
          <w:tcPr>
            <w:tcW w:w="1542" w:type="dxa"/>
            <w:vMerge w:val="restart"/>
            <w:tcBorders>
              <w:top w:val="nil"/>
              <w:left w:val="single" w:sz="4" w:space="0" w:color="auto"/>
              <w:bottom w:val="single" w:sz="4" w:space="0" w:color="auto"/>
              <w:right w:val="single" w:sz="4" w:space="0" w:color="auto"/>
            </w:tcBorders>
            <w:shd w:val="clear" w:color="auto" w:fill="auto"/>
          </w:tcPr>
          <w:p w14:paraId="2164B56B" w14:textId="66C4F57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R0200/</w:t>
            </w:r>
          </w:p>
          <w:p w14:paraId="2F9084B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C0050</w:t>
            </w:r>
          </w:p>
        </w:tc>
        <w:tc>
          <w:tcPr>
            <w:tcW w:w="2351" w:type="dxa"/>
            <w:gridSpan w:val="2"/>
            <w:vMerge w:val="restart"/>
            <w:tcBorders>
              <w:top w:val="nil"/>
              <w:left w:val="single" w:sz="4" w:space="0" w:color="auto"/>
              <w:bottom w:val="single" w:sz="4" w:space="0" w:color="auto"/>
              <w:right w:val="single" w:sz="4" w:space="0" w:color="auto"/>
            </w:tcBorders>
            <w:shd w:val="clear" w:color="auto" w:fill="auto"/>
            <w:hideMark/>
          </w:tcPr>
          <w:p w14:paraId="563F445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Type 1 exposures –  Single name exposure X – Loss Given Default</w:t>
            </w:r>
          </w:p>
        </w:tc>
        <w:tc>
          <w:tcPr>
            <w:tcW w:w="4739" w:type="dxa"/>
            <w:vMerge w:val="restart"/>
            <w:tcBorders>
              <w:top w:val="nil"/>
              <w:left w:val="single" w:sz="4" w:space="0" w:color="auto"/>
              <w:bottom w:val="single" w:sz="4" w:space="0" w:color="000000"/>
              <w:right w:val="single" w:sz="4" w:space="0" w:color="auto"/>
            </w:tcBorders>
            <w:shd w:val="clear" w:color="auto" w:fill="auto"/>
            <w:hideMark/>
          </w:tcPr>
          <w:p w14:paraId="542D360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value of the Loss Given Default for each of the 10 largest single name exposure.</w:t>
            </w:r>
          </w:p>
        </w:tc>
      </w:tr>
      <w:tr w:rsidR="00E21451" w:rsidRPr="00C22FD0" w14:paraId="00F91F2D" w14:textId="77777777" w:rsidTr="0040755A">
        <w:trPr>
          <w:trHeight w:val="490"/>
        </w:trPr>
        <w:tc>
          <w:tcPr>
            <w:tcW w:w="1542" w:type="dxa"/>
            <w:vMerge/>
            <w:tcBorders>
              <w:top w:val="nil"/>
              <w:left w:val="single" w:sz="4" w:space="0" w:color="auto"/>
              <w:bottom w:val="single" w:sz="4" w:space="0" w:color="auto"/>
              <w:right w:val="single" w:sz="4" w:space="0" w:color="auto"/>
            </w:tcBorders>
            <w:vAlign w:val="center"/>
          </w:tcPr>
          <w:p w14:paraId="50EBE58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2351" w:type="dxa"/>
            <w:gridSpan w:val="2"/>
            <w:vMerge/>
            <w:tcBorders>
              <w:top w:val="nil"/>
              <w:left w:val="single" w:sz="4" w:space="0" w:color="auto"/>
              <w:bottom w:val="single" w:sz="4" w:space="0" w:color="auto"/>
              <w:right w:val="single" w:sz="4" w:space="0" w:color="auto"/>
            </w:tcBorders>
            <w:vAlign w:val="center"/>
            <w:hideMark/>
          </w:tcPr>
          <w:p w14:paraId="04D0F93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4739" w:type="dxa"/>
            <w:vMerge/>
            <w:tcBorders>
              <w:top w:val="nil"/>
              <w:left w:val="single" w:sz="4" w:space="0" w:color="auto"/>
              <w:bottom w:val="single" w:sz="4" w:space="0" w:color="000000"/>
              <w:right w:val="single" w:sz="4" w:space="0" w:color="auto"/>
            </w:tcBorders>
            <w:vAlign w:val="center"/>
            <w:hideMark/>
          </w:tcPr>
          <w:p w14:paraId="5FF6251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596355C5" w14:textId="77777777" w:rsidTr="0040755A">
        <w:trPr>
          <w:trHeight w:val="285"/>
        </w:trPr>
        <w:tc>
          <w:tcPr>
            <w:tcW w:w="1542" w:type="dxa"/>
            <w:vMerge w:val="restart"/>
            <w:tcBorders>
              <w:top w:val="nil"/>
              <w:left w:val="single" w:sz="4" w:space="0" w:color="auto"/>
              <w:bottom w:val="single" w:sz="4" w:space="0" w:color="auto"/>
              <w:right w:val="single" w:sz="4" w:space="0" w:color="auto"/>
            </w:tcBorders>
            <w:shd w:val="clear" w:color="auto" w:fill="auto"/>
          </w:tcPr>
          <w:p w14:paraId="702DA995" w14:textId="2D0A8B3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R0200/</w:t>
            </w:r>
          </w:p>
          <w:p w14:paraId="22CFA7B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C0060</w:t>
            </w:r>
          </w:p>
        </w:tc>
        <w:tc>
          <w:tcPr>
            <w:tcW w:w="2351" w:type="dxa"/>
            <w:gridSpan w:val="2"/>
            <w:vMerge w:val="restart"/>
            <w:tcBorders>
              <w:top w:val="nil"/>
              <w:left w:val="single" w:sz="4" w:space="0" w:color="auto"/>
              <w:bottom w:val="single" w:sz="4" w:space="0" w:color="auto"/>
              <w:right w:val="single" w:sz="4" w:space="0" w:color="auto"/>
            </w:tcBorders>
            <w:shd w:val="clear" w:color="auto" w:fill="auto"/>
            <w:hideMark/>
          </w:tcPr>
          <w:p w14:paraId="13624D7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Type 1 exposures – Single name exposure X – Probability of Default</w:t>
            </w:r>
          </w:p>
        </w:tc>
        <w:tc>
          <w:tcPr>
            <w:tcW w:w="4739" w:type="dxa"/>
            <w:vMerge w:val="restart"/>
            <w:tcBorders>
              <w:top w:val="nil"/>
              <w:left w:val="single" w:sz="4" w:space="0" w:color="auto"/>
              <w:bottom w:val="single" w:sz="4" w:space="0" w:color="000000"/>
              <w:right w:val="single" w:sz="4" w:space="0" w:color="auto"/>
            </w:tcBorders>
            <w:shd w:val="clear" w:color="auto" w:fill="auto"/>
            <w:hideMark/>
          </w:tcPr>
          <w:p w14:paraId="3D43496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Probability of Default for each of the 10 largest single name exposure.</w:t>
            </w:r>
          </w:p>
        </w:tc>
      </w:tr>
      <w:tr w:rsidR="00E21451" w:rsidRPr="00C22FD0" w14:paraId="39C3773C" w14:textId="77777777" w:rsidTr="0040755A">
        <w:trPr>
          <w:trHeight w:val="615"/>
        </w:trPr>
        <w:tc>
          <w:tcPr>
            <w:tcW w:w="1542" w:type="dxa"/>
            <w:vMerge/>
            <w:tcBorders>
              <w:top w:val="nil"/>
              <w:left w:val="single" w:sz="4" w:space="0" w:color="auto"/>
              <w:bottom w:val="single" w:sz="4" w:space="0" w:color="auto"/>
              <w:right w:val="single" w:sz="4" w:space="0" w:color="auto"/>
            </w:tcBorders>
            <w:vAlign w:val="center"/>
          </w:tcPr>
          <w:p w14:paraId="52DE5B9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2351" w:type="dxa"/>
            <w:gridSpan w:val="2"/>
            <w:vMerge/>
            <w:tcBorders>
              <w:top w:val="nil"/>
              <w:left w:val="single" w:sz="4" w:space="0" w:color="auto"/>
              <w:bottom w:val="single" w:sz="4" w:space="0" w:color="auto"/>
              <w:right w:val="single" w:sz="4" w:space="0" w:color="auto"/>
            </w:tcBorders>
            <w:vAlign w:val="center"/>
            <w:hideMark/>
          </w:tcPr>
          <w:p w14:paraId="376D188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4739" w:type="dxa"/>
            <w:vMerge/>
            <w:tcBorders>
              <w:top w:val="nil"/>
              <w:left w:val="single" w:sz="4" w:space="0" w:color="auto"/>
              <w:bottom w:val="single" w:sz="4" w:space="0" w:color="000000"/>
              <w:right w:val="single" w:sz="4" w:space="0" w:color="auto"/>
            </w:tcBorders>
            <w:vAlign w:val="center"/>
            <w:hideMark/>
          </w:tcPr>
          <w:p w14:paraId="6F520CD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0A92113B" w14:textId="77777777" w:rsidTr="0040755A">
        <w:trPr>
          <w:trHeight w:val="230"/>
        </w:trPr>
        <w:tc>
          <w:tcPr>
            <w:tcW w:w="1542" w:type="dxa"/>
            <w:vMerge/>
            <w:tcBorders>
              <w:top w:val="nil"/>
              <w:left w:val="single" w:sz="4" w:space="0" w:color="auto"/>
              <w:bottom w:val="single" w:sz="4" w:space="0" w:color="auto"/>
              <w:right w:val="single" w:sz="4" w:space="0" w:color="auto"/>
            </w:tcBorders>
            <w:vAlign w:val="center"/>
          </w:tcPr>
          <w:p w14:paraId="1AC21EA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2351" w:type="dxa"/>
            <w:gridSpan w:val="2"/>
            <w:vMerge/>
            <w:tcBorders>
              <w:top w:val="nil"/>
              <w:left w:val="single" w:sz="4" w:space="0" w:color="auto"/>
              <w:bottom w:val="single" w:sz="4" w:space="0" w:color="auto"/>
              <w:right w:val="single" w:sz="4" w:space="0" w:color="auto"/>
            </w:tcBorders>
            <w:vAlign w:val="center"/>
          </w:tcPr>
          <w:p w14:paraId="241DB43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4739" w:type="dxa"/>
            <w:vMerge/>
            <w:tcBorders>
              <w:top w:val="nil"/>
              <w:left w:val="single" w:sz="4" w:space="0" w:color="auto"/>
              <w:bottom w:val="single" w:sz="4" w:space="0" w:color="000000"/>
              <w:right w:val="single" w:sz="4" w:space="0" w:color="auto"/>
            </w:tcBorders>
            <w:vAlign w:val="center"/>
          </w:tcPr>
          <w:p w14:paraId="2296B45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45E8158C" w14:textId="77777777" w:rsidTr="0040755A">
        <w:trPr>
          <w:trHeight w:val="1156"/>
        </w:trPr>
        <w:tc>
          <w:tcPr>
            <w:tcW w:w="1542" w:type="dxa"/>
            <w:tcBorders>
              <w:top w:val="nil"/>
              <w:left w:val="single" w:sz="4" w:space="0" w:color="auto"/>
              <w:bottom w:val="single" w:sz="4" w:space="0" w:color="auto"/>
              <w:right w:val="single" w:sz="4" w:space="0" w:color="auto"/>
            </w:tcBorders>
            <w:shd w:val="clear" w:color="auto" w:fill="auto"/>
          </w:tcPr>
          <w:p w14:paraId="20ABB5D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R0300/C0080</w:t>
            </w:r>
          </w:p>
        </w:tc>
        <w:tc>
          <w:tcPr>
            <w:tcW w:w="2351" w:type="dxa"/>
            <w:gridSpan w:val="2"/>
            <w:tcBorders>
              <w:top w:val="nil"/>
              <w:left w:val="nil"/>
              <w:bottom w:val="single" w:sz="4" w:space="0" w:color="auto"/>
              <w:right w:val="single" w:sz="4" w:space="0" w:color="auto"/>
            </w:tcBorders>
            <w:shd w:val="clear" w:color="auto" w:fill="auto"/>
            <w:hideMark/>
          </w:tcPr>
          <w:p w14:paraId="766ABAE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Type 2 exposures – Gross solvency capital requirement </w:t>
            </w:r>
          </w:p>
        </w:tc>
        <w:tc>
          <w:tcPr>
            <w:tcW w:w="4739" w:type="dxa"/>
            <w:tcBorders>
              <w:top w:val="nil"/>
              <w:left w:val="nil"/>
              <w:bottom w:val="single" w:sz="4" w:space="0" w:color="auto"/>
              <w:right w:val="single" w:sz="4" w:space="0" w:color="auto"/>
            </w:tcBorders>
            <w:shd w:val="clear" w:color="auto" w:fill="auto"/>
            <w:hideMark/>
          </w:tcPr>
          <w:p w14:paraId="779262E0" w14:textId="088C59F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absorbency capacity of  technical provisions) for counterparty default risk arising from all Type 2 exposures, as defined for Solvency II purposes</w:t>
            </w:r>
          </w:p>
        </w:tc>
      </w:tr>
      <w:tr w:rsidR="00E21451" w:rsidRPr="00C22FD0" w14:paraId="1F7D683F" w14:textId="77777777" w:rsidTr="0040755A">
        <w:trPr>
          <w:trHeight w:val="1272"/>
        </w:trPr>
        <w:tc>
          <w:tcPr>
            <w:tcW w:w="1542" w:type="dxa"/>
            <w:tcBorders>
              <w:top w:val="nil"/>
              <w:left w:val="single" w:sz="4" w:space="0" w:color="auto"/>
              <w:bottom w:val="single" w:sz="4" w:space="0" w:color="auto"/>
              <w:right w:val="single" w:sz="4" w:space="0" w:color="auto"/>
            </w:tcBorders>
            <w:shd w:val="clear" w:color="auto" w:fill="auto"/>
          </w:tcPr>
          <w:p w14:paraId="738F848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R0310/C0050</w:t>
            </w:r>
          </w:p>
        </w:tc>
        <w:tc>
          <w:tcPr>
            <w:tcW w:w="2351" w:type="dxa"/>
            <w:gridSpan w:val="2"/>
            <w:tcBorders>
              <w:top w:val="nil"/>
              <w:left w:val="nil"/>
              <w:bottom w:val="single" w:sz="4" w:space="0" w:color="auto"/>
              <w:right w:val="single" w:sz="4" w:space="0" w:color="auto"/>
            </w:tcBorders>
            <w:shd w:val="clear" w:color="auto" w:fill="auto"/>
            <w:hideMark/>
          </w:tcPr>
          <w:p w14:paraId="63DC4C17" w14:textId="0B62F73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Type 2 exposures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Receivables from Intermediaries due for more than 3 months – Loss Given Default</w:t>
            </w:r>
          </w:p>
        </w:tc>
        <w:tc>
          <w:tcPr>
            <w:tcW w:w="4739" w:type="dxa"/>
            <w:tcBorders>
              <w:top w:val="nil"/>
              <w:left w:val="nil"/>
              <w:bottom w:val="single" w:sz="4" w:space="0" w:color="auto"/>
              <w:right w:val="single" w:sz="4" w:space="0" w:color="auto"/>
            </w:tcBorders>
            <w:shd w:val="clear" w:color="auto" w:fill="auto"/>
            <w:hideMark/>
          </w:tcPr>
          <w:p w14:paraId="156003C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value of Loss Given Default for Type 2 counterparty risk arising from intermediaries due for more than 3 months.</w:t>
            </w:r>
          </w:p>
        </w:tc>
      </w:tr>
      <w:tr w:rsidR="00E21451" w:rsidRPr="00C22FD0" w14:paraId="2CA6D0DE" w14:textId="77777777" w:rsidTr="0040755A">
        <w:trPr>
          <w:trHeight w:val="1545"/>
        </w:trPr>
        <w:tc>
          <w:tcPr>
            <w:tcW w:w="1542" w:type="dxa"/>
            <w:tcBorders>
              <w:top w:val="nil"/>
              <w:left w:val="single" w:sz="4" w:space="0" w:color="auto"/>
              <w:bottom w:val="single" w:sz="4" w:space="0" w:color="auto"/>
              <w:right w:val="single" w:sz="4" w:space="0" w:color="auto"/>
            </w:tcBorders>
            <w:shd w:val="clear" w:color="auto" w:fill="auto"/>
          </w:tcPr>
          <w:p w14:paraId="2914FDE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R0320/C0050</w:t>
            </w:r>
          </w:p>
        </w:tc>
        <w:tc>
          <w:tcPr>
            <w:tcW w:w="2351" w:type="dxa"/>
            <w:gridSpan w:val="2"/>
            <w:tcBorders>
              <w:top w:val="nil"/>
              <w:left w:val="nil"/>
              <w:bottom w:val="single" w:sz="4" w:space="0" w:color="auto"/>
              <w:right w:val="single" w:sz="4" w:space="0" w:color="auto"/>
            </w:tcBorders>
            <w:shd w:val="clear" w:color="auto" w:fill="auto"/>
            <w:hideMark/>
          </w:tcPr>
          <w:p w14:paraId="255D1F32" w14:textId="6EB21D0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Type 2 exposures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All type 2 exposures other than receivables from Intermediaries due for more than 3 months –  Loss Given Default</w:t>
            </w:r>
          </w:p>
        </w:tc>
        <w:tc>
          <w:tcPr>
            <w:tcW w:w="4739" w:type="dxa"/>
            <w:tcBorders>
              <w:top w:val="nil"/>
              <w:left w:val="nil"/>
              <w:bottom w:val="single" w:sz="4" w:space="0" w:color="auto"/>
              <w:right w:val="single" w:sz="4" w:space="0" w:color="auto"/>
            </w:tcBorders>
            <w:shd w:val="clear" w:color="auto" w:fill="auto"/>
            <w:hideMark/>
          </w:tcPr>
          <w:p w14:paraId="0082955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value of Loss Given Default for Type 2 counterparty risk arising from all type 2 exposures other than receivables from Intermediaries due for more than 3 months. </w:t>
            </w:r>
          </w:p>
        </w:tc>
      </w:tr>
      <w:tr w:rsidR="00E21451" w:rsidRPr="00C22FD0" w14:paraId="7CA4D241" w14:textId="77777777" w:rsidTr="0040755A">
        <w:trPr>
          <w:trHeight w:val="970"/>
        </w:trPr>
        <w:tc>
          <w:tcPr>
            <w:tcW w:w="1542" w:type="dxa"/>
            <w:tcBorders>
              <w:top w:val="nil"/>
              <w:left w:val="single" w:sz="4" w:space="0" w:color="auto"/>
              <w:bottom w:val="single" w:sz="4" w:space="0" w:color="auto"/>
              <w:right w:val="single" w:sz="4" w:space="0" w:color="auto"/>
            </w:tcBorders>
            <w:shd w:val="clear" w:color="auto" w:fill="auto"/>
          </w:tcPr>
          <w:p w14:paraId="16A78DF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R0330/C0080</w:t>
            </w:r>
          </w:p>
        </w:tc>
        <w:tc>
          <w:tcPr>
            <w:tcW w:w="2351" w:type="dxa"/>
            <w:gridSpan w:val="2"/>
            <w:tcBorders>
              <w:top w:val="nil"/>
              <w:left w:val="nil"/>
              <w:bottom w:val="single" w:sz="4" w:space="0" w:color="auto"/>
              <w:right w:val="single" w:sz="4" w:space="0" w:color="auto"/>
            </w:tcBorders>
            <w:shd w:val="clear" w:color="auto" w:fill="auto"/>
            <w:hideMark/>
          </w:tcPr>
          <w:p w14:paraId="34FE46B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Diversification within counterparty default risk module – gross solvency capital requirement </w:t>
            </w:r>
          </w:p>
        </w:tc>
        <w:tc>
          <w:tcPr>
            <w:tcW w:w="4739" w:type="dxa"/>
            <w:tcBorders>
              <w:top w:val="nil"/>
              <w:left w:val="nil"/>
              <w:bottom w:val="single" w:sz="4" w:space="0" w:color="auto"/>
              <w:right w:val="single" w:sz="4" w:space="0" w:color="auto"/>
            </w:tcBorders>
            <w:shd w:val="clear" w:color="auto" w:fill="auto"/>
            <w:hideMark/>
          </w:tcPr>
          <w:p w14:paraId="19EB8D9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amount of gross diversification effects allowed in aggregation of capital requirements for counterparty default risk for Type 1 and Type 2 exposures. </w:t>
            </w:r>
          </w:p>
        </w:tc>
      </w:tr>
      <w:tr w:rsidR="00E21451" w:rsidRPr="00C22FD0" w14:paraId="0D44EACD" w14:textId="77777777" w:rsidTr="0040755A">
        <w:trPr>
          <w:trHeight w:val="847"/>
        </w:trPr>
        <w:tc>
          <w:tcPr>
            <w:tcW w:w="1542" w:type="dxa"/>
            <w:tcBorders>
              <w:top w:val="nil"/>
              <w:left w:val="single" w:sz="4" w:space="0" w:color="auto"/>
              <w:bottom w:val="single" w:sz="4" w:space="0" w:color="auto"/>
              <w:right w:val="single" w:sz="4" w:space="0" w:color="auto"/>
            </w:tcBorders>
            <w:shd w:val="clear" w:color="auto" w:fill="auto"/>
          </w:tcPr>
          <w:p w14:paraId="5A2306B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R0400/C0070</w:t>
            </w:r>
          </w:p>
        </w:tc>
        <w:tc>
          <w:tcPr>
            <w:tcW w:w="2351" w:type="dxa"/>
            <w:gridSpan w:val="2"/>
            <w:tcBorders>
              <w:top w:val="nil"/>
              <w:left w:val="nil"/>
              <w:bottom w:val="single" w:sz="4" w:space="0" w:color="auto"/>
              <w:right w:val="single" w:sz="4" w:space="0" w:color="auto"/>
            </w:tcBorders>
            <w:shd w:val="clear" w:color="auto" w:fill="auto"/>
            <w:hideMark/>
          </w:tcPr>
          <w:p w14:paraId="0CC6007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net solvency capital requirement for counterparty default risk</w:t>
            </w:r>
            <w:r w:rsidRPr="00C22FD0">
              <w:rPr>
                <w:rFonts w:ascii="Times New Roman" w:eastAsia="Times New Roman" w:hAnsi="Times New Roman" w:cs="Times New Roman"/>
                <w:strike/>
                <w:sz w:val="20"/>
                <w:szCs w:val="20"/>
                <w:lang w:eastAsia="es-ES"/>
              </w:rPr>
              <w:t xml:space="preserve"> </w:t>
            </w:r>
          </w:p>
        </w:tc>
        <w:tc>
          <w:tcPr>
            <w:tcW w:w="4739" w:type="dxa"/>
            <w:tcBorders>
              <w:top w:val="nil"/>
              <w:left w:val="nil"/>
              <w:bottom w:val="single" w:sz="4" w:space="0" w:color="auto"/>
              <w:right w:val="single" w:sz="4" w:space="0" w:color="auto"/>
            </w:tcBorders>
            <w:shd w:val="clear" w:color="000000" w:fill="FFFFFF"/>
            <w:hideMark/>
          </w:tcPr>
          <w:p w14:paraId="230B8DA0" w14:textId="42110DB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total amount of the net capital charge (after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absorbency capacity of technical provisions) for counterparty default risk. </w:t>
            </w:r>
          </w:p>
        </w:tc>
      </w:tr>
      <w:tr w:rsidR="00E21451" w:rsidRPr="00C22FD0" w14:paraId="31CBA517" w14:textId="77777777" w:rsidTr="0040755A">
        <w:trPr>
          <w:trHeight w:val="56"/>
        </w:trPr>
        <w:tc>
          <w:tcPr>
            <w:tcW w:w="1542" w:type="dxa"/>
            <w:tcBorders>
              <w:top w:val="nil"/>
              <w:left w:val="single" w:sz="4" w:space="0" w:color="auto"/>
              <w:bottom w:val="nil"/>
              <w:right w:val="single" w:sz="4" w:space="0" w:color="auto"/>
            </w:tcBorders>
            <w:shd w:val="clear" w:color="auto" w:fill="auto"/>
          </w:tcPr>
          <w:p w14:paraId="27F06C6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R0400/C0080</w:t>
            </w:r>
          </w:p>
        </w:tc>
        <w:tc>
          <w:tcPr>
            <w:tcW w:w="2351" w:type="dxa"/>
            <w:gridSpan w:val="2"/>
            <w:tcBorders>
              <w:top w:val="nil"/>
              <w:left w:val="single" w:sz="4" w:space="0" w:color="auto"/>
              <w:bottom w:val="nil"/>
              <w:right w:val="single" w:sz="4" w:space="0" w:color="auto"/>
            </w:tcBorders>
            <w:shd w:val="clear" w:color="auto" w:fill="auto"/>
            <w:hideMark/>
          </w:tcPr>
          <w:p w14:paraId="4D7A77A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gross solvency capital requirement for counterparty default risk</w:t>
            </w:r>
          </w:p>
        </w:tc>
        <w:tc>
          <w:tcPr>
            <w:tcW w:w="4739" w:type="dxa"/>
            <w:tcBorders>
              <w:top w:val="nil"/>
              <w:left w:val="single" w:sz="4" w:space="0" w:color="auto"/>
              <w:bottom w:val="nil"/>
              <w:right w:val="single" w:sz="4" w:space="0" w:color="auto"/>
            </w:tcBorders>
            <w:shd w:val="clear" w:color="000000" w:fill="FFFFFF"/>
            <w:hideMark/>
          </w:tcPr>
          <w:p w14:paraId="6E4D97F6" w14:textId="2347A30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total amount of the gross capital charge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absorbency capacity of technical provisions) for counterparty default risk. </w:t>
            </w:r>
          </w:p>
        </w:tc>
      </w:tr>
      <w:tr w:rsidR="00E21451" w:rsidRPr="00C22FD0" w14:paraId="657995CE" w14:textId="77777777" w:rsidTr="0040755A">
        <w:trPr>
          <w:trHeight w:val="411"/>
        </w:trPr>
        <w:tc>
          <w:tcPr>
            <w:tcW w:w="8632" w:type="dxa"/>
            <w:gridSpan w:val="4"/>
            <w:tcBorders>
              <w:top w:val="single" w:sz="4" w:space="0" w:color="auto"/>
              <w:left w:val="single" w:sz="4" w:space="0" w:color="auto"/>
              <w:bottom w:val="single" w:sz="4" w:space="0" w:color="auto"/>
              <w:right w:val="single" w:sz="4" w:space="0" w:color="auto"/>
            </w:tcBorders>
            <w:shd w:val="clear" w:color="auto" w:fill="auto"/>
          </w:tcPr>
          <w:p w14:paraId="6C892C68" w14:textId="77777777" w:rsidR="00E21451" w:rsidRPr="00C22FD0" w:rsidRDefault="00E21451" w:rsidP="0040755A">
            <w:pPr>
              <w:spacing w:before="120" w:after="12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Further details on mortgages</w:t>
            </w:r>
          </w:p>
        </w:tc>
      </w:tr>
      <w:tr w:rsidR="00E21451" w:rsidRPr="00C22FD0" w14:paraId="11DBC941" w14:textId="77777777" w:rsidTr="0040755A">
        <w:trPr>
          <w:trHeight w:val="346"/>
        </w:trPr>
        <w:tc>
          <w:tcPr>
            <w:tcW w:w="1542" w:type="dxa"/>
            <w:tcBorders>
              <w:top w:val="single" w:sz="4" w:space="0" w:color="auto"/>
              <w:left w:val="single" w:sz="4" w:space="0" w:color="auto"/>
              <w:bottom w:val="single" w:sz="4" w:space="0" w:color="auto"/>
              <w:right w:val="single" w:sz="4" w:space="0" w:color="auto"/>
            </w:tcBorders>
            <w:shd w:val="clear" w:color="auto" w:fill="auto"/>
          </w:tcPr>
          <w:p w14:paraId="0474DBA1" w14:textId="77777777" w:rsidR="00E21451" w:rsidRPr="00C22FD0" w:rsidDel="00892CC1"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R0500/C0090</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121A5029" w14:textId="520AD94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Losses </w:t>
            </w:r>
            <w:r w:rsidR="00E158EC" w:rsidRPr="00C22FD0">
              <w:rPr>
                <w:rFonts w:ascii="Times New Roman" w:eastAsia="Times New Roman" w:hAnsi="Times New Roman" w:cs="Times New Roman"/>
                <w:sz w:val="20"/>
                <w:szCs w:val="20"/>
                <w:lang w:eastAsia="es-ES"/>
              </w:rPr>
              <w:t>stemming</w:t>
            </w:r>
            <w:r w:rsidRPr="00C22FD0">
              <w:rPr>
                <w:rFonts w:ascii="Times New Roman" w:eastAsia="Times New Roman" w:hAnsi="Times New Roman" w:cs="Times New Roman"/>
                <w:sz w:val="20"/>
                <w:szCs w:val="20"/>
                <w:lang w:eastAsia="es-ES"/>
              </w:rPr>
              <w:t xml:space="preserve"> from type 2 mortgage loans</w:t>
            </w:r>
          </w:p>
        </w:tc>
        <w:tc>
          <w:tcPr>
            <w:tcW w:w="4772" w:type="dxa"/>
            <w:gridSpan w:val="2"/>
            <w:tcBorders>
              <w:top w:val="single" w:sz="4" w:space="0" w:color="auto"/>
              <w:left w:val="nil"/>
              <w:bottom w:val="single" w:sz="4" w:space="0" w:color="auto"/>
              <w:right w:val="single" w:sz="4" w:space="0" w:color="auto"/>
            </w:tcBorders>
            <w:shd w:val="clear" w:color="auto" w:fill="auto"/>
          </w:tcPr>
          <w:p w14:paraId="1681EFDE" w14:textId="053DFD3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overall losses </w:t>
            </w:r>
            <w:r w:rsidR="00E158EC" w:rsidRPr="00C22FD0">
              <w:rPr>
                <w:rFonts w:ascii="Times New Roman" w:eastAsia="Times New Roman" w:hAnsi="Times New Roman" w:cs="Times New Roman"/>
                <w:sz w:val="20"/>
                <w:szCs w:val="20"/>
                <w:lang w:eastAsia="es-ES"/>
              </w:rPr>
              <w:t>stemming</w:t>
            </w:r>
            <w:r w:rsidRPr="00C22FD0">
              <w:rPr>
                <w:rFonts w:ascii="Times New Roman" w:eastAsia="Times New Roman" w:hAnsi="Times New Roman" w:cs="Times New Roman"/>
                <w:sz w:val="20"/>
                <w:szCs w:val="20"/>
                <w:lang w:eastAsia="es-ES"/>
              </w:rPr>
              <w:t xml:space="preserve"> from mortgage loans that has been classified as type 2 exposures according to </w:t>
            </w:r>
            <w:r w:rsidR="00473BE5" w:rsidRPr="00C22FD0">
              <w:rPr>
                <w:rFonts w:ascii="Times New Roman" w:eastAsia="Times New Roman" w:hAnsi="Times New Roman" w:cs="Times New Roman"/>
                <w:sz w:val="20"/>
                <w:szCs w:val="20"/>
                <w:lang w:eastAsia="es-ES"/>
              </w:rPr>
              <w:t>Article</w:t>
            </w:r>
            <w:r w:rsidRPr="00C22FD0">
              <w:rPr>
                <w:rFonts w:ascii="Times New Roman" w:eastAsia="Times New Roman" w:hAnsi="Times New Roman" w:cs="Times New Roman"/>
                <w:sz w:val="20"/>
                <w:szCs w:val="20"/>
                <w:lang w:eastAsia="es-ES"/>
              </w:rPr>
              <w:t xml:space="preserve"> 191 (13) of Delegated Regulation (EU) 2015/35.</w:t>
            </w:r>
          </w:p>
        </w:tc>
      </w:tr>
      <w:tr w:rsidR="00E21451" w:rsidRPr="00C22FD0" w14:paraId="71C9FB98" w14:textId="77777777" w:rsidTr="0040755A">
        <w:trPr>
          <w:trHeight w:val="561"/>
        </w:trPr>
        <w:tc>
          <w:tcPr>
            <w:tcW w:w="1542" w:type="dxa"/>
            <w:tcBorders>
              <w:top w:val="single" w:sz="4" w:space="0" w:color="auto"/>
              <w:left w:val="single" w:sz="4" w:space="0" w:color="auto"/>
              <w:bottom w:val="single" w:sz="4" w:space="0" w:color="auto"/>
              <w:right w:val="single" w:sz="4" w:space="0" w:color="auto"/>
            </w:tcBorders>
            <w:shd w:val="clear" w:color="auto" w:fill="auto"/>
          </w:tcPr>
          <w:p w14:paraId="37C47F88" w14:textId="77777777" w:rsidR="00E21451" w:rsidRPr="00C22FD0" w:rsidDel="00892CC1"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R0510/C0090</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085D51BC" w14:textId="3627F5F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Overall losses </w:t>
            </w:r>
            <w:r w:rsidR="00E158EC" w:rsidRPr="00C22FD0">
              <w:rPr>
                <w:rFonts w:ascii="Times New Roman" w:eastAsia="Times New Roman" w:hAnsi="Times New Roman" w:cs="Times New Roman"/>
                <w:sz w:val="20"/>
                <w:szCs w:val="20"/>
                <w:lang w:eastAsia="es-ES"/>
              </w:rPr>
              <w:t>stemming</w:t>
            </w:r>
            <w:r w:rsidRPr="00C22FD0">
              <w:rPr>
                <w:rFonts w:ascii="Times New Roman" w:eastAsia="Times New Roman" w:hAnsi="Times New Roman" w:cs="Times New Roman"/>
                <w:sz w:val="20"/>
                <w:szCs w:val="20"/>
                <w:lang w:eastAsia="es-ES"/>
              </w:rPr>
              <w:t xml:space="preserve"> from mortgage loans</w:t>
            </w:r>
          </w:p>
        </w:tc>
        <w:tc>
          <w:tcPr>
            <w:tcW w:w="4772" w:type="dxa"/>
            <w:gridSpan w:val="2"/>
            <w:tcBorders>
              <w:top w:val="single" w:sz="4" w:space="0" w:color="auto"/>
              <w:left w:val="nil"/>
              <w:bottom w:val="single" w:sz="4" w:space="0" w:color="auto"/>
              <w:right w:val="single" w:sz="4" w:space="0" w:color="auto"/>
            </w:tcBorders>
            <w:shd w:val="clear" w:color="auto" w:fill="auto"/>
          </w:tcPr>
          <w:p w14:paraId="7F155E27" w14:textId="36137CB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Amount of the overall losses </w:t>
            </w:r>
            <w:r w:rsidR="00E158EC" w:rsidRPr="00C22FD0">
              <w:rPr>
                <w:rFonts w:ascii="Times New Roman" w:eastAsia="Times New Roman" w:hAnsi="Times New Roman" w:cs="Times New Roman"/>
                <w:sz w:val="20"/>
                <w:szCs w:val="20"/>
                <w:lang w:eastAsia="es-ES"/>
              </w:rPr>
              <w:t>stemming</w:t>
            </w:r>
            <w:r w:rsidRPr="00C22FD0">
              <w:rPr>
                <w:rFonts w:ascii="Times New Roman" w:eastAsia="Times New Roman" w:hAnsi="Times New Roman" w:cs="Times New Roman"/>
                <w:sz w:val="20"/>
                <w:szCs w:val="20"/>
                <w:lang w:eastAsia="es-ES"/>
              </w:rPr>
              <w:t xml:space="preserve"> from mortgage loans according to </w:t>
            </w:r>
            <w:r w:rsidR="00473BE5" w:rsidRPr="00C22FD0">
              <w:rPr>
                <w:rFonts w:ascii="Times New Roman" w:eastAsia="Times New Roman" w:hAnsi="Times New Roman" w:cs="Times New Roman"/>
                <w:sz w:val="20"/>
                <w:szCs w:val="20"/>
                <w:lang w:eastAsia="es-ES"/>
              </w:rPr>
              <w:t>Article</w:t>
            </w:r>
            <w:r w:rsidRPr="00C22FD0">
              <w:rPr>
                <w:rFonts w:ascii="Times New Roman" w:eastAsia="Times New Roman" w:hAnsi="Times New Roman" w:cs="Times New Roman"/>
                <w:sz w:val="20"/>
                <w:szCs w:val="20"/>
                <w:lang w:eastAsia="es-ES"/>
              </w:rPr>
              <w:t xml:space="preserve"> 191 (13) of Delegated Regulation (EU) 2015/35.</w:t>
            </w:r>
          </w:p>
        </w:tc>
      </w:tr>
    </w:tbl>
    <w:p w14:paraId="6CC5F8F7" w14:textId="77777777" w:rsidR="00E21451" w:rsidRPr="00C22FD0" w:rsidRDefault="00E21451">
      <w:pPr>
        <w:rPr>
          <w:rFonts w:ascii="Times New Roman" w:hAnsi="Times New Roman" w:cs="Times New Roman"/>
          <w:sz w:val="20"/>
          <w:szCs w:val="20"/>
        </w:rPr>
      </w:pPr>
    </w:p>
    <w:p w14:paraId="01ED1A97" w14:textId="4309480A" w:rsidR="00E21451" w:rsidRPr="00C22FD0" w:rsidRDefault="00E21451" w:rsidP="0040755A">
      <w:pPr>
        <w:spacing w:after="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 xml:space="preserve">S.26.03 </w:t>
      </w:r>
      <w:r w:rsidR="004508C9" w:rsidRPr="00C22FD0">
        <w:rPr>
          <w:rFonts w:ascii="Times New Roman" w:eastAsia="Times New Roman" w:hAnsi="Times New Roman" w:cs="Times New Roman"/>
          <w:b/>
          <w:sz w:val="20"/>
          <w:szCs w:val="20"/>
          <w:lang w:eastAsia="es-ES"/>
        </w:rPr>
        <w:t>–</w:t>
      </w:r>
      <w:r w:rsidRPr="00C22FD0">
        <w:rPr>
          <w:rFonts w:ascii="Times New Roman" w:eastAsia="Times New Roman" w:hAnsi="Times New Roman" w:cs="Times New Roman"/>
          <w:b/>
          <w:sz w:val="20"/>
          <w:szCs w:val="20"/>
          <w:lang w:eastAsia="es-ES"/>
        </w:rPr>
        <w:t xml:space="preserve"> Solvency Capital Requirements – Life underwriting risk</w:t>
      </w:r>
    </w:p>
    <w:p w14:paraId="0021B3E7"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p>
    <w:p w14:paraId="27FF5C5E"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General comments:</w:t>
      </w:r>
    </w:p>
    <w:p w14:paraId="0A875C8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5F4B30F" w14:textId="4C6D9E37" w:rsidR="00E21451" w:rsidRPr="00C22FD0" w:rsidRDefault="00E21451" w:rsidP="00CA3234">
      <w:pPr>
        <w:spacing w:after="0" w:line="240" w:lineRule="auto"/>
        <w:jc w:val="both"/>
        <w:rPr>
          <w:rFonts w:ascii="Times New Roman" w:hAnsi="Times New Roman" w:cs="Times New Roman"/>
          <w:sz w:val="20"/>
          <w:szCs w:val="20"/>
        </w:rPr>
      </w:pPr>
    </w:p>
    <w:p w14:paraId="1785F309" w14:textId="3C1981E7" w:rsidR="00E21451" w:rsidRPr="00C22FD0" w:rsidRDefault="00FC4845" w:rsidP="0040755A">
      <w:pPr>
        <w:jc w:val="both"/>
        <w:rPr>
          <w:rFonts w:ascii="Times New Roman" w:hAnsi="Times New Roman" w:cs="Times New Roman"/>
          <w:sz w:val="20"/>
          <w:szCs w:val="20"/>
        </w:rPr>
      </w:pPr>
      <w:r w:rsidRPr="00C22FD0">
        <w:rPr>
          <w:rFonts w:ascii="Times New Roman" w:hAnsi="Times New Roman"/>
          <w:sz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annual submission of information for groups, ring fenced</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funds, matching adjustment portfolios and remaining part.</w:t>
      </w:r>
    </w:p>
    <w:p w14:paraId="08C956AC" w14:textId="24A4419D"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SR.26.03 has to be filled in for each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(RFF), each matching adjustment portfolio (MAP) and for the remaining part. However, where a RFF/MAP includes a </w:t>
      </w:r>
      <w:r w:rsidR="004230AF" w:rsidRPr="00C22FD0">
        <w:rPr>
          <w:rFonts w:ascii="Times New Roman" w:hAnsi="Times New Roman" w:cs="Times New Roman"/>
          <w:sz w:val="20"/>
          <w:szCs w:val="20"/>
        </w:rPr>
        <w:t>MAP/RFF</w:t>
      </w:r>
      <w:r w:rsidRPr="00C22FD0">
        <w:rPr>
          <w:rFonts w:ascii="Times New Roman" w:hAnsi="Times New Roman" w:cs="Times New Roman"/>
          <w:sz w:val="20"/>
          <w:szCs w:val="20"/>
        </w:rPr>
        <w:t xml:space="preserve"> embedded, the fund should be treated as different funds. This template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reported for all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funds of a material RFF/MAP as identified in the second table of S.01.03.</w:t>
      </w:r>
    </w:p>
    <w:p w14:paraId="2F0EB304" w14:textId="68C7D5E6"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SR.26.03 is only applicable in relation to RFF/MAP from undertakings consolidated according to Article 335</w:t>
      </w:r>
      <w:r w:rsidR="007F7B23" w:rsidRPr="00C22FD0">
        <w:rPr>
          <w:rFonts w:ascii="Times New Roman" w:hAnsi="Times New Roman" w:cs="Times New Roman"/>
          <w:sz w:val="20"/>
          <w:szCs w:val="20"/>
        </w:rPr>
        <w:t xml:space="preserve">, </w:t>
      </w:r>
      <w:r w:rsidR="007F7B23" w:rsidRPr="00C22FD0">
        <w:rPr>
          <w:rFonts w:ascii="Times New Roman" w:hAnsi="Times New Roman" w:cs="Times New Roman"/>
          <w:sz w:val="20"/>
          <w:szCs w:val="20"/>
          <w:lang w:val="en-US"/>
        </w:rPr>
        <w:t xml:space="preserve">paragraph </w:t>
      </w:r>
      <w:r w:rsidRPr="00C22FD0">
        <w:rPr>
          <w:rFonts w:ascii="Times New Roman" w:hAnsi="Times New Roman" w:cs="Times New Roman"/>
          <w:sz w:val="20"/>
          <w:szCs w:val="20"/>
        </w:rPr>
        <w:t>1</w:t>
      </w:r>
      <w:r w:rsidR="007F7B23" w:rsidRPr="00C22FD0">
        <w:rPr>
          <w:rFonts w:ascii="Times New Roman" w:hAnsi="Times New Roman" w:cs="Times New Roman"/>
          <w:sz w:val="20"/>
          <w:szCs w:val="20"/>
        </w:rPr>
        <w:t xml:space="preserve">, </w:t>
      </w:r>
      <w:r w:rsidRPr="00C22FD0">
        <w:rPr>
          <w:rFonts w:ascii="Times New Roman" w:hAnsi="Times New Roman" w:cs="Times New Roman"/>
          <w:sz w:val="20"/>
          <w:szCs w:val="20"/>
        </w:rPr>
        <w:t>(a), (b) and (c) of Delegated Regulation (EU) 2015/35, when method 1 (Accounting consolidation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based method) is used, either exclusively or in combination with method 2 (Deduction and aggregation method).</w:t>
      </w:r>
    </w:p>
    <w:p w14:paraId="61F67293"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All values shall be reported net of reinsurance and other risk mitigating techniques.</w:t>
      </w:r>
    </w:p>
    <w:p w14:paraId="46964E3D"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p w14:paraId="0F445607"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lastRenderedPageBreak/>
        <w:t xml:space="preserve">For group reporting the following specific requirements shall be met: </w:t>
      </w:r>
    </w:p>
    <w:p w14:paraId="4BA4F22E" w14:textId="77777777" w:rsidR="00E21451" w:rsidRPr="00C22FD0" w:rsidRDefault="00E21451" w:rsidP="00B42F70">
      <w:pPr>
        <w:pStyle w:val="ListParagraph"/>
        <w:numPr>
          <w:ilvl w:val="0"/>
          <w:numId w:val="28"/>
        </w:numPr>
        <w:spacing w:after="160" w:line="254"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is applicable when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is  used,  either  exclusively  or  in  combination with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w:t>
      </w:r>
    </w:p>
    <w:p w14:paraId="11EBABED" w14:textId="77777777" w:rsidR="00E21451" w:rsidRPr="00C22FD0" w:rsidRDefault="00E21451" w:rsidP="00B42F70">
      <w:pPr>
        <w:pStyle w:val="ListParagraph"/>
        <w:numPr>
          <w:ilvl w:val="0"/>
          <w:numId w:val="28"/>
        </w:numPr>
        <w:spacing w:after="160" w:line="254"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and; </w:t>
      </w:r>
    </w:p>
    <w:p w14:paraId="192F5514" w14:textId="77777777" w:rsidR="00E21451" w:rsidRPr="00C22FD0" w:rsidRDefault="00E21451" w:rsidP="00B42F70">
      <w:pPr>
        <w:pStyle w:val="ListParagraph"/>
        <w:numPr>
          <w:ilvl w:val="0"/>
          <w:numId w:val="28"/>
        </w:numPr>
        <w:spacing w:after="160" w:line="254"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does not apply to groups when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is being used exclusively.</w:t>
      </w:r>
    </w:p>
    <w:tbl>
      <w:tblPr>
        <w:tblW w:w="9274" w:type="dxa"/>
        <w:tblInd w:w="70" w:type="dxa"/>
        <w:tblCellMar>
          <w:left w:w="70" w:type="dxa"/>
          <w:right w:w="70" w:type="dxa"/>
        </w:tblCellMar>
        <w:tblLook w:val="04A0" w:firstRow="1" w:lastRow="0" w:firstColumn="1" w:lastColumn="0" w:noHBand="0" w:noVBand="1"/>
      </w:tblPr>
      <w:tblGrid>
        <w:gridCol w:w="1763"/>
        <w:gridCol w:w="2099"/>
        <w:gridCol w:w="5412"/>
      </w:tblGrid>
      <w:tr w:rsidR="00E21451" w:rsidRPr="00C22FD0" w14:paraId="1B1E4E55" w14:textId="77777777" w:rsidTr="0040755A">
        <w:trPr>
          <w:trHeight w:val="31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47DF99A9" w14:textId="77777777" w:rsidR="00E21451" w:rsidRPr="00C22FD0" w:rsidRDefault="00E21451" w:rsidP="0040755A">
            <w:pPr>
              <w:spacing w:after="0" w:line="240" w:lineRule="auto"/>
              <w:jc w:val="center"/>
              <w:rPr>
                <w:rFonts w:ascii="Times New Roman" w:eastAsia="Times New Roman" w:hAnsi="Times New Roman" w:cs="Times New Roman"/>
                <w:sz w:val="20"/>
                <w:szCs w:val="20"/>
                <w:lang w:eastAsia="es-ES"/>
              </w:rPr>
            </w:pPr>
          </w:p>
        </w:tc>
        <w:tc>
          <w:tcPr>
            <w:tcW w:w="2099" w:type="dxa"/>
            <w:tcBorders>
              <w:top w:val="single" w:sz="4" w:space="0" w:color="auto"/>
              <w:left w:val="nil"/>
              <w:bottom w:val="single" w:sz="4" w:space="0" w:color="auto"/>
              <w:right w:val="single" w:sz="4" w:space="0" w:color="auto"/>
            </w:tcBorders>
            <w:shd w:val="clear" w:color="auto" w:fill="auto"/>
          </w:tcPr>
          <w:p w14:paraId="6816C77A" w14:textId="77777777" w:rsidR="00E21451" w:rsidRPr="00C22FD0" w:rsidRDefault="00E21451" w:rsidP="0040755A">
            <w:pPr>
              <w:spacing w:after="0" w:line="240" w:lineRule="auto"/>
              <w:jc w:val="center"/>
              <w:rPr>
                <w:rFonts w:ascii="Times New Roman" w:eastAsia="Times New Roman" w:hAnsi="Times New Roman" w:cs="Times New Roman"/>
                <w:sz w:val="20"/>
                <w:szCs w:val="20"/>
                <w:lang w:eastAsia="es-ES"/>
              </w:rPr>
            </w:pPr>
            <w:r w:rsidRPr="00C22FD0">
              <w:rPr>
                <w:rFonts w:ascii="Times New Roman" w:eastAsia="Times New Roman" w:hAnsi="Times New Roman" w:cs="Times New Roman"/>
                <w:b/>
                <w:bCs/>
                <w:sz w:val="20"/>
                <w:szCs w:val="20"/>
                <w:lang w:eastAsia="es-ES"/>
              </w:rPr>
              <w:t>ITEM</w:t>
            </w:r>
          </w:p>
        </w:tc>
        <w:tc>
          <w:tcPr>
            <w:tcW w:w="5412" w:type="dxa"/>
            <w:tcBorders>
              <w:top w:val="single" w:sz="4" w:space="0" w:color="auto"/>
              <w:left w:val="nil"/>
              <w:bottom w:val="single" w:sz="4" w:space="0" w:color="auto"/>
              <w:right w:val="single" w:sz="4" w:space="0" w:color="auto"/>
            </w:tcBorders>
            <w:shd w:val="clear" w:color="auto" w:fill="auto"/>
          </w:tcPr>
          <w:p w14:paraId="4CEF806A" w14:textId="77777777" w:rsidR="00E21451" w:rsidRPr="00C22FD0" w:rsidRDefault="00E21451" w:rsidP="0040755A">
            <w:pPr>
              <w:spacing w:after="0" w:line="240" w:lineRule="auto"/>
              <w:jc w:val="center"/>
              <w:rPr>
                <w:rFonts w:ascii="Times New Roman" w:eastAsia="Times New Roman" w:hAnsi="Times New Roman" w:cs="Times New Roman"/>
                <w:sz w:val="20"/>
                <w:szCs w:val="20"/>
                <w:lang w:eastAsia="es-ES"/>
              </w:rPr>
            </w:pPr>
            <w:r w:rsidRPr="00C22FD0">
              <w:rPr>
                <w:rFonts w:ascii="Times New Roman" w:eastAsia="Times New Roman" w:hAnsi="Times New Roman" w:cs="Times New Roman"/>
                <w:b/>
                <w:bCs/>
                <w:sz w:val="20"/>
                <w:szCs w:val="20"/>
                <w:lang w:eastAsia="es-ES"/>
              </w:rPr>
              <w:t>INSTRUCTIONS</w:t>
            </w:r>
          </w:p>
        </w:tc>
      </w:tr>
      <w:tr w:rsidR="00E21451" w:rsidRPr="00C22FD0" w14:paraId="0FCCB236" w14:textId="77777777" w:rsidTr="0040755A">
        <w:trPr>
          <w:trHeight w:val="70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4AFD4F6" w14:textId="77777777" w:rsidR="00E21451" w:rsidRPr="00C22FD0" w:rsidDel="0033315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Z0010</w:t>
            </w:r>
          </w:p>
        </w:tc>
        <w:tc>
          <w:tcPr>
            <w:tcW w:w="2099" w:type="dxa"/>
            <w:tcBorders>
              <w:top w:val="single" w:sz="4" w:space="0" w:color="auto"/>
              <w:left w:val="nil"/>
              <w:bottom w:val="single" w:sz="4" w:space="0" w:color="auto"/>
              <w:right w:val="single" w:sz="4" w:space="0" w:color="auto"/>
            </w:tcBorders>
            <w:shd w:val="clear" w:color="auto" w:fill="auto"/>
          </w:tcPr>
          <w:p w14:paraId="1889E98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Article 112 </w:t>
            </w:r>
          </w:p>
        </w:tc>
        <w:tc>
          <w:tcPr>
            <w:tcW w:w="5412" w:type="dxa"/>
            <w:tcBorders>
              <w:top w:val="single" w:sz="4" w:space="0" w:color="auto"/>
              <w:left w:val="nil"/>
              <w:bottom w:val="single" w:sz="4" w:space="0" w:color="auto"/>
              <w:right w:val="single" w:sz="4" w:space="0" w:color="auto"/>
            </w:tcBorders>
            <w:shd w:val="clear" w:color="auto" w:fill="auto"/>
          </w:tcPr>
          <w:p w14:paraId="7DD0221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14:paraId="34B82AC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1 – Article 112(7) reporting</w:t>
            </w:r>
          </w:p>
          <w:p w14:paraId="184E52D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Regular reporting</w:t>
            </w:r>
          </w:p>
        </w:tc>
      </w:tr>
      <w:tr w:rsidR="00E21451" w:rsidRPr="00C22FD0" w14:paraId="2E5DA4BD" w14:textId="77777777" w:rsidTr="0040755A">
        <w:trPr>
          <w:trHeight w:val="144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3ADD8C9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Z0020</w:t>
            </w:r>
          </w:p>
        </w:tc>
        <w:tc>
          <w:tcPr>
            <w:tcW w:w="2099" w:type="dxa"/>
            <w:tcBorders>
              <w:top w:val="single" w:sz="4" w:space="0" w:color="auto"/>
              <w:left w:val="single" w:sz="4" w:space="0" w:color="auto"/>
              <w:bottom w:val="single" w:sz="4" w:space="0" w:color="auto"/>
              <w:right w:val="single" w:sz="4" w:space="0" w:color="auto"/>
            </w:tcBorders>
            <w:shd w:val="clear" w:color="000000" w:fill="FFFFFF"/>
            <w:hideMark/>
          </w:tcPr>
          <w:p w14:paraId="606882C8" w14:textId="5565B89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fenced fund, matching adjustment portfolio or remaining part</w:t>
            </w:r>
          </w:p>
        </w:tc>
        <w:tc>
          <w:tcPr>
            <w:tcW w:w="5412" w:type="dxa"/>
            <w:tcBorders>
              <w:top w:val="single" w:sz="4" w:space="0" w:color="auto"/>
              <w:left w:val="nil"/>
              <w:bottom w:val="single" w:sz="4" w:space="0" w:color="auto"/>
              <w:right w:val="single" w:sz="4" w:space="0" w:color="auto"/>
            </w:tcBorders>
            <w:shd w:val="clear" w:color="000000" w:fill="FFFFFF"/>
            <w:hideMark/>
          </w:tcPr>
          <w:p w14:paraId="246E166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C22FD0">
              <w:rPr>
                <w:rFonts w:ascii="Times New Roman" w:eastAsia="Times New Roman" w:hAnsi="Times New Roman" w:cs="Times New Roman"/>
                <w:sz w:val="20"/>
                <w:szCs w:val="20"/>
                <w:lang w:eastAsia="es-ES"/>
              </w:rPr>
              <w:br/>
              <w:t>1 – RFF/MAP</w:t>
            </w:r>
            <w:r w:rsidRPr="00C22FD0" w:rsidDel="00C11F0B">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br/>
              <w:t>2 – Remaining part</w:t>
            </w:r>
          </w:p>
        </w:tc>
      </w:tr>
      <w:tr w:rsidR="00E21451" w:rsidRPr="00C22FD0" w14:paraId="05ADF891" w14:textId="77777777" w:rsidTr="0040755A">
        <w:trPr>
          <w:trHeight w:val="346"/>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5985B92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Z0030</w:t>
            </w:r>
          </w:p>
        </w:tc>
        <w:tc>
          <w:tcPr>
            <w:tcW w:w="2099" w:type="dxa"/>
            <w:tcBorders>
              <w:top w:val="single" w:sz="4" w:space="0" w:color="auto"/>
              <w:left w:val="nil"/>
              <w:bottom w:val="single" w:sz="4" w:space="0" w:color="auto"/>
              <w:right w:val="single" w:sz="4" w:space="0" w:color="auto"/>
            </w:tcBorders>
            <w:shd w:val="clear" w:color="auto" w:fill="auto"/>
            <w:hideMark/>
          </w:tcPr>
          <w:p w14:paraId="7A1D0CD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Fund/Portfolio number</w:t>
            </w:r>
          </w:p>
        </w:tc>
        <w:tc>
          <w:tcPr>
            <w:tcW w:w="5412" w:type="dxa"/>
            <w:tcBorders>
              <w:top w:val="single" w:sz="4" w:space="0" w:color="auto"/>
              <w:left w:val="nil"/>
              <w:bottom w:val="single" w:sz="4" w:space="0" w:color="auto"/>
              <w:right w:val="single" w:sz="4" w:space="0" w:color="auto"/>
            </w:tcBorders>
            <w:shd w:val="clear" w:color="auto" w:fill="auto"/>
            <w:hideMark/>
          </w:tcPr>
          <w:p w14:paraId="4782A817" w14:textId="4C75E24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and must be consistent over time and with the fund/portfolio number reported in other templates. </w:t>
            </w:r>
          </w:p>
          <w:p w14:paraId="7A774A4D" w14:textId="094D63E2" w:rsidR="00E21451" w:rsidRPr="00C22FD0" w:rsidDel="00D229EA" w:rsidRDefault="00E21451" w:rsidP="0040755A">
            <w:pPr>
              <w:spacing w:after="0" w:line="240" w:lineRule="auto"/>
              <w:rPr>
                <w:del w:id="1213" w:author="Author"/>
                <w:rFonts w:ascii="Times New Roman" w:eastAsia="Times New Roman" w:hAnsi="Times New Roman" w:cs="Times New Roman"/>
                <w:sz w:val="20"/>
                <w:szCs w:val="20"/>
                <w:lang w:eastAsia="es-ES"/>
              </w:rPr>
            </w:pPr>
          </w:p>
          <w:p w14:paraId="4D6A64E8" w14:textId="78FD9AB6" w:rsidR="00E21451" w:rsidRPr="00C22FD0" w:rsidRDefault="00E21451" w:rsidP="0040755A">
            <w:pPr>
              <w:spacing w:after="0" w:line="240" w:lineRule="auto"/>
              <w:rPr>
                <w:rFonts w:ascii="Times New Roman" w:eastAsia="Times New Roman" w:hAnsi="Times New Roman" w:cs="Times New Roman"/>
                <w:sz w:val="20"/>
                <w:szCs w:val="20"/>
                <w:lang w:eastAsia="es-ES"/>
              </w:rPr>
            </w:pPr>
            <w:del w:id="1214" w:author="Author">
              <w:r w:rsidRPr="00C22FD0" w:rsidDel="00D229EA">
                <w:rPr>
                  <w:rFonts w:ascii="Times New Roman" w:eastAsia="Times New Roman" w:hAnsi="Times New Roman" w:cs="Times New Roman"/>
                  <w:sz w:val="20"/>
                  <w:szCs w:val="20"/>
                  <w:lang w:eastAsia="es-ES"/>
                </w:rPr>
                <w:delText>When item Z0020 = 2, then report “0”</w:delText>
              </w:r>
            </w:del>
          </w:p>
        </w:tc>
      </w:tr>
      <w:tr w:rsidR="00E21451" w:rsidRPr="00C22FD0" w14:paraId="1B548590" w14:textId="77777777" w:rsidTr="0040755A">
        <w:trPr>
          <w:trHeight w:val="70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E2595C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R0010/C0010</w:t>
            </w:r>
          </w:p>
        </w:tc>
        <w:tc>
          <w:tcPr>
            <w:tcW w:w="2099" w:type="dxa"/>
            <w:tcBorders>
              <w:top w:val="single" w:sz="4" w:space="0" w:color="auto"/>
              <w:left w:val="nil"/>
              <w:bottom w:val="single" w:sz="4" w:space="0" w:color="auto"/>
              <w:right w:val="single" w:sz="4" w:space="0" w:color="auto"/>
            </w:tcBorders>
            <w:shd w:val="clear" w:color="auto" w:fill="auto"/>
            <w:hideMark/>
          </w:tcPr>
          <w:p w14:paraId="02F11CD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Simplifications used: mortality risk   </w:t>
            </w:r>
          </w:p>
        </w:tc>
        <w:tc>
          <w:tcPr>
            <w:tcW w:w="5412" w:type="dxa"/>
            <w:tcBorders>
              <w:top w:val="single" w:sz="4" w:space="0" w:color="auto"/>
              <w:left w:val="nil"/>
              <w:bottom w:val="single" w:sz="4" w:space="0" w:color="auto"/>
              <w:right w:val="single" w:sz="4" w:space="0" w:color="auto"/>
            </w:tcBorders>
            <w:shd w:val="clear" w:color="auto" w:fill="auto"/>
            <w:hideMark/>
          </w:tcPr>
          <w:p w14:paraId="76EB1FB7" w14:textId="61777BA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a calculation of mortality risk. The following options shall be used: </w:t>
            </w:r>
          </w:p>
          <w:p w14:paraId="352CAC9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 Simplifications used </w:t>
            </w:r>
          </w:p>
          <w:p w14:paraId="0DE6DA7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Simplifications not used</w:t>
            </w:r>
          </w:p>
          <w:p w14:paraId="6C58532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37C1C4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R0010/C0010 = 1, only C0060 and C0080 shall be filled in for R0100.</w:t>
            </w:r>
          </w:p>
        </w:tc>
      </w:tr>
      <w:tr w:rsidR="00E21451" w:rsidRPr="00C22FD0" w14:paraId="0A266B94" w14:textId="77777777" w:rsidTr="0040755A">
        <w:trPr>
          <w:trHeight w:val="720"/>
        </w:trPr>
        <w:tc>
          <w:tcPr>
            <w:tcW w:w="1763" w:type="dxa"/>
            <w:tcBorders>
              <w:top w:val="nil"/>
              <w:left w:val="single" w:sz="4" w:space="0" w:color="auto"/>
              <w:bottom w:val="single" w:sz="4" w:space="0" w:color="auto"/>
              <w:right w:val="single" w:sz="4" w:space="0" w:color="auto"/>
            </w:tcBorders>
            <w:shd w:val="clear" w:color="auto" w:fill="auto"/>
          </w:tcPr>
          <w:p w14:paraId="1494B5A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R0020/C0010</w:t>
            </w:r>
          </w:p>
        </w:tc>
        <w:tc>
          <w:tcPr>
            <w:tcW w:w="2099" w:type="dxa"/>
            <w:tcBorders>
              <w:top w:val="nil"/>
              <w:left w:val="nil"/>
              <w:bottom w:val="single" w:sz="4" w:space="0" w:color="auto"/>
              <w:right w:val="single" w:sz="4" w:space="0" w:color="auto"/>
            </w:tcBorders>
            <w:shd w:val="clear" w:color="auto" w:fill="auto"/>
            <w:hideMark/>
          </w:tcPr>
          <w:p w14:paraId="2808FD44" w14:textId="3A6833A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Simplifications used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longevity </w:t>
            </w:r>
          </w:p>
        </w:tc>
        <w:tc>
          <w:tcPr>
            <w:tcW w:w="5412" w:type="dxa"/>
            <w:tcBorders>
              <w:top w:val="nil"/>
              <w:left w:val="nil"/>
              <w:bottom w:val="single" w:sz="4" w:space="0" w:color="auto"/>
              <w:right w:val="single" w:sz="4" w:space="0" w:color="auto"/>
            </w:tcBorders>
            <w:shd w:val="clear" w:color="auto" w:fill="auto"/>
            <w:hideMark/>
          </w:tcPr>
          <w:p w14:paraId="7BE8E561" w14:textId="3FCF09F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longevity risk. The following options shall be used:</w:t>
            </w:r>
          </w:p>
          <w:p w14:paraId="30B4A59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 Simplifications used </w:t>
            </w:r>
          </w:p>
          <w:p w14:paraId="1D4236C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Simplifications not used</w:t>
            </w:r>
            <w:r w:rsidRPr="00C22FD0" w:rsidDel="00EE167C">
              <w:rPr>
                <w:rFonts w:ascii="Times New Roman" w:eastAsia="Times New Roman" w:hAnsi="Times New Roman" w:cs="Times New Roman"/>
                <w:sz w:val="20"/>
                <w:szCs w:val="20"/>
                <w:lang w:eastAsia="es-ES"/>
              </w:rPr>
              <w:t xml:space="preserve"> </w:t>
            </w:r>
          </w:p>
          <w:p w14:paraId="103B3ED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BE7795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R0020/C0010 = 1, only C0060 and C0080 shall be filled in for R0200.</w:t>
            </w:r>
          </w:p>
        </w:tc>
      </w:tr>
      <w:tr w:rsidR="00E21451" w:rsidRPr="00C22FD0" w14:paraId="5D76CBF3" w14:textId="77777777" w:rsidTr="0040755A">
        <w:trPr>
          <w:trHeight w:val="416"/>
        </w:trPr>
        <w:tc>
          <w:tcPr>
            <w:tcW w:w="1763" w:type="dxa"/>
            <w:tcBorders>
              <w:top w:val="nil"/>
              <w:left w:val="single" w:sz="4" w:space="0" w:color="auto"/>
              <w:bottom w:val="single" w:sz="4" w:space="0" w:color="auto"/>
              <w:right w:val="single" w:sz="4" w:space="0" w:color="auto"/>
            </w:tcBorders>
            <w:shd w:val="clear" w:color="auto" w:fill="auto"/>
          </w:tcPr>
          <w:p w14:paraId="7EF9BAF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R0030/C0010</w:t>
            </w:r>
          </w:p>
        </w:tc>
        <w:tc>
          <w:tcPr>
            <w:tcW w:w="2099" w:type="dxa"/>
            <w:tcBorders>
              <w:top w:val="nil"/>
              <w:left w:val="nil"/>
              <w:bottom w:val="single" w:sz="4" w:space="0" w:color="auto"/>
              <w:right w:val="single" w:sz="4" w:space="0" w:color="auto"/>
            </w:tcBorders>
            <w:shd w:val="clear" w:color="auto" w:fill="auto"/>
            <w:hideMark/>
          </w:tcPr>
          <w:p w14:paraId="4D87A53F" w14:textId="4B85A06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Simplifications used:  disability</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w:t>
            </w:r>
          </w:p>
        </w:tc>
        <w:tc>
          <w:tcPr>
            <w:tcW w:w="5412" w:type="dxa"/>
            <w:tcBorders>
              <w:top w:val="nil"/>
              <w:left w:val="nil"/>
              <w:bottom w:val="single" w:sz="4" w:space="0" w:color="auto"/>
              <w:right w:val="single" w:sz="4" w:space="0" w:color="auto"/>
            </w:tcBorders>
            <w:shd w:val="clear" w:color="auto" w:fill="auto"/>
            <w:hideMark/>
          </w:tcPr>
          <w:p w14:paraId="67DB4F34" w14:textId="04BEE65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The following options shall be used:</w:t>
            </w:r>
          </w:p>
          <w:p w14:paraId="637A7E9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 Simplifications used </w:t>
            </w:r>
          </w:p>
          <w:p w14:paraId="6D584F7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Simplifications not used</w:t>
            </w:r>
            <w:r w:rsidRPr="00C22FD0" w:rsidDel="00EE167C">
              <w:rPr>
                <w:rFonts w:ascii="Times New Roman" w:eastAsia="Times New Roman" w:hAnsi="Times New Roman" w:cs="Times New Roman"/>
                <w:sz w:val="20"/>
                <w:szCs w:val="20"/>
                <w:lang w:eastAsia="es-ES"/>
              </w:rPr>
              <w:t xml:space="preserve"> </w:t>
            </w:r>
          </w:p>
          <w:p w14:paraId="6FEE2AF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EF2A37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R0030/C0010 = 1, only C0060 and C0080 shall be filled in for R0300.</w:t>
            </w:r>
          </w:p>
        </w:tc>
      </w:tr>
      <w:tr w:rsidR="00E21451" w:rsidRPr="00C22FD0" w14:paraId="01B6F508" w14:textId="77777777" w:rsidTr="0040755A">
        <w:trPr>
          <w:trHeight w:val="750"/>
        </w:trPr>
        <w:tc>
          <w:tcPr>
            <w:tcW w:w="1763" w:type="dxa"/>
            <w:tcBorders>
              <w:top w:val="nil"/>
              <w:left w:val="single" w:sz="4" w:space="0" w:color="auto"/>
              <w:bottom w:val="single" w:sz="4" w:space="0" w:color="auto"/>
              <w:right w:val="single" w:sz="4" w:space="0" w:color="auto"/>
            </w:tcBorders>
            <w:shd w:val="clear" w:color="auto" w:fill="auto"/>
          </w:tcPr>
          <w:p w14:paraId="317B057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R0040/C0010</w:t>
            </w:r>
          </w:p>
        </w:tc>
        <w:tc>
          <w:tcPr>
            <w:tcW w:w="2099" w:type="dxa"/>
            <w:tcBorders>
              <w:top w:val="nil"/>
              <w:left w:val="nil"/>
              <w:bottom w:val="single" w:sz="4" w:space="0" w:color="auto"/>
              <w:right w:val="single" w:sz="4" w:space="0" w:color="auto"/>
            </w:tcBorders>
            <w:shd w:val="clear" w:color="auto" w:fill="auto"/>
            <w:hideMark/>
          </w:tcPr>
          <w:p w14:paraId="578C838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Simplifications used: lapse risk </w:t>
            </w:r>
          </w:p>
        </w:tc>
        <w:tc>
          <w:tcPr>
            <w:tcW w:w="5412" w:type="dxa"/>
            <w:tcBorders>
              <w:top w:val="nil"/>
              <w:left w:val="nil"/>
              <w:bottom w:val="single" w:sz="4" w:space="0" w:color="auto"/>
              <w:right w:val="single" w:sz="4" w:space="0" w:color="auto"/>
            </w:tcBorders>
            <w:shd w:val="clear" w:color="auto" w:fill="auto"/>
            <w:hideMark/>
          </w:tcPr>
          <w:p w14:paraId="449FF80A" w14:textId="2A981AC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lapse risk. The following options shall be used: </w:t>
            </w:r>
          </w:p>
          <w:p w14:paraId="47FB717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 Simplifications used </w:t>
            </w:r>
          </w:p>
          <w:p w14:paraId="143D00A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Simplifications not used</w:t>
            </w:r>
            <w:r w:rsidRPr="00C22FD0" w:rsidDel="00EE167C">
              <w:rPr>
                <w:rFonts w:ascii="Times New Roman" w:eastAsia="Times New Roman" w:hAnsi="Times New Roman" w:cs="Times New Roman"/>
                <w:sz w:val="20"/>
                <w:szCs w:val="20"/>
                <w:lang w:eastAsia="es-ES"/>
              </w:rPr>
              <w:t xml:space="preserve"> </w:t>
            </w:r>
          </w:p>
          <w:p w14:paraId="034DF9E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177FAF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R0040/C0010 = 1, only C0060 and C0080 shall be filled in for R0400 to R0420.</w:t>
            </w:r>
          </w:p>
          <w:p w14:paraId="52E3A17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R0430 shall be fully completed in any case.  </w:t>
            </w:r>
          </w:p>
        </w:tc>
      </w:tr>
      <w:tr w:rsidR="00E21451" w:rsidRPr="00C22FD0" w14:paraId="48AA11E2" w14:textId="77777777" w:rsidTr="0040755A">
        <w:trPr>
          <w:trHeight w:val="630"/>
        </w:trPr>
        <w:tc>
          <w:tcPr>
            <w:tcW w:w="1763" w:type="dxa"/>
            <w:tcBorders>
              <w:top w:val="nil"/>
              <w:left w:val="single" w:sz="4" w:space="0" w:color="auto"/>
              <w:bottom w:val="single" w:sz="4" w:space="0" w:color="auto"/>
              <w:right w:val="single" w:sz="4" w:space="0" w:color="auto"/>
            </w:tcBorders>
            <w:shd w:val="clear" w:color="auto" w:fill="auto"/>
          </w:tcPr>
          <w:p w14:paraId="62E2E55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R0050/C0010</w:t>
            </w:r>
          </w:p>
        </w:tc>
        <w:tc>
          <w:tcPr>
            <w:tcW w:w="2099" w:type="dxa"/>
            <w:tcBorders>
              <w:top w:val="nil"/>
              <w:left w:val="nil"/>
              <w:bottom w:val="single" w:sz="4" w:space="0" w:color="auto"/>
              <w:right w:val="single" w:sz="4" w:space="0" w:color="auto"/>
            </w:tcBorders>
            <w:shd w:val="clear" w:color="auto" w:fill="auto"/>
            <w:hideMark/>
          </w:tcPr>
          <w:p w14:paraId="3585CFC5" w14:textId="7A51F9B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Simplifications used: life expense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w:t>
            </w:r>
          </w:p>
        </w:tc>
        <w:tc>
          <w:tcPr>
            <w:tcW w:w="5412" w:type="dxa"/>
            <w:tcBorders>
              <w:top w:val="nil"/>
              <w:left w:val="nil"/>
              <w:bottom w:val="single" w:sz="4" w:space="0" w:color="auto"/>
              <w:right w:val="single" w:sz="4" w:space="0" w:color="auto"/>
            </w:tcBorders>
            <w:shd w:val="clear" w:color="auto" w:fill="auto"/>
            <w:hideMark/>
          </w:tcPr>
          <w:p w14:paraId="69807EC6" w14:textId="28484FD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life expense risk. The following options shall be used: </w:t>
            </w:r>
          </w:p>
          <w:p w14:paraId="018C535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 Simplifications used </w:t>
            </w:r>
          </w:p>
          <w:p w14:paraId="7F65E92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Simplifications not used</w:t>
            </w:r>
            <w:r w:rsidRPr="00C22FD0" w:rsidDel="00EE167C">
              <w:rPr>
                <w:rFonts w:ascii="Times New Roman" w:eastAsia="Times New Roman" w:hAnsi="Times New Roman" w:cs="Times New Roman"/>
                <w:sz w:val="20"/>
                <w:szCs w:val="20"/>
                <w:lang w:eastAsia="es-ES"/>
              </w:rPr>
              <w:t xml:space="preserve"> </w:t>
            </w:r>
          </w:p>
          <w:p w14:paraId="03AF428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5974E7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R0050/C0010 = 1, only C0060 and C0080 shall be filled in for R0500.</w:t>
            </w:r>
          </w:p>
        </w:tc>
      </w:tr>
      <w:tr w:rsidR="00E21451" w:rsidRPr="00C22FD0" w14:paraId="4C8EA42C" w14:textId="77777777" w:rsidTr="0040755A">
        <w:trPr>
          <w:trHeight w:val="720"/>
        </w:trPr>
        <w:tc>
          <w:tcPr>
            <w:tcW w:w="1763" w:type="dxa"/>
            <w:tcBorders>
              <w:top w:val="nil"/>
              <w:left w:val="single" w:sz="4" w:space="0" w:color="auto"/>
              <w:bottom w:val="single" w:sz="4" w:space="0" w:color="auto"/>
              <w:right w:val="single" w:sz="4" w:space="0" w:color="auto"/>
            </w:tcBorders>
            <w:shd w:val="clear" w:color="auto" w:fill="auto"/>
          </w:tcPr>
          <w:p w14:paraId="3F7CDF1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R0060/C0010</w:t>
            </w:r>
          </w:p>
        </w:tc>
        <w:tc>
          <w:tcPr>
            <w:tcW w:w="2099" w:type="dxa"/>
            <w:tcBorders>
              <w:top w:val="nil"/>
              <w:left w:val="nil"/>
              <w:bottom w:val="single" w:sz="4" w:space="0" w:color="auto"/>
              <w:right w:val="single" w:sz="4" w:space="0" w:color="auto"/>
            </w:tcBorders>
            <w:shd w:val="clear" w:color="auto" w:fill="auto"/>
            <w:hideMark/>
          </w:tcPr>
          <w:p w14:paraId="34878D5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Simplifications used: life catastrophe risk</w:t>
            </w:r>
          </w:p>
        </w:tc>
        <w:tc>
          <w:tcPr>
            <w:tcW w:w="5412" w:type="dxa"/>
            <w:tcBorders>
              <w:top w:val="nil"/>
              <w:left w:val="nil"/>
              <w:bottom w:val="single" w:sz="4" w:space="0" w:color="auto"/>
              <w:right w:val="single" w:sz="4" w:space="0" w:color="auto"/>
            </w:tcBorders>
            <w:shd w:val="clear" w:color="auto" w:fill="auto"/>
            <w:hideMark/>
          </w:tcPr>
          <w:p w14:paraId="4F44F7A0" w14:textId="792A9A4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life catastrophe risk. The following options shall be used: </w:t>
            </w:r>
          </w:p>
          <w:p w14:paraId="23DC8C7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 Simplifications used </w:t>
            </w:r>
          </w:p>
          <w:p w14:paraId="5F068FA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Simplifications not used</w:t>
            </w:r>
            <w:r w:rsidRPr="00C22FD0" w:rsidDel="00EE167C">
              <w:rPr>
                <w:rFonts w:ascii="Times New Roman" w:eastAsia="Times New Roman" w:hAnsi="Times New Roman" w:cs="Times New Roman"/>
                <w:sz w:val="20"/>
                <w:szCs w:val="20"/>
                <w:lang w:eastAsia="es-ES"/>
              </w:rPr>
              <w:t xml:space="preserve"> </w:t>
            </w:r>
          </w:p>
          <w:p w14:paraId="19C2816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5EBA7BB"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R0060/C0010 = 1, only C0060 and C0080 shall be filled in for R0700.</w:t>
            </w:r>
          </w:p>
        </w:tc>
      </w:tr>
      <w:tr w:rsidR="00E21451" w:rsidRPr="00C22FD0" w14:paraId="38A0D635" w14:textId="77777777" w:rsidTr="0040755A">
        <w:trPr>
          <w:trHeight w:val="285"/>
        </w:trPr>
        <w:tc>
          <w:tcPr>
            <w:tcW w:w="3862" w:type="dxa"/>
            <w:gridSpan w:val="2"/>
            <w:tcBorders>
              <w:top w:val="nil"/>
              <w:left w:val="nil"/>
              <w:bottom w:val="nil"/>
              <w:right w:val="nil"/>
            </w:tcBorders>
            <w:shd w:val="clear" w:color="auto" w:fill="auto"/>
          </w:tcPr>
          <w:p w14:paraId="173D13C3"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r w:rsidRPr="00C22FD0">
              <w:rPr>
                <w:rFonts w:ascii="Times New Roman" w:eastAsia="Times New Roman" w:hAnsi="Times New Roman" w:cs="Times New Roman"/>
                <w:b/>
                <w:bCs/>
                <w:sz w:val="20"/>
                <w:szCs w:val="20"/>
                <w:lang w:eastAsia="es-ES"/>
              </w:rPr>
              <w:t>Life underwriting risk</w:t>
            </w:r>
          </w:p>
        </w:tc>
        <w:tc>
          <w:tcPr>
            <w:tcW w:w="5412" w:type="dxa"/>
            <w:tcBorders>
              <w:top w:val="nil"/>
              <w:left w:val="nil"/>
              <w:bottom w:val="nil"/>
              <w:right w:val="nil"/>
            </w:tcBorders>
            <w:shd w:val="clear" w:color="auto" w:fill="auto"/>
            <w:noWrap/>
            <w:hideMark/>
          </w:tcPr>
          <w:p w14:paraId="1D2BE946"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p>
        </w:tc>
      </w:tr>
      <w:tr w:rsidR="00E21451" w:rsidRPr="00C22FD0" w14:paraId="4F2F6C85" w14:textId="77777777" w:rsidTr="0040755A">
        <w:trPr>
          <w:trHeight w:val="285"/>
        </w:trPr>
        <w:tc>
          <w:tcPr>
            <w:tcW w:w="1763" w:type="dxa"/>
            <w:vMerge w:val="restart"/>
            <w:tcBorders>
              <w:top w:val="single" w:sz="4" w:space="0" w:color="auto"/>
              <w:left w:val="single" w:sz="4" w:space="0" w:color="auto"/>
              <w:bottom w:val="single" w:sz="4" w:space="0" w:color="auto"/>
              <w:right w:val="single" w:sz="4" w:space="0" w:color="auto"/>
            </w:tcBorders>
            <w:shd w:val="clear" w:color="auto" w:fill="auto"/>
          </w:tcPr>
          <w:p w14:paraId="0D46767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R0100/C0020</w:t>
            </w:r>
          </w:p>
        </w:tc>
        <w:tc>
          <w:tcPr>
            <w:tcW w:w="209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33A6F9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Mortality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3D7E9F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mortality risk, before the shock.</w:t>
            </w:r>
          </w:p>
          <w:p w14:paraId="1D36A69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4A1686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3833A305" w14:textId="77777777" w:rsidTr="0040755A">
        <w:trPr>
          <w:trHeight w:val="585"/>
        </w:trPr>
        <w:tc>
          <w:tcPr>
            <w:tcW w:w="1763" w:type="dxa"/>
            <w:vMerge/>
            <w:tcBorders>
              <w:top w:val="single" w:sz="4" w:space="0" w:color="auto"/>
              <w:left w:val="single" w:sz="4" w:space="0" w:color="auto"/>
              <w:bottom w:val="single" w:sz="4" w:space="0" w:color="auto"/>
              <w:right w:val="single" w:sz="4" w:space="0" w:color="auto"/>
            </w:tcBorders>
            <w:vAlign w:val="center"/>
          </w:tcPr>
          <w:p w14:paraId="6963052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16C8A28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14:paraId="2A0FB8D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73D07E62" w14:textId="77777777" w:rsidTr="0040755A">
        <w:trPr>
          <w:trHeight w:val="915"/>
        </w:trPr>
        <w:tc>
          <w:tcPr>
            <w:tcW w:w="1763" w:type="dxa"/>
            <w:tcBorders>
              <w:top w:val="nil"/>
              <w:left w:val="single" w:sz="4" w:space="0" w:color="auto"/>
              <w:bottom w:val="single" w:sz="4" w:space="0" w:color="auto"/>
              <w:right w:val="single" w:sz="4" w:space="0" w:color="auto"/>
            </w:tcBorders>
            <w:shd w:val="clear" w:color="auto" w:fill="auto"/>
          </w:tcPr>
          <w:p w14:paraId="3001BB2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R0100/C0030</w:t>
            </w:r>
          </w:p>
        </w:tc>
        <w:tc>
          <w:tcPr>
            <w:tcW w:w="2099" w:type="dxa"/>
            <w:tcBorders>
              <w:top w:val="nil"/>
              <w:left w:val="nil"/>
              <w:bottom w:val="single" w:sz="4" w:space="0" w:color="auto"/>
              <w:right w:val="single" w:sz="4" w:space="0" w:color="auto"/>
            </w:tcBorders>
            <w:shd w:val="clear" w:color="auto" w:fill="auto"/>
            <w:hideMark/>
          </w:tcPr>
          <w:p w14:paraId="4D7593D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Mortality risk  </w:t>
            </w:r>
          </w:p>
        </w:tc>
        <w:tc>
          <w:tcPr>
            <w:tcW w:w="5412" w:type="dxa"/>
            <w:tcBorders>
              <w:top w:val="nil"/>
              <w:left w:val="nil"/>
              <w:bottom w:val="single" w:sz="4" w:space="0" w:color="auto"/>
              <w:right w:val="single" w:sz="4" w:space="0" w:color="auto"/>
            </w:tcBorders>
            <w:shd w:val="clear" w:color="auto" w:fill="auto"/>
            <w:hideMark/>
          </w:tcPr>
          <w:p w14:paraId="32B4B22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sensitive to mortality risk, before the shock. </w:t>
            </w:r>
          </w:p>
          <w:p w14:paraId="5923A4B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771CCF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5D9A0993" w14:textId="77777777" w:rsidTr="0040755A">
        <w:trPr>
          <w:trHeight w:val="78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08D7C5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6EE7464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Mortality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397F1E1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mortality risk after the shock (i.e. permanent increase in mortality rates).</w:t>
            </w:r>
          </w:p>
          <w:p w14:paraId="5CB2BA4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FA08EF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6C22F6ED" w14:textId="77777777" w:rsidTr="0040755A">
        <w:trPr>
          <w:trHeight w:val="156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96E36C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R0100/C0050</w:t>
            </w:r>
          </w:p>
        </w:tc>
        <w:tc>
          <w:tcPr>
            <w:tcW w:w="2099" w:type="dxa"/>
            <w:tcBorders>
              <w:top w:val="single" w:sz="4" w:space="0" w:color="auto"/>
              <w:left w:val="nil"/>
              <w:bottom w:val="single" w:sz="4" w:space="0" w:color="auto"/>
              <w:right w:val="single" w:sz="4" w:space="0" w:color="auto"/>
            </w:tcBorders>
            <w:shd w:val="clear" w:color="auto" w:fill="auto"/>
            <w:hideMark/>
          </w:tcPr>
          <w:p w14:paraId="14392D9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(after the loss absorbing capacity of technical provisions) – Mortality risk</w:t>
            </w:r>
          </w:p>
        </w:tc>
        <w:tc>
          <w:tcPr>
            <w:tcW w:w="5412" w:type="dxa"/>
            <w:tcBorders>
              <w:top w:val="single" w:sz="4" w:space="0" w:color="auto"/>
              <w:left w:val="nil"/>
              <w:bottom w:val="single" w:sz="4" w:space="0" w:color="auto"/>
              <w:right w:val="single" w:sz="4" w:space="0" w:color="auto"/>
            </w:tcBorders>
            <w:shd w:val="clear" w:color="auto" w:fill="auto"/>
            <w:hideMark/>
          </w:tcPr>
          <w:p w14:paraId="7097C37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liabilities (after the loss absorbing capacity of technical provisions) sensitive to risk, after the shock (i.e. permanent increase in mortality rates). </w:t>
            </w:r>
          </w:p>
          <w:p w14:paraId="0932877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284CFC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7B82B45" w14:textId="77777777" w:rsidTr="0040755A">
        <w:trPr>
          <w:trHeight w:val="1559"/>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1467DDC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6FB4FD7A" w14:textId="35E6D0EE"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Mortality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0D6D22C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net capital charge for mortality risk after the shock (after adjustment for the loss absorbing capacity of technical provisions).</w:t>
            </w:r>
          </w:p>
          <w:p w14:paraId="2EDB6CD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2EAE0A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R0010/C0010=1, this item represents net capital charge for mortality risk calculated using simplifications.</w:t>
            </w:r>
          </w:p>
        </w:tc>
      </w:tr>
      <w:tr w:rsidR="00E21451" w:rsidRPr="00C22FD0" w14:paraId="068A536B" w14:textId="77777777" w:rsidTr="0040755A">
        <w:trPr>
          <w:trHeight w:val="151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6F60EB6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R0100/C0070</w:t>
            </w:r>
          </w:p>
        </w:tc>
        <w:tc>
          <w:tcPr>
            <w:tcW w:w="2099" w:type="dxa"/>
            <w:tcBorders>
              <w:top w:val="single" w:sz="4" w:space="0" w:color="auto"/>
              <w:left w:val="nil"/>
              <w:bottom w:val="single" w:sz="4" w:space="0" w:color="auto"/>
              <w:right w:val="single" w:sz="4" w:space="0" w:color="auto"/>
            </w:tcBorders>
            <w:shd w:val="clear" w:color="auto" w:fill="auto"/>
            <w:hideMark/>
          </w:tcPr>
          <w:p w14:paraId="7433B97D" w14:textId="72EA0B4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absorbing capacity of technical provisions) – Mortality risk </w:t>
            </w:r>
          </w:p>
        </w:tc>
        <w:tc>
          <w:tcPr>
            <w:tcW w:w="5412" w:type="dxa"/>
            <w:tcBorders>
              <w:top w:val="single" w:sz="4" w:space="0" w:color="auto"/>
              <w:left w:val="nil"/>
              <w:bottom w:val="nil"/>
              <w:right w:val="single" w:sz="4" w:space="0" w:color="auto"/>
            </w:tcBorders>
            <w:shd w:val="clear" w:color="auto" w:fill="auto"/>
            <w:hideMark/>
          </w:tcPr>
          <w:p w14:paraId="7F5FDFF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(before the loss absorbing capacity of technical provisions) sensitive to mortality risk, after the shock (permanent increase in mortality rates).</w:t>
            </w:r>
          </w:p>
          <w:p w14:paraId="1C20657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1E26D5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63244A84" w14:textId="77777777" w:rsidTr="0040755A">
        <w:trPr>
          <w:trHeight w:val="1297"/>
        </w:trPr>
        <w:tc>
          <w:tcPr>
            <w:tcW w:w="1763" w:type="dxa"/>
            <w:tcBorders>
              <w:top w:val="nil"/>
              <w:left w:val="single" w:sz="4" w:space="0" w:color="auto"/>
              <w:bottom w:val="single" w:sz="4" w:space="0" w:color="auto"/>
              <w:right w:val="single" w:sz="4" w:space="0" w:color="auto"/>
            </w:tcBorders>
            <w:shd w:val="clear" w:color="auto" w:fill="auto"/>
          </w:tcPr>
          <w:p w14:paraId="03AEE00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R0100/C0080</w:t>
            </w:r>
          </w:p>
        </w:tc>
        <w:tc>
          <w:tcPr>
            <w:tcW w:w="2099" w:type="dxa"/>
            <w:tcBorders>
              <w:top w:val="nil"/>
              <w:left w:val="single" w:sz="4" w:space="0" w:color="auto"/>
              <w:bottom w:val="single" w:sz="4" w:space="0" w:color="auto"/>
              <w:right w:val="single" w:sz="4" w:space="0" w:color="auto"/>
            </w:tcBorders>
            <w:shd w:val="clear" w:color="auto" w:fill="auto"/>
            <w:hideMark/>
          </w:tcPr>
          <w:p w14:paraId="66D624B1" w14:textId="17C0AF2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Mortality risk </w:t>
            </w:r>
          </w:p>
        </w:tc>
        <w:tc>
          <w:tcPr>
            <w:tcW w:w="5412" w:type="dxa"/>
            <w:tcBorders>
              <w:top w:val="single" w:sz="4" w:space="0" w:color="auto"/>
              <w:left w:val="nil"/>
              <w:right w:val="single" w:sz="4" w:space="0" w:color="auto"/>
            </w:tcBorders>
            <w:shd w:val="clear" w:color="auto" w:fill="auto"/>
            <w:hideMark/>
          </w:tcPr>
          <w:p w14:paraId="404A8F9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mortality risk. (before the loss absorbing capacity of technical provisions)</w:t>
            </w:r>
          </w:p>
          <w:p w14:paraId="07726B6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B8FB51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R0010/C0010=1, this item represents gross capital charge for mortality risk calculated using simplifications.</w:t>
            </w:r>
          </w:p>
        </w:tc>
      </w:tr>
      <w:tr w:rsidR="00E21451" w:rsidRPr="00C22FD0" w14:paraId="66AC9C8E" w14:textId="77777777" w:rsidTr="0040755A">
        <w:trPr>
          <w:trHeight w:val="102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024B852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R0200/C0020</w:t>
            </w:r>
          </w:p>
        </w:tc>
        <w:tc>
          <w:tcPr>
            <w:tcW w:w="2099" w:type="dxa"/>
            <w:tcBorders>
              <w:top w:val="single" w:sz="4" w:space="0" w:color="auto"/>
              <w:left w:val="nil"/>
              <w:bottom w:val="single" w:sz="4" w:space="0" w:color="auto"/>
              <w:right w:val="single" w:sz="4" w:space="0" w:color="auto"/>
            </w:tcBorders>
            <w:shd w:val="clear" w:color="auto" w:fill="auto"/>
            <w:hideMark/>
          </w:tcPr>
          <w:p w14:paraId="263F921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Longevity  risk </w:t>
            </w:r>
          </w:p>
        </w:tc>
        <w:tc>
          <w:tcPr>
            <w:tcW w:w="5412" w:type="dxa"/>
            <w:tcBorders>
              <w:top w:val="single" w:sz="4" w:space="0" w:color="auto"/>
              <w:left w:val="nil"/>
              <w:bottom w:val="single" w:sz="4" w:space="0" w:color="auto"/>
              <w:right w:val="single" w:sz="4" w:space="0" w:color="auto"/>
            </w:tcBorders>
            <w:shd w:val="clear" w:color="auto" w:fill="auto"/>
            <w:hideMark/>
          </w:tcPr>
          <w:p w14:paraId="6FD4584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longevity risk, before the shock. </w:t>
            </w:r>
          </w:p>
          <w:p w14:paraId="404C213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3A3317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34682326" w14:textId="77777777" w:rsidTr="0040755A">
        <w:trPr>
          <w:trHeight w:val="990"/>
        </w:trPr>
        <w:tc>
          <w:tcPr>
            <w:tcW w:w="1763" w:type="dxa"/>
            <w:tcBorders>
              <w:top w:val="nil"/>
              <w:left w:val="single" w:sz="4" w:space="0" w:color="auto"/>
              <w:bottom w:val="single" w:sz="4" w:space="0" w:color="auto"/>
              <w:right w:val="single" w:sz="4" w:space="0" w:color="auto"/>
            </w:tcBorders>
            <w:shd w:val="clear" w:color="auto" w:fill="auto"/>
          </w:tcPr>
          <w:p w14:paraId="06FEF1F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R0200/C0030</w:t>
            </w:r>
          </w:p>
        </w:tc>
        <w:tc>
          <w:tcPr>
            <w:tcW w:w="2099" w:type="dxa"/>
            <w:tcBorders>
              <w:top w:val="nil"/>
              <w:left w:val="nil"/>
              <w:bottom w:val="single" w:sz="4" w:space="0" w:color="auto"/>
              <w:right w:val="single" w:sz="4" w:space="0" w:color="auto"/>
            </w:tcBorders>
            <w:shd w:val="clear" w:color="auto" w:fill="auto"/>
            <w:hideMark/>
          </w:tcPr>
          <w:p w14:paraId="7D96612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Longevity risk  </w:t>
            </w:r>
          </w:p>
        </w:tc>
        <w:tc>
          <w:tcPr>
            <w:tcW w:w="5412" w:type="dxa"/>
            <w:tcBorders>
              <w:top w:val="nil"/>
              <w:left w:val="nil"/>
              <w:bottom w:val="single" w:sz="4" w:space="0" w:color="auto"/>
              <w:right w:val="single" w:sz="4" w:space="0" w:color="auto"/>
            </w:tcBorders>
            <w:shd w:val="clear" w:color="auto" w:fill="auto"/>
            <w:hideMark/>
          </w:tcPr>
          <w:p w14:paraId="0D1A2B1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sensitive to longevity risk charge, before the shock. </w:t>
            </w:r>
          </w:p>
          <w:p w14:paraId="3FF449C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9BE4BA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613AB3BA" w14:textId="77777777" w:rsidTr="0040755A">
        <w:trPr>
          <w:trHeight w:val="765"/>
        </w:trPr>
        <w:tc>
          <w:tcPr>
            <w:tcW w:w="1763" w:type="dxa"/>
            <w:tcBorders>
              <w:top w:val="nil"/>
              <w:left w:val="single" w:sz="4" w:space="0" w:color="auto"/>
              <w:bottom w:val="single" w:sz="4" w:space="0" w:color="auto"/>
              <w:right w:val="single" w:sz="4" w:space="0" w:color="auto"/>
            </w:tcBorders>
            <w:shd w:val="clear" w:color="auto" w:fill="auto"/>
          </w:tcPr>
          <w:p w14:paraId="1A19437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R0200/C0040</w:t>
            </w:r>
          </w:p>
        </w:tc>
        <w:tc>
          <w:tcPr>
            <w:tcW w:w="2099" w:type="dxa"/>
            <w:tcBorders>
              <w:top w:val="nil"/>
              <w:left w:val="nil"/>
              <w:bottom w:val="single" w:sz="4" w:space="0" w:color="auto"/>
              <w:right w:val="single" w:sz="4" w:space="0" w:color="auto"/>
            </w:tcBorders>
            <w:shd w:val="clear" w:color="auto" w:fill="auto"/>
            <w:hideMark/>
          </w:tcPr>
          <w:p w14:paraId="563E243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Longevity risk </w:t>
            </w:r>
          </w:p>
        </w:tc>
        <w:tc>
          <w:tcPr>
            <w:tcW w:w="5412" w:type="dxa"/>
            <w:tcBorders>
              <w:top w:val="nil"/>
              <w:left w:val="nil"/>
              <w:bottom w:val="single" w:sz="4" w:space="0" w:color="auto"/>
              <w:right w:val="single" w:sz="4" w:space="0" w:color="auto"/>
            </w:tcBorders>
            <w:shd w:val="clear" w:color="auto" w:fill="auto"/>
            <w:hideMark/>
          </w:tcPr>
          <w:p w14:paraId="28FF3E3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longevity risk, after the shock (i.e. permanent decrease in mortality rates).</w:t>
            </w:r>
          </w:p>
          <w:p w14:paraId="6302E30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0CD5B7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19495A39" w14:textId="77777777" w:rsidTr="0040755A">
        <w:trPr>
          <w:trHeight w:val="154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40DDC1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42C0098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(after the loss absorbing capacity of technical provisions) – Longevity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5C3B922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liabilities (after the loss absorbing capacity of technical provisions sensitive to longevity risk, after the shock (i.e. permanent decrease in mortality rates). </w:t>
            </w:r>
          </w:p>
          <w:p w14:paraId="7463E9B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80B019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41DE45B1" w14:textId="77777777" w:rsidTr="0040755A">
        <w:trPr>
          <w:trHeight w:val="1628"/>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E16F80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4236DF2B" w14:textId="560CB373"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 – Longevity risk</w:t>
            </w:r>
          </w:p>
        </w:tc>
        <w:tc>
          <w:tcPr>
            <w:tcW w:w="5412" w:type="dxa"/>
            <w:tcBorders>
              <w:top w:val="single" w:sz="4" w:space="0" w:color="auto"/>
              <w:left w:val="nil"/>
              <w:bottom w:val="single" w:sz="4" w:space="0" w:color="auto"/>
              <w:right w:val="single" w:sz="4" w:space="0" w:color="auto"/>
            </w:tcBorders>
            <w:shd w:val="clear" w:color="auto" w:fill="auto"/>
            <w:hideMark/>
          </w:tcPr>
          <w:p w14:paraId="4E1C434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net capital charge for longevity risk after the shock (after adjustment for the loss absorbing capacity of technical provisions).</w:t>
            </w:r>
          </w:p>
          <w:p w14:paraId="2D4E89C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 </w:t>
            </w:r>
          </w:p>
          <w:p w14:paraId="3909A3D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R0020/C0010=1, this item represents net capital charge for longevity risk calculated using simplifications</w:t>
            </w:r>
          </w:p>
        </w:tc>
      </w:tr>
      <w:tr w:rsidR="00E21451" w:rsidRPr="00C22FD0" w14:paraId="3F2D9167" w14:textId="77777777" w:rsidTr="0040755A">
        <w:trPr>
          <w:trHeight w:val="156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07247D0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R0200/C0070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1DDE4F31" w14:textId="404D30C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 Longevity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7490BAC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(before the loss absorbing capacity of technical provisions) sensitive to longevity risk charge, after the shock (permanent decrease in mortality rates.</w:t>
            </w:r>
          </w:p>
          <w:p w14:paraId="6F59618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2FFECD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6BDC4813" w14:textId="77777777" w:rsidTr="0040755A">
        <w:trPr>
          <w:trHeight w:val="133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522FF71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1526B23B" w14:textId="6C54E84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Longevity risk </w:t>
            </w:r>
          </w:p>
        </w:tc>
        <w:tc>
          <w:tcPr>
            <w:tcW w:w="5412" w:type="dxa"/>
            <w:tcBorders>
              <w:top w:val="single" w:sz="4" w:space="0" w:color="auto"/>
              <w:left w:val="nil"/>
              <w:bottom w:val="single" w:sz="4" w:space="0" w:color="auto"/>
              <w:right w:val="single" w:sz="4" w:space="0" w:color="auto"/>
            </w:tcBorders>
            <w:shd w:val="clear" w:color="auto" w:fill="auto"/>
            <w:hideMark/>
          </w:tcPr>
          <w:p w14:paraId="08902D7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longevity risk (before the loss absorbing capacity of technical provisions).</w:t>
            </w:r>
          </w:p>
          <w:p w14:paraId="1E2E0D1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7BA29A3"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R0020/C0010=1, this item represents gross capital charge for longevity risk calculated using simplifications. </w:t>
            </w:r>
          </w:p>
        </w:tc>
      </w:tr>
      <w:tr w:rsidR="00E21451" w:rsidRPr="00C22FD0" w14:paraId="7701BF94" w14:textId="77777777" w:rsidTr="0040755A">
        <w:trPr>
          <w:trHeight w:val="90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CC5F66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R0300/C0020</w:t>
            </w:r>
          </w:p>
        </w:tc>
        <w:tc>
          <w:tcPr>
            <w:tcW w:w="2099" w:type="dxa"/>
            <w:tcBorders>
              <w:top w:val="single" w:sz="4" w:space="0" w:color="auto"/>
              <w:left w:val="nil"/>
              <w:bottom w:val="single" w:sz="4" w:space="0" w:color="auto"/>
              <w:right w:val="single" w:sz="4" w:space="0" w:color="auto"/>
            </w:tcBorders>
            <w:shd w:val="clear" w:color="auto" w:fill="auto"/>
            <w:hideMark/>
          </w:tcPr>
          <w:p w14:paraId="518A2CF9" w14:textId="105FEF8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w:t>
            </w:r>
          </w:p>
        </w:tc>
        <w:tc>
          <w:tcPr>
            <w:tcW w:w="5412" w:type="dxa"/>
            <w:tcBorders>
              <w:top w:val="single" w:sz="4" w:space="0" w:color="auto"/>
              <w:left w:val="nil"/>
              <w:bottom w:val="single" w:sz="4" w:space="0" w:color="auto"/>
              <w:right w:val="single" w:sz="4" w:space="0" w:color="auto"/>
            </w:tcBorders>
            <w:shd w:val="clear" w:color="auto" w:fill="auto"/>
            <w:hideMark/>
          </w:tcPr>
          <w:p w14:paraId="3CEC33C9" w14:textId="4B74813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before the shock.</w:t>
            </w:r>
          </w:p>
          <w:p w14:paraId="4C8B6C0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BBB2ED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2B9DA49A" w14:textId="77777777" w:rsidTr="0040755A">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191F952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R0300/C0030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6BAA4499" w14:textId="4F8E8BF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Initial absolute values before shock – Liabilities – Disability</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7E16815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sensitive to disability – morbidity risk, before the shock.</w:t>
            </w:r>
          </w:p>
          <w:p w14:paraId="406CC5B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7E8DE1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5EE87EE4" w14:textId="77777777" w:rsidTr="0040755A">
        <w:trPr>
          <w:trHeight w:val="219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59C065E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R0300/C0040</w:t>
            </w:r>
          </w:p>
        </w:tc>
        <w:tc>
          <w:tcPr>
            <w:tcW w:w="2099" w:type="dxa"/>
            <w:tcBorders>
              <w:top w:val="single" w:sz="4" w:space="0" w:color="auto"/>
              <w:left w:val="nil"/>
              <w:bottom w:val="single" w:sz="4" w:space="0" w:color="auto"/>
              <w:right w:val="single" w:sz="4" w:space="0" w:color="auto"/>
            </w:tcBorders>
            <w:shd w:val="clear" w:color="auto" w:fill="auto"/>
            <w:hideMark/>
          </w:tcPr>
          <w:p w14:paraId="45127DCD" w14:textId="2A9BC91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w:t>
            </w:r>
          </w:p>
        </w:tc>
        <w:tc>
          <w:tcPr>
            <w:tcW w:w="5412" w:type="dxa"/>
            <w:tcBorders>
              <w:top w:val="single" w:sz="4" w:space="0" w:color="auto"/>
              <w:left w:val="nil"/>
              <w:bottom w:val="nil"/>
              <w:right w:val="single" w:sz="4" w:space="0" w:color="auto"/>
            </w:tcBorders>
            <w:shd w:val="clear" w:color="auto" w:fill="auto"/>
            <w:hideMark/>
          </w:tcPr>
          <w:p w14:paraId="7170F95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disability – morbidity risk, after the shock (i.e. as prescribed by standard formula: an increase in disability and morbidity rates which are used in calculation  of technical provisions to reflect the disability and morbidity experience in the next following 12 months , and for all months after the following 12 months  and a decrease in the disability and morbidity rates recovery rates  used in the calculation of technical provisions in respect of next 12 months and for all year thereafter.</w:t>
            </w:r>
          </w:p>
          <w:p w14:paraId="161B411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E9D2D8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1B9DC661" w14:textId="77777777" w:rsidTr="0040755A">
        <w:trPr>
          <w:trHeight w:val="1590"/>
        </w:trPr>
        <w:tc>
          <w:tcPr>
            <w:tcW w:w="1763" w:type="dxa"/>
            <w:tcBorders>
              <w:top w:val="nil"/>
              <w:left w:val="single" w:sz="4" w:space="0" w:color="auto"/>
              <w:bottom w:val="single" w:sz="4" w:space="0" w:color="auto"/>
              <w:right w:val="single" w:sz="4" w:space="0" w:color="auto"/>
            </w:tcBorders>
            <w:shd w:val="clear" w:color="auto" w:fill="auto"/>
          </w:tcPr>
          <w:p w14:paraId="1858CB6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R0300/C0050</w:t>
            </w:r>
          </w:p>
        </w:tc>
        <w:tc>
          <w:tcPr>
            <w:tcW w:w="2099" w:type="dxa"/>
            <w:tcBorders>
              <w:top w:val="nil"/>
              <w:left w:val="nil"/>
              <w:bottom w:val="single" w:sz="4" w:space="0" w:color="auto"/>
              <w:right w:val="single" w:sz="4" w:space="0" w:color="auto"/>
            </w:tcBorders>
            <w:shd w:val="clear" w:color="auto" w:fill="auto"/>
            <w:hideMark/>
          </w:tcPr>
          <w:p w14:paraId="21809280" w14:textId="357F1D3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Liabilities (after the loss absorbing capacity of technical provisions) –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w:t>
            </w:r>
          </w:p>
        </w:tc>
        <w:tc>
          <w:tcPr>
            <w:tcW w:w="5412" w:type="dxa"/>
            <w:tcBorders>
              <w:top w:val="single" w:sz="4" w:space="0" w:color="auto"/>
              <w:left w:val="nil"/>
              <w:bottom w:val="single" w:sz="4" w:space="0" w:color="auto"/>
              <w:right w:val="single" w:sz="4" w:space="0" w:color="auto"/>
            </w:tcBorders>
            <w:shd w:val="clear" w:color="auto" w:fill="auto"/>
            <w:hideMark/>
          </w:tcPr>
          <w:p w14:paraId="5C810F0A" w14:textId="6890FCA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after the shock (i.e. as prescribed by standard formula, see description provided in definition to cell R0300/C0040).</w:t>
            </w:r>
          </w:p>
          <w:p w14:paraId="5E2AEAF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F84FAF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3C3DCC50" w14:textId="77777777" w:rsidTr="0040755A">
        <w:trPr>
          <w:trHeight w:val="1666"/>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0ED0447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66E053AA" w14:textId="1D3A8B69"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Disability – morbidity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46F67BF2" w14:textId="6A02F9B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after adjustment for the loss absorbing capacity of technical provisions. </w:t>
            </w:r>
          </w:p>
          <w:p w14:paraId="78FDCEE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BF83609"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item represents net capital charge for disability and morbidity risk calculated using simplifications. </w:t>
            </w:r>
          </w:p>
        </w:tc>
      </w:tr>
      <w:tr w:rsidR="00E21451" w:rsidRPr="00C22FD0" w14:paraId="761F2A17" w14:textId="77777777" w:rsidTr="0040755A">
        <w:trPr>
          <w:trHeight w:val="160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9D3F91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R0300/C0070</w:t>
            </w:r>
          </w:p>
        </w:tc>
        <w:tc>
          <w:tcPr>
            <w:tcW w:w="2099" w:type="dxa"/>
            <w:tcBorders>
              <w:top w:val="single" w:sz="4" w:space="0" w:color="auto"/>
              <w:left w:val="nil"/>
              <w:bottom w:val="single" w:sz="4" w:space="0" w:color="auto"/>
              <w:right w:val="single" w:sz="4" w:space="0" w:color="auto"/>
            </w:tcBorders>
            <w:shd w:val="clear" w:color="auto" w:fill="auto"/>
            <w:hideMark/>
          </w:tcPr>
          <w:p w14:paraId="4408EEDB" w14:textId="3BD37AB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absorbing capacity of technical provisions)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w:t>
            </w:r>
          </w:p>
        </w:tc>
        <w:tc>
          <w:tcPr>
            <w:tcW w:w="5412" w:type="dxa"/>
            <w:tcBorders>
              <w:top w:val="single" w:sz="4" w:space="0" w:color="auto"/>
              <w:left w:val="nil"/>
              <w:bottom w:val="single" w:sz="4" w:space="0" w:color="auto"/>
              <w:right w:val="single" w:sz="4" w:space="0" w:color="auto"/>
            </w:tcBorders>
            <w:shd w:val="clear" w:color="auto" w:fill="auto"/>
            <w:hideMark/>
          </w:tcPr>
          <w:p w14:paraId="25C0242C" w14:textId="3B179A1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liabilities (before the loss absorbing capacity of technical provisions) sensitive to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after the shock (i.e. as prescribed by standard formula, see description provided in definition to cell R0300/C0040).</w:t>
            </w:r>
          </w:p>
          <w:p w14:paraId="573872F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B9E61E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1169C113" w14:textId="77777777" w:rsidTr="0040755A">
        <w:trPr>
          <w:trHeight w:val="1404"/>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49EBDA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78DD73F8" w14:textId="3C979CA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Gross solvency capital</w:t>
            </w:r>
            <w:r w:rsidR="00561143" w:rsidRPr="00C22FD0">
              <w:rPr>
                <w:rFonts w:ascii="Times New Roman" w:eastAsia="Times New Roman" w:hAnsi="Times New Roman" w:cs="Times New Roman"/>
                <w:sz w:val="20"/>
                <w:szCs w:val="20"/>
                <w:lang w:eastAsia="es-ES"/>
              </w:rPr>
              <w:t xml:space="preserve">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62B6F0E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disability – morbidity risk (before the loss absorbing capacity of technical provisions).</w:t>
            </w:r>
          </w:p>
          <w:p w14:paraId="1F4562E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3F10C18"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R0030/C0010=1, this item represents gross capital charge for disability and morbidity risk calculated using simplifications.</w:t>
            </w:r>
          </w:p>
        </w:tc>
      </w:tr>
      <w:tr w:rsidR="00E21451" w:rsidRPr="00C22FD0" w14:paraId="10B32848" w14:textId="77777777" w:rsidTr="0040755A">
        <w:trPr>
          <w:trHeight w:val="1545"/>
        </w:trPr>
        <w:tc>
          <w:tcPr>
            <w:tcW w:w="1763" w:type="dxa"/>
            <w:tcBorders>
              <w:top w:val="single" w:sz="4" w:space="0" w:color="auto"/>
              <w:left w:val="single" w:sz="4" w:space="0" w:color="auto"/>
              <w:bottom w:val="single" w:sz="4" w:space="0" w:color="000000"/>
              <w:right w:val="single" w:sz="4" w:space="0" w:color="auto"/>
            </w:tcBorders>
            <w:shd w:val="clear" w:color="auto" w:fill="auto"/>
          </w:tcPr>
          <w:p w14:paraId="2120ACE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R0400/C0060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14:paraId="7D95D9D4" w14:textId="1F60CA12"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 Lapse risk </w:t>
            </w:r>
          </w:p>
        </w:tc>
        <w:tc>
          <w:tcPr>
            <w:tcW w:w="5412" w:type="dxa"/>
            <w:tcBorders>
              <w:top w:val="single" w:sz="4" w:space="0" w:color="auto"/>
              <w:left w:val="nil"/>
              <w:right w:val="single" w:sz="4" w:space="0" w:color="auto"/>
            </w:tcBorders>
            <w:shd w:val="clear" w:color="auto" w:fill="auto"/>
            <w:hideMark/>
          </w:tcPr>
          <w:p w14:paraId="78D297E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overall net capital charge for lapse risk, after adjustment for the loss absorbing capacity of technical provisions.</w:t>
            </w:r>
          </w:p>
          <w:p w14:paraId="421A0C0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C4C284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R0040/C0010=1, this item represents net capital charge for lapse risk calculated using simplifications.</w:t>
            </w:r>
          </w:p>
        </w:tc>
      </w:tr>
      <w:tr w:rsidR="00E21451" w:rsidRPr="00C22FD0" w14:paraId="6E5ECC34" w14:textId="77777777" w:rsidTr="0040755A">
        <w:trPr>
          <w:trHeight w:val="1354"/>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441D13D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A9010F4" w14:textId="5F34D87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Gross solvency capital</w:t>
            </w:r>
            <w:r w:rsidR="00561143" w:rsidRPr="00C22FD0">
              <w:rPr>
                <w:rFonts w:ascii="Times New Roman" w:eastAsia="Times New Roman" w:hAnsi="Times New Roman" w:cs="Times New Roman"/>
                <w:sz w:val="20"/>
                <w:szCs w:val="20"/>
                <w:lang w:eastAsia="es-ES"/>
              </w:rPr>
              <w:t xml:space="preserve">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Lapse risk </w:t>
            </w:r>
          </w:p>
        </w:tc>
        <w:tc>
          <w:tcPr>
            <w:tcW w:w="5412" w:type="dxa"/>
            <w:tcBorders>
              <w:top w:val="single" w:sz="4" w:space="0" w:color="auto"/>
              <w:left w:val="nil"/>
              <w:bottom w:val="single" w:sz="4" w:space="0" w:color="auto"/>
              <w:right w:val="single" w:sz="4" w:space="0" w:color="auto"/>
            </w:tcBorders>
            <w:shd w:val="clear" w:color="auto" w:fill="auto"/>
            <w:hideMark/>
          </w:tcPr>
          <w:p w14:paraId="73E72A4B" w14:textId="096276A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overall gross capital charge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for lapse risk.</w:t>
            </w:r>
          </w:p>
          <w:p w14:paraId="064E6E4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9E9EE1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R0040/C0010=1, this item represents gross capital charge for lapse risk calculated using simplifications.</w:t>
            </w:r>
          </w:p>
        </w:tc>
      </w:tr>
      <w:tr w:rsidR="00E21451" w:rsidRPr="00C22FD0" w14:paraId="18743B6B" w14:textId="77777777" w:rsidTr="0040755A">
        <w:trPr>
          <w:trHeight w:val="123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45CCD26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R0410/C0020</w:t>
            </w:r>
          </w:p>
        </w:tc>
        <w:tc>
          <w:tcPr>
            <w:tcW w:w="2099" w:type="dxa"/>
            <w:tcBorders>
              <w:top w:val="single" w:sz="4" w:space="0" w:color="auto"/>
              <w:left w:val="nil"/>
              <w:bottom w:val="single" w:sz="4" w:space="0" w:color="auto"/>
              <w:right w:val="single" w:sz="4" w:space="0" w:color="auto"/>
            </w:tcBorders>
            <w:shd w:val="clear" w:color="auto" w:fill="auto"/>
            <w:hideMark/>
          </w:tcPr>
          <w:p w14:paraId="5DB0F928" w14:textId="216F8BF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Initial absolute values before shock – Assets – Lapse risk</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14:paraId="69536CC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risk of an increase in lapse rates, before the shock.</w:t>
            </w:r>
          </w:p>
          <w:p w14:paraId="408070F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A7BBFA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43D30F35" w14:textId="77777777" w:rsidTr="0040755A">
        <w:trPr>
          <w:trHeight w:val="1350"/>
        </w:trPr>
        <w:tc>
          <w:tcPr>
            <w:tcW w:w="1763" w:type="dxa"/>
            <w:tcBorders>
              <w:top w:val="nil"/>
              <w:left w:val="single" w:sz="4" w:space="0" w:color="auto"/>
              <w:bottom w:val="single" w:sz="4" w:space="0" w:color="auto"/>
              <w:right w:val="single" w:sz="4" w:space="0" w:color="auto"/>
            </w:tcBorders>
            <w:shd w:val="clear" w:color="auto" w:fill="auto"/>
          </w:tcPr>
          <w:p w14:paraId="3E1831D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R0410/C0030</w:t>
            </w:r>
          </w:p>
        </w:tc>
        <w:tc>
          <w:tcPr>
            <w:tcW w:w="2099" w:type="dxa"/>
            <w:tcBorders>
              <w:top w:val="nil"/>
              <w:left w:val="nil"/>
              <w:bottom w:val="single" w:sz="4" w:space="0" w:color="auto"/>
              <w:right w:val="single" w:sz="4" w:space="0" w:color="auto"/>
            </w:tcBorders>
            <w:shd w:val="clear" w:color="auto" w:fill="auto"/>
            <w:hideMark/>
          </w:tcPr>
          <w:p w14:paraId="413DDBC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Lapse risk – risk of increase in lapse rates </w:t>
            </w:r>
          </w:p>
        </w:tc>
        <w:tc>
          <w:tcPr>
            <w:tcW w:w="5412" w:type="dxa"/>
            <w:tcBorders>
              <w:top w:val="nil"/>
              <w:left w:val="nil"/>
              <w:bottom w:val="single" w:sz="4" w:space="0" w:color="auto"/>
              <w:right w:val="single" w:sz="4" w:space="0" w:color="auto"/>
            </w:tcBorders>
            <w:shd w:val="clear" w:color="auto" w:fill="auto"/>
            <w:hideMark/>
          </w:tcPr>
          <w:p w14:paraId="7D24473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sensitive to the risk of an increase in lapse rates, before the shock.</w:t>
            </w:r>
          </w:p>
          <w:p w14:paraId="73CDDDF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BC9B28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30CDF1E5" w14:textId="77777777" w:rsidTr="0040755A">
        <w:trPr>
          <w:trHeight w:val="161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12FB2B2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48B2B11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Lapse risk –risk of increase in lapse rates </w:t>
            </w:r>
          </w:p>
        </w:tc>
        <w:tc>
          <w:tcPr>
            <w:tcW w:w="5412" w:type="dxa"/>
            <w:tcBorders>
              <w:top w:val="single" w:sz="4" w:space="0" w:color="auto"/>
              <w:left w:val="nil"/>
              <w:bottom w:val="single" w:sz="4" w:space="0" w:color="auto"/>
              <w:right w:val="single" w:sz="4" w:space="0" w:color="auto"/>
            </w:tcBorders>
            <w:shd w:val="clear" w:color="auto" w:fill="auto"/>
            <w:hideMark/>
          </w:tcPr>
          <w:p w14:paraId="0A415F6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risk of an increase in lapse rates, after the shock (i.e. permanent increase in the lapse rates).</w:t>
            </w:r>
          </w:p>
          <w:p w14:paraId="08F4EEC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778CFF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253C778D" w14:textId="77777777" w:rsidTr="0040755A">
        <w:trPr>
          <w:trHeight w:val="208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67C5B18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637C7D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(after the loss absorbing capacity of technical provisions) – Lapse risk –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14:paraId="44F9F6AB" w14:textId="4F59304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w:t>
            </w:r>
            <w:r w:rsidR="00F8465E" w:rsidRPr="00C22FD0">
              <w:rPr>
                <w:rFonts w:ascii="Times New Roman" w:eastAsia="Times New Roman" w:hAnsi="Times New Roman" w:cs="Times New Roman"/>
                <w:sz w:val="20"/>
                <w:szCs w:val="20"/>
                <w:lang w:eastAsia="es-ES"/>
              </w:rPr>
              <w:t xml:space="preserve">after </w:t>
            </w:r>
            <w:r w:rsidRPr="00C22FD0">
              <w:rPr>
                <w:rFonts w:ascii="Times New Roman" w:eastAsia="Times New Roman" w:hAnsi="Times New Roman" w:cs="Times New Roman"/>
                <w:sz w:val="20"/>
                <w:szCs w:val="20"/>
                <w:lang w:eastAsia="es-ES"/>
              </w:rPr>
              <w:t>the loss absorbing capacity of technical provisions) sensitive to the risk of an increase in lapse rates, after the shock (i.e. permanent increase in the lapse rates).</w:t>
            </w:r>
          </w:p>
          <w:p w14:paraId="4478D21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A21942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667A21E7" w14:textId="77777777" w:rsidTr="0040755A">
        <w:trPr>
          <w:trHeight w:val="1747"/>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1BC3339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A9EF9C1" w14:textId="2B9E4B25"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 Lapse risk – risk of increase in lapse rates </w:t>
            </w:r>
          </w:p>
        </w:tc>
        <w:tc>
          <w:tcPr>
            <w:tcW w:w="5412" w:type="dxa"/>
            <w:tcBorders>
              <w:top w:val="single" w:sz="4" w:space="0" w:color="auto"/>
              <w:left w:val="nil"/>
              <w:bottom w:val="single" w:sz="4" w:space="0" w:color="auto"/>
              <w:right w:val="single" w:sz="4" w:space="0" w:color="auto"/>
            </w:tcBorders>
            <w:shd w:val="clear" w:color="auto" w:fill="auto"/>
            <w:hideMark/>
          </w:tcPr>
          <w:p w14:paraId="2FE0290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the risk of a permanent increase in lapse rates, after adjustment for the loss absorbing capacity of technical provisions. </w:t>
            </w:r>
          </w:p>
          <w:p w14:paraId="4593733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4B81E9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R0040/C0010=1, this item represents net capital charge for a permanent increase in lapse rates, calculated using simplified calculation for lapse rate. </w:t>
            </w:r>
          </w:p>
        </w:tc>
      </w:tr>
      <w:tr w:rsidR="00E21451" w:rsidRPr="00C22FD0" w14:paraId="4E306878" w14:textId="77777777" w:rsidTr="0040755A">
        <w:trPr>
          <w:trHeight w:val="1703"/>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6738AB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R0410/C0070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499D4241" w14:textId="72B5901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 Lapse risk –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14:paraId="3103A53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(before the loss absorbing capacity of technical provisions) sensitive to the risk of a permanent increase in lapse rates, after the shock (permanent increase in lapse rates).</w:t>
            </w:r>
          </w:p>
          <w:p w14:paraId="73E6BEA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62D981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245B1AE3" w14:textId="77777777" w:rsidTr="0040755A">
        <w:trPr>
          <w:trHeight w:val="1731"/>
        </w:trPr>
        <w:tc>
          <w:tcPr>
            <w:tcW w:w="1763" w:type="dxa"/>
            <w:tcBorders>
              <w:top w:val="nil"/>
              <w:left w:val="single" w:sz="4" w:space="0" w:color="auto"/>
              <w:bottom w:val="single" w:sz="4" w:space="0" w:color="auto"/>
              <w:right w:val="single" w:sz="4" w:space="0" w:color="auto"/>
            </w:tcBorders>
            <w:shd w:val="clear" w:color="auto" w:fill="auto"/>
          </w:tcPr>
          <w:p w14:paraId="3224B3C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R0410/C0080</w:t>
            </w:r>
          </w:p>
        </w:tc>
        <w:tc>
          <w:tcPr>
            <w:tcW w:w="2099" w:type="dxa"/>
            <w:tcBorders>
              <w:top w:val="nil"/>
              <w:left w:val="single" w:sz="4" w:space="0" w:color="auto"/>
              <w:bottom w:val="single" w:sz="4" w:space="0" w:color="auto"/>
              <w:right w:val="single" w:sz="4" w:space="0" w:color="auto"/>
            </w:tcBorders>
            <w:shd w:val="clear" w:color="auto" w:fill="auto"/>
            <w:hideMark/>
          </w:tcPr>
          <w:p w14:paraId="45111675" w14:textId="3A66F29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Gross solvency capital</w:t>
            </w:r>
            <w:r w:rsidR="00561143" w:rsidRPr="00C22FD0">
              <w:rPr>
                <w:rFonts w:ascii="Times New Roman" w:eastAsia="Times New Roman" w:hAnsi="Times New Roman" w:cs="Times New Roman"/>
                <w:sz w:val="20"/>
                <w:szCs w:val="20"/>
                <w:lang w:eastAsia="es-ES"/>
              </w:rPr>
              <w:t xml:space="preserve">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Lapse risk – risk of increase lapse rates  </w:t>
            </w:r>
          </w:p>
        </w:tc>
        <w:tc>
          <w:tcPr>
            <w:tcW w:w="5412" w:type="dxa"/>
            <w:tcBorders>
              <w:top w:val="single" w:sz="4" w:space="0" w:color="auto"/>
              <w:left w:val="nil"/>
              <w:bottom w:val="single" w:sz="4" w:space="0" w:color="auto"/>
              <w:right w:val="single" w:sz="4" w:space="0" w:color="auto"/>
            </w:tcBorders>
            <w:shd w:val="clear" w:color="auto" w:fill="auto"/>
            <w:hideMark/>
          </w:tcPr>
          <w:p w14:paraId="3B975F72" w14:textId="1A766CE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for the risk of a permanent increase in lapse rates.</w:t>
            </w:r>
          </w:p>
          <w:p w14:paraId="3935633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02B334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R0040/C0010=1, this item represents gross capital charge for a permanent increase in lapse rates, calculated using simplified calculation for lapse rate.</w:t>
            </w:r>
          </w:p>
        </w:tc>
      </w:tr>
      <w:tr w:rsidR="00E21451" w:rsidRPr="00C22FD0" w14:paraId="77B709F0" w14:textId="77777777" w:rsidTr="0040755A">
        <w:trPr>
          <w:trHeight w:val="114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5623461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R0420/C0020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245A399" w14:textId="4C3C4A5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Lapse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64A1EEF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the risk of a permanent decrease in lapse rates, before the shock. </w:t>
            </w:r>
          </w:p>
          <w:p w14:paraId="335A218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3C5D63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77ADFCD7" w14:textId="77777777" w:rsidTr="0040755A">
        <w:trPr>
          <w:trHeight w:val="133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44052AD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R0420/C0030</w:t>
            </w:r>
          </w:p>
        </w:tc>
        <w:tc>
          <w:tcPr>
            <w:tcW w:w="2099" w:type="dxa"/>
            <w:tcBorders>
              <w:top w:val="single" w:sz="4" w:space="0" w:color="auto"/>
              <w:left w:val="nil"/>
              <w:bottom w:val="single" w:sz="4" w:space="0" w:color="auto"/>
              <w:right w:val="single" w:sz="4" w:space="0" w:color="auto"/>
            </w:tcBorders>
            <w:shd w:val="clear" w:color="auto" w:fill="auto"/>
            <w:hideMark/>
          </w:tcPr>
          <w:p w14:paraId="1549F85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Initial absolute values before shock – Liabilities – Lapse risk – risk of decrease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14:paraId="51C8E0D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sensitive to the risk of a permanent decrease in lapse rates, before the shock. </w:t>
            </w:r>
          </w:p>
          <w:p w14:paraId="2266A40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6AE4C3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E263E91" w14:textId="77777777" w:rsidTr="0040755A">
        <w:trPr>
          <w:trHeight w:val="1419"/>
        </w:trPr>
        <w:tc>
          <w:tcPr>
            <w:tcW w:w="1763" w:type="dxa"/>
            <w:tcBorders>
              <w:top w:val="nil"/>
              <w:left w:val="single" w:sz="4" w:space="0" w:color="auto"/>
              <w:bottom w:val="single" w:sz="4" w:space="0" w:color="000000"/>
              <w:right w:val="single" w:sz="4" w:space="0" w:color="auto"/>
            </w:tcBorders>
            <w:shd w:val="clear" w:color="auto" w:fill="auto"/>
          </w:tcPr>
          <w:p w14:paraId="68C9CCC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R0420/C0040</w:t>
            </w:r>
          </w:p>
        </w:tc>
        <w:tc>
          <w:tcPr>
            <w:tcW w:w="2099" w:type="dxa"/>
            <w:tcBorders>
              <w:top w:val="nil"/>
              <w:left w:val="single" w:sz="4" w:space="0" w:color="auto"/>
              <w:bottom w:val="single" w:sz="4" w:space="0" w:color="000000"/>
              <w:right w:val="single" w:sz="4" w:space="0" w:color="auto"/>
            </w:tcBorders>
            <w:shd w:val="clear" w:color="auto" w:fill="auto"/>
            <w:hideMark/>
          </w:tcPr>
          <w:p w14:paraId="20C1ADC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Lapse risk – risk of decrease in lapse rates </w:t>
            </w:r>
          </w:p>
        </w:tc>
        <w:tc>
          <w:tcPr>
            <w:tcW w:w="5412" w:type="dxa"/>
            <w:tcBorders>
              <w:top w:val="nil"/>
              <w:left w:val="nil"/>
              <w:right w:val="single" w:sz="4" w:space="0" w:color="auto"/>
            </w:tcBorders>
            <w:shd w:val="clear" w:color="auto" w:fill="auto"/>
            <w:hideMark/>
          </w:tcPr>
          <w:p w14:paraId="4133BF8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risk of a permanent decrease in lapse rates, after the shock (i.e. permanent decrease in the rates of lapse rates).</w:t>
            </w:r>
          </w:p>
          <w:p w14:paraId="7948300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1686CE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78AC449E" w14:textId="77777777" w:rsidTr="0040755A">
        <w:trPr>
          <w:trHeight w:val="1681"/>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1C3B356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67CFD3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(after the loss absorbing capacity of technical provisions) –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240A514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(after the loss absorbing capacity of technical provisions) sensitive to the risk of a permanent decrease in lapse rates, after the shock (i.e. permanent decrease of the rates of lapse rates).</w:t>
            </w:r>
          </w:p>
          <w:p w14:paraId="3ADC58F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24E15E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07D6DD34" w14:textId="77777777" w:rsidTr="0040755A">
        <w:trPr>
          <w:trHeight w:val="1826"/>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03D1569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10F395A2" w14:textId="3FFC811C"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6BC012D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the risk of a permanent decrease in lapse rates, after adjustment for the loss absorbing capacity of technical provisions. </w:t>
            </w:r>
          </w:p>
          <w:p w14:paraId="42A065C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E6E4842"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R0040/C0010=1, this item represents net capital charge for a permanent decrease in lapse rates, calculated using simplified calculation for lapse rate.</w:t>
            </w:r>
          </w:p>
        </w:tc>
      </w:tr>
      <w:tr w:rsidR="00E21451" w:rsidRPr="00C22FD0" w14:paraId="31CBF7E5" w14:textId="77777777" w:rsidTr="0040755A">
        <w:trPr>
          <w:trHeight w:val="1850"/>
        </w:trPr>
        <w:tc>
          <w:tcPr>
            <w:tcW w:w="1763" w:type="dxa"/>
            <w:tcBorders>
              <w:top w:val="single" w:sz="4" w:space="0" w:color="auto"/>
              <w:left w:val="single" w:sz="4" w:space="0" w:color="auto"/>
              <w:bottom w:val="single" w:sz="4" w:space="0" w:color="000000"/>
              <w:right w:val="single" w:sz="4" w:space="0" w:color="auto"/>
            </w:tcBorders>
            <w:shd w:val="clear" w:color="auto" w:fill="auto"/>
          </w:tcPr>
          <w:p w14:paraId="58F0C37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R0420/C0070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14:paraId="2787B98C" w14:textId="54F1EE0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absorbing capacity of technical provisions)– Lapse risk – risk of decrease in lapse rates </w:t>
            </w:r>
          </w:p>
        </w:tc>
        <w:tc>
          <w:tcPr>
            <w:tcW w:w="5412" w:type="dxa"/>
            <w:tcBorders>
              <w:top w:val="single" w:sz="4" w:space="0" w:color="auto"/>
              <w:left w:val="nil"/>
              <w:right w:val="single" w:sz="4" w:space="0" w:color="auto"/>
            </w:tcBorders>
            <w:shd w:val="clear" w:color="auto" w:fill="auto"/>
            <w:hideMark/>
          </w:tcPr>
          <w:p w14:paraId="1CE5F95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(before the loss absorbing capacity of technical provisions) sensitive to the risk of a permanent decrease in lapse rates, after the shock (permanent decrease in lapse rates).</w:t>
            </w:r>
          </w:p>
          <w:p w14:paraId="3D9C45E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F32254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513EA354" w14:textId="77777777" w:rsidTr="0040755A">
        <w:trPr>
          <w:trHeight w:val="1807"/>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8F1D86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71076A1D" w14:textId="6045811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Gross solvency capital</w:t>
            </w:r>
            <w:r w:rsidR="00561143" w:rsidRPr="00C22FD0">
              <w:rPr>
                <w:rFonts w:ascii="Times New Roman" w:eastAsia="Times New Roman" w:hAnsi="Times New Roman" w:cs="Times New Roman"/>
                <w:sz w:val="20"/>
                <w:szCs w:val="20"/>
                <w:lang w:eastAsia="es-ES"/>
              </w:rPr>
              <w:t xml:space="preserve">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Lapse risk – risk of decrease in lapse rates </w:t>
            </w:r>
          </w:p>
        </w:tc>
        <w:tc>
          <w:tcPr>
            <w:tcW w:w="5412" w:type="dxa"/>
            <w:tcBorders>
              <w:top w:val="single" w:sz="4" w:space="0" w:color="auto"/>
              <w:left w:val="nil"/>
              <w:bottom w:val="single" w:sz="4" w:space="0" w:color="auto"/>
              <w:right w:val="single" w:sz="4" w:space="0" w:color="auto"/>
            </w:tcBorders>
            <w:shd w:val="clear" w:color="auto" w:fill="auto"/>
            <w:hideMark/>
          </w:tcPr>
          <w:p w14:paraId="447EC90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the risk of a decrease in lapse rates as used to compute the risk (before the loss absorbing capacity of technical provisions).</w:t>
            </w:r>
          </w:p>
          <w:p w14:paraId="4EF3F4E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00815F2"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R0040/C0010=1, this item represents gross capital charge for a permanent decrease in lapse rates, calculated using simplified calculation for lapse rate</w:t>
            </w:r>
          </w:p>
        </w:tc>
      </w:tr>
      <w:tr w:rsidR="00E21451" w:rsidRPr="00C22FD0" w14:paraId="3E303963" w14:textId="77777777" w:rsidTr="0040755A">
        <w:trPr>
          <w:trHeight w:val="102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6B0CB31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R0430/C0020</w:t>
            </w:r>
          </w:p>
        </w:tc>
        <w:tc>
          <w:tcPr>
            <w:tcW w:w="2099" w:type="dxa"/>
            <w:tcBorders>
              <w:top w:val="single" w:sz="4" w:space="0" w:color="auto"/>
              <w:left w:val="nil"/>
              <w:bottom w:val="single" w:sz="4" w:space="0" w:color="auto"/>
              <w:right w:val="single" w:sz="4" w:space="0" w:color="auto"/>
            </w:tcBorders>
            <w:shd w:val="clear" w:color="auto" w:fill="auto"/>
            <w:hideMark/>
          </w:tcPr>
          <w:p w14:paraId="61407910" w14:textId="65766DE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Initial absolute values before shock – Assets – Lapse risk</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mass lapse risk </w:t>
            </w:r>
          </w:p>
        </w:tc>
        <w:tc>
          <w:tcPr>
            <w:tcW w:w="5412" w:type="dxa"/>
            <w:tcBorders>
              <w:top w:val="single" w:sz="4" w:space="0" w:color="auto"/>
              <w:left w:val="nil"/>
              <w:bottom w:val="single" w:sz="4" w:space="0" w:color="auto"/>
              <w:right w:val="single" w:sz="4" w:space="0" w:color="auto"/>
            </w:tcBorders>
            <w:shd w:val="clear" w:color="auto" w:fill="auto"/>
            <w:hideMark/>
          </w:tcPr>
          <w:p w14:paraId="01713BB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mass lapse risk, before the shock. </w:t>
            </w:r>
          </w:p>
          <w:p w14:paraId="700BF02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50A10B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43311E8A" w14:textId="77777777" w:rsidTr="0040755A">
        <w:trPr>
          <w:trHeight w:val="1050"/>
        </w:trPr>
        <w:tc>
          <w:tcPr>
            <w:tcW w:w="1763" w:type="dxa"/>
            <w:tcBorders>
              <w:top w:val="nil"/>
              <w:left w:val="single" w:sz="4" w:space="0" w:color="auto"/>
              <w:bottom w:val="single" w:sz="4" w:space="0" w:color="auto"/>
              <w:right w:val="single" w:sz="4" w:space="0" w:color="auto"/>
            </w:tcBorders>
            <w:shd w:val="clear" w:color="auto" w:fill="auto"/>
          </w:tcPr>
          <w:p w14:paraId="5B165CE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R0430/C0030</w:t>
            </w:r>
          </w:p>
        </w:tc>
        <w:tc>
          <w:tcPr>
            <w:tcW w:w="2099" w:type="dxa"/>
            <w:tcBorders>
              <w:top w:val="nil"/>
              <w:left w:val="nil"/>
              <w:bottom w:val="single" w:sz="4" w:space="0" w:color="auto"/>
              <w:right w:val="single" w:sz="4" w:space="0" w:color="auto"/>
            </w:tcBorders>
            <w:shd w:val="clear" w:color="auto" w:fill="auto"/>
            <w:hideMark/>
          </w:tcPr>
          <w:p w14:paraId="03F8321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Lapse risk –mass lapse risk </w:t>
            </w:r>
          </w:p>
        </w:tc>
        <w:tc>
          <w:tcPr>
            <w:tcW w:w="5412" w:type="dxa"/>
            <w:tcBorders>
              <w:top w:val="nil"/>
              <w:left w:val="nil"/>
              <w:bottom w:val="single" w:sz="4" w:space="0" w:color="auto"/>
              <w:right w:val="single" w:sz="4" w:space="0" w:color="auto"/>
            </w:tcBorders>
            <w:shd w:val="clear" w:color="auto" w:fill="auto"/>
            <w:hideMark/>
          </w:tcPr>
          <w:p w14:paraId="63A65A1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sensitive to mass lapse risk, before the shock.</w:t>
            </w:r>
          </w:p>
          <w:p w14:paraId="7FDB3E5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8F3272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014134D1" w14:textId="77777777" w:rsidTr="0040755A">
        <w:trPr>
          <w:trHeight w:val="1170"/>
        </w:trPr>
        <w:tc>
          <w:tcPr>
            <w:tcW w:w="1763" w:type="dxa"/>
            <w:tcBorders>
              <w:top w:val="nil"/>
              <w:left w:val="single" w:sz="4" w:space="0" w:color="auto"/>
              <w:bottom w:val="single" w:sz="4" w:space="0" w:color="auto"/>
              <w:right w:val="single" w:sz="4" w:space="0" w:color="auto"/>
            </w:tcBorders>
            <w:shd w:val="clear" w:color="auto" w:fill="auto"/>
          </w:tcPr>
          <w:p w14:paraId="4E6D702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R0430/C0040</w:t>
            </w:r>
          </w:p>
        </w:tc>
        <w:tc>
          <w:tcPr>
            <w:tcW w:w="2099" w:type="dxa"/>
            <w:tcBorders>
              <w:top w:val="nil"/>
              <w:left w:val="nil"/>
              <w:bottom w:val="single" w:sz="4" w:space="0" w:color="auto"/>
              <w:right w:val="single" w:sz="4" w:space="0" w:color="auto"/>
            </w:tcBorders>
            <w:shd w:val="clear" w:color="auto" w:fill="auto"/>
            <w:hideMark/>
          </w:tcPr>
          <w:p w14:paraId="5774176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Lapse risk – mass lapse risk </w:t>
            </w:r>
          </w:p>
        </w:tc>
        <w:tc>
          <w:tcPr>
            <w:tcW w:w="5412" w:type="dxa"/>
            <w:tcBorders>
              <w:top w:val="nil"/>
              <w:left w:val="nil"/>
              <w:bottom w:val="single" w:sz="4" w:space="0" w:color="auto"/>
              <w:right w:val="single" w:sz="4" w:space="0" w:color="auto"/>
            </w:tcBorders>
            <w:shd w:val="clear" w:color="auto" w:fill="auto"/>
            <w:hideMark/>
          </w:tcPr>
          <w:p w14:paraId="1BB1B93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mass lapse risk charge, after the shock. </w:t>
            </w:r>
          </w:p>
          <w:p w14:paraId="0C1AFF5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2C2ABB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610F144C" w14:textId="77777777" w:rsidTr="0040755A">
        <w:trPr>
          <w:trHeight w:val="1560"/>
        </w:trPr>
        <w:tc>
          <w:tcPr>
            <w:tcW w:w="1763" w:type="dxa"/>
            <w:tcBorders>
              <w:top w:val="nil"/>
              <w:left w:val="single" w:sz="4" w:space="0" w:color="auto"/>
              <w:bottom w:val="single" w:sz="4" w:space="0" w:color="auto"/>
              <w:right w:val="single" w:sz="4" w:space="0" w:color="auto"/>
            </w:tcBorders>
            <w:shd w:val="clear" w:color="auto" w:fill="auto"/>
          </w:tcPr>
          <w:p w14:paraId="3D93DA0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R0430/C0050</w:t>
            </w:r>
          </w:p>
        </w:tc>
        <w:tc>
          <w:tcPr>
            <w:tcW w:w="2099" w:type="dxa"/>
            <w:tcBorders>
              <w:top w:val="nil"/>
              <w:left w:val="nil"/>
              <w:bottom w:val="single" w:sz="4" w:space="0" w:color="auto"/>
              <w:right w:val="single" w:sz="4" w:space="0" w:color="auto"/>
            </w:tcBorders>
            <w:shd w:val="clear" w:color="auto" w:fill="auto"/>
            <w:hideMark/>
          </w:tcPr>
          <w:p w14:paraId="6C20B79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Liabilities (after the loss absorbing capacity of technical provisions) – Lapse risk – mass lapse risk </w:t>
            </w:r>
          </w:p>
        </w:tc>
        <w:tc>
          <w:tcPr>
            <w:tcW w:w="5412" w:type="dxa"/>
            <w:tcBorders>
              <w:top w:val="nil"/>
              <w:left w:val="nil"/>
              <w:bottom w:val="single" w:sz="4" w:space="0" w:color="auto"/>
              <w:right w:val="single" w:sz="4" w:space="0" w:color="auto"/>
            </w:tcBorders>
            <w:shd w:val="clear" w:color="auto" w:fill="auto"/>
            <w:hideMark/>
          </w:tcPr>
          <w:p w14:paraId="3E304CF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(after the loss absorbing capacity of technical provisions) sensitive to mass lapse risk charge, after the shock.</w:t>
            </w:r>
          </w:p>
          <w:p w14:paraId="5E0648A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21EC24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2AD28272" w14:textId="77777777" w:rsidTr="0040755A">
        <w:trPr>
          <w:trHeight w:val="1127"/>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1A8A9BE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R0430/C0060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528B9CCC" w14:textId="0B631E3F"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 Lapse risk – mass lapse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510B1A9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mass lapse risk, after adjustment for the loss absorbing capacity of technical provisions. </w:t>
            </w:r>
          </w:p>
          <w:p w14:paraId="3207326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9263BD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567F59F8" w14:textId="77777777" w:rsidTr="0040755A">
        <w:trPr>
          <w:trHeight w:val="285"/>
        </w:trPr>
        <w:tc>
          <w:tcPr>
            <w:tcW w:w="1763" w:type="dxa"/>
            <w:vMerge w:val="restart"/>
            <w:tcBorders>
              <w:top w:val="single" w:sz="4" w:space="0" w:color="auto"/>
              <w:left w:val="single" w:sz="4" w:space="0" w:color="auto"/>
              <w:bottom w:val="single" w:sz="4" w:space="0" w:color="000000"/>
              <w:right w:val="single" w:sz="4" w:space="0" w:color="auto"/>
            </w:tcBorders>
            <w:shd w:val="clear" w:color="auto" w:fill="auto"/>
          </w:tcPr>
          <w:p w14:paraId="68E312F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R0430/C0070</w:t>
            </w:r>
          </w:p>
        </w:tc>
        <w:tc>
          <w:tcPr>
            <w:tcW w:w="2099"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6A5CBAB1" w14:textId="748C1CD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 Lapse risk – mass lapse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273146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liabilities sensitive to mass lapse risk charge, after the shock (before the loss absorbing capacity of technical provisions). </w:t>
            </w:r>
          </w:p>
          <w:p w14:paraId="13E1C5A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768472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4DF51E80" w14:textId="77777777" w:rsidTr="0040755A">
        <w:trPr>
          <w:trHeight w:val="1305"/>
        </w:trPr>
        <w:tc>
          <w:tcPr>
            <w:tcW w:w="1763" w:type="dxa"/>
            <w:vMerge/>
            <w:tcBorders>
              <w:top w:val="single" w:sz="4" w:space="0" w:color="auto"/>
              <w:left w:val="single" w:sz="4" w:space="0" w:color="auto"/>
              <w:bottom w:val="single" w:sz="4" w:space="0" w:color="000000"/>
              <w:right w:val="single" w:sz="4" w:space="0" w:color="auto"/>
            </w:tcBorders>
            <w:vAlign w:val="center"/>
          </w:tcPr>
          <w:p w14:paraId="6EAB6A0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000000"/>
              <w:right w:val="single" w:sz="4" w:space="0" w:color="auto"/>
            </w:tcBorders>
            <w:vAlign w:val="center"/>
            <w:hideMark/>
          </w:tcPr>
          <w:p w14:paraId="410EFD0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14:paraId="770D229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66E63C7A" w14:textId="77777777" w:rsidTr="0040755A">
        <w:trPr>
          <w:trHeight w:val="1058"/>
        </w:trPr>
        <w:tc>
          <w:tcPr>
            <w:tcW w:w="1763" w:type="dxa"/>
            <w:tcBorders>
              <w:top w:val="nil"/>
              <w:left w:val="single" w:sz="4" w:space="0" w:color="auto"/>
              <w:bottom w:val="single" w:sz="4" w:space="0" w:color="000000"/>
              <w:right w:val="single" w:sz="4" w:space="0" w:color="auto"/>
            </w:tcBorders>
            <w:shd w:val="clear" w:color="auto" w:fill="auto"/>
          </w:tcPr>
          <w:p w14:paraId="4F9FE2F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R0430/C0080</w:t>
            </w:r>
          </w:p>
        </w:tc>
        <w:tc>
          <w:tcPr>
            <w:tcW w:w="2099" w:type="dxa"/>
            <w:tcBorders>
              <w:top w:val="nil"/>
              <w:left w:val="single" w:sz="4" w:space="0" w:color="auto"/>
              <w:bottom w:val="single" w:sz="4" w:space="0" w:color="000000"/>
              <w:right w:val="single" w:sz="4" w:space="0" w:color="auto"/>
            </w:tcBorders>
            <w:shd w:val="clear" w:color="auto" w:fill="auto"/>
            <w:hideMark/>
          </w:tcPr>
          <w:p w14:paraId="43D264EF" w14:textId="3E3C638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Lapse risk – mass lapse risk </w:t>
            </w:r>
          </w:p>
        </w:tc>
        <w:tc>
          <w:tcPr>
            <w:tcW w:w="5412" w:type="dxa"/>
            <w:tcBorders>
              <w:top w:val="nil"/>
              <w:left w:val="nil"/>
              <w:right w:val="single" w:sz="4" w:space="0" w:color="auto"/>
            </w:tcBorders>
            <w:shd w:val="clear" w:color="auto" w:fill="auto"/>
            <w:hideMark/>
          </w:tcPr>
          <w:p w14:paraId="79770AC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mass lapse risk, after the shock (before the loss absorbing capacity of technical provisions).</w:t>
            </w:r>
          </w:p>
        </w:tc>
      </w:tr>
      <w:tr w:rsidR="00E21451" w:rsidRPr="00C22FD0" w14:paraId="1834F4E6" w14:textId="77777777" w:rsidTr="0040755A">
        <w:trPr>
          <w:trHeight w:val="100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9AB04A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R0500/C0020</w:t>
            </w:r>
          </w:p>
        </w:tc>
        <w:tc>
          <w:tcPr>
            <w:tcW w:w="2099" w:type="dxa"/>
            <w:tcBorders>
              <w:top w:val="single" w:sz="4" w:space="0" w:color="auto"/>
              <w:left w:val="nil"/>
              <w:bottom w:val="single" w:sz="4" w:space="0" w:color="auto"/>
              <w:right w:val="single" w:sz="4" w:space="0" w:color="auto"/>
            </w:tcBorders>
            <w:shd w:val="clear" w:color="auto" w:fill="auto"/>
            <w:hideMark/>
          </w:tcPr>
          <w:p w14:paraId="20DDC5C5" w14:textId="2DC283F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Life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expense  risk </w:t>
            </w:r>
          </w:p>
        </w:tc>
        <w:tc>
          <w:tcPr>
            <w:tcW w:w="5412" w:type="dxa"/>
            <w:tcBorders>
              <w:top w:val="single" w:sz="4" w:space="0" w:color="auto"/>
              <w:left w:val="nil"/>
              <w:bottom w:val="single" w:sz="4" w:space="0" w:color="auto"/>
              <w:right w:val="single" w:sz="4" w:space="0" w:color="auto"/>
            </w:tcBorders>
            <w:shd w:val="clear" w:color="auto" w:fill="auto"/>
            <w:hideMark/>
          </w:tcPr>
          <w:p w14:paraId="76F8E743" w14:textId="1A4D596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life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expense risk, before the shock.</w:t>
            </w:r>
          </w:p>
          <w:p w14:paraId="45CCE73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0CF9FD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48220575" w14:textId="77777777" w:rsidTr="0040755A">
        <w:trPr>
          <w:trHeight w:val="103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42A3C89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R0500/C0030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05302B4" w14:textId="246A65A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Life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expense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2B9B6F8F" w14:textId="20CAB73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sensitive to life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expense risk, before the shock.</w:t>
            </w:r>
          </w:p>
          <w:p w14:paraId="0513955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B54327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The amount of TP shall be net of reinsurance and SPV recoverables. </w:t>
            </w:r>
          </w:p>
        </w:tc>
      </w:tr>
      <w:tr w:rsidR="00E21451" w:rsidRPr="00C22FD0" w14:paraId="6BFC701C" w14:textId="77777777" w:rsidTr="0040755A">
        <w:trPr>
          <w:trHeight w:val="2162"/>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5C3832B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72FF89AC" w14:textId="1BE2D8D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Life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expense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505185D7" w14:textId="0F2B0EC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life expense risk, after the shock (i.e. shock as prescribed by standard formula: a </w:t>
            </w:r>
            <w:r w:rsidR="00E158EC" w:rsidRPr="00C22FD0">
              <w:rPr>
                <w:rFonts w:ascii="Times New Roman" w:eastAsia="Times New Roman" w:hAnsi="Times New Roman" w:cs="Times New Roman"/>
                <w:sz w:val="20"/>
                <w:szCs w:val="20"/>
                <w:lang w:eastAsia="es-ES"/>
              </w:rPr>
              <w:t>10 </w:t>
            </w:r>
            <w:r w:rsidRPr="00C22FD0">
              <w:rPr>
                <w:rFonts w:ascii="Times New Roman" w:eastAsia="Times New Roman" w:hAnsi="Times New Roman" w:cs="Times New Roman"/>
                <w:sz w:val="20"/>
                <w:szCs w:val="20"/>
                <w:lang w:eastAsia="es-ES"/>
              </w:rPr>
              <w:t xml:space="preserve">% increase the amount of expenses taken into account in the calculation of technical provisions and increase in 1 percentage point to the expense inflation rate (expressed as a percentage) used for the calculation of technical provision). </w:t>
            </w:r>
          </w:p>
          <w:p w14:paraId="62887AC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8DAC67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70D4A254" w14:textId="77777777" w:rsidTr="0040755A">
        <w:trPr>
          <w:trHeight w:val="1967"/>
        </w:trPr>
        <w:tc>
          <w:tcPr>
            <w:tcW w:w="1763" w:type="dxa"/>
            <w:tcBorders>
              <w:top w:val="single" w:sz="4" w:space="0" w:color="auto"/>
              <w:left w:val="single" w:sz="4" w:space="0" w:color="auto"/>
              <w:bottom w:val="single" w:sz="4" w:space="0" w:color="000000"/>
              <w:right w:val="single" w:sz="4" w:space="0" w:color="auto"/>
            </w:tcBorders>
            <w:shd w:val="clear" w:color="auto" w:fill="auto"/>
          </w:tcPr>
          <w:p w14:paraId="4E65DAC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R0500/C0050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14:paraId="3487FB9C" w14:textId="68A5D4F2"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Liabilities (after the loss absorbing capacity of technical provisions) – Life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expense risk</w:t>
            </w:r>
          </w:p>
        </w:tc>
        <w:tc>
          <w:tcPr>
            <w:tcW w:w="5412" w:type="dxa"/>
            <w:tcBorders>
              <w:top w:val="single" w:sz="4" w:space="0" w:color="auto"/>
              <w:left w:val="nil"/>
              <w:right w:val="single" w:sz="4" w:space="0" w:color="auto"/>
            </w:tcBorders>
            <w:shd w:val="clear" w:color="auto" w:fill="auto"/>
            <w:hideMark/>
          </w:tcPr>
          <w:p w14:paraId="5FCC634A" w14:textId="3CE7392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w:t>
            </w:r>
            <w:r w:rsidR="00F8465E" w:rsidRPr="00C22FD0">
              <w:rPr>
                <w:rFonts w:ascii="Times New Roman" w:eastAsia="Times New Roman" w:hAnsi="Times New Roman" w:cs="Times New Roman"/>
                <w:sz w:val="20"/>
                <w:szCs w:val="20"/>
                <w:lang w:eastAsia="es-ES"/>
              </w:rPr>
              <w:t xml:space="preserve">after </w:t>
            </w:r>
            <w:r w:rsidRPr="00C22FD0">
              <w:rPr>
                <w:rFonts w:ascii="Times New Roman" w:eastAsia="Times New Roman" w:hAnsi="Times New Roman" w:cs="Times New Roman"/>
                <w:sz w:val="20"/>
                <w:szCs w:val="20"/>
                <w:lang w:eastAsia="es-ES"/>
              </w:rPr>
              <w:t>the loss absorbing capacity of technical provisions) sensitive to expense risk, after the shock (i.e. a shock. as prescribed by standard formula, refer to description provided within definition to cell R0500/C0040).</w:t>
            </w:r>
          </w:p>
          <w:p w14:paraId="3F0A02F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E21C6C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58387075" w14:textId="77777777" w:rsidTr="0040755A">
        <w:trPr>
          <w:trHeight w:val="154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864541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BFB05FF" w14:textId="0D879270"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  – Life expense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5821C2F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expense risk, including adjustment for the loss absorbing capacity of technical provisions. </w:t>
            </w:r>
          </w:p>
          <w:p w14:paraId="2241EBA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5F94E29"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R0050=1, this cell represents net capital charge for life expense risk calculated using simplified calculation.</w:t>
            </w:r>
          </w:p>
        </w:tc>
      </w:tr>
      <w:tr w:rsidR="00E21451" w:rsidRPr="00C22FD0" w14:paraId="47D8A7B3" w14:textId="77777777" w:rsidTr="0040755A">
        <w:trPr>
          <w:trHeight w:val="1560"/>
        </w:trPr>
        <w:tc>
          <w:tcPr>
            <w:tcW w:w="1763" w:type="dxa"/>
            <w:tcBorders>
              <w:top w:val="single" w:sz="4" w:space="0" w:color="auto"/>
              <w:left w:val="single" w:sz="4" w:space="0" w:color="auto"/>
              <w:bottom w:val="nil"/>
              <w:right w:val="single" w:sz="4" w:space="0" w:color="auto"/>
            </w:tcBorders>
            <w:shd w:val="clear" w:color="auto" w:fill="auto"/>
          </w:tcPr>
          <w:p w14:paraId="083F121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R0500/C0070</w:t>
            </w:r>
          </w:p>
        </w:tc>
        <w:tc>
          <w:tcPr>
            <w:tcW w:w="2099" w:type="dxa"/>
            <w:tcBorders>
              <w:top w:val="single" w:sz="4" w:space="0" w:color="auto"/>
              <w:left w:val="nil"/>
              <w:bottom w:val="nil"/>
              <w:right w:val="single" w:sz="4" w:space="0" w:color="auto"/>
            </w:tcBorders>
            <w:shd w:val="clear" w:color="auto" w:fill="auto"/>
            <w:hideMark/>
          </w:tcPr>
          <w:p w14:paraId="76A6EC07" w14:textId="7C246BA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absorbing capacity of technical provisions) – Life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expense risk </w:t>
            </w:r>
          </w:p>
        </w:tc>
        <w:tc>
          <w:tcPr>
            <w:tcW w:w="5412" w:type="dxa"/>
            <w:tcBorders>
              <w:top w:val="single" w:sz="4" w:space="0" w:color="auto"/>
              <w:left w:val="nil"/>
              <w:bottom w:val="nil"/>
              <w:right w:val="single" w:sz="4" w:space="0" w:color="auto"/>
            </w:tcBorders>
            <w:shd w:val="clear" w:color="auto" w:fill="auto"/>
            <w:hideMark/>
          </w:tcPr>
          <w:p w14:paraId="7CB9AE4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(before the loss absorbing capacity of technical provisions) sensitive to expense risk, after the shock (i.e. shock as prescribed by standard formula, refer to description provided within definition to cell R0500/C0040).</w:t>
            </w:r>
          </w:p>
          <w:p w14:paraId="7A6066B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F512A8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6E8B3B31" w14:textId="77777777" w:rsidTr="0040755A">
        <w:trPr>
          <w:trHeight w:val="1264"/>
        </w:trPr>
        <w:tc>
          <w:tcPr>
            <w:tcW w:w="1763" w:type="dxa"/>
            <w:tcBorders>
              <w:top w:val="single" w:sz="4" w:space="0" w:color="auto"/>
              <w:left w:val="single" w:sz="4" w:space="0" w:color="auto"/>
              <w:bottom w:val="single" w:sz="4" w:space="0" w:color="000000"/>
              <w:right w:val="single" w:sz="4" w:space="0" w:color="auto"/>
            </w:tcBorders>
            <w:shd w:val="clear" w:color="auto" w:fill="auto"/>
          </w:tcPr>
          <w:p w14:paraId="5DA65C2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R0500/C0080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14:paraId="522989F3" w14:textId="2AEF7B9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Life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expense risk </w:t>
            </w:r>
          </w:p>
        </w:tc>
        <w:tc>
          <w:tcPr>
            <w:tcW w:w="5412" w:type="dxa"/>
            <w:tcBorders>
              <w:top w:val="single" w:sz="4" w:space="0" w:color="auto"/>
              <w:left w:val="nil"/>
              <w:right w:val="single" w:sz="4" w:space="0" w:color="auto"/>
            </w:tcBorders>
            <w:shd w:val="clear" w:color="auto" w:fill="auto"/>
            <w:hideMark/>
          </w:tcPr>
          <w:p w14:paraId="1E9E03F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expense risk (before the loss absorbing capacity of technical provisions).</w:t>
            </w:r>
          </w:p>
          <w:p w14:paraId="2F0A3E7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70C50F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R0050/C0010=1, this cell represents gross capital charge for life expense risk calculated using simplified calculations.</w:t>
            </w:r>
          </w:p>
        </w:tc>
      </w:tr>
      <w:tr w:rsidR="00E21451" w:rsidRPr="00C22FD0" w14:paraId="388ACBB9" w14:textId="77777777" w:rsidTr="0040755A">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6E6AC5B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R0600/C0020</w:t>
            </w:r>
          </w:p>
        </w:tc>
        <w:tc>
          <w:tcPr>
            <w:tcW w:w="2099" w:type="dxa"/>
            <w:tcBorders>
              <w:top w:val="single" w:sz="4" w:space="0" w:color="auto"/>
              <w:left w:val="nil"/>
              <w:bottom w:val="single" w:sz="4" w:space="0" w:color="auto"/>
              <w:right w:val="single" w:sz="4" w:space="0" w:color="auto"/>
            </w:tcBorders>
            <w:shd w:val="clear" w:color="auto" w:fill="auto"/>
            <w:hideMark/>
          </w:tcPr>
          <w:p w14:paraId="1130653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Revision  risk </w:t>
            </w:r>
          </w:p>
        </w:tc>
        <w:tc>
          <w:tcPr>
            <w:tcW w:w="5412" w:type="dxa"/>
            <w:tcBorders>
              <w:top w:val="single" w:sz="4" w:space="0" w:color="auto"/>
              <w:left w:val="nil"/>
              <w:bottom w:val="single" w:sz="4" w:space="0" w:color="auto"/>
              <w:right w:val="single" w:sz="4" w:space="0" w:color="auto"/>
            </w:tcBorders>
            <w:shd w:val="clear" w:color="auto" w:fill="auto"/>
            <w:hideMark/>
          </w:tcPr>
          <w:p w14:paraId="08A8819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revision risk, before the shock.</w:t>
            </w:r>
          </w:p>
          <w:p w14:paraId="4380730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1CA4A2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7315BFA6" w14:textId="77777777" w:rsidTr="0040755A">
        <w:trPr>
          <w:trHeight w:val="960"/>
        </w:trPr>
        <w:tc>
          <w:tcPr>
            <w:tcW w:w="1763" w:type="dxa"/>
            <w:tcBorders>
              <w:top w:val="nil"/>
              <w:left w:val="single" w:sz="4" w:space="0" w:color="auto"/>
              <w:bottom w:val="single" w:sz="4" w:space="0" w:color="auto"/>
              <w:right w:val="single" w:sz="4" w:space="0" w:color="auto"/>
            </w:tcBorders>
            <w:shd w:val="clear" w:color="auto" w:fill="auto"/>
          </w:tcPr>
          <w:p w14:paraId="3FB65C1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R0600/C0030</w:t>
            </w:r>
          </w:p>
        </w:tc>
        <w:tc>
          <w:tcPr>
            <w:tcW w:w="2099" w:type="dxa"/>
            <w:tcBorders>
              <w:top w:val="nil"/>
              <w:left w:val="nil"/>
              <w:bottom w:val="single" w:sz="4" w:space="0" w:color="auto"/>
              <w:right w:val="single" w:sz="4" w:space="0" w:color="auto"/>
            </w:tcBorders>
            <w:shd w:val="clear" w:color="auto" w:fill="auto"/>
            <w:hideMark/>
          </w:tcPr>
          <w:p w14:paraId="51F796B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Revision  risk  </w:t>
            </w:r>
          </w:p>
        </w:tc>
        <w:tc>
          <w:tcPr>
            <w:tcW w:w="5412" w:type="dxa"/>
            <w:tcBorders>
              <w:top w:val="nil"/>
              <w:left w:val="nil"/>
              <w:bottom w:val="single" w:sz="4" w:space="0" w:color="auto"/>
              <w:right w:val="single" w:sz="4" w:space="0" w:color="auto"/>
            </w:tcBorders>
            <w:shd w:val="clear" w:color="auto" w:fill="auto"/>
            <w:hideMark/>
          </w:tcPr>
          <w:p w14:paraId="225D41A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sensitive to revision risk, before the shock. </w:t>
            </w:r>
          </w:p>
          <w:p w14:paraId="6EAC310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EE0D9F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46A41C0D" w14:textId="77777777" w:rsidTr="0040755A">
        <w:trPr>
          <w:trHeight w:val="1050"/>
        </w:trPr>
        <w:tc>
          <w:tcPr>
            <w:tcW w:w="1763" w:type="dxa"/>
            <w:tcBorders>
              <w:top w:val="nil"/>
              <w:left w:val="single" w:sz="4" w:space="0" w:color="auto"/>
              <w:bottom w:val="single" w:sz="4" w:space="0" w:color="auto"/>
              <w:right w:val="single" w:sz="4" w:space="0" w:color="auto"/>
            </w:tcBorders>
            <w:shd w:val="clear" w:color="auto" w:fill="auto"/>
          </w:tcPr>
          <w:p w14:paraId="24663FF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R0600/C0040</w:t>
            </w:r>
          </w:p>
        </w:tc>
        <w:tc>
          <w:tcPr>
            <w:tcW w:w="2099" w:type="dxa"/>
            <w:tcBorders>
              <w:top w:val="nil"/>
              <w:left w:val="nil"/>
              <w:bottom w:val="single" w:sz="4" w:space="0" w:color="auto"/>
              <w:right w:val="single" w:sz="4" w:space="0" w:color="auto"/>
            </w:tcBorders>
            <w:shd w:val="clear" w:color="auto" w:fill="auto"/>
            <w:hideMark/>
          </w:tcPr>
          <w:p w14:paraId="01B189F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Revision risk </w:t>
            </w:r>
          </w:p>
        </w:tc>
        <w:tc>
          <w:tcPr>
            <w:tcW w:w="5412" w:type="dxa"/>
            <w:tcBorders>
              <w:top w:val="nil"/>
              <w:left w:val="nil"/>
              <w:bottom w:val="single" w:sz="4" w:space="0" w:color="auto"/>
              <w:right w:val="single" w:sz="4" w:space="0" w:color="auto"/>
            </w:tcBorders>
            <w:shd w:val="clear" w:color="auto" w:fill="auto"/>
            <w:hideMark/>
          </w:tcPr>
          <w:p w14:paraId="1307171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revision risk, after the shock (i.e. shock as prescribed by standard formula: a % increase in the amount of annuity benefits taken into account in the calculation of technical provisions.</w:t>
            </w:r>
          </w:p>
          <w:p w14:paraId="120D639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6B3467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288FCC9F" w14:textId="77777777" w:rsidTr="0040755A">
        <w:trPr>
          <w:trHeight w:val="285"/>
        </w:trPr>
        <w:tc>
          <w:tcPr>
            <w:tcW w:w="1763" w:type="dxa"/>
            <w:vMerge w:val="restart"/>
            <w:tcBorders>
              <w:top w:val="single" w:sz="4" w:space="0" w:color="auto"/>
              <w:left w:val="single" w:sz="4" w:space="0" w:color="auto"/>
              <w:bottom w:val="single" w:sz="4" w:space="0" w:color="auto"/>
              <w:right w:val="single" w:sz="4" w:space="0" w:color="auto"/>
            </w:tcBorders>
            <w:shd w:val="clear" w:color="auto" w:fill="auto"/>
          </w:tcPr>
          <w:p w14:paraId="20D4F51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R0600/C0050</w:t>
            </w:r>
          </w:p>
        </w:tc>
        <w:tc>
          <w:tcPr>
            <w:tcW w:w="209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4CC43E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(after the loss absorbing capacity of technical provisions) – Revision risk</w:t>
            </w:r>
          </w:p>
        </w:tc>
        <w:tc>
          <w:tcPr>
            <w:tcW w:w="541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B56FEF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(after the loss absorbing capacity of technical provisions) sensitive to revision risk charge, after the shock (i.e. as prescribed by standard formula, refer to a definition in item R0600/C0040).</w:t>
            </w:r>
          </w:p>
          <w:p w14:paraId="63802D1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74E794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6262751E" w14:textId="77777777" w:rsidTr="0040755A">
        <w:trPr>
          <w:trHeight w:val="285"/>
        </w:trPr>
        <w:tc>
          <w:tcPr>
            <w:tcW w:w="1763" w:type="dxa"/>
            <w:vMerge/>
            <w:tcBorders>
              <w:top w:val="single" w:sz="4" w:space="0" w:color="auto"/>
              <w:left w:val="single" w:sz="4" w:space="0" w:color="auto"/>
              <w:bottom w:val="single" w:sz="4" w:space="0" w:color="auto"/>
              <w:right w:val="single" w:sz="4" w:space="0" w:color="auto"/>
            </w:tcBorders>
            <w:vAlign w:val="center"/>
          </w:tcPr>
          <w:p w14:paraId="2FA9C73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1F4BEEC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14:paraId="3F134C4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3D1E9F80" w14:textId="77777777" w:rsidTr="0040755A">
        <w:trPr>
          <w:trHeight w:val="285"/>
        </w:trPr>
        <w:tc>
          <w:tcPr>
            <w:tcW w:w="1763" w:type="dxa"/>
            <w:vMerge/>
            <w:tcBorders>
              <w:top w:val="single" w:sz="4" w:space="0" w:color="auto"/>
              <w:left w:val="single" w:sz="4" w:space="0" w:color="auto"/>
              <w:bottom w:val="single" w:sz="4" w:space="0" w:color="auto"/>
              <w:right w:val="single" w:sz="4" w:space="0" w:color="auto"/>
            </w:tcBorders>
            <w:vAlign w:val="center"/>
          </w:tcPr>
          <w:p w14:paraId="7633EF9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417C539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14:paraId="599ED35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4DC39A88" w14:textId="77777777" w:rsidTr="0040755A">
        <w:trPr>
          <w:trHeight w:val="285"/>
        </w:trPr>
        <w:tc>
          <w:tcPr>
            <w:tcW w:w="1763" w:type="dxa"/>
            <w:vMerge/>
            <w:tcBorders>
              <w:top w:val="single" w:sz="4" w:space="0" w:color="auto"/>
              <w:left w:val="single" w:sz="4" w:space="0" w:color="auto"/>
              <w:bottom w:val="single" w:sz="4" w:space="0" w:color="auto"/>
              <w:right w:val="single" w:sz="4" w:space="0" w:color="auto"/>
            </w:tcBorders>
            <w:vAlign w:val="center"/>
          </w:tcPr>
          <w:p w14:paraId="5AD9C4B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6F5DA5A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14:paraId="76A908C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5A976AE1" w14:textId="77777777" w:rsidTr="0040755A">
        <w:trPr>
          <w:trHeight w:val="285"/>
        </w:trPr>
        <w:tc>
          <w:tcPr>
            <w:tcW w:w="1763" w:type="dxa"/>
            <w:vMerge/>
            <w:tcBorders>
              <w:top w:val="single" w:sz="4" w:space="0" w:color="auto"/>
              <w:left w:val="single" w:sz="4" w:space="0" w:color="auto"/>
              <w:bottom w:val="single" w:sz="4" w:space="0" w:color="auto"/>
              <w:right w:val="single" w:sz="4" w:space="0" w:color="auto"/>
            </w:tcBorders>
            <w:vAlign w:val="center"/>
          </w:tcPr>
          <w:p w14:paraId="640C293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4195628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14:paraId="1AF2403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3217DABA" w14:textId="77777777" w:rsidTr="0040755A">
        <w:trPr>
          <w:trHeight w:val="267"/>
        </w:trPr>
        <w:tc>
          <w:tcPr>
            <w:tcW w:w="1763" w:type="dxa"/>
            <w:vMerge/>
            <w:tcBorders>
              <w:top w:val="single" w:sz="4" w:space="0" w:color="auto"/>
              <w:left w:val="single" w:sz="4" w:space="0" w:color="auto"/>
              <w:bottom w:val="single" w:sz="4" w:space="0" w:color="auto"/>
              <w:right w:val="single" w:sz="4" w:space="0" w:color="auto"/>
            </w:tcBorders>
            <w:vAlign w:val="center"/>
          </w:tcPr>
          <w:p w14:paraId="7DEC2A3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681BFF6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14:paraId="15211B0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12D67354" w14:textId="77777777" w:rsidTr="0040755A">
        <w:trPr>
          <w:trHeight w:val="930"/>
        </w:trPr>
        <w:tc>
          <w:tcPr>
            <w:tcW w:w="1763" w:type="dxa"/>
            <w:tcBorders>
              <w:top w:val="single" w:sz="4" w:space="0" w:color="auto"/>
              <w:left w:val="single" w:sz="4" w:space="0" w:color="auto"/>
              <w:bottom w:val="nil"/>
              <w:right w:val="single" w:sz="4" w:space="0" w:color="auto"/>
            </w:tcBorders>
            <w:shd w:val="clear" w:color="auto" w:fill="auto"/>
          </w:tcPr>
          <w:p w14:paraId="582EE7F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R0600/C0060</w:t>
            </w:r>
          </w:p>
        </w:tc>
        <w:tc>
          <w:tcPr>
            <w:tcW w:w="2099" w:type="dxa"/>
            <w:tcBorders>
              <w:top w:val="single" w:sz="4" w:space="0" w:color="auto"/>
              <w:left w:val="single" w:sz="4" w:space="0" w:color="auto"/>
              <w:bottom w:val="nil"/>
              <w:right w:val="single" w:sz="4" w:space="0" w:color="auto"/>
            </w:tcBorders>
            <w:shd w:val="clear" w:color="auto" w:fill="auto"/>
            <w:hideMark/>
          </w:tcPr>
          <w:p w14:paraId="1A85B2C5" w14:textId="40643428"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Revision risk</w:t>
            </w:r>
          </w:p>
        </w:tc>
        <w:tc>
          <w:tcPr>
            <w:tcW w:w="5412" w:type="dxa"/>
            <w:tcBorders>
              <w:top w:val="single" w:sz="4" w:space="0" w:color="auto"/>
              <w:left w:val="nil"/>
              <w:right w:val="single" w:sz="4" w:space="0" w:color="auto"/>
            </w:tcBorders>
            <w:shd w:val="clear" w:color="auto" w:fill="auto"/>
            <w:hideMark/>
          </w:tcPr>
          <w:p w14:paraId="1627E05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revision risk after adjustment for the loss absorbing capacity of technical provisions. </w:t>
            </w:r>
          </w:p>
        </w:tc>
      </w:tr>
      <w:tr w:rsidR="00E21451" w:rsidRPr="00C22FD0" w14:paraId="3491E114" w14:textId="77777777" w:rsidTr="0040755A">
        <w:trPr>
          <w:trHeight w:val="285"/>
        </w:trPr>
        <w:tc>
          <w:tcPr>
            <w:tcW w:w="1763" w:type="dxa"/>
            <w:vMerge w:val="restart"/>
            <w:tcBorders>
              <w:top w:val="single" w:sz="4" w:space="0" w:color="auto"/>
              <w:left w:val="single" w:sz="4" w:space="0" w:color="auto"/>
              <w:bottom w:val="single" w:sz="4" w:space="0" w:color="000000"/>
              <w:right w:val="single" w:sz="4" w:space="0" w:color="auto"/>
            </w:tcBorders>
            <w:shd w:val="clear" w:color="auto" w:fill="auto"/>
          </w:tcPr>
          <w:p w14:paraId="48130B7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R0600/C0070</w:t>
            </w:r>
          </w:p>
        </w:tc>
        <w:tc>
          <w:tcPr>
            <w:tcW w:w="2099"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1DAAFB85" w14:textId="5F31AB2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absorbing capacity of technical provisions) – Revision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37FCE65" w14:textId="0F7F37E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(excluding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underlying revision risk charge, after the shock ((i.e. shock as prescribed by standard formula, refer to a definition provided in item R0600/C0040), as used to compute the risk.</w:t>
            </w:r>
          </w:p>
          <w:p w14:paraId="191DD18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7FD1EC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5B655584" w14:textId="77777777" w:rsidTr="0040755A">
        <w:trPr>
          <w:trHeight w:val="1230"/>
        </w:trPr>
        <w:tc>
          <w:tcPr>
            <w:tcW w:w="1763" w:type="dxa"/>
            <w:vMerge/>
            <w:tcBorders>
              <w:top w:val="single" w:sz="4" w:space="0" w:color="auto"/>
              <w:left w:val="single" w:sz="4" w:space="0" w:color="auto"/>
              <w:bottom w:val="single" w:sz="4" w:space="0" w:color="auto"/>
              <w:right w:val="single" w:sz="4" w:space="0" w:color="auto"/>
            </w:tcBorders>
            <w:vAlign w:val="center"/>
          </w:tcPr>
          <w:p w14:paraId="5B74859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2036F7E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14:paraId="77D2572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559177E2" w14:textId="77777777" w:rsidTr="0040755A">
        <w:trPr>
          <w:trHeight w:val="763"/>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598EA28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4FFF4095" w14:textId="1E91739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Revision risk </w:t>
            </w:r>
          </w:p>
        </w:tc>
        <w:tc>
          <w:tcPr>
            <w:tcW w:w="5412" w:type="dxa"/>
            <w:tcBorders>
              <w:top w:val="single" w:sz="4" w:space="0" w:color="auto"/>
              <w:left w:val="nil"/>
              <w:bottom w:val="single" w:sz="4" w:space="0" w:color="auto"/>
              <w:right w:val="single" w:sz="4" w:space="0" w:color="auto"/>
            </w:tcBorders>
            <w:shd w:val="clear" w:color="auto" w:fill="auto"/>
            <w:hideMark/>
          </w:tcPr>
          <w:p w14:paraId="0E5D7EE8" w14:textId="4D0D12D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absorbing capacity of technical provisions) for revision risk.</w:t>
            </w:r>
          </w:p>
          <w:p w14:paraId="33DA378A" w14:textId="77777777" w:rsidR="00E21451" w:rsidRPr="00C22FD0" w:rsidRDefault="00E21451">
            <w:pPr>
              <w:spacing w:after="0" w:line="240" w:lineRule="auto"/>
              <w:rPr>
                <w:rFonts w:ascii="Times New Roman" w:eastAsia="Times New Roman" w:hAnsi="Times New Roman" w:cs="Times New Roman"/>
                <w:sz w:val="20"/>
                <w:szCs w:val="20"/>
                <w:lang w:eastAsia="es-ES"/>
              </w:rPr>
            </w:pPr>
          </w:p>
        </w:tc>
      </w:tr>
      <w:tr w:rsidR="00E21451" w:rsidRPr="00C22FD0" w14:paraId="10D10BB5" w14:textId="77777777" w:rsidTr="0040755A">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48B0EF4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R0700/C0020</w:t>
            </w:r>
          </w:p>
        </w:tc>
        <w:tc>
          <w:tcPr>
            <w:tcW w:w="2099" w:type="dxa"/>
            <w:tcBorders>
              <w:top w:val="single" w:sz="4" w:space="0" w:color="auto"/>
              <w:left w:val="nil"/>
              <w:bottom w:val="single" w:sz="4" w:space="0" w:color="auto"/>
              <w:right w:val="single" w:sz="4" w:space="0" w:color="auto"/>
            </w:tcBorders>
            <w:shd w:val="clear" w:color="auto" w:fill="auto"/>
            <w:hideMark/>
          </w:tcPr>
          <w:p w14:paraId="46D7FF8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Life Catastrophe  risk </w:t>
            </w:r>
          </w:p>
        </w:tc>
        <w:tc>
          <w:tcPr>
            <w:tcW w:w="5412" w:type="dxa"/>
            <w:tcBorders>
              <w:top w:val="single" w:sz="4" w:space="0" w:color="auto"/>
              <w:left w:val="nil"/>
              <w:bottom w:val="single" w:sz="4" w:space="0" w:color="auto"/>
              <w:right w:val="single" w:sz="4" w:space="0" w:color="auto"/>
            </w:tcBorders>
            <w:shd w:val="clear" w:color="auto" w:fill="auto"/>
            <w:hideMark/>
          </w:tcPr>
          <w:p w14:paraId="6773F47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life catastrophe risk, before the shock. </w:t>
            </w:r>
          </w:p>
          <w:p w14:paraId="6675E85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460635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3F12D282" w14:textId="77777777" w:rsidTr="0040755A">
        <w:trPr>
          <w:trHeight w:val="975"/>
        </w:trPr>
        <w:tc>
          <w:tcPr>
            <w:tcW w:w="1763" w:type="dxa"/>
            <w:tcBorders>
              <w:top w:val="nil"/>
              <w:left w:val="single" w:sz="4" w:space="0" w:color="auto"/>
              <w:bottom w:val="single" w:sz="4" w:space="0" w:color="auto"/>
              <w:right w:val="single" w:sz="4" w:space="0" w:color="auto"/>
            </w:tcBorders>
            <w:shd w:val="clear" w:color="auto" w:fill="auto"/>
          </w:tcPr>
          <w:p w14:paraId="3EBACA3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R0700/C0030</w:t>
            </w:r>
          </w:p>
        </w:tc>
        <w:tc>
          <w:tcPr>
            <w:tcW w:w="2099" w:type="dxa"/>
            <w:tcBorders>
              <w:top w:val="nil"/>
              <w:left w:val="nil"/>
              <w:bottom w:val="single" w:sz="4" w:space="0" w:color="auto"/>
              <w:right w:val="single" w:sz="4" w:space="0" w:color="auto"/>
            </w:tcBorders>
            <w:shd w:val="clear" w:color="auto" w:fill="auto"/>
            <w:hideMark/>
          </w:tcPr>
          <w:p w14:paraId="1EEC60F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Life Catastrophe  risk  </w:t>
            </w:r>
          </w:p>
        </w:tc>
        <w:tc>
          <w:tcPr>
            <w:tcW w:w="5412" w:type="dxa"/>
            <w:tcBorders>
              <w:top w:val="nil"/>
              <w:left w:val="nil"/>
              <w:bottom w:val="single" w:sz="4" w:space="0" w:color="auto"/>
              <w:right w:val="single" w:sz="4" w:space="0" w:color="auto"/>
            </w:tcBorders>
            <w:shd w:val="clear" w:color="auto" w:fill="auto"/>
            <w:hideMark/>
          </w:tcPr>
          <w:p w14:paraId="6D4FE9E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sensitive to life catastrophe risk, before the shock. </w:t>
            </w:r>
          </w:p>
          <w:p w14:paraId="2DCCE90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915A97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6A6BD6DA" w14:textId="77777777" w:rsidTr="0040755A">
        <w:trPr>
          <w:trHeight w:val="855"/>
        </w:trPr>
        <w:tc>
          <w:tcPr>
            <w:tcW w:w="1763" w:type="dxa"/>
            <w:tcBorders>
              <w:top w:val="nil"/>
              <w:left w:val="single" w:sz="4" w:space="0" w:color="auto"/>
              <w:bottom w:val="single" w:sz="4" w:space="0" w:color="auto"/>
              <w:right w:val="single" w:sz="4" w:space="0" w:color="auto"/>
            </w:tcBorders>
            <w:shd w:val="clear" w:color="auto" w:fill="auto"/>
          </w:tcPr>
          <w:p w14:paraId="5022995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R0700/C0040</w:t>
            </w:r>
          </w:p>
        </w:tc>
        <w:tc>
          <w:tcPr>
            <w:tcW w:w="2099" w:type="dxa"/>
            <w:tcBorders>
              <w:top w:val="nil"/>
              <w:left w:val="nil"/>
              <w:bottom w:val="single" w:sz="4" w:space="0" w:color="auto"/>
              <w:right w:val="single" w:sz="4" w:space="0" w:color="auto"/>
            </w:tcBorders>
            <w:shd w:val="clear" w:color="auto" w:fill="auto"/>
            <w:hideMark/>
          </w:tcPr>
          <w:p w14:paraId="5A62AAA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Life Catastrophe risk </w:t>
            </w:r>
          </w:p>
        </w:tc>
        <w:tc>
          <w:tcPr>
            <w:tcW w:w="5412" w:type="dxa"/>
            <w:tcBorders>
              <w:top w:val="nil"/>
              <w:left w:val="nil"/>
              <w:bottom w:val="nil"/>
              <w:right w:val="single" w:sz="4" w:space="0" w:color="auto"/>
            </w:tcBorders>
            <w:shd w:val="clear" w:color="auto" w:fill="auto"/>
            <w:hideMark/>
          </w:tcPr>
          <w:p w14:paraId="163A8E8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life catastrophe risk, after the shock.</w:t>
            </w:r>
          </w:p>
          <w:p w14:paraId="5F7ACF8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578128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Recoverables from reinsurance and SPVs shall not be included in </w:t>
            </w:r>
            <w:r w:rsidRPr="00C22FD0">
              <w:rPr>
                <w:rFonts w:ascii="Times New Roman" w:eastAsia="Times New Roman" w:hAnsi="Times New Roman" w:cs="Times New Roman"/>
                <w:sz w:val="20"/>
                <w:szCs w:val="20"/>
                <w:lang w:eastAsia="es-ES"/>
              </w:rPr>
              <w:lastRenderedPageBreak/>
              <w:t>this cell.</w:t>
            </w:r>
          </w:p>
        </w:tc>
      </w:tr>
      <w:tr w:rsidR="00E21451" w:rsidRPr="00C22FD0" w14:paraId="4A63DFB2" w14:textId="77777777" w:rsidTr="0040755A">
        <w:trPr>
          <w:trHeight w:val="1605"/>
        </w:trPr>
        <w:tc>
          <w:tcPr>
            <w:tcW w:w="1763" w:type="dxa"/>
            <w:tcBorders>
              <w:top w:val="nil"/>
              <w:left w:val="single" w:sz="4" w:space="0" w:color="auto"/>
              <w:bottom w:val="single" w:sz="4" w:space="0" w:color="auto"/>
              <w:right w:val="single" w:sz="4" w:space="0" w:color="auto"/>
            </w:tcBorders>
            <w:shd w:val="clear" w:color="auto" w:fill="auto"/>
          </w:tcPr>
          <w:p w14:paraId="461E552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R0700/C0050</w:t>
            </w:r>
          </w:p>
        </w:tc>
        <w:tc>
          <w:tcPr>
            <w:tcW w:w="2099" w:type="dxa"/>
            <w:tcBorders>
              <w:top w:val="nil"/>
              <w:left w:val="nil"/>
              <w:bottom w:val="single" w:sz="4" w:space="0" w:color="auto"/>
              <w:right w:val="single" w:sz="4" w:space="0" w:color="auto"/>
            </w:tcBorders>
            <w:shd w:val="clear" w:color="auto" w:fill="auto"/>
            <w:hideMark/>
          </w:tcPr>
          <w:p w14:paraId="14B622A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(after the loss absorbing capacity of technical provisions) –  Life catastrophe risk</w:t>
            </w:r>
          </w:p>
        </w:tc>
        <w:tc>
          <w:tcPr>
            <w:tcW w:w="5412" w:type="dxa"/>
            <w:tcBorders>
              <w:top w:val="single" w:sz="4" w:space="0" w:color="auto"/>
              <w:left w:val="nil"/>
              <w:bottom w:val="nil"/>
              <w:right w:val="single" w:sz="4" w:space="0" w:color="auto"/>
            </w:tcBorders>
            <w:shd w:val="clear" w:color="auto" w:fill="auto"/>
            <w:hideMark/>
          </w:tcPr>
          <w:p w14:paraId="2A5BED7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(after the loss absorbing capacity of technical provisions) sensitive to life catastrophe risk charge, after the shock.</w:t>
            </w:r>
          </w:p>
          <w:p w14:paraId="23B263D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DAD3F5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858FD81" w14:textId="77777777" w:rsidTr="0040755A">
        <w:trPr>
          <w:trHeight w:val="1415"/>
        </w:trPr>
        <w:tc>
          <w:tcPr>
            <w:tcW w:w="1763" w:type="dxa"/>
            <w:tcBorders>
              <w:top w:val="nil"/>
              <w:left w:val="single" w:sz="4" w:space="0" w:color="auto"/>
              <w:bottom w:val="single" w:sz="4" w:space="0" w:color="auto"/>
              <w:right w:val="single" w:sz="4" w:space="0" w:color="auto"/>
            </w:tcBorders>
            <w:shd w:val="clear" w:color="auto" w:fill="auto"/>
          </w:tcPr>
          <w:p w14:paraId="7489898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R0700/C0060</w:t>
            </w:r>
          </w:p>
        </w:tc>
        <w:tc>
          <w:tcPr>
            <w:tcW w:w="2099" w:type="dxa"/>
            <w:tcBorders>
              <w:top w:val="nil"/>
              <w:left w:val="single" w:sz="4" w:space="0" w:color="auto"/>
              <w:bottom w:val="single" w:sz="4" w:space="0" w:color="auto"/>
              <w:right w:val="single" w:sz="4" w:space="0" w:color="auto"/>
            </w:tcBorders>
            <w:shd w:val="clear" w:color="auto" w:fill="auto"/>
            <w:hideMark/>
          </w:tcPr>
          <w:p w14:paraId="5B6CEB89" w14:textId="0997D264"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Pr="00C22FD0">
              <w:rPr>
                <w:rFonts w:ascii="Times New Roman" w:eastAsia="Times New Roman" w:hAnsi="Times New Roman" w:cs="Times New Roman"/>
                <w:strike/>
                <w:sz w:val="20"/>
                <w:szCs w:val="20"/>
                <w:lang w:eastAsia="es-ES"/>
              </w:rPr>
              <w:t xml:space="preserve">– </w:t>
            </w:r>
            <w:r w:rsidRPr="00C22FD0">
              <w:rPr>
                <w:rFonts w:ascii="Times New Roman" w:eastAsia="Times New Roman" w:hAnsi="Times New Roman" w:cs="Times New Roman"/>
                <w:sz w:val="20"/>
                <w:szCs w:val="20"/>
                <w:lang w:eastAsia="es-ES"/>
              </w:rPr>
              <w:t>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life catastrophe risk</w:t>
            </w:r>
          </w:p>
        </w:tc>
        <w:tc>
          <w:tcPr>
            <w:tcW w:w="5412" w:type="dxa"/>
            <w:tcBorders>
              <w:top w:val="single" w:sz="4" w:space="0" w:color="auto"/>
              <w:left w:val="nil"/>
              <w:right w:val="single" w:sz="4" w:space="0" w:color="auto"/>
            </w:tcBorders>
            <w:shd w:val="clear" w:color="auto" w:fill="auto"/>
            <w:hideMark/>
          </w:tcPr>
          <w:p w14:paraId="7C94C02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life catastrophe risk after adjustment for the loss absorbing capacity of technical provisions. </w:t>
            </w:r>
          </w:p>
          <w:p w14:paraId="719CB31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 </w:t>
            </w:r>
          </w:p>
          <w:p w14:paraId="2390780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R0060/C0010=1, this item represents net capital charge for life catastrophe risk calculated using simplified calculations.</w:t>
            </w:r>
            <w:r w:rsidRPr="00C22FD0">
              <w:rPr>
                <w:rFonts w:ascii="Times New Roman" w:eastAsia="Times New Roman" w:hAnsi="Times New Roman" w:cs="Times New Roman"/>
                <w:strike/>
                <w:sz w:val="20"/>
                <w:szCs w:val="20"/>
                <w:lang w:eastAsia="es-ES"/>
              </w:rPr>
              <w:t xml:space="preserve"> </w:t>
            </w:r>
          </w:p>
        </w:tc>
      </w:tr>
      <w:tr w:rsidR="00E21451" w:rsidRPr="00C22FD0" w14:paraId="70BEF626" w14:textId="77777777" w:rsidTr="0040755A">
        <w:trPr>
          <w:trHeight w:val="1545"/>
        </w:trPr>
        <w:tc>
          <w:tcPr>
            <w:tcW w:w="1763" w:type="dxa"/>
            <w:tcBorders>
              <w:top w:val="nil"/>
              <w:left w:val="single" w:sz="4" w:space="0" w:color="auto"/>
              <w:bottom w:val="single" w:sz="4" w:space="0" w:color="auto"/>
              <w:right w:val="single" w:sz="4" w:space="0" w:color="auto"/>
            </w:tcBorders>
            <w:shd w:val="clear" w:color="auto" w:fill="auto"/>
          </w:tcPr>
          <w:p w14:paraId="090225B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R0700/C0070</w:t>
            </w:r>
          </w:p>
        </w:tc>
        <w:tc>
          <w:tcPr>
            <w:tcW w:w="2099" w:type="dxa"/>
            <w:tcBorders>
              <w:top w:val="nil"/>
              <w:left w:val="nil"/>
              <w:bottom w:val="single" w:sz="4" w:space="0" w:color="auto"/>
              <w:right w:val="single" w:sz="4" w:space="0" w:color="auto"/>
            </w:tcBorders>
            <w:shd w:val="clear" w:color="auto" w:fill="auto"/>
            <w:hideMark/>
          </w:tcPr>
          <w:p w14:paraId="326DADE1" w14:textId="5D71F9F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(before the loss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absorbing capacity of technical provisions)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life catastrophe risk</w:t>
            </w:r>
          </w:p>
        </w:tc>
        <w:tc>
          <w:tcPr>
            <w:tcW w:w="5412" w:type="dxa"/>
            <w:tcBorders>
              <w:top w:val="single" w:sz="4" w:space="0" w:color="auto"/>
              <w:left w:val="nil"/>
              <w:bottom w:val="single" w:sz="4" w:space="0" w:color="auto"/>
              <w:right w:val="single" w:sz="4" w:space="0" w:color="auto"/>
            </w:tcBorders>
            <w:shd w:val="clear" w:color="auto" w:fill="auto"/>
            <w:hideMark/>
          </w:tcPr>
          <w:p w14:paraId="34B466C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(before the loss absorbing capacity of technical provisions) sensitive to life catastrophe risk, after the shock.</w:t>
            </w:r>
          </w:p>
          <w:p w14:paraId="07D6E80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A9066A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5C1082B2" w14:textId="77777777" w:rsidTr="0040755A">
        <w:trPr>
          <w:trHeight w:val="1344"/>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68F5F5B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R0700/C0080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3EDFFBCB" w14:textId="789095E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Pr="00C22FD0">
              <w:rPr>
                <w:rFonts w:ascii="Times New Roman" w:eastAsia="Times New Roman" w:hAnsi="Times New Roman" w:cs="Times New Roman"/>
                <w:strike/>
                <w:sz w:val="20"/>
                <w:szCs w:val="20"/>
                <w:lang w:eastAsia="es-ES"/>
              </w:rPr>
              <w:t xml:space="preserve">– </w:t>
            </w:r>
            <w:r w:rsidRPr="00C22FD0">
              <w:rPr>
                <w:rFonts w:ascii="Times New Roman" w:eastAsia="Times New Roman" w:hAnsi="Times New Roman" w:cs="Times New Roman"/>
                <w:sz w:val="20"/>
                <w:szCs w:val="20"/>
                <w:lang w:eastAsia="es-ES"/>
              </w:rPr>
              <w:t xml:space="preserve">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life catastrophe risk </w:t>
            </w:r>
          </w:p>
        </w:tc>
        <w:tc>
          <w:tcPr>
            <w:tcW w:w="5412" w:type="dxa"/>
            <w:tcBorders>
              <w:top w:val="single" w:sz="4" w:space="0" w:color="auto"/>
              <w:left w:val="nil"/>
              <w:right w:val="single" w:sz="4" w:space="0" w:color="auto"/>
            </w:tcBorders>
            <w:shd w:val="clear" w:color="auto" w:fill="auto"/>
            <w:hideMark/>
          </w:tcPr>
          <w:p w14:paraId="31CB68D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for life catastrophe risk (before the loss absorbing capacity of technical provisions).</w:t>
            </w:r>
          </w:p>
          <w:p w14:paraId="6381247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C60E3D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R0060/C0010=1, this item represents gross capital charge for life catastrophe risk calculated using simplified calculations.</w:t>
            </w:r>
          </w:p>
        </w:tc>
      </w:tr>
      <w:tr w:rsidR="00E21451" w:rsidRPr="00C22FD0" w14:paraId="57507775" w14:textId="77777777" w:rsidTr="0040755A">
        <w:trPr>
          <w:trHeight w:val="1736"/>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0072C24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R0800/C0060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4D94E36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within life underwriting risk  module – Net</w:t>
            </w:r>
          </w:p>
        </w:tc>
        <w:tc>
          <w:tcPr>
            <w:tcW w:w="5412" w:type="dxa"/>
            <w:tcBorders>
              <w:top w:val="single" w:sz="4" w:space="0" w:color="auto"/>
              <w:left w:val="nil"/>
              <w:right w:val="single" w:sz="4" w:space="0" w:color="auto"/>
            </w:tcBorders>
            <w:shd w:val="clear" w:color="auto" w:fill="auto"/>
            <w:hideMark/>
          </w:tcPr>
          <w:p w14:paraId="63E5DC89" w14:textId="5DD2EEA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diversification effect within the life underwriting risk module as a result of the aggregation of the net capital requirements (after adjustment for the loss absorbing capacity of technical provisions) of the single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modules.</w:t>
            </w:r>
          </w:p>
          <w:p w14:paraId="044A567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2E35C16"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shall be reported as a negative value if they reduce the capital requirement.</w:t>
            </w:r>
          </w:p>
        </w:tc>
      </w:tr>
      <w:tr w:rsidR="00E21451" w:rsidRPr="00C22FD0" w14:paraId="6C4F1FAD" w14:textId="77777777" w:rsidTr="0040755A">
        <w:trPr>
          <w:trHeight w:val="1637"/>
        </w:trPr>
        <w:tc>
          <w:tcPr>
            <w:tcW w:w="1763" w:type="dxa"/>
            <w:tcBorders>
              <w:top w:val="nil"/>
              <w:left w:val="single" w:sz="4" w:space="0" w:color="auto"/>
              <w:bottom w:val="single" w:sz="4" w:space="0" w:color="auto"/>
              <w:right w:val="single" w:sz="4" w:space="0" w:color="auto"/>
            </w:tcBorders>
            <w:shd w:val="clear" w:color="auto" w:fill="auto"/>
          </w:tcPr>
          <w:p w14:paraId="4503979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R0800/C0080</w:t>
            </w:r>
          </w:p>
        </w:tc>
        <w:tc>
          <w:tcPr>
            <w:tcW w:w="2099" w:type="dxa"/>
            <w:tcBorders>
              <w:top w:val="nil"/>
              <w:left w:val="single" w:sz="4" w:space="0" w:color="auto"/>
              <w:bottom w:val="single" w:sz="4" w:space="0" w:color="auto"/>
              <w:right w:val="single" w:sz="4" w:space="0" w:color="auto"/>
            </w:tcBorders>
            <w:shd w:val="clear" w:color="auto" w:fill="auto"/>
            <w:hideMark/>
          </w:tcPr>
          <w:p w14:paraId="35DAB49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within life underwriting risk module – Gross</w:t>
            </w:r>
          </w:p>
        </w:tc>
        <w:tc>
          <w:tcPr>
            <w:tcW w:w="5412" w:type="dxa"/>
            <w:tcBorders>
              <w:top w:val="single" w:sz="4" w:space="0" w:color="auto"/>
              <w:left w:val="nil"/>
              <w:bottom w:val="single" w:sz="4" w:space="0" w:color="auto"/>
              <w:right w:val="single" w:sz="4" w:space="0" w:color="auto"/>
            </w:tcBorders>
            <w:shd w:val="clear" w:color="auto" w:fill="auto"/>
            <w:hideMark/>
          </w:tcPr>
          <w:p w14:paraId="224F3563" w14:textId="2720A34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diversification effect within the life underwriting risk module as a result of the aggregation of the gross capital requirements (before the loss absorbing capacity of technical provisions) of the single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modules.</w:t>
            </w:r>
          </w:p>
          <w:p w14:paraId="53BFEEB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535642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shall be reported as a negative value if they reduce the capital requirement.</w:t>
            </w:r>
          </w:p>
        </w:tc>
      </w:tr>
      <w:tr w:rsidR="00E21451" w:rsidRPr="00C22FD0" w14:paraId="19F9E80A" w14:textId="77777777" w:rsidTr="0040755A">
        <w:trPr>
          <w:trHeight w:val="837"/>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327F19F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R0900/C0060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51133A8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net solvency capital requirement  for life underwriting risk</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14:paraId="69B9DA5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total net capital charge for life underwriting risk, after adjustment for the loss absorbing capacity of technical provisions. </w:t>
            </w:r>
          </w:p>
        </w:tc>
      </w:tr>
      <w:tr w:rsidR="00E21451" w:rsidRPr="00C22FD0" w14:paraId="5AA2DD28" w14:textId="77777777" w:rsidTr="0040755A">
        <w:trPr>
          <w:trHeight w:val="85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347967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R0900/C0080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0C63E3A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gross solvency capital requirement for life underwriting risk</w:t>
            </w:r>
            <w:r w:rsidRPr="00C22FD0">
              <w:rPr>
                <w:rFonts w:ascii="Times New Roman" w:eastAsia="Times New Roman" w:hAnsi="Times New Roman" w:cs="Times New Roman"/>
                <w:strike/>
                <w:sz w:val="20"/>
                <w:szCs w:val="20"/>
                <w:lang w:eastAsia="es-ES"/>
              </w:rPr>
              <w:t xml:space="preserve"> </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14:paraId="6F20DBF3" w14:textId="2A240501" w:rsidR="00E21451" w:rsidRPr="00C22FD0" w:rsidRDefault="00E21451" w:rsidP="00F8465E">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total gross capital charge for life underwriting risk, before the loss absorbing capacity of technical provisions.  </w:t>
            </w:r>
          </w:p>
        </w:tc>
      </w:tr>
      <w:tr w:rsidR="00E21451" w:rsidRPr="00C22FD0" w14:paraId="07C9C2A7" w14:textId="77777777" w:rsidTr="0040755A">
        <w:trPr>
          <w:trHeight w:val="358"/>
        </w:trPr>
        <w:tc>
          <w:tcPr>
            <w:tcW w:w="9274" w:type="dxa"/>
            <w:gridSpan w:val="3"/>
            <w:tcBorders>
              <w:top w:val="single" w:sz="4" w:space="0" w:color="auto"/>
              <w:left w:val="nil"/>
              <w:bottom w:val="nil"/>
              <w:right w:val="nil"/>
            </w:tcBorders>
            <w:shd w:val="clear" w:color="auto" w:fill="auto"/>
          </w:tcPr>
          <w:p w14:paraId="350B2651" w14:textId="77777777"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r w:rsidRPr="00C22FD0">
              <w:rPr>
                <w:rFonts w:ascii="Times New Roman" w:eastAsia="Times New Roman" w:hAnsi="Times New Roman" w:cs="Times New Roman"/>
                <w:b/>
                <w:bCs/>
                <w:sz w:val="20"/>
                <w:szCs w:val="20"/>
                <w:lang w:eastAsia="es-ES"/>
              </w:rPr>
              <w:t>Further details on revision risk</w:t>
            </w:r>
          </w:p>
        </w:tc>
      </w:tr>
      <w:tr w:rsidR="00E21451" w:rsidRPr="00C22FD0" w14:paraId="63B0D01F" w14:textId="77777777" w:rsidTr="0040755A">
        <w:trPr>
          <w:trHeight w:val="121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623D303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R1000/C0090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6070C7D6" w14:textId="42E0BA0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USP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Factors applied for the revision risk  shock </w:t>
            </w:r>
          </w:p>
        </w:tc>
        <w:tc>
          <w:tcPr>
            <w:tcW w:w="5412" w:type="dxa"/>
            <w:tcBorders>
              <w:top w:val="single" w:sz="4" w:space="0" w:color="auto"/>
              <w:left w:val="nil"/>
              <w:bottom w:val="single" w:sz="4" w:space="0" w:color="auto"/>
              <w:right w:val="single" w:sz="4" w:space="0" w:color="auto"/>
            </w:tcBorders>
            <w:shd w:val="clear" w:color="auto" w:fill="auto"/>
            <w:hideMark/>
          </w:tcPr>
          <w:p w14:paraId="61AF4C9C" w14:textId="1D37798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Revision shock – group specific parameter </w:t>
            </w:r>
            <w:r w:rsidR="000325D2" w:rsidRPr="00C22FD0">
              <w:rPr>
                <w:rFonts w:ascii="Times New Roman" w:eastAsia="Times New Roman" w:hAnsi="Times New Roman" w:cs="Times New Roman"/>
                <w:sz w:val="20"/>
                <w:szCs w:val="20"/>
                <w:lang w:eastAsia="es-ES"/>
              </w:rPr>
              <w:t xml:space="preserve">("USP") </w:t>
            </w:r>
            <w:r w:rsidRPr="00C22FD0">
              <w:rPr>
                <w:rFonts w:ascii="Times New Roman" w:eastAsia="Times New Roman" w:hAnsi="Times New Roman" w:cs="Times New Roman"/>
                <w:sz w:val="20"/>
                <w:szCs w:val="20"/>
                <w:lang w:eastAsia="es-ES"/>
              </w:rPr>
              <w:t>as calculated by the group and approved by the supervisory authority.</w:t>
            </w:r>
          </w:p>
          <w:p w14:paraId="1D1ADDC8"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2ABB04B8"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not reported where no group specific parameter is used.</w:t>
            </w:r>
          </w:p>
        </w:tc>
      </w:tr>
    </w:tbl>
    <w:p w14:paraId="112D27D5" w14:textId="77777777" w:rsidR="00E21451" w:rsidRPr="00C22FD0" w:rsidRDefault="00E21451">
      <w:pPr>
        <w:rPr>
          <w:rFonts w:ascii="Times New Roman" w:hAnsi="Times New Roman" w:cs="Times New Roman"/>
          <w:sz w:val="20"/>
          <w:szCs w:val="20"/>
        </w:rPr>
      </w:pPr>
    </w:p>
    <w:p w14:paraId="0C5DBF71" w14:textId="424E5186" w:rsidR="00E21451" w:rsidRPr="00C22FD0" w:rsidRDefault="00E21451" w:rsidP="0040755A">
      <w:pPr>
        <w:spacing w:after="0" w:line="240" w:lineRule="auto"/>
        <w:rPr>
          <w:rFonts w:ascii="Times New Roman" w:eastAsia="Times New Roman" w:hAnsi="Times New Roman" w:cs="Times New Roman"/>
          <w:b/>
          <w:sz w:val="20"/>
          <w:szCs w:val="20"/>
          <w:lang w:eastAsia="es-ES"/>
        </w:rPr>
      </w:pPr>
    </w:p>
    <w:p w14:paraId="03861A36"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p>
    <w:p w14:paraId="4AA83A05" w14:textId="519A627C" w:rsidR="00E21451" w:rsidRPr="00C22FD0" w:rsidRDefault="00E21451" w:rsidP="0040755A">
      <w:pPr>
        <w:spacing w:after="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 xml:space="preserve">S.26.04 </w:t>
      </w:r>
      <w:r w:rsidR="004508C9" w:rsidRPr="00C22FD0">
        <w:rPr>
          <w:rFonts w:ascii="Times New Roman" w:eastAsia="Times New Roman" w:hAnsi="Times New Roman" w:cs="Times New Roman"/>
          <w:b/>
          <w:sz w:val="20"/>
          <w:szCs w:val="20"/>
          <w:lang w:eastAsia="es-ES"/>
        </w:rPr>
        <w:t>–</w:t>
      </w:r>
      <w:r w:rsidRPr="00C22FD0">
        <w:rPr>
          <w:rFonts w:ascii="Times New Roman" w:eastAsia="Times New Roman" w:hAnsi="Times New Roman" w:cs="Times New Roman"/>
          <w:b/>
          <w:sz w:val="20"/>
          <w:szCs w:val="20"/>
          <w:lang w:eastAsia="es-ES"/>
        </w:rPr>
        <w:t xml:space="preserve"> Solvency Capital Requirement – Health underwriting risk</w:t>
      </w:r>
    </w:p>
    <w:p w14:paraId="32C6B8B2"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p>
    <w:p w14:paraId="0CA84734"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General Comments:</w:t>
      </w:r>
    </w:p>
    <w:p w14:paraId="2EC054C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380592A" w14:textId="6309100E" w:rsidR="00E21451" w:rsidRPr="00C22FD0" w:rsidRDefault="00E21451" w:rsidP="0040755A">
      <w:pPr>
        <w:spacing w:after="0" w:line="240" w:lineRule="auto"/>
        <w:jc w:val="both"/>
        <w:rPr>
          <w:rFonts w:ascii="Times New Roman" w:eastAsia="Times New Roman" w:hAnsi="Times New Roman" w:cs="Times New Roman"/>
          <w:sz w:val="20"/>
          <w:szCs w:val="20"/>
          <w:lang w:eastAsia="es-ES"/>
        </w:rPr>
      </w:pPr>
    </w:p>
    <w:p w14:paraId="0DE96D10" w14:textId="77777777" w:rsidR="00E21451" w:rsidRPr="00C22FD0" w:rsidRDefault="00E21451" w:rsidP="006A3E6E">
      <w:pPr>
        <w:spacing w:after="0" w:line="240" w:lineRule="auto"/>
        <w:jc w:val="both"/>
        <w:rPr>
          <w:rFonts w:ascii="Times New Roman" w:eastAsia="Times New Roman" w:hAnsi="Times New Roman" w:cs="Times New Roman"/>
          <w:sz w:val="20"/>
          <w:szCs w:val="20"/>
          <w:lang w:eastAsia="es-ES"/>
        </w:rPr>
      </w:pPr>
    </w:p>
    <w:p w14:paraId="4F09B942" w14:textId="6DB9C698" w:rsidR="00E21451" w:rsidRPr="00C22FD0" w:rsidRDefault="00FC4845" w:rsidP="0040755A">
      <w:pPr>
        <w:jc w:val="both"/>
        <w:rPr>
          <w:rFonts w:ascii="Times New Roman" w:hAnsi="Times New Roman" w:cs="Times New Roman"/>
          <w:sz w:val="20"/>
          <w:szCs w:val="20"/>
        </w:rPr>
      </w:pPr>
      <w:r w:rsidRPr="00C22FD0">
        <w:rPr>
          <w:rFonts w:ascii="Times New Roman" w:hAnsi="Times New Roman"/>
          <w:sz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annual submission of information for groups, ring fenced</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funds, matching adjustment portfolios and remaining part.</w:t>
      </w:r>
    </w:p>
    <w:p w14:paraId="4314E687" w14:textId="726D8D13"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SR.26.04 has to be filled in for each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(RFF), each matching adjustment portfolio (MAP) and for the remaining part. However, where a RFF/MAP includes a </w:t>
      </w:r>
      <w:r w:rsidR="004230AF" w:rsidRPr="00C22FD0">
        <w:rPr>
          <w:rFonts w:ascii="Times New Roman" w:hAnsi="Times New Roman" w:cs="Times New Roman"/>
          <w:sz w:val="20"/>
          <w:szCs w:val="20"/>
        </w:rPr>
        <w:t>MAP/RFF</w:t>
      </w:r>
      <w:r w:rsidRPr="00C22FD0">
        <w:rPr>
          <w:rFonts w:ascii="Times New Roman" w:hAnsi="Times New Roman" w:cs="Times New Roman"/>
          <w:sz w:val="20"/>
          <w:szCs w:val="20"/>
        </w:rPr>
        <w:t xml:space="preserve"> embedded, the fund should be treated as different funds. This template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reported for all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funds of a material RFF/MAP as identified in the second table of S.01.03.</w:t>
      </w:r>
    </w:p>
    <w:p w14:paraId="13DCA2CF" w14:textId="08125756"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SR.26.04 is only applicable in relation to RFF/MAP from undertakings consolidated according to Article 335</w:t>
      </w:r>
      <w:r w:rsidR="007F7B23" w:rsidRPr="00C22FD0">
        <w:rPr>
          <w:rFonts w:ascii="Times New Roman" w:hAnsi="Times New Roman" w:cs="Times New Roman"/>
          <w:sz w:val="20"/>
          <w:szCs w:val="20"/>
        </w:rPr>
        <w:t xml:space="preserve">, </w:t>
      </w:r>
      <w:r w:rsidR="007F7B23" w:rsidRPr="00C22FD0">
        <w:rPr>
          <w:rFonts w:ascii="Times New Roman" w:hAnsi="Times New Roman" w:cs="Times New Roman"/>
          <w:sz w:val="20"/>
          <w:szCs w:val="20"/>
          <w:lang w:val="en-US"/>
        </w:rPr>
        <w:t xml:space="preserve">paragraph </w:t>
      </w:r>
      <w:r w:rsidRPr="00C22FD0">
        <w:rPr>
          <w:rFonts w:ascii="Times New Roman" w:hAnsi="Times New Roman" w:cs="Times New Roman"/>
          <w:sz w:val="20"/>
          <w:szCs w:val="20"/>
        </w:rPr>
        <w:t>1</w:t>
      </w:r>
      <w:r w:rsidR="007F7B23" w:rsidRPr="00C22FD0">
        <w:rPr>
          <w:rFonts w:ascii="Times New Roman" w:hAnsi="Times New Roman" w:cs="Times New Roman"/>
          <w:sz w:val="20"/>
          <w:szCs w:val="20"/>
        </w:rPr>
        <w:t xml:space="preserve">, </w:t>
      </w:r>
      <w:r w:rsidRPr="00C22FD0">
        <w:rPr>
          <w:rFonts w:ascii="Times New Roman" w:hAnsi="Times New Roman" w:cs="Times New Roman"/>
          <w:sz w:val="20"/>
          <w:szCs w:val="20"/>
        </w:rPr>
        <w:t>(a), (b) and (c) of Delegated Regulation (EU) 2015/35, when method 1 (Accounting consolidation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based method) is used, either exclusively or in combination with method 2 (Deduction and aggregation method).</w:t>
      </w:r>
    </w:p>
    <w:p w14:paraId="125EA9E8"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All values shall be reported net of reinsurance and other risk mitigating techniques.</w:t>
      </w:r>
    </w:p>
    <w:p w14:paraId="54A8E06D"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p w14:paraId="6DB6A9CF"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For group reporting the following specific requirements shall be met: </w:t>
      </w:r>
    </w:p>
    <w:p w14:paraId="139D5FD7" w14:textId="77777777" w:rsidR="00E21451" w:rsidRPr="00C22FD0" w:rsidRDefault="00E21451" w:rsidP="00B42F70">
      <w:pPr>
        <w:pStyle w:val="ListParagraph"/>
        <w:numPr>
          <w:ilvl w:val="0"/>
          <w:numId w:val="29"/>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is applicable when method 1 as defined in Article 230 of Directive </w:t>
      </w:r>
      <w:r w:rsidRPr="00C22FD0">
        <w:rPr>
          <w:rFonts w:ascii="Times New Roman" w:eastAsia="Times New Roman" w:hAnsi="Times New Roman" w:cs="Times New Roman"/>
          <w:sz w:val="20"/>
          <w:szCs w:val="20"/>
          <w:lang w:eastAsia="es-ES"/>
        </w:rPr>
        <w:t>2009/138/EC</w:t>
      </w:r>
      <w:r w:rsidRPr="00C22FD0">
        <w:rPr>
          <w:rFonts w:ascii="Times New Roman" w:hAnsi="Times New Roman" w:cs="Times New Roman"/>
          <w:sz w:val="20"/>
          <w:szCs w:val="20"/>
        </w:rPr>
        <w:t xml:space="preserve"> is  used,  either  exclusively  or  in  combination with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w:t>
      </w:r>
    </w:p>
    <w:p w14:paraId="17727554" w14:textId="77777777" w:rsidR="00E21451" w:rsidRPr="00C22FD0" w:rsidRDefault="00E21451" w:rsidP="00B42F70">
      <w:pPr>
        <w:pStyle w:val="ListParagraph"/>
        <w:numPr>
          <w:ilvl w:val="0"/>
          <w:numId w:val="29"/>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and; </w:t>
      </w:r>
    </w:p>
    <w:p w14:paraId="1D0BD02A" w14:textId="77777777" w:rsidR="00E21451" w:rsidRPr="00C22FD0" w:rsidRDefault="00E21451" w:rsidP="00B42F70">
      <w:pPr>
        <w:pStyle w:val="ListParagraph"/>
        <w:numPr>
          <w:ilvl w:val="0"/>
          <w:numId w:val="29"/>
        </w:numPr>
        <w:spacing w:after="160" w:line="259"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does not apply to groups when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is being used exclusively.</w:t>
      </w:r>
    </w:p>
    <w:tbl>
      <w:tblPr>
        <w:tblW w:w="8647" w:type="dxa"/>
        <w:tblInd w:w="70" w:type="dxa"/>
        <w:tblCellMar>
          <w:left w:w="70" w:type="dxa"/>
          <w:right w:w="70" w:type="dxa"/>
        </w:tblCellMar>
        <w:tblLook w:val="04A0" w:firstRow="1" w:lastRow="0" w:firstColumn="1" w:lastColumn="0" w:noHBand="0" w:noVBand="1"/>
      </w:tblPr>
      <w:tblGrid>
        <w:gridCol w:w="1630"/>
        <w:gridCol w:w="2198"/>
        <w:gridCol w:w="333"/>
        <w:gridCol w:w="4486"/>
      </w:tblGrid>
      <w:tr w:rsidR="00E21451" w:rsidRPr="00C22FD0" w14:paraId="0DBB469B" w14:textId="77777777" w:rsidTr="0040755A">
        <w:trPr>
          <w:trHeight w:val="46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93D9B05" w14:textId="77777777" w:rsidR="00E21451" w:rsidRPr="00C22FD0" w:rsidRDefault="00E21451" w:rsidP="0040755A">
            <w:pPr>
              <w:spacing w:after="0" w:line="240" w:lineRule="auto"/>
              <w:ind w:left="239"/>
              <w:jc w:val="center"/>
              <w:rPr>
                <w:rFonts w:ascii="Times New Roman" w:eastAsia="Times New Roman" w:hAnsi="Times New Roman" w:cs="Times New Roman"/>
                <w:sz w:val="20"/>
                <w:szCs w:val="20"/>
                <w:lang w:eastAsia="es-ES"/>
              </w:rPr>
            </w:pPr>
          </w:p>
        </w:tc>
        <w:tc>
          <w:tcPr>
            <w:tcW w:w="2531" w:type="dxa"/>
            <w:gridSpan w:val="2"/>
            <w:tcBorders>
              <w:top w:val="single" w:sz="4" w:space="0" w:color="auto"/>
              <w:left w:val="nil"/>
              <w:bottom w:val="single" w:sz="4" w:space="0" w:color="auto"/>
              <w:right w:val="single" w:sz="4" w:space="0" w:color="auto"/>
            </w:tcBorders>
            <w:shd w:val="clear" w:color="000000" w:fill="FFFFFF"/>
            <w:vAlign w:val="center"/>
          </w:tcPr>
          <w:p w14:paraId="7B70FEC2" w14:textId="77777777" w:rsidR="00E21451" w:rsidRPr="00C22FD0" w:rsidRDefault="00E21451" w:rsidP="0040755A">
            <w:pPr>
              <w:spacing w:after="0" w:line="240" w:lineRule="auto"/>
              <w:ind w:left="239"/>
              <w:jc w:val="center"/>
              <w:rPr>
                <w:rFonts w:ascii="Times New Roman" w:eastAsia="Times New Roman" w:hAnsi="Times New Roman" w:cs="Times New Roman"/>
                <w:sz w:val="20"/>
                <w:szCs w:val="20"/>
                <w:lang w:eastAsia="es-ES"/>
              </w:rPr>
            </w:pPr>
            <w:r w:rsidRPr="00C22FD0">
              <w:rPr>
                <w:rFonts w:ascii="Times New Roman" w:eastAsia="Times New Roman" w:hAnsi="Times New Roman" w:cs="Times New Roman"/>
                <w:b/>
                <w:bCs/>
                <w:sz w:val="20"/>
                <w:szCs w:val="20"/>
                <w:lang w:eastAsia="es-ES"/>
              </w:rPr>
              <w:t>ITEM</w:t>
            </w:r>
          </w:p>
        </w:tc>
        <w:tc>
          <w:tcPr>
            <w:tcW w:w="4486" w:type="dxa"/>
            <w:tcBorders>
              <w:top w:val="single" w:sz="4" w:space="0" w:color="auto"/>
              <w:left w:val="nil"/>
              <w:bottom w:val="single" w:sz="4" w:space="0" w:color="auto"/>
              <w:right w:val="single" w:sz="4" w:space="0" w:color="auto"/>
            </w:tcBorders>
            <w:shd w:val="clear" w:color="000000" w:fill="FFFFFF"/>
            <w:vAlign w:val="center"/>
          </w:tcPr>
          <w:p w14:paraId="38EA408D" w14:textId="77777777" w:rsidR="00E21451" w:rsidRPr="00C22FD0" w:rsidRDefault="00E21451" w:rsidP="0040755A">
            <w:pPr>
              <w:spacing w:after="0" w:line="240" w:lineRule="auto"/>
              <w:ind w:left="239"/>
              <w:jc w:val="center"/>
              <w:rPr>
                <w:rFonts w:ascii="Times New Roman" w:eastAsia="Times New Roman" w:hAnsi="Times New Roman" w:cs="Times New Roman"/>
                <w:sz w:val="20"/>
                <w:szCs w:val="20"/>
                <w:lang w:eastAsia="es-ES"/>
              </w:rPr>
            </w:pPr>
            <w:r w:rsidRPr="00C22FD0">
              <w:rPr>
                <w:rFonts w:ascii="Times New Roman" w:eastAsia="Times New Roman" w:hAnsi="Times New Roman" w:cs="Times New Roman"/>
                <w:b/>
                <w:bCs/>
                <w:sz w:val="20"/>
                <w:szCs w:val="20"/>
                <w:lang w:eastAsia="es-ES"/>
              </w:rPr>
              <w:t>INSTRUCTIONS</w:t>
            </w:r>
          </w:p>
        </w:tc>
      </w:tr>
      <w:tr w:rsidR="00E21451" w:rsidRPr="00C22FD0" w14:paraId="1CE46499" w14:textId="77777777" w:rsidTr="0040755A">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4905291"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Z0010</w:t>
            </w:r>
          </w:p>
        </w:tc>
        <w:tc>
          <w:tcPr>
            <w:tcW w:w="2531" w:type="dxa"/>
            <w:gridSpan w:val="2"/>
            <w:tcBorders>
              <w:top w:val="single" w:sz="4" w:space="0" w:color="auto"/>
              <w:left w:val="nil"/>
              <w:bottom w:val="single" w:sz="4" w:space="0" w:color="auto"/>
              <w:right w:val="single" w:sz="4" w:space="0" w:color="auto"/>
            </w:tcBorders>
            <w:shd w:val="clear" w:color="000000" w:fill="FFFFFF"/>
          </w:tcPr>
          <w:p w14:paraId="0FBC6F9A"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Article 112 </w:t>
            </w:r>
          </w:p>
        </w:tc>
        <w:tc>
          <w:tcPr>
            <w:tcW w:w="4486" w:type="dxa"/>
            <w:tcBorders>
              <w:top w:val="single" w:sz="4" w:space="0" w:color="auto"/>
              <w:left w:val="nil"/>
              <w:bottom w:val="single" w:sz="4" w:space="0" w:color="auto"/>
              <w:right w:val="single" w:sz="4" w:space="0" w:color="auto"/>
            </w:tcBorders>
            <w:shd w:val="clear" w:color="000000" w:fill="FFFFFF"/>
          </w:tcPr>
          <w:p w14:paraId="4B12222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have been requested under Article 112 (7), to provide an estimate of the SCR using standard formula. One of the options in the following closed list shall be used:</w:t>
            </w:r>
          </w:p>
          <w:p w14:paraId="11B4859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1 – Article 112 (7) reporting</w:t>
            </w:r>
          </w:p>
          <w:p w14:paraId="5575A268"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Regular reporting</w:t>
            </w:r>
          </w:p>
        </w:tc>
      </w:tr>
      <w:tr w:rsidR="00E21451" w:rsidRPr="00C22FD0" w14:paraId="4DE24AD9" w14:textId="77777777" w:rsidTr="0040755A">
        <w:trPr>
          <w:trHeight w:val="130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0F3FBE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Z0020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2B12A65B" w14:textId="42AD224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fenced fund, matching adjustment portfolio or remaining part</w:t>
            </w:r>
          </w:p>
        </w:tc>
        <w:tc>
          <w:tcPr>
            <w:tcW w:w="4486" w:type="dxa"/>
            <w:tcBorders>
              <w:top w:val="single" w:sz="4" w:space="0" w:color="auto"/>
              <w:left w:val="nil"/>
              <w:bottom w:val="single" w:sz="4" w:space="0" w:color="auto"/>
              <w:right w:val="single" w:sz="4" w:space="0" w:color="auto"/>
            </w:tcBorders>
            <w:shd w:val="clear" w:color="000000" w:fill="FFFFFF"/>
            <w:hideMark/>
          </w:tcPr>
          <w:p w14:paraId="0584ACB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C22FD0">
              <w:rPr>
                <w:rFonts w:ascii="Times New Roman" w:eastAsia="Times New Roman" w:hAnsi="Times New Roman" w:cs="Times New Roman"/>
                <w:sz w:val="20"/>
                <w:szCs w:val="20"/>
                <w:lang w:eastAsia="es-ES"/>
              </w:rPr>
              <w:br/>
              <w:t>1 – RFF/MAP</w:t>
            </w:r>
            <w:r w:rsidRPr="00C22FD0" w:rsidDel="00C11F0B">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br/>
              <w:t>2 – Remaining part</w:t>
            </w:r>
          </w:p>
        </w:tc>
      </w:tr>
      <w:tr w:rsidR="00E21451" w:rsidRPr="00C22FD0" w14:paraId="3B5287DC" w14:textId="77777777" w:rsidTr="0040755A">
        <w:trPr>
          <w:trHeight w:val="48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D5E33A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Z0030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21F11EA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Fund/Portfolio number</w:t>
            </w:r>
          </w:p>
        </w:tc>
        <w:tc>
          <w:tcPr>
            <w:tcW w:w="4486" w:type="dxa"/>
            <w:tcBorders>
              <w:top w:val="single" w:sz="4" w:space="0" w:color="auto"/>
              <w:left w:val="nil"/>
              <w:bottom w:val="single" w:sz="4" w:space="0" w:color="auto"/>
              <w:right w:val="single" w:sz="4" w:space="0" w:color="auto"/>
            </w:tcBorders>
            <w:shd w:val="clear" w:color="000000" w:fill="FFFFFF"/>
            <w:hideMark/>
          </w:tcPr>
          <w:p w14:paraId="3A30FBE7" w14:textId="6FCA18B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and must be consistent over time and with the fund/portfolio number reported in other templates. </w:t>
            </w:r>
          </w:p>
          <w:p w14:paraId="043C9899" w14:textId="34251F23" w:rsidR="00E21451" w:rsidRPr="00C22FD0" w:rsidDel="00D229EA" w:rsidRDefault="00E21451" w:rsidP="0040755A">
            <w:pPr>
              <w:spacing w:after="0" w:line="240" w:lineRule="auto"/>
              <w:rPr>
                <w:del w:id="1215" w:author="Author"/>
                <w:rFonts w:ascii="Times New Roman" w:eastAsia="Times New Roman" w:hAnsi="Times New Roman" w:cs="Times New Roman"/>
                <w:sz w:val="20"/>
                <w:szCs w:val="20"/>
                <w:lang w:eastAsia="es-ES"/>
              </w:rPr>
            </w:pPr>
          </w:p>
          <w:p w14:paraId="23B6EA98" w14:textId="0F2842FB" w:rsidR="00E21451" w:rsidRPr="00C22FD0" w:rsidRDefault="00E21451" w:rsidP="0040755A">
            <w:pPr>
              <w:spacing w:after="0" w:line="240" w:lineRule="auto"/>
              <w:rPr>
                <w:rFonts w:ascii="Times New Roman" w:eastAsia="Times New Roman" w:hAnsi="Times New Roman" w:cs="Times New Roman"/>
                <w:sz w:val="20"/>
                <w:szCs w:val="20"/>
                <w:lang w:eastAsia="es-ES"/>
              </w:rPr>
            </w:pPr>
            <w:del w:id="1216" w:author="Author">
              <w:r w:rsidRPr="00C22FD0" w:rsidDel="00D229EA">
                <w:rPr>
                  <w:rFonts w:ascii="Times New Roman" w:eastAsia="Times New Roman" w:hAnsi="Times New Roman" w:cs="Times New Roman"/>
                  <w:sz w:val="20"/>
                  <w:szCs w:val="20"/>
                  <w:lang w:eastAsia="es-ES"/>
                </w:rPr>
                <w:delText>When item Z0020 = 2, then report “0”</w:delText>
              </w:r>
            </w:del>
          </w:p>
        </w:tc>
      </w:tr>
      <w:tr w:rsidR="00E21451" w:rsidRPr="00C22FD0" w14:paraId="67FD5F78" w14:textId="77777777" w:rsidTr="0040755A">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832D71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R0010/C0010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01718058"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Simplifications used – health mortality risk</w:t>
            </w:r>
          </w:p>
        </w:tc>
        <w:tc>
          <w:tcPr>
            <w:tcW w:w="4486" w:type="dxa"/>
            <w:tcBorders>
              <w:top w:val="single" w:sz="4" w:space="0" w:color="auto"/>
              <w:left w:val="nil"/>
              <w:bottom w:val="single" w:sz="4" w:space="0" w:color="auto"/>
              <w:right w:val="single" w:sz="4" w:space="0" w:color="auto"/>
            </w:tcBorders>
            <w:shd w:val="clear" w:color="auto" w:fill="auto"/>
            <w:hideMark/>
          </w:tcPr>
          <w:p w14:paraId="7A556949" w14:textId="37225C2D"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undertakings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health mortality risk. The following options shall be used: </w:t>
            </w:r>
          </w:p>
          <w:p w14:paraId="39B5140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 Simplifications used </w:t>
            </w:r>
          </w:p>
          <w:p w14:paraId="72CD1A6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Simplifications not used</w:t>
            </w:r>
          </w:p>
          <w:p w14:paraId="417A58BA"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0DAAAEB7" w14:textId="3C36F96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R0010/C0010 = 1, only C0060 and C0080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filled in for R0100.</w:t>
            </w:r>
          </w:p>
        </w:tc>
      </w:tr>
      <w:tr w:rsidR="00E21451" w:rsidRPr="00C22FD0" w14:paraId="266DF5B9" w14:textId="77777777" w:rsidTr="0040755A">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E44793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R0020/C0010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23EC735A" w14:textId="07090C29"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Simplifications used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health  longevity risk</w:t>
            </w:r>
          </w:p>
        </w:tc>
        <w:tc>
          <w:tcPr>
            <w:tcW w:w="4486" w:type="dxa"/>
            <w:tcBorders>
              <w:top w:val="single" w:sz="4" w:space="0" w:color="auto"/>
              <w:left w:val="nil"/>
              <w:bottom w:val="single" w:sz="4" w:space="0" w:color="auto"/>
              <w:right w:val="single" w:sz="4" w:space="0" w:color="auto"/>
            </w:tcBorders>
            <w:shd w:val="clear" w:color="auto" w:fill="auto"/>
            <w:hideMark/>
          </w:tcPr>
          <w:p w14:paraId="41121B23" w14:textId="240A89BC"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health longevity risk. The following options shall be used:</w:t>
            </w:r>
          </w:p>
          <w:p w14:paraId="6EA7E69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 Simplifications used </w:t>
            </w:r>
          </w:p>
          <w:p w14:paraId="3A45A5F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Simplifications not used</w:t>
            </w:r>
          </w:p>
          <w:p w14:paraId="1CFBD0DD"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03887E9D" w14:textId="4352B64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R0020/C0010 = 1, only C0060 and C0080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filled in for R0200.</w:t>
            </w:r>
          </w:p>
        </w:tc>
      </w:tr>
      <w:tr w:rsidR="00E21451" w:rsidRPr="00C22FD0" w14:paraId="3FF15BED" w14:textId="77777777" w:rsidTr="0040755A">
        <w:trPr>
          <w:trHeight w:val="69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37885E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R0030/C0010</w:t>
            </w:r>
          </w:p>
        </w:tc>
        <w:tc>
          <w:tcPr>
            <w:tcW w:w="2531" w:type="dxa"/>
            <w:gridSpan w:val="2"/>
            <w:tcBorders>
              <w:top w:val="single" w:sz="4" w:space="0" w:color="auto"/>
              <w:left w:val="nil"/>
              <w:bottom w:val="single" w:sz="4" w:space="0" w:color="auto"/>
              <w:right w:val="single" w:sz="4" w:space="0" w:color="auto"/>
            </w:tcBorders>
            <w:shd w:val="clear" w:color="auto" w:fill="auto"/>
            <w:hideMark/>
          </w:tcPr>
          <w:p w14:paraId="21B51A7A" w14:textId="65A66A6C"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Simplifications used: health disability</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w:t>
            </w:r>
          </w:p>
        </w:tc>
        <w:tc>
          <w:tcPr>
            <w:tcW w:w="4486" w:type="dxa"/>
            <w:tcBorders>
              <w:top w:val="single" w:sz="4" w:space="0" w:color="auto"/>
              <w:left w:val="nil"/>
              <w:bottom w:val="single" w:sz="4" w:space="0" w:color="auto"/>
              <w:right w:val="single" w:sz="4" w:space="0" w:color="auto"/>
            </w:tcBorders>
            <w:shd w:val="clear" w:color="auto" w:fill="auto"/>
            <w:hideMark/>
          </w:tcPr>
          <w:p w14:paraId="3BC578F6" w14:textId="5728B35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health disability morbidity risk – Medical expense. The following options shall be used: </w:t>
            </w:r>
          </w:p>
          <w:p w14:paraId="21BE498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 Simplifications used </w:t>
            </w:r>
          </w:p>
          <w:p w14:paraId="1C16FFC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Simplifications not used</w:t>
            </w:r>
          </w:p>
          <w:p w14:paraId="395E6ECC"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76CD6039" w14:textId="4F74E4C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 = 1, only C0060/R0310 and C0080/R0310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023195B1" w14:textId="77777777" w:rsidTr="0040755A">
        <w:trPr>
          <w:trHeight w:val="76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9605842" w14:textId="77777777" w:rsidR="00E21451" w:rsidRPr="00C22FD0" w:rsidDel="001866A4"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R0040/C0010</w:t>
            </w:r>
          </w:p>
        </w:tc>
        <w:tc>
          <w:tcPr>
            <w:tcW w:w="2531" w:type="dxa"/>
            <w:gridSpan w:val="2"/>
            <w:tcBorders>
              <w:top w:val="single" w:sz="4" w:space="0" w:color="auto"/>
              <w:left w:val="nil"/>
              <w:bottom w:val="single" w:sz="4" w:space="0" w:color="auto"/>
              <w:right w:val="single" w:sz="4" w:space="0" w:color="auto"/>
            </w:tcBorders>
            <w:shd w:val="clear" w:color="auto" w:fill="auto"/>
          </w:tcPr>
          <w:p w14:paraId="7026A88D" w14:textId="08FC511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Simplifications used: health disability</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Income protection</w:t>
            </w:r>
          </w:p>
        </w:tc>
        <w:tc>
          <w:tcPr>
            <w:tcW w:w="4486" w:type="dxa"/>
            <w:tcBorders>
              <w:top w:val="single" w:sz="4" w:space="0" w:color="auto"/>
              <w:left w:val="nil"/>
              <w:bottom w:val="single" w:sz="4" w:space="0" w:color="auto"/>
              <w:right w:val="single" w:sz="4" w:space="0" w:color="auto"/>
            </w:tcBorders>
            <w:shd w:val="clear" w:color="auto" w:fill="auto"/>
          </w:tcPr>
          <w:p w14:paraId="161D1B7E" w14:textId="527872EA"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health disability morbidity risk – Income protection. The following options shall be used: </w:t>
            </w:r>
          </w:p>
          <w:p w14:paraId="75B4646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 Simplifications used </w:t>
            </w:r>
          </w:p>
          <w:p w14:paraId="247C7CA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Simplifications not used</w:t>
            </w:r>
          </w:p>
          <w:p w14:paraId="56C756E7"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385DD142" w14:textId="71DD5AB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R0040/C0010 = 1, only C0060 and C0080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filled in for R0340.</w:t>
            </w:r>
          </w:p>
        </w:tc>
      </w:tr>
      <w:tr w:rsidR="00E21451" w:rsidRPr="00C22FD0" w14:paraId="57955648" w14:textId="77777777" w:rsidTr="0040755A">
        <w:trPr>
          <w:trHeight w:val="76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3484A1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R0050/C0010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474E52C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Simplifications used: SLT lapse risk </w:t>
            </w:r>
          </w:p>
        </w:tc>
        <w:tc>
          <w:tcPr>
            <w:tcW w:w="4486" w:type="dxa"/>
            <w:tcBorders>
              <w:top w:val="single" w:sz="4" w:space="0" w:color="auto"/>
              <w:left w:val="nil"/>
              <w:bottom w:val="single" w:sz="4" w:space="0" w:color="auto"/>
              <w:right w:val="single" w:sz="4" w:space="0" w:color="auto"/>
            </w:tcBorders>
            <w:shd w:val="clear" w:color="000000" w:fill="FFFFFF"/>
            <w:hideMark/>
          </w:tcPr>
          <w:p w14:paraId="22CB9782" w14:textId="379CE7B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w:t>
            </w:r>
            <w:r w:rsidR="007F6DAF" w:rsidRPr="00C22FD0">
              <w:rPr>
                <w:rFonts w:ascii="Times New Roman" w:eastAsia="Times New Roman" w:hAnsi="Times New Roman" w:cs="Times New Roman"/>
                <w:sz w:val="20"/>
                <w:szCs w:val="20"/>
                <w:lang w:eastAsia="es-ES"/>
              </w:rPr>
              <w:t xml:space="preserve">NSLT </w:t>
            </w:r>
            <w:r w:rsidRPr="00C22FD0">
              <w:rPr>
                <w:rFonts w:ascii="Times New Roman" w:eastAsia="Times New Roman" w:hAnsi="Times New Roman" w:cs="Times New Roman"/>
                <w:sz w:val="20"/>
                <w:szCs w:val="20"/>
                <w:lang w:eastAsia="es-ES"/>
              </w:rPr>
              <w:t>lapse risk</w:t>
            </w:r>
            <w:r w:rsidR="004165F7" w:rsidRPr="00C22FD0">
              <w:rPr>
                <w:rFonts w:ascii="Times New Roman" w:eastAsia="Times New Roman" w:hAnsi="Times New Roman" w:cs="Times New Roman"/>
                <w:sz w:val="20"/>
                <w:szCs w:val="20"/>
                <w:lang w:eastAsia="es-ES"/>
              </w:rPr>
              <w:t xml:space="preserve">, referred to in Title I Chapter V Section 4 </w:t>
            </w:r>
            <w:r w:rsidR="004165F7" w:rsidRPr="00C22FD0">
              <w:rPr>
                <w:rFonts w:ascii="Times New Roman" w:hAnsi="Times New Roman" w:cs="Times New Roman"/>
                <w:sz w:val="20"/>
              </w:rPr>
              <w:t xml:space="preserve">of </w:t>
            </w:r>
            <w:r w:rsidR="004165F7"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 xml:space="preserve">. The following options shall be used: </w:t>
            </w:r>
          </w:p>
          <w:p w14:paraId="7780149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 Simplifications used </w:t>
            </w:r>
          </w:p>
          <w:p w14:paraId="07A1DD5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Simplifications not used</w:t>
            </w:r>
          </w:p>
          <w:p w14:paraId="67B4096C"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00DA5964" w14:textId="1972315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R0050/C0010 = 1, only C0060 and C0080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filled in for R0400 to R0420.</w:t>
            </w:r>
          </w:p>
          <w:p w14:paraId="53A40D0C" w14:textId="4CDAE876"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R0430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fully completed in any case</w:t>
            </w:r>
          </w:p>
        </w:tc>
      </w:tr>
      <w:tr w:rsidR="00E21451" w:rsidRPr="00C22FD0" w14:paraId="5D8582FE" w14:textId="77777777" w:rsidTr="0040755A">
        <w:trPr>
          <w:trHeight w:val="6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71BF40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R0060/C0010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266E8625"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Simplifications used: health expense  risk </w:t>
            </w:r>
          </w:p>
        </w:tc>
        <w:tc>
          <w:tcPr>
            <w:tcW w:w="4486" w:type="dxa"/>
            <w:tcBorders>
              <w:top w:val="single" w:sz="4" w:space="0" w:color="auto"/>
              <w:left w:val="nil"/>
              <w:bottom w:val="single" w:sz="4" w:space="0" w:color="auto"/>
              <w:right w:val="single" w:sz="4" w:space="0" w:color="auto"/>
            </w:tcBorders>
            <w:shd w:val="clear" w:color="000000" w:fill="FFFFFF"/>
            <w:hideMark/>
          </w:tcPr>
          <w:p w14:paraId="791CF0BC" w14:textId="0514D043"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an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health expense risk. The following options shall be used: </w:t>
            </w:r>
          </w:p>
          <w:p w14:paraId="664C5E7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1 – Simplifications used </w:t>
            </w:r>
          </w:p>
          <w:p w14:paraId="1AD028E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Simplifications not used</w:t>
            </w:r>
          </w:p>
          <w:p w14:paraId="3EBD4E6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F759942" w14:textId="0A864235"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R0060/C0010 = 1, only C0060 and C0080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filled in for R0500.</w:t>
            </w:r>
          </w:p>
        </w:tc>
      </w:tr>
      <w:tr w:rsidR="00E21451" w:rsidRPr="00C22FD0" w14:paraId="0B71D7AC" w14:textId="77777777" w:rsidTr="0040755A">
        <w:trPr>
          <w:trHeight w:val="285"/>
        </w:trPr>
        <w:tc>
          <w:tcPr>
            <w:tcW w:w="8647" w:type="dxa"/>
            <w:gridSpan w:val="4"/>
            <w:tcBorders>
              <w:top w:val="single" w:sz="4" w:space="0" w:color="auto"/>
            </w:tcBorders>
            <w:shd w:val="clear" w:color="000000" w:fill="FFFFFF"/>
          </w:tcPr>
          <w:p w14:paraId="65FF3A70" w14:textId="77777777" w:rsidR="00E21451" w:rsidRPr="00C22FD0" w:rsidRDefault="00E21451" w:rsidP="0040755A">
            <w:pPr>
              <w:spacing w:before="120" w:after="12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lastRenderedPageBreak/>
              <w:t xml:space="preserve">SLT health underwriting risk </w:t>
            </w:r>
          </w:p>
        </w:tc>
      </w:tr>
      <w:tr w:rsidR="00E21451" w:rsidRPr="00C22FD0" w14:paraId="07C261E0"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96B941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R0100/C0020</w:t>
            </w:r>
          </w:p>
        </w:tc>
        <w:tc>
          <w:tcPr>
            <w:tcW w:w="2198" w:type="dxa"/>
            <w:tcBorders>
              <w:top w:val="single" w:sz="4" w:space="0" w:color="auto"/>
              <w:left w:val="nil"/>
              <w:bottom w:val="single" w:sz="4" w:space="0" w:color="auto"/>
              <w:right w:val="single" w:sz="4" w:space="0" w:color="auto"/>
            </w:tcBorders>
            <w:shd w:val="clear" w:color="000000" w:fill="FFFFFF"/>
            <w:hideMark/>
          </w:tcPr>
          <w:p w14:paraId="1F1BF498"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Health mortality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0E832956"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health mortality risk, before the shock. </w:t>
            </w:r>
          </w:p>
          <w:p w14:paraId="58D591F8"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144DCD1C"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7B6F6D2B"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731726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R0100/C0030</w:t>
            </w:r>
          </w:p>
        </w:tc>
        <w:tc>
          <w:tcPr>
            <w:tcW w:w="2198" w:type="dxa"/>
            <w:tcBorders>
              <w:top w:val="single" w:sz="4" w:space="0" w:color="auto"/>
              <w:left w:val="nil"/>
              <w:bottom w:val="single" w:sz="4" w:space="0" w:color="auto"/>
              <w:right w:val="single" w:sz="4" w:space="0" w:color="auto"/>
            </w:tcBorders>
            <w:shd w:val="clear" w:color="000000" w:fill="FFFFFF"/>
            <w:hideMark/>
          </w:tcPr>
          <w:p w14:paraId="4EFF3482"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Health mortality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F8E3D90"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sensitive to health mortality risk, before the shock. </w:t>
            </w:r>
          </w:p>
          <w:p w14:paraId="7EDC8B16"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6DD0B9A9"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16D96136" w14:textId="77777777" w:rsidTr="0040755A">
        <w:trPr>
          <w:trHeight w:val="75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CBC16A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R0100/C0040</w:t>
            </w:r>
          </w:p>
        </w:tc>
        <w:tc>
          <w:tcPr>
            <w:tcW w:w="2198" w:type="dxa"/>
            <w:tcBorders>
              <w:top w:val="single" w:sz="4" w:space="0" w:color="auto"/>
              <w:left w:val="nil"/>
              <w:bottom w:val="single" w:sz="4" w:space="0" w:color="auto"/>
              <w:right w:val="single" w:sz="4" w:space="0" w:color="auto"/>
            </w:tcBorders>
            <w:shd w:val="clear" w:color="000000" w:fill="FFFFFF"/>
            <w:hideMark/>
          </w:tcPr>
          <w:p w14:paraId="56BE3DF7"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Health mortality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5B5C0E36"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health mortality risk charge, after the shock (i.e. permanent increase in mortality rates). </w:t>
            </w:r>
          </w:p>
          <w:p w14:paraId="759A1384"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32EBB05B"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6A62729C" w14:textId="77777777" w:rsidTr="0040755A">
        <w:trPr>
          <w:trHeight w:val="114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C73196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R0100/C0050</w:t>
            </w:r>
          </w:p>
        </w:tc>
        <w:tc>
          <w:tcPr>
            <w:tcW w:w="2198" w:type="dxa"/>
            <w:tcBorders>
              <w:top w:val="single" w:sz="4" w:space="0" w:color="auto"/>
              <w:left w:val="nil"/>
              <w:bottom w:val="single" w:sz="4" w:space="0" w:color="auto"/>
              <w:right w:val="single" w:sz="4" w:space="0" w:color="auto"/>
            </w:tcBorders>
            <w:shd w:val="clear" w:color="000000" w:fill="FFFFFF"/>
            <w:hideMark/>
          </w:tcPr>
          <w:p w14:paraId="56A2548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Liabilities (after the loss absorbing capacity of technical provisions) – Health mortality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C912C76"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(after the loss absorbing capacity of technical provisions) sensitive to health mortality risk charge, after the shock (i.e. permanent increase in mortality rates).</w:t>
            </w:r>
          </w:p>
          <w:p w14:paraId="586382E8"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7CA1E887"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The amount of TP shall be net of reinsurance and SPV recoverables.  </w:t>
            </w:r>
          </w:p>
        </w:tc>
      </w:tr>
      <w:tr w:rsidR="00E21451" w:rsidRPr="00C22FD0" w14:paraId="0A37AA05" w14:textId="77777777" w:rsidTr="0040755A">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DD3B65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1E07287C" w14:textId="52BF8F9C"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 Health mortality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3A8E0B6"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net capital charge for health mortality risk, after adjustment for the loss absorbing capacity of technical provisions.</w:t>
            </w:r>
          </w:p>
          <w:p w14:paraId="50C15A6B"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24B68C7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R0010/C0010=1, this item represents net capital charge for health mortality risk calculated using simplifications.</w:t>
            </w:r>
          </w:p>
        </w:tc>
      </w:tr>
      <w:tr w:rsidR="00E21451" w:rsidRPr="00C22FD0" w14:paraId="75123CCB"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4822DC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R0100/C0070</w:t>
            </w:r>
          </w:p>
        </w:tc>
        <w:tc>
          <w:tcPr>
            <w:tcW w:w="2198" w:type="dxa"/>
            <w:tcBorders>
              <w:top w:val="single" w:sz="4" w:space="0" w:color="auto"/>
              <w:left w:val="nil"/>
              <w:bottom w:val="single" w:sz="4" w:space="0" w:color="auto"/>
              <w:right w:val="single" w:sz="4" w:space="0" w:color="auto"/>
            </w:tcBorders>
            <w:shd w:val="clear" w:color="000000" w:fill="FFFFFF"/>
            <w:hideMark/>
          </w:tcPr>
          <w:p w14:paraId="6123DCD9" w14:textId="5BA690A4" w:rsidR="00E21451" w:rsidRPr="00C22FD0" w:rsidRDefault="00E21451" w:rsidP="00363C89">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Liabilities (</w:t>
            </w:r>
            <w:r w:rsidR="00363C89" w:rsidRPr="00C22FD0">
              <w:rPr>
                <w:rFonts w:ascii="Times New Roman" w:eastAsia="Times New Roman" w:hAnsi="Times New Roman" w:cs="Times New Roman"/>
                <w:sz w:val="20"/>
                <w:szCs w:val="20"/>
                <w:lang w:eastAsia="es-ES"/>
              </w:rPr>
              <w:t xml:space="preserve">before </w:t>
            </w:r>
            <w:r w:rsidRPr="00C22FD0">
              <w:rPr>
                <w:rFonts w:ascii="Times New Roman" w:eastAsia="Times New Roman" w:hAnsi="Times New Roman" w:cs="Times New Roman"/>
                <w:sz w:val="20"/>
                <w:szCs w:val="20"/>
                <w:lang w:eastAsia="es-ES"/>
              </w:rPr>
              <w:t>the loss absorbing capacity of technical provisions) – Health mortality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37DC66B2" w14:textId="2007D5EC"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w:t>
            </w:r>
            <w:r w:rsidR="00363C89" w:rsidRPr="00C22FD0">
              <w:rPr>
                <w:rFonts w:ascii="Times New Roman" w:eastAsia="Times New Roman" w:hAnsi="Times New Roman" w:cs="Times New Roman"/>
                <w:sz w:val="20"/>
                <w:szCs w:val="20"/>
                <w:lang w:eastAsia="es-ES"/>
              </w:rPr>
              <w:t xml:space="preserve">before </w:t>
            </w:r>
            <w:r w:rsidRPr="00C22FD0">
              <w:rPr>
                <w:rFonts w:ascii="Times New Roman" w:eastAsia="Times New Roman" w:hAnsi="Times New Roman" w:cs="Times New Roman"/>
                <w:sz w:val="20"/>
                <w:szCs w:val="20"/>
                <w:lang w:eastAsia="es-ES"/>
              </w:rPr>
              <w:t>the loss absorbing capacity of technical provisions) sensitive to health mortality risk charge, after the shock (permanent increase in mortality rates).</w:t>
            </w:r>
          </w:p>
          <w:p w14:paraId="1D5C89CA"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021EDD0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1967EABF" w14:textId="77777777" w:rsidTr="0040755A">
        <w:trPr>
          <w:trHeight w:val="120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7B31D2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D713C41" w14:textId="100725BF"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Gross solvency capital</w:t>
            </w:r>
            <w:r w:rsidR="00561143" w:rsidRPr="00C22FD0">
              <w:rPr>
                <w:rFonts w:ascii="Times New Roman" w:eastAsia="Times New Roman" w:hAnsi="Times New Roman" w:cs="Times New Roman"/>
                <w:sz w:val="20"/>
                <w:szCs w:val="20"/>
                <w:lang w:eastAsia="es-ES"/>
              </w:rPr>
              <w:t xml:space="preserve"> requirement </w:t>
            </w:r>
            <w:r w:rsidRPr="00C22FD0">
              <w:rPr>
                <w:rFonts w:ascii="Times New Roman" w:eastAsia="Times New Roman" w:hAnsi="Times New Roman" w:cs="Times New Roman"/>
                <w:sz w:val="20"/>
                <w:szCs w:val="20"/>
                <w:lang w:eastAsia="es-ES"/>
              </w:rPr>
              <w:t xml:space="preserve">– Health mortality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C21451B"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(before the loss absorbing capacity of technical provisions) for health mortality risk.</w:t>
            </w:r>
          </w:p>
          <w:p w14:paraId="3364FF31"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449EC13C"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R0010/C0010=1, this item represents gross capital charge for health mortality risk calculated using simplifications.</w:t>
            </w:r>
          </w:p>
        </w:tc>
      </w:tr>
      <w:tr w:rsidR="00E21451" w:rsidRPr="00C22FD0" w14:paraId="23BA47C7"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2A573F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R0200/C0020</w:t>
            </w:r>
          </w:p>
        </w:tc>
        <w:tc>
          <w:tcPr>
            <w:tcW w:w="2198" w:type="dxa"/>
            <w:tcBorders>
              <w:top w:val="single" w:sz="4" w:space="0" w:color="auto"/>
              <w:left w:val="nil"/>
              <w:bottom w:val="single" w:sz="4" w:space="0" w:color="auto"/>
              <w:right w:val="single" w:sz="4" w:space="0" w:color="auto"/>
            </w:tcBorders>
            <w:shd w:val="clear" w:color="000000" w:fill="FFFFFF"/>
            <w:hideMark/>
          </w:tcPr>
          <w:p w14:paraId="605E5E49"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Health longevity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F540005"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health longevity risk, before the shock. </w:t>
            </w:r>
          </w:p>
          <w:p w14:paraId="74919010"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0F50A443"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2C3740F6"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C6061E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R0200/C0030</w:t>
            </w:r>
          </w:p>
        </w:tc>
        <w:tc>
          <w:tcPr>
            <w:tcW w:w="2198" w:type="dxa"/>
            <w:tcBorders>
              <w:top w:val="single" w:sz="4" w:space="0" w:color="auto"/>
              <w:left w:val="nil"/>
              <w:bottom w:val="single" w:sz="4" w:space="0" w:color="auto"/>
              <w:right w:val="single" w:sz="4" w:space="0" w:color="auto"/>
            </w:tcBorders>
            <w:shd w:val="clear" w:color="000000" w:fill="FFFFFF"/>
            <w:hideMark/>
          </w:tcPr>
          <w:p w14:paraId="5899A99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Health longevity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A0D218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sensitive to health longevity risk, before the shock. </w:t>
            </w:r>
          </w:p>
          <w:p w14:paraId="04CB75E3"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0C762A09"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1385CC7B" w14:textId="77777777" w:rsidTr="0040755A">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EC3DED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R0200/C0040</w:t>
            </w:r>
          </w:p>
        </w:tc>
        <w:tc>
          <w:tcPr>
            <w:tcW w:w="2198" w:type="dxa"/>
            <w:tcBorders>
              <w:top w:val="single" w:sz="4" w:space="0" w:color="auto"/>
              <w:left w:val="nil"/>
              <w:bottom w:val="single" w:sz="4" w:space="0" w:color="auto"/>
              <w:right w:val="single" w:sz="4" w:space="0" w:color="auto"/>
            </w:tcBorders>
            <w:shd w:val="clear" w:color="000000" w:fill="FFFFFF"/>
            <w:hideMark/>
          </w:tcPr>
          <w:p w14:paraId="1B4947F6"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Health longevity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655A5805"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health longevity risk after the shock (i.e. permanent decrease in mortality rates).</w:t>
            </w:r>
          </w:p>
          <w:p w14:paraId="55EFA5BC"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65B6090B"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Recoverables from reinsurance and SPVs shall not be </w:t>
            </w:r>
            <w:r w:rsidRPr="00C22FD0">
              <w:rPr>
                <w:rFonts w:ascii="Times New Roman" w:eastAsia="Times New Roman" w:hAnsi="Times New Roman" w:cs="Times New Roman"/>
                <w:sz w:val="20"/>
                <w:szCs w:val="20"/>
                <w:lang w:eastAsia="es-ES"/>
              </w:rPr>
              <w:lastRenderedPageBreak/>
              <w:t>included in this cell.</w:t>
            </w:r>
          </w:p>
        </w:tc>
      </w:tr>
      <w:tr w:rsidR="00E21451" w:rsidRPr="00C22FD0" w14:paraId="1943B0E7" w14:textId="77777777" w:rsidTr="0040755A">
        <w:trPr>
          <w:trHeight w:val="176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F024A3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R0200/C0050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65E647BE"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(after the loss absorbing capacity of technical provisions) –  Health longevity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E5B3876"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(after the loss absorbing capacity of technical provisions) sensitive to health longevity risk, after the shock (i.e. permanent decrease in mortality rates.</w:t>
            </w:r>
          </w:p>
          <w:p w14:paraId="1C91EB0C"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24F2FF95"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2762AE5C" w14:textId="77777777" w:rsidTr="0040755A">
        <w:trPr>
          <w:trHeight w:val="163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4E6431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20A9AE64" w14:textId="19F52C9D"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Health longevity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893F9A9"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health longevity risk, after adjustment for the loss absorbing capacity of technical provisions. </w:t>
            </w:r>
          </w:p>
          <w:p w14:paraId="4FDD9F3C"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0432AEA5"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R0020/C0010=1, this item represents net capital charge for health longevity risk calculated using simplifications.</w:t>
            </w:r>
          </w:p>
        </w:tc>
      </w:tr>
      <w:tr w:rsidR="00E21451" w:rsidRPr="00C22FD0" w14:paraId="05A88440"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FC7BEA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R0200/C0070</w:t>
            </w:r>
          </w:p>
        </w:tc>
        <w:tc>
          <w:tcPr>
            <w:tcW w:w="2198" w:type="dxa"/>
            <w:tcBorders>
              <w:top w:val="single" w:sz="4" w:space="0" w:color="auto"/>
              <w:left w:val="nil"/>
              <w:bottom w:val="single" w:sz="4" w:space="0" w:color="auto"/>
              <w:right w:val="single" w:sz="4" w:space="0" w:color="auto"/>
            </w:tcBorders>
            <w:shd w:val="clear" w:color="000000" w:fill="FFFFFF"/>
            <w:hideMark/>
          </w:tcPr>
          <w:p w14:paraId="7CEA3EEB"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Liabilities (before the loss absorbing capacity of technical provisions) – Health longevity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17CC24B"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(before the loss absorbing capacity of technical provisions) sensitive to health longevity risk, after the shock (permanent decrease in mortality rates).</w:t>
            </w:r>
          </w:p>
          <w:p w14:paraId="6A3699ED"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4BBBFB67"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1A3E7F68" w14:textId="77777777" w:rsidTr="0040755A">
        <w:trPr>
          <w:trHeight w:val="126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CE638F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1723E134" w14:textId="68AE5DD3"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Gross solvency capital</w:t>
            </w:r>
            <w:r w:rsidR="00561143" w:rsidRPr="00C22FD0">
              <w:rPr>
                <w:rFonts w:ascii="Times New Roman" w:eastAsia="Times New Roman" w:hAnsi="Times New Roman" w:cs="Times New Roman"/>
                <w:sz w:val="20"/>
                <w:szCs w:val="20"/>
                <w:lang w:eastAsia="es-ES"/>
              </w:rPr>
              <w:t xml:space="preserve"> requirement </w:t>
            </w:r>
            <w:r w:rsidRPr="00C22FD0">
              <w:rPr>
                <w:rFonts w:ascii="Times New Roman" w:eastAsia="Times New Roman" w:hAnsi="Times New Roman" w:cs="Times New Roman"/>
                <w:sz w:val="20"/>
                <w:szCs w:val="20"/>
                <w:lang w:eastAsia="es-ES"/>
              </w:rPr>
              <w:t xml:space="preserve">–  Health longevity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56834555"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(before the loss absorbing capacity of technical provisions) for health longevity risk.</w:t>
            </w:r>
          </w:p>
          <w:p w14:paraId="0507A5A0"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1169932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R0020/C0010=1, this item represents gross capital charge for health longevity risk calculated using simplifications.</w:t>
            </w:r>
          </w:p>
        </w:tc>
      </w:tr>
      <w:tr w:rsidR="00E21451" w:rsidRPr="00C22FD0" w14:paraId="7A303CAC" w14:textId="77777777" w:rsidTr="0040755A">
        <w:trPr>
          <w:trHeight w:val="96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AAA7C8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2977B596" w14:textId="125F090B"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707E08F7" w14:textId="62EAB4CC"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after adjustment for the loss absorbing capacity of technical provisions. </w:t>
            </w:r>
          </w:p>
          <w:p w14:paraId="2E2AE4E4"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3E9BCDBA"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C22FD0" w14:paraId="19EF60DE" w14:textId="77777777" w:rsidTr="0040755A">
        <w:trPr>
          <w:trHeight w:val="99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794861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7E9516A" w14:textId="6126F31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Gross solvency capital</w:t>
            </w:r>
            <w:r w:rsidR="00561143" w:rsidRPr="00C22FD0">
              <w:rPr>
                <w:rFonts w:ascii="Times New Roman" w:eastAsia="Times New Roman" w:hAnsi="Times New Roman" w:cs="Times New Roman"/>
                <w:sz w:val="20"/>
                <w:szCs w:val="20"/>
                <w:lang w:eastAsia="es-ES"/>
              </w:rPr>
              <w:t xml:space="preserve"> requirement </w:t>
            </w:r>
            <w:r w:rsidRPr="00C22FD0">
              <w:rPr>
                <w:rFonts w:ascii="Times New Roman" w:eastAsia="Times New Roman" w:hAnsi="Times New Roman" w:cs="Times New Roman"/>
                <w:sz w:val="20"/>
                <w:szCs w:val="20"/>
                <w:lang w:eastAsia="es-ES"/>
              </w:rPr>
              <w:t xml:space="preserve">–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CE50B4E" w14:textId="2E48924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w:t>
            </w:r>
          </w:p>
        </w:tc>
      </w:tr>
      <w:tr w:rsidR="00E21451" w:rsidRPr="00C22FD0" w14:paraId="4A712A8B" w14:textId="77777777" w:rsidTr="0040755A">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F63DA9A" w14:textId="77777777" w:rsidR="00E21451" w:rsidRPr="00C22FD0" w:rsidDel="001866A4"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R0310/C0060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04C5F108" w14:textId="73396924"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w:t>
            </w:r>
          </w:p>
        </w:tc>
        <w:tc>
          <w:tcPr>
            <w:tcW w:w="4819" w:type="dxa"/>
            <w:gridSpan w:val="2"/>
            <w:tcBorders>
              <w:top w:val="single" w:sz="4" w:space="0" w:color="auto"/>
              <w:left w:val="nil"/>
              <w:bottom w:val="single" w:sz="4" w:space="0" w:color="auto"/>
              <w:right w:val="single" w:sz="4" w:space="0" w:color="auto"/>
            </w:tcBorders>
            <w:shd w:val="clear" w:color="auto" w:fill="auto"/>
          </w:tcPr>
          <w:p w14:paraId="38BC8464" w14:textId="5BD5CF7D"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after adjustment for the loss absorbing capacity of technical provisions. </w:t>
            </w:r>
          </w:p>
          <w:p w14:paraId="332FCAEB"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4B886400" w14:textId="3485E639" w:rsidR="00E21451" w:rsidRPr="00C22FD0" w:rsidRDefault="00E21451" w:rsidP="00AF4B97">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R0030/C0010=1, this item represents net capital charge for health disability – morbidity risk – Medical expense calculated using simplifications.</w:t>
            </w:r>
          </w:p>
        </w:tc>
      </w:tr>
      <w:tr w:rsidR="00E21451" w:rsidRPr="00C22FD0" w14:paraId="668D8726" w14:textId="77777777" w:rsidTr="0040755A">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279E877" w14:textId="77777777" w:rsidR="00E21451" w:rsidRPr="00C22FD0" w:rsidDel="001866A4"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R0310/C0080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9D8127E" w14:textId="4D7B7B63"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Gross solvency capital</w:t>
            </w:r>
            <w:r w:rsidR="00561143" w:rsidRPr="00C22FD0">
              <w:rPr>
                <w:rFonts w:ascii="Times New Roman" w:eastAsia="Times New Roman" w:hAnsi="Times New Roman" w:cs="Times New Roman"/>
                <w:sz w:val="20"/>
                <w:szCs w:val="20"/>
                <w:lang w:eastAsia="es-ES"/>
              </w:rPr>
              <w:t xml:space="preserve"> requirement </w:t>
            </w:r>
            <w:r w:rsidRPr="00C22FD0">
              <w:rPr>
                <w:rFonts w:ascii="Times New Roman" w:eastAsia="Times New Roman" w:hAnsi="Times New Roman" w:cs="Times New Roman"/>
                <w:sz w:val="20"/>
                <w:szCs w:val="20"/>
                <w:lang w:eastAsia="es-ES"/>
              </w:rPr>
              <w:t xml:space="preserve">–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w:t>
            </w:r>
          </w:p>
        </w:tc>
        <w:tc>
          <w:tcPr>
            <w:tcW w:w="4819" w:type="dxa"/>
            <w:gridSpan w:val="2"/>
            <w:tcBorders>
              <w:top w:val="single" w:sz="4" w:space="0" w:color="auto"/>
              <w:left w:val="nil"/>
              <w:bottom w:val="single" w:sz="4" w:space="0" w:color="auto"/>
              <w:right w:val="single" w:sz="4" w:space="0" w:color="auto"/>
            </w:tcBorders>
            <w:shd w:val="clear" w:color="auto" w:fill="auto"/>
          </w:tcPr>
          <w:p w14:paraId="014A4FF5" w14:textId="586F0E8B"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w:t>
            </w:r>
          </w:p>
          <w:p w14:paraId="1AEA17DD"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21A2330F" w14:textId="378DE2D5" w:rsidR="00E21451" w:rsidRPr="00C22FD0" w:rsidRDefault="00E21451" w:rsidP="00AF4B97">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R0030/C0010=1, this item represents gross capital charge for health disability – morbidity risk – Medical expense calculated using simplifications.</w:t>
            </w:r>
          </w:p>
        </w:tc>
      </w:tr>
      <w:tr w:rsidR="00E21451" w:rsidRPr="00C22FD0" w14:paraId="6416AB33" w14:textId="77777777" w:rsidTr="0040755A">
        <w:trPr>
          <w:trHeight w:val="346"/>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E86A3F1" w14:textId="77777777" w:rsidR="00E21451" w:rsidRPr="00C22FD0" w:rsidDel="001866A4"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R0320/C0020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6E4C42B1" w14:textId="1A338BE6"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lastRenderedPageBreak/>
              <w:t>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7EA780F3" w14:textId="54869A1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 xml:space="preserve">This is the absolute value of the assets sensitive to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charge due to an increase of medical payments, before the shock.</w:t>
            </w:r>
          </w:p>
          <w:p w14:paraId="7B0AE5D5"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6C200A7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p w14:paraId="243DB12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DC2C544" w14:textId="67A6794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3FAA7A97" w14:textId="77777777" w:rsidTr="0040755A">
        <w:trPr>
          <w:trHeight w:val="126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4B2BA23" w14:textId="77777777" w:rsidR="00E21451" w:rsidRPr="00C22FD0" w:rsidDel="001866A4"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R0320/C0030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679BBF28" w14:textId="7EDC9381"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increase of medical payments  </w:t>
            </w:r>
          </w:p>
        </w:tc>
        <w:tc>
          <w:tcPr>
            <w:tcW w:w="4819" w:type="dxa"/>
            <w:gridSpan w:val="2"/>
            <w:tcBorders>
              <w:top w:val="single" w:sz="4" w:space="0" w:color="auto"/>
              <w:left w:val="nil"/>
              <w:bottom w:val="single" w:sz="4" w:space="0" w:color="auto"/>
              <w:right w:val="single" w:sz="4" w:space="0" w:color="auto"/>
            </w:tcBorders>
            <w:shd w:val="clear" w:color="auto" w:fill="auto"/>
          </w:tcPr>
          <w:p w14:paraId="5D0157B1" w14:textId="6F13BE29"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sensitive to health disability – morbidity risk – Medical expense charge due to an increase of medical payments, before the shock.</w:t>
            </w:r>
          </w:p>
          <w:p w14:paraId="178E0C4D"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3F7AA82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p w14:paraId="5F91091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A1701BC" w14:textId="7886872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3B50685F" w14:textId="77777777" w:rsidTr="0040755A">
        <w:trPr>
          <w:trHeight w:val="153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A2DBEE9" w14:textId="77777777" w:rsidR="00E21451" w:rsidRPr="00C22FD0" w:rsidDel="001866A4"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R0320/C0040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1801B222" w14:textId="5391381B"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141B92C1" w14:textId="05223F60"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health disability – morbidity risk – Medical expense charge due to an increase of medical payments, after the shock (i.e. as prescribed by standard formula).</w:t>
            </w:r>
          </w:p>
          <w:p w14:paraId="00D9A5C6"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38B93E2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p w14:paraId="3591170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A2C94AD" w14:textId="5BFAF8F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21B35DB6" w14:textId="77777777" w:rsidTr="0040755A">
        <w:trPr>
          <w:trHeight w:val="1843"/>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16C0CED8" w14:textId="77777777" w:rsidR="00E21451" w:rsidRPr="00C22FD0" w:rsidDel="001866A4"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R0320/C0050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DCBEF22" w14:textId="4A6805B2"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Liabilities (after the loss absorbing capacity of technical provisions)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13A1F42C" w14:textId="13AF5482"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(after the loss absorbing capacity of technical provisions) sensitive to health disability – morbidity risk – Medical expense charge due to an increase of medical payments, after the shock (i.e. as prescribed by standard formula).</w:t>
            </w:r>
          </w:p>
          <w:p w14:paraId="47210963"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5971E6C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p w14:paraId="01AFCCB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04C7F10" w14:textId="462F19C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5FE5B1EE" w14:textId="77777777" w:rsidTr="0040755A">
        <w:trPr>
          <w:trHeight w:val="172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91ED1E0" w14:textId="77777777" w:rsidR="00E21451" w:rsidRPr="00C22FD0" w:rsidDel="001866A4"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R0320/C0060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E667882" w14:textId="5C5D3102"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2C29EFEA" w14:textId="17FD3B58" w:rsidR="00E21451" w:rsidRPr="00C22FD0" w:rsidRDefault="00E21451" w:rsidP="00AF4B97">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health disability – morbidity risk – Medical expense – increase of medical payments, after adjustment for the loss absorbing capacity of technical provisions. 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3B74880B" w14:textId="77777777" w:rsidTr="0040755A">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9E7F412" w14:textId="77777777" w:rsidR="00E21451" w:rsidRPr="00C22FD0" w:rsidDel="001866A4"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R0320/C0070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28B0CA4" w14:textId="15D25DAB"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Liabilities (before the loss absorbing capacity of technical provisions)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4B70A899" w14:textId="7D7ABCA3"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liabilities (before the loss absorbing capacity of technical provisions) underlying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charge expenses – increase of medical payments, after the shock (i.e. as prescribed by standard formula) as used to compute the risk.</w:t>
            </w:r>
          </w:p>
          <w:p w14:paraId="3C00D830"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077284C7"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p w14:paraId="4F5C89E1"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2C22506F" w14:textId="68DA541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58FE6B1A" w14:textId="77777777" w:rsidTr="0040755A">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093E00C" w14:textId="77777777" w:rsidR="00E21451" w:rsidRPr="00C22FD0" w:rsidDel="001866A4"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R0320/C0080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406DBDD" w14:textId="6B2FB980"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Gross solvency capital</w:t>
            </w:r>
            <w:r w:rsidR="00561143" w:rsidRPr="00C22FD0">
              <w:rPr>
                <w:rFonts w:ascii="Times New Roman" w:eastAsia="Times New Roman" w:hAnsi="Times New Roman" w:cs="Times New Roman"/>
                <w:sz w:val="20"/>
                <w:szCs w:val="20"/>
                <w:lang w:eastAsia="es-ES"/>
              </w:rPr>
              <w:t xml:space="preserve"> requirement </w:t>
            </w:r>
            <w:r w:rsidRPr="00C22FD0">
              <w:rPr>
                <w:rFonts w:ascii="Times New Roman" w:eastAsia="Times New Roman" w:hAnsi="Times New Roman" w:cs="Times New Roman"/>
                <w:sz w:val="20"/>
                <w:szCs w:val="20"/>
                <w:lang w:eastAsia="es-ES"/>
              </w:rPr>
              <w:t xml:space="preserve">–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562D8D45" w14:textId="2378531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increase of medical payments.</w:t>
            </w:r>
          </w:p>
          <w:p w14:paraId="2C916928"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617BFC3F"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6C88D91F" w14:textId="1AD8EE3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1E060415" w14:textId="77777777" w:rsidTr="0040755A">
        <w:trPr>
          <w:trHeight w:val="135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335FB36A"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R0330/C0020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972C3B8" w14:textId="64111144"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decrease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42CB5E5B" w14:textId="3A5F651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charge due to an decrease of medical payments, before the shock.</w:t>
            </w:r>
          </w:p>
          <w:p w14:paraId="0EEFB44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CE4053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p w14:paraId="72A9381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0D9C922" w14:textId="0F388BF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15CFF778" w14:textId="77777777" w:rsidTr="0040755A">
        <w:trPr>
          <w:trHeight w:val="1274"/>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7D74E3A"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R0330/C0030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9E0F48A" w14:textId="0DE6C530"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decrease of medical payments  </w:t>
            </w:r>
          </w:p>
        </w:tc>
        <w:tc>
          <w:tcPr>
            <w:tcW w:w="4819" w:type="dxa"/>
            <w:gridSpan w:val="2"/>
            <w:tcBorders>
              <w:top w:val="single" w:sz="4" w:space="0" w:color="auto"/>
              <w:left w:val="nil"/>
              <w:bottom w:val="single" w:sz="4" w:space="0" w:color="auto"/>
              <w:right w:val="single" w:sz="4" w:space="0" w:color="auto"/>
            </w:tcBorders>
            <w:shd w:val="clear" w:color="auto" w:fill="auto"/>
          </w:tcPr>
          <w:p w14:paraId="56123A6F" w14:textId="69278D2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sensitive to health disability – morbidity risk – Medical expense charge due to an decrease of medical payments, before the shock.</w:t>
            </w:r>
          </w:p>
          <w:p w14:paraId="1458882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236CBD4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p w14:paraId="1DA6169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7BDC234" w14:textId="075ECC4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35B881F8" w14:textId="77777777" w:rsidTr="0040755A">
        <w:trPr>
          <w:trHeight w:val="154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655815F"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R0330/C0040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950FDFD" w14:textId="1CB81DB5"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decrease of medical payments </w:t>
            </w:r>
          </w:p>
        </w:tc>
        <w:tc>
          <w:tcPr>
            <w:tcW w:w="4819" w:type="dxa"/>
            <w:gridSpan w:val="2"/>
            <w:tcBorders>
              <w:top w:val="single" w:sz="4" w:space="0" w:color="auto"/>
              <w:left w:val="nil"/>
              <w:bottom w:val="single" w:sz="4" w:space="0" w:color="auto"/>
              <w:right w:val="single" w:sz="4" w:space="0" w:color="auto"/>
            </w:tcBorders>
            <w:shd w:val="clear" w:color="auto" w:fill="auto"/>
          </w:tcPr>
          <w:p w14:paraId="332CC301" w14:textId="5E58780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health disability – morbidity risk – Medical expense charge due to an decrease of medical payments, after the shock (i.e. as prescribed by standard formula).</w:t>
            </w:r>
          </w:p>
          <w:p w14:paraId="5741CD0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262C92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p w14:paraId="72CBA79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9E8740B" w14:textId="5ACFFDE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7D982EBF" w14:textId="77777777" w:rsidTr="0040755A">
        <w:trPr>
          <w:trHeight w:val="183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25ED4E0"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R0330/C0050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0B193752" w14:textId="6C5CFBA2"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Liabilities (after the loss absorbing capacity of technical provisions)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decrease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616C0321" w14:textId="462E5BF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(after the loss absorbing capacity of technical provisions) sensitive to health disability – morbidity risk – Medical expense charge due to an decrease of medical payments, after the shock (i.e. as prescribed by standard formula).</w:t>
            </w:r>
          </w:p>
          <w:p w14:paraId="07C0FE9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1F4C4B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p w14:paraId="762ABD9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0B7933B" w14:textId="784BC07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2415756C" w14:textId="77777777" w:rsidTr="0040755A">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246604E"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R0330/C0060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0E96108" w14:textId="398E6FBF"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decrease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443C61CC" w14:textId="4874DAC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decrease of medical payments, after adjustment for the loss absorbing capacity of technical provisions. </w:t>
            </w:r>
          </w:p>
          <w:p w14:paraId="5B80AC8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72683DBD" w14:textId="0D2438C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2EBF9CB9" w14:textId="77777777" w:rsidTr="0040755A">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6466A27"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R0330/C0070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366343AB" w14:textId="47C18CB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Liabilities (before the loss absorbing capacity of technical provisions)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decrease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1927C75F" w14:textId="3C9DE80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liabilities (before the loss absorbing capacity of technical provisions) underlying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charge – decrease of medical payments, after the shock (i.e. as prescribed by standard formula) as used to compute the risk.</w:t>
            </w:r>
          </w:p>
          <w:p w14:paraId="26184F9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DB24A0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p w14:paraId="0BCE667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83D324E" w14:textId="41A2FB2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79F2404B" w14:textId="77777777" w:rsidTr="0040755A">
        <w:trPr>
          <w:trHeight w:val="1763"/>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7EC3C81"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R0330/C0080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0CD9C56F" w14:textId="1EB23FDA" w:rsidR="00E21451" w:rsidRPr="00C22FD0" w:rsidRDefault="00E21451" w:rsidP="00495AF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Gross solvency capital</w:t>
            </w:r>
            <w:r w:rsidR="00561143" w:rsidRPr="00C22FD0">
              <w:rPr>
                <w:rFonts w:ascii="Times New Roman" w:eastAsia="Times New Roman" w:hAnsi="Times New Roman" w:cs="Times New Roman"/>
                <w:sz w:val="20"/>
                <w:szCs w:val="20"/>
                <w:lang w:eastAsia="es-ES"/>
              </w:rPr>
              <w:t xml:space="preserve"> requirement </w:t>
            </w:r>
            <w:r w:rsidRPr="00C22FD0">
              <w:rPr>
                <w:rFonts w:ascii="Times New Roman" w:eastAsia="Times New Roman" w:hAnsi="Times New Roman" w:cs="Times New Roman"/>
                <w:sz w:val="20"/>
                <w:szCs w:val="20"/>
                <w:lang w:eastAsia="es-ES"/>
              </w:rPr>
              <w:t xml:space="preserve">–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1977D904" w14:textId="6DCF29D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Medical expense – decrease of medical payments.</w:t>
            </w:r>
          </w:p>
          <w:p w14:paraId="25CD2FF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4BB500F3" w14:textId="24896D8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R0030/C0010=1, this row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not be filled in.</w:t>
            </w:r>
          </w:p>
        </w:tc>
      </w:tr>
      <w:tr w:rsidR="00E21451" w:rsidRPr="00C22FD0" w14:paraId="38E89EAB" w14:textId="77777777" w:rsidTr="0040755A">
        <w:trPr>
          <w:trHeight w:val="140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D996B2A"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R0340/C0020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61B11614" w14:textId="3F84AA4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Income protection</w:t>
            </w:r>
          </w:p>
        </w:tc>
        <w:tc>
          <w:tcPr>
            <w:tcW w:w="4819" w:type="dxa"/>
            <w:gridSpan w:val="2"/>
            <w:tcBorders>
              <w:top w:val="single" w:sz="4" w:space="0" w:color="auto"/>
              <w:left w:val="nil"/>
              <w:bottom w:val="single" w:sz="4" w:space="0" w:color="auto"/>
              <w:right w:val="single" w:sz="4" w:space="0" w:color="auto"/>
            </w:tcBorders>
            <w:shd w:val="clear" w:color="auto" w:fill="auto"/>
          </w:tcPr>
          <w:p w14:paraId="61A8E5B7" w14:textId="5F85D7E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Income protection, before the shock.</w:t>
            </w:r>
          </w:p>
          <w:p w14:paraId="27817F44"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2DFC08C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031D2592" w14:textId="77777777" w:rsidTr="0040755A">
        <w:trPr>
          <w:trHeight w:val="126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4F1BD5B2"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R0340/C0030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9E1E3C1" w14:textId="2CB7F4B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Income protection   </w:t>
            </w:r>
          </w:p>
        </w:tc>
        <w:tc>
          <w:tcPr>
            <w:tcW w:w="4819" w:type="dxa"/>
            <w:gridSpan w:val="2"/>
            <w:tcBorders>
              <w:top w:val="single" w:sz="4" w:space="0" w:color="auto"/>
              <w:left w:val="nil"/>
              <w:bottom w:val="single" w:sz="4" w:space="0" w:color="auto"/>
              <w:right w:val="single" w:sz="4" w:space="0" w:color="auto"/>
            </w:tcBorders>
            <w:shd w:val="clear" w:color="auto" w:fill="auto"/>
          </w:tcPr>
          <w:p w14:paraId="69EB580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sensitive to health disability – morbidity risk – Income protection charge, before the shock.</w:t>
            </w:r>
          </w:p>
          <w:p w14:paraId="049BDFA1"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6ADEDEF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0985C099" w14:textId="77777777" w:rsidTr="0040755A">
        <w:trPr>
          <w:trHeight w:val="153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1036F230"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R0340/C0040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6F5CBFF" w14:textId="28349EE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Income protection  </w:t>
            </w:r>
          </w:p>
        </w:tc>
        <w:tc>
          <w:tcPr>
            <w:tcW w:w="4819" w:type="dxa"/>
            <w:gridSpan w:val="2"/>
            <w:tcBorders>
              <w:top w:val="single" w:sz="4" w:space="0" w:color="auto"/>
              <w:left w:val="nil"/>
              <w:bottom w:val="single" w:sz="4" w:space="0" w:color="auto"/>
              <w:right w:val="single" w:sz="4" w:space="0" w:color="auto"/>
            </w:tcBorders>
            <w:shd w:val="clear" w:color="auto" w:fill="auto"/>
          </w:tcPr>
          <w:p w14:paraId="3E9FB4B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health disability – morbidity risk – Income protection charge, after the shock (i.e. as prescribed by standard formula).</w:t>
            </w:r>
          </w:p>
          <w:p w14:paraId="0FE51B2A"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634FDAB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56DD4931" w14:textId="77777777" w:rsidTr="0040755A">
        <w:trPr>
          <w:trHeight w:val="1737"/>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B3A7091"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R0340/C0050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3BFD535A" w14:textId="05C0A5C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Liabilities (after the loss absorbing capacity of technical provisions)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Income protection</w:t>
            </w:r>
          </w:p>
        </w:tc>
        <w:tc>
          <w:tcPr>
            <w:tcW w:w="4819" w:type="dxa"/>
            <w:gridSpan w:val="2"/>
            <w:tcBorders>
              <w:top w:val="single" w:sz="4" w:space="0" w:color="auto"/>
              <w:left w:val="nil"/>
              <w:bottom w:val="single" w:sz="4" w:space="0" w:color="auto"/>
              <w:right w:val="single" w:sz="4" w:space="0" w:color="auto"/>
            </w:tcBorders>
            <w:shd w:val="clear" w:color="auto" w:fill="auto"/>
          </w:tcPr>
          <w:p w14:paraId="0073741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(after the loss absorbing capacity of technical provisions) sensitive to health disability – morbidity risk – Income protection, after the shock (i.e. as prescribed by standard formula).</w:t>
            </w:r>
          </w:p>
          <w:p w14:paraId="683992BC"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03BF243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3F11BED8" w14:textId="77777777" w:rsidTr="0040755A">
        <w:trPr>
          <w:trHeight w:val="172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24DB645"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R0340/C0060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A5623E5" w14:textId="3441E7DF"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Income protection</w:t>
            </w:r>
          </w:p>
        </w:tc>
        <w:tc>
          <w:tcPr>
            <w:tcW w:w="4819" w:type="dxa"/>
            <w:gridSpan w:val="2"/>
            <w:tcBorders>
              <w:top w:val="single" w:sz="4" w:space="0" w:color="auto"/>
              <w:left w:val="nil"/>
              <w:bottom w:val="single" w:sz="4" w:space="0" w:color="auto"/>
              <w:right w:val="single" w:sz="4" w:space="0" w:color="auto"/>
            </w:tcBorders>
            <w:shd w:val="clear" w:color="auto" w:fill="auto"/>
          </w:tcPr>
          <w:p w14:paraId="55ABF63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health disability – morbidity risk – Income protection, after adjustment for the loss absorbing capacity of technical provisions. </w:t>
            </w:r>
          </w:p>
          <w:p w14:paraId="411072B8"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2F0DCA2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R0040/C0010=1, this item represents net capital charge for health disability – morbidity risk – Income protection calculated using simplifications.</w:t>
            </w:r>
          </w:p>
        </w:tc>
      </w:tr>
      <w:tr w:rsidR="00E21451" w:rsidRPr="00C22FD0" w14:paraId="6298FC9A" w14:textId="77777777" w:rsidTr="0040755A">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6D33B8A"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R0340/C0070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109FD329" w14:textId="5F6918E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Liabilities (before the loss absorbing capacity of technical provisions) –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Income protection </w:t>
            </w:r>
          </w:p>
        </w:tc>
        <w:tc>
          <w:tcPr>
            <w:tcW w:w="4819" w:type="dxa"/>
            <w:gridSpan w:val="2"/>
            <w:tcBorders>
              <w:top w:val="single" w:sz="4" w:space="0" w:color="auto"/>
              <w:left w:val="nil"/>
              <w:bottom w:val="single" w:sz="4" w:space="0" w:color="auto"/>
              <w:right w:val="single" w:sz="4" w:space="0" w:color="auto"/>
            </w:tcBorders>
            <w:shd w:val="clear" w:color="auto" w:fill="auto"/>
          </w:tcPr>
          <w:p w14:paraId="5E747DF2" w14:textId="5DEDF77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liabilities (before the loss absorbing capacity of technical provisions) underlying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Income protection charge, after the shock (i.e. as prescribed by standard formula) as used to compute the risk.</w:t>
            </w:r>
          </w:p>
          <w:p w14:paraId="361093A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4FCD58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6A5C107" w14:textId="77777777" w:rsidTr="0040755A">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21F883F" w14:textId="77777777" w:rsidR="00E21451" w:rsidRPr="00C22FD0" w:rsidDel="001866A4"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R0340/C0080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EBAACBC" w14:textId="0D3A7E8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Gross solvency capital</w:t>
            </w:r>
            <w:r w:rsidR="00561143" w:rsidRPr="00C22FD0">
              <w:rPr>
                <w:rFonts w:ascii="Times New Roman" w:eastAsia="Times New Roman" w:hAnsi="Times New Roman" w:cs="Times New Roman"/>
                <w:sz w:val="20"/>
                <w:szCs w:val="20"/>
                <w:lang w:eastAsia="es-ES"/>
              </w:rPr>
              <w:t xml:space="preserve"> requirement </w:t>
            </w:r>
            <w:r w:rsidRPr="00C22FD0">
              <w:rPr>
                <w:rFonts w:ascii="Times New Roman" w:eastAsia="Times New Roman" w:hAnsi="Times New Roman" w:cs="Times New Roman"/>
                <w:sz w:val="20"/>
                <w:szCs w:val="20"/>
                <w:lang w:eastAsia="es-ES"/>
              </w:rPr>
              <w:t xml:space="preserve">–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Income protection</w:t>
            </w:r>
          </w:p>
        </w:tc>
        <w:tc>
          <w:tcPr>
            <w:tcW w:w="4819" w:type="dxa"/>
            <w:gridSpan w:val="2"/>
            <w:tcBorders>
              <w:top w:val="single" w:sz="4" w:space="0" w:color="auto"/>
              <w:left w:val="nil"/>
              <w:bottom w:val="single" w:sz="4" w:space="0" w:color="auto"/>
              <w:right w:val="single" w:sz="4" w:space="0" w:color="auto"/>
            </w:tcBorders>
            <w:shd w:val="clear" w:color="auto" w:fill="auto"/>
          </w:tcPr>
          <w:p w14:paraId="4A816597" w14:textId="18139CD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morbidity risk – Income protection.</w:t>
            </w:r>
          </w:p>
          <w:p w14:paraId="61231BA8"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1AE8F90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R0040/C0010=1, this item represents gross capital charge for health disability – morbidity risk – Income protection calculated using simplifications.</w:t>
            </w:r>
          </w:p>
        </w:tc>
      </w:tr>
      <w:tr w:rsidR="00E21451" w:rsidRPr="00C22FD0" w14:paraId="63E44B93" w14:textId="77777777" w:rsidTr="0040755A">
        <w:trPr>
          <w:trHeight w:val="105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4FEB1AA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R0400/C0060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14:paraId="096B900F" w14:textId="4373A6C3"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 SLT Health lapse risk </w:t>
            </w:r>
          </w:p>
        </w:tc>
        <w:tc>
          <w:tcPr>
            <w:tcW w:w="4819" w:type="dxa"/>
            <w:gridSpan w:val="2"/>
            <w:tcBorders>
              <w:top w:val="single" w:sz="4" w:space="0" w:color="auto"/>
              <w:left w:val="nil"/>
              <w:bottom w:val="single" w:sz="4" w:space="0" w:color="auto"/>
              <w:right w:val="single" w:sz="4" w:space="0" w:color="auto"/>
            </w:tcBorders>
            <w:shd w:val="clear" w:color="auto" w:fill="auto"/>
            <w:hideMark/>
          </w:tcPr>
          <w:p w14:paraId="7E8232D0" w14:textId="473C42B0" w:rsidR="00E21451" w:rsidRPr="00C22FD0" w:rsidRDefault="00E21451" w:rsidP="00DF00D7">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overall net capital charge for SLT health lapse risk</w:t>
            </w:r>
            <w:r w:rsidR="004165F7" w:rsidRPr="00C22FD0">
              <w:rPr>
                <w:rFonts w:ascii="Times New Roman" w:eastAsia="Times New Roman" w:hAnsi="Times New Roman" w:cs="Times New Roman"/>
                <w:sz w:val="20"/>
                <w:szCs w:val="20"/>
                <w:lang w:eastAsia="es-ES"/>
              </w:rPr>
              <w:t xml:space="preserve"> referred to in Title I Chapter V Section 4 </w:t>
            </w:r>
            <w:r w:rsidR="004165F7" w:rsidRPr="00C22FD0">
              <w:rPr>
                <w:rFonts w:ascii="Times New Roman" w:hAnsi="Times New Roman" w:cs="Times New Roman"/>
                <w:sz w:val="20"/>
              </w:rPr>
              <w:t xml:space="preserve">of </w:t>
            </w:r>
            <w:r w:rsidR="004165F7"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 xml:space="preserve"> after adjustment for the loss absorbing capacity of technical provisions.</w:t>
            </w:r>
          </w:p>
        </w:tc>
      </w:tr>
      <w:tr w:rsidR="00E21451" w:rsidRPr="00C22FD0" w14:paraId="049A15BD" w14:textId="77777777" w:rsidTr="0040755A">
        <w:trPr>
          <w:trHeight w:val="10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4834238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R0400/C0080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14:paraId="13443682" w14:textId="46D16074"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SLT Health lapse risk </w:t>
            </w:r>
          </w:p>
        </w:tc>
        <w:tc>
          <w:tcPr>
            <w:tcW w:w="4819" w:type="dxa"/>
            <w:gridSpan w:val="2"/>
            <w:tcBorders>
              <w:top w:val="single" w:sz="4" w:space="0" w:color="auto"/>
              <w:left w:val="nil"/>
              <w:right w:val="single" w:sz="4" w:space="0" w:color="auto"/>
            </w:tcBorders>
            <w:shd w:val="clear" w:color="auto" w:fill="auto"/>
            <w:hideMark/>
          </w:tcPr>
          <w:p w14:paraId="3AEBD6BE" w14:textId="3D4BFF37" w:rsidR="00E21451" w:rsidRPr="00C22FD0" w:rsidRDefault="00E21451" w:rsidP="00DF00D7">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overall gross capital charge (before the loss absorbing capacity for technical provisions) for SLT health lapse risk</w:t>
            </w:r>
            <w:r w:rsidR="004165F7" w:rsidRPr="00C22FD0">
              <w:rPr>
                <w:rFonts w:ascii="Times New Roman" w:eastAsia="Times New Roman" w:hAnsi="Times New Roman" w:cs="Times New Roman"/>
                <w:sz w:val="20"/>
                <w:szCs w:val="20"/>
                <w:lang w:eastAsia="es-ES"/>
              </w:rPr>
              <w:t xml:space="preserve"> referred to in Title I Chapter V Section 4 </w:t>
            </w:r>
            <w:r w:rsidR="004165F7" w:rsidRPr="00C22FD0">
              <w:rPr>
                <w:rFonts w:ascii="Times New Roman" w:hAnsi="Times New Roman" w:cs="Times New Roman"/>
                <w:sz w:val="20"/>
              </w:rPr>
              <w:t xml:space="preserve">of </w:t>
            </w:r>
            <w:r w:rsidR="004165F7"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w:t>
            </w:r>
          </w:p>
        </w:tc>
      </w:tr>
      <w:tr w:rsidR="00E21451" w:rsidRPr="00C22FD0" w14:paraId="6BA807DD" w14:textId="77777777" w:rsidTr="0040755A">
        <w:trPr>
          <w:trHeight w:val="108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640978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R0410/C0020</w:t>
            </w:r>
          </w:p>
        </w:tc>
        <w:tc>
          <w:tcPr>
            <w:tcW w:w="2198" w:type="dxa"/>
            <w:tcBorders>
              <w:top w:val="single" w:sz="4" w:space="0" w:color="auto"/>
              <w:left w:val="nil"/>
              <w:bottom w:val="single" w:sz="4" w:space="0" w:color="auto"/>
              <w:right w:val="single" w:sz="4" w:space="0" w:color="auto"/>
            </w:tcBorders>
            <w:shd w:val="clear" w:color="auto" w:fill="auto"/>
            <w:hideMark/>
          </w:tcPr>
          <w:p w14:paraId="1702D64A" w14:textId="696E2545"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Initial absolute values before shock – Assets – SLT health lapse risk</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risk of increase in lapse</w:t>
            </w:r>
          </w:p>
        </w:tc>
        <w:tc>
          <w:tcPr>
            <w:tcW w:w="4819" w:type="dxa"/>
            <w:gridSpan w:val="2"/>
            <w:tcBorders>
              <w:top w:val="single" w:sz="4" w:space="0" w:color="auto"/>
              <w:left w:val="nil"/>
              <w:bottom w:val="single" w:sz="4" w:space="0" w:color="auto"/>
              <w:right w:val="single" w:sz="4" w:space="0" w:color="auto"/>
            </w:tcBorders>
            <w:shd w:val="clear" w:color="auto" w:fill="auto"/>
            <w:hideMark/>
          </w:tcPr>
          <w:p w14:paraId="62E39518"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the risk of an increase in lapse rates, before the shock. </w:t>
            </w:r>
          </w:p>
          <w:p w14:paraId="4FDBAD1C"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398CDA86"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03B929CA" w14:textId="77777777" w:rsidTr="0040755A">
        <w:trPr>
          <w:trHeight w:val="114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842AA8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R0410/C0030</w:t>
            </w:r>
          </w:p>
        </w:tc>
        <w:tc>
          <w:tcPr>
            <w:tcW w:w="2198" w:type="dxa"/>
            <w:tcBorders>
              <w:top w:val="single" w:sz="4" w:space="0" w:color="auto"/>
              <w:left w:val="nil"/>
              <w:bottom w:val="single" w:sz="4" w:space="0" w:color="auto"/>
              <w:right w:val="single" w:sz="4" w:space="0" w:color="auto"/>
            </w:tcBorders>
            <w:shd w:val="clear" w:color="auto" w:fill="auto"/>
            <w:hideMark/>
          </w:tcPr>
          <w:p w14:paraId="20953059"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SLT health lapse risk – risk of increase in lapse </w:t>
            </w:r>
          </w:p>
        </w:tc>
        <w:tc>
          <w:tcPr>
            <w:tcW w:w="4819" w:type="dxa"/>
            <w:gridSpan w:val="2"/>
            <w:tcBorders>
              <w:top w:val="single" w:sz="4" w:space="0" w:color="auto"/>
              <w:left w:val="nil"/>
              <w:bottom w:val="single" w:sz="4" w:space="0" w:color="auto"/>
              <w:right w:val="single" w:sz="4" w:space="0" w:color="auto"/>
            </w:tcBorders>
            <w:shd w:val="clear" w:color="auto" w:fill="auto"/>
            <w:hideMark/>
          </w:tcPr>
          <w:p w14:paraId="166C935C"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sensitive to the risk of an increase in lapse rates, before the shock.</w:t>
            </w:r>
          </w:p>
          <w:p w14:paraId="5E5DFFC5"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572A101E"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EA16510" w14:textId="77777777" w:rsidTr="0040755A">
        <w:trPr>
          <w:trHeight w:val="992"/>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184EA8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R0410/C0040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14:paraId="1325DCBE"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SLT health lapse risk –risk of increase in lapse </w:t>
            </w:r>
          </w:p>
        </w:tc>
        <w:tc>
          <w:tcPr>
            <w:tcW w:w="4819" w:type="dxa"/>
            <w:gridSpan w:val="2"/>
            <w:tcBorders>
              <w:top w:val="single" w:sz="4" w:space="0" w:color="auto"/>
              <w:left w:val="nil"/>
              <w:bottom w:val="single" w:sz="4" w:space="0" w:color="auto"/>
              <w:right w:val="single" w:sz="4" w:space="0" w:color="auto"/>
            </w:tcBorders>
            <w:shd w:val="clear" w:color="auto" w:fill="auto"/>
            <w:hideMark/>
          </w:tcPr>
          <w:p w14:paraId="2E921235"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risk of an increase in lapse rates after the shock (i.e. permanent increase in the rates of lapse).</w:t>
            </w:r>
          </w:p>
          <w:p w14:paraId="34D14309"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5B058A8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5A020A9C" w14:textId="77777777" w:rsidTr="0040755A">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10AF243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R0410/C0050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14:paraId="2A0CAF71"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(after the loss absorbing capacity of technical provisions) – SLT health  lapse risk –risk of increase in lapse</w:t>
            </w:r>
          </w:p>
        </w:tc>
        <w:tc>
          <w:tcPr>
            <w:tcW w:w="4819" w:type="dxa"/>
            <w:gridSpan w:val="2"/>
            <w:tcBorders>
              <w:top w:val="single" w:sz="4" w:space="0" w:color="auto"/>
              <w:left w:val="nil"/>
              <w:bottom w:val="single" w:sz="4" w:space="0" w:color="auto"/>
              <w:right w:val="single" w:sz="4" w:space="0" w:color="auto"/>
            </w:tcBorders>
            <w:shd w:val="clear" w:color="auto" w:fill="auto"/>
            <w:hideMark/>
          </w:tcPr>
          <w:p w14:paraId="43B33FA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(after the loss absorbing capacity of technical provisions) sensitive to the risk of an increase in lapse rates, after the shock (i.e. permanent increase of the rates of lapse).</w:t>
            </w:r>
          </w:p>
          <w:p w14:paraId="4E9D5C41"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05E9161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0E5D73C7" w14:textId="77777777" w:rsidTr="0040755A">
        <w:trPr>
          <w:trHeight w:val="56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B5DE5B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7C42EF5A" w14:textId="4198ADD2"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SLT health lapse risk –risk of increase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EE54748"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net capital charge for the risk of a permanent increase in lapse rates, after adjustment for the loss absorbing capacity of technical provisions.</w:t>
            </w:r>
          </w:p>
          <w:p w14:paraId="2CEC6B1A"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04D5850A" w14:textId="6DD747EE"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R0050/C0010=1, this item represents net capital charge for a permanent increase in SLT health  lapse rates</w:t>
            </w:r>
            <w:r w:rsidR="004165F7" w:rsidRPr="00C22FD0">
              <w:rPr>
                <w:rFonts w:ascii="Times New Roman" w:eastAsia="Times New Roman" w:hAnsi="Times New Roman" w:cs="Times New Roman"/>
                <w:sz w:val="20"/>
                <w:szCs w:val="20"/>
                <w:lang w:eastAsia="es-ES"/>
              </w:rPr>
              <w:t xml:space="preserve"> referred to in Title I Chapter V Section 4 </w:t>
            </w:r>
            <w:r w:rsidR="004165F7" w:rsidRPr="00C22FD0">
              <w:rPr>
                <w:rFonts w:ascii="Times New Roman" w:hAnsi="Times New Roman" w:cs="Times New Roman"/>
                <w:sz w:val="20"/>
              </w:rPr>
              <w:t xml:space="preserve">of </w:t>
            </w:r>
            <w:r w:rsidR="004165F7"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 xml:space="preserve"> calculated using simplified calculation for SLT health  lapse rate </w:t>
            </w:r>
          </w:p>
        </w:tc>
      </w:tr>
      <w:tr w:rsidR="00E21451" w:rsidRPr="00C22FD0" w14:paraId="312C0D4F" w14:textId="77777777" w:rsidTr="0040755A">
        <w:trPr>
          <w:trHeight w:val="191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22F540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5CB7C6B1" w14:textId="76EF682C"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Liabilities (before the loss absorbing capacity of technical provisions) – </w:t>
            </w:r>
            <w:r w:rsidR="00363C89" w:rsidRPr="00C22FD0">
              <w:rPr>
                <w:rFonts w:ascii="Times New Roman" w:eastAsia="Times New Roman" w:hAnsi="Times New Roman" w:cs="Times New Roman"/>
                <w:sz w:val="20"/>
                <w:szCs w:val="20"/>
                <w:lang w:eastAsia="es-ES"/>
              </w:rPr>
              <w:t>SLT h</w:t>
            </w:r>
            <w:r w:rsidRPr="00C22FD0">
              <w:rPr>
                <w:rFonts w:ascii="Times New Roman" w:eastAsia="Times New Roman" w:hAnsi="Times New Roman" w:cs="Times New Roman"/>
                <w:sz w:val="20"/>
                <w:szCs w:val="20"/>
                <w:lang w:eastAsia="es-ES"/>
              </w:rPr>
              <w:t>ealth lapse risk – risk of increase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14E63F2"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(before the loss absorbing capacity of technical provisions) underlying the risk of a permanent increase in lapse rates, after the shock (permanent increase in lapse rates) as used to compute the risk.</w:t>
            </w:r>
          </w:p>
          <w:p w14:paraId="075D071F"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16E6D953"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The amount of TP shall be net of reinsurance and SPV recoverables. </w:t>
            </w:r>
          </w:p>
        </w:tc>
      </w:tr>
      <w:tr w:rsidR="00E21451" w:rsidRPr="00C22FD0" w14:paraId="2D4FDD25" w14:textId="77777777" w:rsidTr="0040755A">
        <w:trPr>
          <w:trHeight w:val="168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207667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R0410/C0080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70F2CA1B" w14:textId="19511E65"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SLT health lapse risk –risk of increase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D4056B6"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(excluding the loss absorbing capacity for technical provisions)   for the risk of a permanent increase in lapse rates.</w:t>
            </w:r>
          </w:p>
          <w:p w14:paraId="184B59EA"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1DC518A9" w14:textId="5187FF62"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R0050/C0010=1, this item represents gross capital charge for a permanent increase in lapse rates, calculated using simplified calculation for SLT health lapse rate</w:t>
            </w:r>
            <w:r w:rsidR="004165F7" w:rsidRPr="00C22FD0">
              <w:rPr>
                <w:rFonts w:ascii="Times New Roman" w:eastAsia="Times New Roman" w:hAnsi="Times New Roman" w:cs="Times New Roman"/>
                <w:sz w:val="20"/>
                <w:szCs w:val="20"/>
                <w:lang w:eastAsia="es-ES"/>
              </w:rPr>
              <w:t xml:space="preserve"> referred to in Title I Chapter V Section 4 </w:t>
            </w:r>
            <w:r w:rsidR="004165F7" w:rsidRPr="00C22FD0">
              <w:rPr>
                <w:rFonts w:ascii="Times New Roman" w:hAnsi="Times New Roman" w:cs="Times New Roman"/>
                <w:sz w:val="20"/>
              </w:rPr>
              <w:t xml:space="preserve">of </w:t>
            </w:r>
            <w:r w:rsidR="004165F7"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w:t>
            </w:r>
          </w:p>
        </w:tc>
      </w:tr>
      <w:tr w:rsidR="00E21451" w:rsidRPr="00C22FD0" w14:paraId="01987844" w14:textId="77777777" w:rsidTr="0040755A">
        <w:trPr>
          <w:trHeight w:val="100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BE38E6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R0420/C0020</w:t>
            </w:r>
          </w:p>
        </w:tc>
        <w:tc>
          <w:tcPr>
            <w:tcW w:w="2198" w:type="dxa"/>
            <w:tcBorders>
              <w:top w:val="single" w:sz="4" w:space="0" w:color="auto"/>
              <w:left w:val="nil"/>
              <w:bottom w:val="single" w:sz="4" w:space="0" w:color="auto"/>
              <w:right w:val="single" w:sz="4" w:space="0" w:color="auto"/>
            </w:tcBorders>
            <w:shd w:val="clear" w:color="000000" w:fill="FFFFFF"/>
            <w:hideMark/>
          </w:tcPr>
          <w:p w14:paraId="13DC28CB" w14:textId="5807B8A5"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Initial absolute values before shock – Assets – SLT health lapse risk</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risk of decrease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0015BFF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the risk of a permanent decrease in lapse rates, before the shock. </w:t>
            </w:r>
          </w:p>
          <w:p w14:paraId="5D719CB3"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6A956D8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11DFF388" w14:textId="77777777" w:rsidTr="0040755A">
        <w:trPr>
          <w:trHeight w:val="28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14A8B7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R0420/C0030</w:t>
            </w:r>
          </w:p>
        </w:tc>
        <w:tc>
          <w:tcPr>
            <w:tcW w:w="2198" w:type="dxa"/>
            <w:tcBorders>
              <w:top w:val="single" w:sz="4" w:space="0" w:color="auto"/>
              <w:left w:val="nil"/>
              <w:bottom w:val="single" w:sz="4" w:space="0" w:color="auto"/>
              <w:right w:val="single" w:sz="4" w:space="0" w:color="auto"/>
            </w:tcBorders>
            <w:shd w:val="clear" w:color="000000" w:fill="FFFFFF"/>
            <w:hideMark/>
          </w:tcPr>
          <w:p w14:paraId="33D52801"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SLT health lapse risk – risk of decrease in lapse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36C7027"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sensitive to the risk of a permanent decrease in lapse rates, before the shock. </w:t>
            </w:r>
          </w:p>
          <w:p w14:paraId="42174E14"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131B1AC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399C5176" w14:textId="77777777" w:rsidTr="0040755A">
        <w:trPr>
          <w:trHeight w:val="149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78E5FB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R0420/C0040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BFA582E"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SLT health lapse risk –risk of decrease in lapse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E15A3B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the risk of a permanent decrease in lapse rates, after the shock (i.e. permanent decrease in the rates of lapse). </w:t>
            </w:r>
          </w:p>
          <w:p w14:paraId="3F37915B"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51D0280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4169B432" w14:textId="77777777" w:rsidTr="0040755A">
        <w:trPr>
          <w:trHeight w:val="182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CEDE93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R0420/C0050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E17E807"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(after the loss absorbing capacity of technical provisions) – SLT health lapse risk –risk of decrease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62D053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liabilities (after the loss absorbing capacity of technical provisions) sensitive to the risk of a permanent decrease in lapse rates, after the shock (i.e. permanent decrease of the rates of lapse). </w:t>
            </w:r>
          </w:p>
          <w:p w14:paraId="482F1E46"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52A93BD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9138978" w14:textId="77777777" w:rsidTr="0040755A">
        <w:trPr>
          <w:trHeight w:val="171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F32BD2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288E6219" w14:textId="355F8F2D"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SLT health lapse risk –risk of decrease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79561B0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the risk of a permanent decrease in lapse rates, after adjustment for the loss absorbing capacity of technical provisions. </w:t>
            </w:r>
          </w:p>
          <w:p w14:paraId="775762A8"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6E70D11F" w14:textId="597C63C8" w:rsidR="00E21451" w:rsidRPr="00C22FD0" w:rsidRDefault="00E21451">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R0050/C0010=1, this item represents net capital charge for a permanent decrease in SLT health rates</w:t>
            </w:r>
            <w:r w:rsidR="004165F7" w:rsidRPr="00C22FD0">
              <w:rPr>
                <w:rFonts w:ascii="Times New Roman" w:eastAsia="Times New Roman" w:hAnsi="Times New Roman" w:cs="Times New Roman"/>
                <w:sz w:val="20"/>
                <w:szCs w:val="20"/>
                <w:lang w:eastAsia="es-ES"/>
              </w:rPr>
              <w:t xml:space="preserve"> referred to in Title I Chapter V Section 4 </w:t>
            </w:r>
            <w:r w:rsidR="004165F7" w:rsidRPr="00C22FD0">
              <w:rPr>
                <w:rFonts w:ascii="Times New Roman" w:hAnsi="Times New Roman" w:cs="Times New Roman"/>
                <w:sz w:val="20"/>
              </w:rPr>
              <w:t xml:space="preserve">of </w:t>
            </w:r>
            <w:r w:rsidR="004165F7"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 xml:space="preserve"> calculated using simplified calculation for SLT health lapse rate</w:t>
            </w:r>
          </w:p>
        </w:tc>
      </w:tr>
      <w:tr w:rsidR="00E21451" w:rsidRPr="00C22FD0" w14:paraId="3800B5D3" w14:textId="77777777" w:rsidTr="0040755A">
        <w:trPr>
          <w:trHeight w:val="160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D8DC07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421EA460"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Liabilities (before the loss absorbing capacity of technical provisions) – SLT health lapse risk –risk of decrease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C94C16E"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(before the loss absorbing capacity of technical provisions) sensitive to the risk of a permanent decrease in lapse rates, after the shock (permanent decrease in lapse rates).</w:t>
            </w:r>
          </w:p>
          <w:p w14:paraId="61CD6888"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203025DD"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p w14:paraId="72295DCF"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C22FD0" w14:paraId="30EDF08D" w14:textId="77777777" w:rsidTr="0040755A">
        <w:trPr>
          <w:trHeight w:val="18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E4C419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R0420/C0080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1E7CDA7B" w14:textId="25FA98C7"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SLT health lapse risk –risk of decrease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36D662F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gross capital charge (before the loss absorbing capacity for technical provisions) for the risk of a permanent decrease in lapse rates </w:t>
            </w:r>
          </w:p>
          <w:p w14:paraId="59A0A0F5"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024BCC6C" w14:textId="140CDCFB" w:rsidR="00E21451" w:rsidRPr="00C22FD0" w:rsidRDefault="00E21451">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R0050/C0010=1, this item represents gross capital charge for a permanent decrease in SLT health rates</w:t>
            </w:r>
            <w:r w:rsidR="004165F7" w:rsidRPr="00C22FD0">
              <w:rPr>
                <w:rFonts w:ascii="Times New Roman" w:eastAsia="Times New Roman" w:hAnsi="Times New Roman" w:cs="Times New Roman"/>
                <w:sz w:val="20"/>
                <w:szCs w:val="20"/>
                <w:lang w:eastAsia="es-ES"/>
              </w:rPr>
              <w:t xml:space="preserve"> referred to in Title I Chapter V Section 4 </w:t>
            </w:r>
            <w:r w:rsidR="004165F7" w:rsidRPr="00C22FD0">
              <w:rPr>
                <w:rFonts w:ascii="Times New Roman" w:hAnsi="Times New Roman" w:cs="Times New Roman"/>
                <w:sz w:val="20"/>
              </w:rPr>
              <w:t xml:space="preserve">of </w:t>
            </w:r>
            <w:r w:rsidR="004165F7"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 xml:space="preserve"> calculated using simplified calculation for SLT health lapse rate.</w:t>
            </w:r>
          </w:p>
        </w:tc>
      </w:tr>
      <w:tr w:rsidR="00E21451" w:rsidRPr="00C22FD0" w14:paraId="4323311C"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332163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R0430/C0020</w:t>
            </w:r>
          </w:p>
        </w:tc>
        <w:tc>
          <w:tcPr>
            <w:tcW w:w="2198" w:type="dxa"/>
            <w:tcBorders>
              <w:top w:val="single" w:sz="4" w:space="0" w:color="auto"/>
              <w:left w:val="nil"/>
              <w:bottom w:val="single" w:sz="4" w:space="0" w:color="auto"/>
              <w:right w:val="single" w:sz="4" w:space="0" w:color="auto"/>
            </w:tcBorders>
            <w:shd w:val="clear" w:color="000000" w:fill="FFFFFF"/>
            <w:hideMark/>
          </w:tcPr>
          <w:p w14:paraId="238BD171" w14:textId="19C3C6EA"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Initial absolute values before shock – Assets – SLT health lapse risk</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mass lapse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5EEA721"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mass lapse risk, before the shock. </w:t>
            </w:r>
          </w:p>
          <w:p w14:paraId="6F8E76F9"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4777346E"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77570B4A"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81FCE2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R0430/C0030</w:t>
            </w:r>
          </w:p>
        </w:tc>
        <w:tc>
          <w:tcPr>
            <w:tcW w:w="2198" w:type="dxa"/>
            <w:tcBorders>
              <w:top w:val="single" w:sz="4" w:space="0" w:color="auto"/>
              <w:left w:val="nil"/>
              <w:bottom w:val="single" w:sz="4" w:space="0" w:color="auto"/>
              <w:right w:val="single" w:sz="4" w:space="0" w:color="auto"/>
            </w:tcBorders>
            <w:shd w:val="clear" w:color="000000" w:fill="FFFFFF"/>
            <w:hideMark/>
          </w:tcPr>
          <w:p w14:paraId="37344C8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SLT health lapse risk –mass lapse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6C682D15"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sensitive to mass lapse risk, before the shock. </w:t>
            </w:r>
          </w:p>
          <w:p w14:paraId="73966341"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6B6AB2B7"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The amount of TP shall be net of reinsurance and SPV </w:t>
            </w:r>
            <w:r w:rsidRPr="00C22FD0">
              <w:rPr>
                <w:rFonts w:ascii="Times New Roman" w:eastAsia="Times New Roman" w:hAnsi="Times New Roman" w:cs="Times New Roman"/>
                <w:sz w:val="20"/>
                <w:szCs w:val="20"/>
                <w:lang w:eastAsia="es-ES"/>
              </w:rPr>
              <w:lastRenderedPageBreak/>
              <w:t>recoverables.</w:t>
            </w:r>
          </w:p>
        </w:tc>
      </w:tr>
      <w:tr w:rsidR="00E21451" w:rsidRPr="00C22FD0" w14:paraId="0D627223"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1591CF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R0430/C0040</w:t>
            </w:r>
          </w:p>
        </w:tc>
        <w:tc>
          <w:tcPr>
            <w:tcW w:w="2198" w:type="dxa"/>
            <w:tcBorders>
              <w:top w:val="single" w:sz="4" w:space="0" w:color="auto"/>
              <w:left w:val="nil"/>
              <w:bottom w:val="single" w:sz="4" w:space="0" w:color="auto"/>
              <w:right w:val="single" w:sz="4" w:space="0" w:color="auto"/>
            </w:tcBorders>
            <w:shd w:val="clear" w:color="000000" w:fill="FFFFFF"/>
            <w:hideMark/>
          </w:tcPr>
          <w:p w14:paraId="32B98FD8"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SLT health lapse risk – mass lapse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3D00FF6" w14:textId="4E56C8B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w:t>
            </w:r>
            <w:r w:rsidR="002912E9" w:rsidRPr="00C22FD0">
              <w:rPr>
                <w:rFonts w:ascii="Times New Roman" w:eastAsia="Times New Roman" w:hAnsi="Times New Roman" w:cs="Times New Roman"/>
                <w:sz w:val="20"/>
                <w:szCs w:val="20"/>
                <w:lang w:eastAsia="es-ES"/>
              </w:rPr>
              <w:t>m</w:t>
            </w:r>
            <w:r w:rsidRPr="00C22FD0">
              <w:rPr>
                <w:rFonts w:ascii="Times New Roman" w:eastAsia="Times New Roman" w:hAnsi="Times New Roman" w:cs="Times New Roman"/>
                <w:sz w:val="20"/>
                <w:szCs w:val="20"/>
                <w:lang w:eastAsia="es-ES"/>
              </w:rPr>
              <w:t>ass lapse risk, after the shock.</w:t>
            </w:r>
          </w:p>
          <w:p w14:paraId="30011694"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34CBE6CF"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42BCD8BA" w14:textId="77777777" w:rsidTr="0040755A">
        <w:trPr>
          <w:trHeight w:val="151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4C1618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R0430/C0050</w:t>
            </w:r>
          </w:p>
        </w:tc>
        <w:tc>
          <w:tcPr>
            <w:tcW w:w="2198" w:type="dxa"/>
            <w:tcBorders>
              <w:top w:val="single" w:sz="4" w:space="0" w:color="auto"/>
              <w:left w:val="nil"/>
              <w:bottom w:val="single" w:sz="4" w:space="0" w:color="auto"/>
              <w:right w:val="single" w:sz="4" w:space="0" w:color="auto"/>
            </w:tcBorders>
            <w:shd w:val="clear" w:color="000000" w:fill="FFFFFF"/>
            <w:hideMark/>
          </w:tcPr>
          <w:p w14:paraId="59C6AC4A"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Liabilities (after the loss absorbing capacity of technical provisions) – SLT health lapse risk – mass lapse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35CC7A96"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mass lapse risk, after the shock. </w:t>
            </w:r>
          </w:p>
          <w:p w14:paraId="00878EF5"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6B8404E6"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586B6D89" w14:textId="77777777" w:rsidTr="0040755A">
        <w:trPr>
          <w:trHeight w:val="112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1D32F7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7DD09E2D" w14:textId="06B2B077"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 SLT health lapse risk – mass lapse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7511C28" w14:textId="51226A09"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SLT health lapse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mass lapse risk, </w:t>
            </w:r>
            <w:r w:rsidR="004165F7" w:rsidRPr="00C22FD0">
              <w:rPr>
                <w:rFonts w:ascii="Times New Roman" w:eastAsia="Times New Roman" w:hAnsi="Times New Roman" w:cs="Times New Roman"/>
                <w:sz w:val="20"/>
                <w:szCs w:val="20"/>
                <w:lang w:eastAsia="es-ES"/>
              </w:rPr>
              <w:t xml:space="preserve">referred to in Title I Chapter V Section 4 </w:t>
            </w:r>
            <w:r w:rsidR="004165F7" w:rsidRPr="00C22FD0">
              <w:rPr>
                <w:rFonts w:ascii="Times New Roman" w:hAnsi="Times New Roman" w:cs="Times New Roman"/>
                <w:sz w:val="20"/>
              </w:rPr>
              <w:t xml:space="preserve">of </w:t>
            </w:r>
            <w:r w:rsidR="004165F7" w:rsidRPr="00C22FD0">
              <w:rPr>
                <w:rFonts w:ascii="Times New Roman" w:hAnsi="Times New Roman" w:cs="Times New Roman"/>
                <w:bCs/>
                <w:sz w:val="20"/>
              </w:rPr>
              <w:t xml:space="preserve">Delegated Regulation (EU) 2015/35, </w:t>
            </w:r>
            <w:r w:rsidRPr="00C22FD0">
              <w:rPr>
                <w:rFonts w:ascii="Times New Roman" w:eastAsia="Times New Roman" w:hAnsi="Times New Roman" w:cs="Times New Roman"/>
                <w:sz w:val="20"/>
                <w:szCs w:val="20"/>
                <w:lang w:eastAsia="es-ES"/>
              </w:rPr>
              <w:t xml:space="preserve">after adjustment for the loss absorbing capacity of technical provisions. </w:t>
            </w:r>
          </w:p>
          <w:p w14:paraId="0DB21575"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03EDE4B4"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tc>
      </w:tr>
      <w:tr w:rsidR="00E21451" w:rsidRPr="00C22FD0" w14:paraId="77735612" w14:textId="77777777" w:rsidTr="0040755A">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2C55F7B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R0430/C0070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790BE962"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Liabilities (before the loss absorbing capacity of technical provisions) – Health lapse risk – mass lapse risk </w:t>
            </w:r>
          </w:p>
        </w:tc>
        <w:tc>
          <w:tcPr>
            <w:tcW w:w="4819"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14:paraId="59055B9F"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(before the loss absorbing capacity of technical provisions) sensitive to mass lapse risk, after the shock.</w:t>
            </w:r>
          </w:p>
          <w:p w14:paraId="3D98C8BD"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2959DCAB"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601E2C4E" w14:textId="77777777" w:rsidTr="0040755A">
        <w:trPr>
          <w:trHeight w:val="600"/>
        </w:trPr>
        <w:tc>
          <w:tcPr>
            <w:tcW w:w="1630" w:type="dxa"/>
            <w:vMerge/>
            <w:tcBorders>
              <w:top w:val="single" w:sz="4" w:space="0" w:color="auto"/>
              <w:left w:val="single" w:sz="4" w:space="0" w:color="auto"/>
              <w:bottom w:val="single" w:sz="4" w:space="0" w:color="auto"/>
              <w:right w:val="single" w:sz="4" w:space="0" w:color="auto"/>
            </w:tcBorders>
            <w:vAlign w:val="center"/>
          </w:tcPr>
          <w:p w14:paraId="1EB9FB75"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14:paraId="5FF08833" w14:textId="77777777" w:rsidR="00E21451" w:rsidRPr="00C22FD0" w:rsidRDefault="00E21451">
            <w:pPr>
              <w:spacing w:after="0" w:line="240" w:lineRule="auto"/>
              <w:rPr>
                <w:rFonts w:ascii="Times New Roman" w:eastAsia="Times New Roman" w:hAnsi="Times New Roman" w:cs="Times New Roman"/>
                <w:sz w:val="20"/>
                <w:szCs w:val="20"/>
                <w:lang w:eastAsia="es-ES"/>
              </w:rPr>
            </w:pPr>
          </w:p>
        </w:tc>
        <w:tc>
          <w:tcPr>
            <w:tcW w:w="4819" w:type="dxa"/>
            <w:gridSpan w:val="2"/>
            <w:vMerge/>
            <w:tcBorders>
              <w:top w:val="single" w:sz="4" w:space="0" w:color="auto"/>
              <w:left w:val="single" w:sz="4" w:space="0" w:color="auto"/>
              <w:bottom w:val="single" w:sz="4" w:space="0" w:color="auto"/>
              <w:right w:val="single" w:sz="4" w:space="0" w:color="auto"/>
            </w:tcBorders>
            <w:vAlign w:val="center"/>
            <w:hideMark/>
          </w:tcPr>
          <w:p w14:paraId="29A5FE6C"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tc>
      </w:tr>
      <w:tr w:rsidR="00E21451" w:rsidRPr="00C22FD0" w14:paraId="75C7151D" w14:textId="77777777" w:rsidTr="0040755A">
        <w:trPr>
          <w:trHeight w:val="115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096999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R0430/C0080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2C8EBC87" w14:textId="7AFF112F"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Gross solvency capital </w:t>
            </w:r>
            <w:r w:rsidR="00561143"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SLT health lapse risk – mass lapse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7AE340E3" w14:textId="5EE75074"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gross capital charge (excluding the loss absorbing capacity for technical provisions)   for SLT health lapse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mass lapse risk</w:t>
            </w:r>
            <w:r w:rsidR="004165F7" w:rsidRPr="00C22FD0">
              <w:rPr>
                <w:rFonts w:ascii="Times New Roman" w:eastAsia="Times New Roman" w:hAnsi="Times New Roman" w:cs="Times New Roman"/>
                <w:sz w:val="20"/>
                <w:szCs w:val="20"/>
                <w:lang w:eastAsia="es-ES"/>
              </w:rPr>
              <w:t xml:space="preserve"> referred to in Title I Chapter V Section 4 </w:t>
            </w:r>
            <w:r w:rsidR="004165F7" w:rsidRPr="00C22FD0">
              <w:rPr>
                <w:rFonts w:ascii="Times New Roman" w:hAnsi="Times New Roman" w:cs="Times New Roman"/>
                <w:sz w:val="20"/>
              </w:rPr>
              <w:t xml:space="preserve">of </w:t>
            </w:r>
            <w:r w:rsidR="004165F7"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w:t>
            </w:r>
          </w:p>
          <w:p w14:paraId="7B3D327E"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tc>
      </w:tr>
      <w:tr w:rsidR="00E21451" w:rsidRPr="00C22FD0" w14:paraId="511750FB"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181F7C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R0500/C0020</w:t>
            </w:r>
          </w:p>
        </w:tc>
        <w:tc>
          <w:tcPr>
            <w:tcW w:w="2198" w:type="dxa"/>
            <w:tcBorders>
              <w:top w:val="single" w:sz="4" w:space="0" w:color="auto"/>
              <w:left w:val="nil"/>
              <w:bottom w:val="single" w:sz="4" w:space="0" w:color="auto"/>
              <w:right w:val="single" w:sz="4" w:space="0" w:color="auto"/>
            </w:tcBorders>
            <w:shd w:val="clear" w:color="000000" w:fill="FFFFFF"/>
            <w:hideMark/>
          </w:tcPr>
          <w:p w14:paraId="220BDCC6"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Health expense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3C214A0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expense risk, before the shock. </w:t>
            </w:r>
          </w:p>
          <w:p w14:paraId="6422E8C7"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2A491780"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3D2985E6" w14:textId="77777777" w:rsidTr="0040755A">
        <w:trPr>
          <w:trHeight w:val="855"/>
        </w:trPr>
        <w:tc>
          <w:tcPr>
            <w:tcW w:w="1630" w:type="dxa"/>
            <w:tcBorders>
              <w:top w:val="nil"/>
              <w:left w:val="single" w:sz="4" w:space="0" w:color="auto"/>
              <w:bottom w:val="single" w:sz="4" w:space="0" w:color="auto"/>
              <w:right w:val="single" w:sz="4" w:space="0" w:color="auto"/>
            </w:tcBorders>
            <w:shd w:val="clear" w:color="000000" w:fill="FFFFFF"/>
          </w:tcPr>
          <w:p w14:paraId="068A91F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R0500/C0030</w:t>
            </w:r>
          </w:p>
        </w:tc>
        <w:tc>
          <w:tcPr>
            <w:tcW w:w="2198" w:type="dxa"/>
            <w:tcBorders>
              <w:top w:val="nil"/>
              <w:left w:val="nil"/>
              <w:bottom w:val="single" w:sz="4" w:space="0" w:color="auto"/>
              <w:right w:val="single" w:sz="4" w:space="0" w:color="auto"/>
            </w:tcBorders>
            <w:shd w:val="clear" w:color="000000" w:fill="FFFFFF"/>
            <w:hideMark/>
          </w:tcPr>
          <w:p w14:paraId="0D0E6FF9"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Health expense  risk   </w:t>
            </w:r>
          </w:p>
        </w:tc>
        <w:tc>
          <w:tcPr>
            <w:tcW w:w="4819" w:type="dxa"/>
            <w:gridSpan w:val="2"/>
            <w:tcBorders>
              <w:top w:val="nil"/>
              <w:left w:val="nil"/>
              <w:bottom w:val="single" w:sz="4" w:space="0" w:color="auto"/>
              <w:right w:val="single" w:sz="4" w:space="0" w:color="auto"/>
            </w:tcBorders>
            <w:shd w:val="clear" w:color="000000" w:fill="FFFFFF"/>
            <w:hideMark/>
          </w:tcPr>
          <w:p w14:paraId="7DEA629E"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sensitive to expense risk, before the shock. </w:t>
            </w:r>
          </w:p>
          <w:p w14:paraId="23D64C53"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6F3AC878"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3BE79360" w14:textId="77777777" w:rsidTr="0040755A">
        <w:trPr>
          <w:trHeight w:val="765"/>
        </w:trPr>
        <w:tc>
          <w:tcPr>
            <w:tcW w:w="1630" w:type="dxa"/>
            <w:tcBorders>
              <w:top w:val="nil"/>
              <w:left w:val="single" w:sz="4" w:space="0" w:color="auto"/>
              <w:bottom w:val="single" w:sz="4" w:space="0" w:color="auto"/>
              <w:right w:val="single" w:sz="4" w:space="0" w:color="auto"/>
            </w:tcBorders>
            <w:shd w:val="clear" w:color="000000" w:fill="FFFFFF"/>
          </w:tcPr>
          <w:p w14:paraId="7D02AE6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R0500/C0040</w:t>
            </w:r>
          </w:p>
        </w:tc>
        <w:tc>
          <w:tcPr>
            <w:tcW w:w="2198" w:type="dxa"/>
            <w:tcBorders>
              <w:top w:val="nil"/>
              <w:left w:val="nil"/>
              <w:bottom w:val="single" w:sz="4" w:space="0" w:color="auto"/>
              <w:right w:val="single" w:sz="4" w:space="0" w:color="auto"/>
            </w:tcBorders>
            <w:shd w:val="clear" w:color="000000" w:fill="FFFFFF"/>
            <w:hideMark/>
          </w:tcPr>
          <w:p w14:paraId="6AE8B9AB"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Health expense  risk  </w:t>
            </w:r>
          </w:p>
        </w:tc>
        <w:tc>
          <w:tcPr>
            <w:tcW w:w="4819" w:type="dxa"/>
            <w:gridSpan w:val="2"/>
            <w:tcBorders>
              <w:top w:val="nil"/>
              <w:left w:val="nil"/>
              <w:bottom w:val="nil"/>
              <w:right w:val="single" w:sz="4" w:space="0" w:color="auto"/>
            </w:tcBorders>
            <w:shd w:val="clear" w:color="000000" w:fill="FFFFFF"/>
            <w:hideMark/>
          </w:tcPr>
          <w:p w14:paraId="7D27CDAD"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health expense risk, after the shock.</w:t>
            </w:r>
          </w:p>
          <w:p w14:paraId="7B0A7016"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5A7B0123"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29F9B797" w14:textId="77777777" w:rsidTr="0040755A">
        <w:trPr>
          <w:trHeight w:val="1260"/>
        </w:trPr>
        <w:tc>
          <w:tcPr>
            <w:tcW w:w="1630" w:type="dxa"/>
            <w:tcBorders>
              <w:top w:val="nil"/>
              <w:left w:val="single" w:sz="4" w:space="0" w:color="auto"/>
              <w:bottom w:val="single" w:sz="4" w:space="0" w:color="auto"/>
              <w:right w:val="single" w:sz="4" w:space="0" w:color="auto"/>
            </w:tcBorders>
            <w:shd w:val="clear" w:color="000000" w:fill="FFFFFF"/>
          </w:tcPr>
          <w:p w14:paraId="3E0DA6C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R0500/C0050</w:t>
            </w:r>
          </w:p>
        </w:tc>
        <w:tc>
          <w:tcPr>
            <w:tcW w:w="2198" w:type="dxa"/>
            <w:tcBorders>
              <w:top w:val="nil"/>
              <w:left w:val="nil"/>
              <w:bottom w:val="single" w:sz="4" w:space="0" w:color="auto"/>
              <w:right w:val="single" w:sz="4" w:space="0" w:color="auto"/>
            </w:tcBorders>
            <w:shd w:val="clear" w:color="000000" w:fill="FFFFFF"/>
            <w:hideMark/>
          </w:tcPr>
          <w:p w14:paraId="2CC44FDA"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Liabilities (after the loss absorbing capacity of technical provisions) – Health expense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0238281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(after the loss absorbing capacity of technical provisions) sensitive to health expense risk, after the shock.</w:t>
            </w:r>
          </w:p>
          <w:p w14:paraId="3F663E7D"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5078163B"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58FB573A" w14:textId="77777777" w:rsidTr="0040755A">
        <w:trPr>
          <w:trHeight w:val="163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C04F3B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R0500/C0060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1507C2B4" w14:textId="7891330B" w:rsidR="00E21451" w:rsidRPr="00C22FD0" w:rsidRDefault="00E21451" w:rsidP="00561143">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Net solvency capital requirement</w:t>
            </w:r>
            <w:r w:rsidR="00561143"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xml:space="preserve">–  Health expense  risk </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65C51E79"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health expense risk, after adjustment for the loss absorbing capacity of technical provisions. </w:t>
            </w:r>
          </w:p>
          <w:p w14:paraId="562EF2CE"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6225A36C"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R0060/C0010=1, this item represents net capital charge for health expense risk calculated using simplified calculations.</w:t>
            </w:r>
            <w:r w:rsidRPr="00C22FD0">
              <w:rPr>
                <w:rFonts w:ascii="Times New Roman" w:eastAsia="Times New Roman" w:hAnsi="Times New Roman" w:cs="Times New Roman"/>
                <w:strike/>
                <w:sz w:val="20"/>
                <w:szCs w:val="20"/>
                <w:lang w:eastAsia="es-ES"/>
              </w:rPr>
              <w:t xml:space="preserve"> </w:t>
            </w:r>
          </w:p>
        </w:tc>
      </w:tr>
      <w:tr w:rsidR="00E21451" w:rsidRPr="00C22FD0" w14:paraId="6C9D13B7" w14:textId="77777777" w:rsidTr="0040755A">
        <w:trPr>
          <w:trHeight w:val="69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D4E229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R0500/C0070</w:t>
            </w:r>
          </w:p>
        </w:tc>
        <w:tc>
          <w:tcPr>
            <w:tcW w:w="2198" w:type="dxa"/>
            <w:tcBorders>
              <w:top w:val="single" w:sz="4" w:space="0" w:color="auto"/>
              <w:left w:val="nil"/>
              <w:bottom w:val="single" w:sz="4" w:space="0" w:color="auto"/>
              <w:right w:val="single" w:sz="4" w:space="0" w:color="auto"/>
            </w:tcBorders>
            <w:shd w:val="clear" w:color="000000" w:fill="FFFFFF"/>
            <w:hideMark/>
          </w:tcPr>
          <w:p w14:paraId="7992B301"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Liabilities (before the loss absorbing capacity of technical provisions) – Health expense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0BEA22A1"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(before the loss absorbing capacity of technical provisions) sensitive to expense risk charge, after the shock.</w:t>
            </w:r>
          </w:p>
          <w:p w14:paraId="303F384E"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045FDC8F"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1A81F4DE" w14:textId="77777777" w:rsidTr="0040755A">
        <w:trPr>
          <w:trHeight w:val="141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10A556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647B4F45" w14:textId="75601332"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Gross solvency capital </w:t>
            </w:r>
            <w:r w:rsidR="00007F57"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Health expense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699CF7C2"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(excluding the loss absorbing capacity of technical provisions) for health expense risk.</w:t>
            </w:r>
          </w:p>
          <w:p w14:paraId="45D9CAAF"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4F41630E"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R0060/C0010=1, this item represents gross capital charge for health expense risk calculated using simplified calculations.</w:t>
            </w:r>
            <w:r w:rsidRPr="00C22FD0">
              <w:rPr>
                <w:rFonts w:ascii="Times New Roman" w:eastAsia="Times New Roman" w:hAnsi="Times New Roman" w:cs="Times New Roman"/>
                <w:strike/>
                <w:sz w:val="20"/>
                <w:szCs w:val="20"/>
                <w:lang w:eastAsia="es-ES"/>
              </w:rPr>
              <w:t xml:space="preserve"> </w:t>
            </w:r>
          </w:p>
        </w:tc>
      </w:tr>
      <w:tr w:rsidR="00E21451" w:rsidRPr="00C22FD0" w14:paraId="668A06F0"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69BA7E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R0600/C0020</w:t>
            </w:r>
          </w:p>
        </w:tc>
        <w:tc>
          <w:tcPr>
            <w:tcW w:w="2198" w:type="dxa"/>
            <w:tcBorders>
              <w:top w:val="single" w:sz="4" w:space="0" w:color="auto"/>
              <w:left w:val="nil"/>
              <w:bottom w:val="single" w:sz="4" w:space="0" w:color="auto"/>
              <w:right w:val="single" w:sz="4" w:space="0" w:color="auto"/>
            </w:tcBorders>
            <w:shd w:val="clear" w:color="000000" w:fill="FFFFFF"/>
            <w:hideMark/>
          </w:tcPr>
          <w:p w14:paraId="1C8494F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Assets – Health revision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554B2D6"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health revision risk, before the shock.</w:t>
            </w:r>
          </w:p>
          <w:p w14:paraId="3D5D780F"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45D3B9C1"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Recoverables from reinsurance and SPVs shall not be included in this cell. </w:t>
            </w:r>
          </w:p>
        </w:tc>
      </w:tr>
      <w:tr w:rsidR="00E21451" w:rsidRPr="00C22FD0" w14:paraId="08F1C2A9"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8391F9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R0600/C0030</w:t>
            </w:r>
          </w:p>
        </w:tc>
        <w:tc>
          <w:tcPr>
            <w:tcW w:w="2198" w:type="dxa"/>
            <w:tcBorders>
              <w:top w:val="single" w:sz="4" w:space="0" w:color="auto"/>
              <w:left w:val="nil"/>
              <w:bottom w:val="single" w:sz="4" w:space="0" w:color="auto"/>
              <w:right w:val="single" w:sz="4" w:space="0" w:color="auto"/>
            </w:tcBorders>
            <w:shd w:val="clear" w:color="000000" w:fill="FFFFFF"/>
            <w:hideMark/>
          </w:tcPr>
          <w:p w14:paraId="227EE8F6"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–Health revision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79BBE2CE"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liabilities sensitive to health revision risk charge, before the shock. </w:t>
            </w:r>
          </w:p>
          <w:p w14:paraId="37F8F6F1"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65264A00"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1F205E4D"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DC58D0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R0600/C0040</w:t>
            </w:r>
          </w:p>
        </w:tc>
        <w:tc>
          <w:tcPr>
            <w:tcW w:w="2198" w:type="dxa"/>
            <w:tcBorders>
              <w:top w:val="single" w:sz="4" w:space="0" w:color="auto"/>
              <w:left w:val="nil"/>
              <w:bottom w:val="single" w:sz="4" w:space="0" w:color="auto"/>
              <w:right w:val="single" w:sz="4" w:space="0" w:color="auto"/>
            </w:tcBorders>
            <w:shd w:val="clear" w:color="000000" w:fill="FFFFFF"/>
            <w:hideMark/>
          </w:tcPr>
          <w:p w14:paraId="5EBF67BB"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Health revision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6FFB6140"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health revision risk, after the shock.</w:t>
            </w:r>
          </w:p>
          <w:p w14:paraId="19CEB8CE"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2A948789"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76CD05FA" w14:textId="77777777" w:rsidTr="0040755A">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37CE670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R0600/C0050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0453FE3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(after the loss absorbing capacity of technical provisions) – Health revision risk</w:t>
            </w:r>
          </w:p>
        </w:tc>
        <w:tc>
          <w:tcPr>
            <w:tcW w:w="4819"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14:paraId="254D63EC"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(after the loss absorbing capacity of technical provisions) sensitive to health revision risk, after the shock.</w:t>
            </w:r>
          </w:p>
          <w:p w14:paraId="24FF0E95"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67DF264B"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179EEC8B" w14:textId="77777777" w:rsidTr="0040755A">
        <w:trPr>
          <w:trHeight w:val="285"/>
        </w:trPr>
        <w:tc>
          <w:tcPr>
            <w:tcW w:w="1630" w:type="dxa"/>
            <w:vMerge/>
            <w:tcBorders>
              <w:top w:val="single" w:sz="4" w:space="0" w:color="auto"/>
              <w:left w:val="single" w:sz="4" w:space="0" w:color="auto"/>
              <w:bottom w:val="single" w:sz="4" w:space="0" w:color="auto"/>
              <w:right w:val="single" w:sz="4" w:space="0" w:color="auto"/>
            </w:tcBorders>
            <w:vAlign w:val="center"/>
          </w:tcPr>
          <w:p w14:paraId="326B35E4"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14:paraId="55FF3F39" w14:textId="77777777" w:rsidR="00E21451" w:rsidRPr="00C22FD0" w:rsidRDefault="00E21451">
            <w:pPr>
              <w:spacing w:after="0" w:line="240" w:lineRule="auto"/>
              <w:rPr>
                <w:rFonts w:ascii="Times New Roman" w:eastAsia="Times New Roman" w:hAnsi="Times New Roman" w:cs="Times New Roman"/>
                <w:sz w:val="20"/>
                <w:szCs w:val="20"/>
                <w:lang w:eastAsia="es-ES"/>
              </w:rPr>
            </w:pPr>
          </w:p>
        </w:tc>
        <w:tc>
          <w:tcPr>
            <w:tcW w:w="4819" w:type="dxa"/>
            <w:gridSpan w:val="2"/>
            <w:vMerge/>
            <w:tcBorders>
              <w:top w:val="single" w:sz="4" w:space="0" w:color="auto"/>
              <w:left w:val="single" w:sz="4" w:space="0" w:color="auto"/>
              <w:bottom w:val="single" w:sz="4" w:space="0" w:color="auto"/>
              <w:right w:val="single" w:sz="4" w:space="0" w:color="auto"/>
            </w:tcBorders>
            <w:vAlign w:val="center"/>
            <w:hideMark/>
          </w:tcPr>
          <w:p w14:paraId="3C294DEA"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tc>
      </w:tr>
      <w:tr w:rsidR="00E21451" w:rsidRPr="00C22FD0" w14:paraId="173A38AA" w14:textId="77777777" w:rsidTr="0040755A">
        <w:trPr>
          <w:trHeight w:val="750"/>
        </w:trPr>
        <w:tc>
          <w:tcPr>
            <w:tcW w:w="1630" w:type="dxa"/>
            <w:vMerge/>
            <w:tcBorders>
              <w:top w:val="single" w:sz="4" w:space="0" w:color="auto"/>
              <w:left w:val="single" w:sz="4" w:space="0" w:color="auto"/>
              <w:bottom w:val="single" w:sz="4" w:space="0" w:color="auto"/>
              <w:right w:val="single" w:sz="4" w:space="0" w:color="auto"/>
            </w:tcBorders>
            <w:vAlign w:val="center"/>
          </w:tcPr>
          <w:p w14:paraId="46E53E81"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14:paraId="639BA291" w14:textId="77777777" w:rsidR="00E21451" w:rsidRPr="00C22FD0" w:rsidRDefault="00E21451">
            <w:pPr>
              <w:spacing w:after="0" w:line="240" w:lineRule="auto"/>
              <w:rPr>
                <w:rFonts w:ascii="Times New Roman" w:eastAsia="Times New Roman" w:hAnsi="Times New Roman" w:cs="Times New Roman"/>
                <w:sz w:val="20"/>
                <w:szCs w:val="20"/>
                <w:lang w:eastAsia="es-ES"/>
              </w:rPr>
            </w:pPr>
          </w:p>
        </w:tc>
        <w:tc>
          <w:tcPr>
            <w:tcW w:w="4819" w:type="dxa"/>
            <w:gridSpan w:val="2"/>
            <w:vMerge/>
            <w:tcBorders>
              <w:top w:val="single" w:sz="4" w:space="0" w:color="auto"/>
              <w:left w:val="single" w:sz="4" w:space="0" w:color="auto"/>
              <w:bottom w:val="single" w:sz="4" w:space="0" w:color="auto"/>
              <w:right w:val="single" w:sz="4" w:space="0" w:color="auto"/>
            </w:tcBorders>
            <w:vAlign w:val="center"/>
            <w:hideMark/>
          </w:tcPr>
          <w:p w14:paraId="64B88E5B"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tc>
      </w:tr>
      <w:tr w:rsidR="00E21451" w:rsidRPr="00C22FD0" w14:paraId="4BA814C8" w14:textId="77777777" w:rsidTr="0040755A">
        <w:trPr>
          <w:trHeight w:val="109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F9C920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249BAA5B" w14:textId="01CD5C14" w:rsidR="00E21451" w:rsidRPr="00C22FD0" w:rsidRDefault="00E21451" w:rsidP="00007F57">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w:t>
            </w:r>
            <w:r w:rsidRPr="00C22FD0">
              <w:rPr>
                <w:rFonts w:ascii="Times New Roman" w:eastAsia="Times New Roman" w:hAnsi="Times New Roman" w:cs="Times New Roman"/>
                <w:strike/>
                <w:sz w:val="20"/>
                <w:szCs w:val="20"/>
                <w:lang w:eastAsia="es-ES"/>
              </w:rPr>
              <w:t>–</w:t>
            </w:r>
            <w:r w:rsidRPr="00C22FD0">
              <w:rPr>
                <w:rFonts w:ascii="Times New Roman" w:eastAsia="Times New Roman" w:hAnsi="Times New Roman" w:cs="Times New Roman"/>
                <w:sz w:val="20"/>
                <w:szCs w:val="20"/>
                <w:lang w:eastAsia="es-ES"/>
              </w:rPr>
              <w:t xml:space="preserve"> Net solvency capital requirement</w:t>
            </w:r>
            <w:r w:rsidR="00007F57"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 Health revision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02E3304A"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net capital charge for health revision risk, after adjustment for the loss absorbing capacity of technical provisions. </w:t>
            </w:r>
          </w:p>
          <w:p w14:paraId="60C04872"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tc>
      </w:tr>
      <w:tr w:rsidR="00E21451" w:rsidRPr="00C22FD0" w14:paraId="77DC94C5"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A32258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R0600/C0070</w:t>
            </w:r>
          </w:p>
        </w:tc>
        <w:tc>
          <w:tcPr>
            <w:tcW w:w="2198" w:type="dxa"/>
            <w:tcBorders>
              <w:top w:val="single" w:sz="4" w:space="0" w:color="auto"/>
              <w:left w:val="nil"/>
              <w:bottom w:val="single" w:sz="4" w:space="0" w:color="auto"/>
              <w:right w:val="single" w:sz="4" w:space="0" w:color="auto"/>
            </w:tcBorders>
            <w:shd w:val="clear" w:color="000000" w:fill="FFFFFF"/>
            <w:hideMark/>
          </w:tcPr>
          <w:p w14:paraId="40D79DD0"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 after shock – Liabilities (before the loss absorbing capacity of technical provisions) – Health revision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ACE1D9D"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14:paraId="4052DCD6"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45EEDE8D"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0241F43D" w14:textId="77777777" w:rsidTr="0040755A">
        <w:trPr>
          <w:trHeight w:val="83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44449B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2ACBFC5F" w14:textId="3E5228EF"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 Gross solvency capital </w:t>
            </w:r>
            <w:r w:rsidR="00007F57" w:rsidRPr="00C22FD0">
              <w:rPr>
                <w:rFonts w:ascii="Times New Roman" w:eastAsia="Times New Roman" w:hAnsi="Times New Roman" w:cs="Times New Roman"/>
                <w:sz w:val="20"/>
                <w:szCs w:val="20"/>
                <w:lang w:eastAsia="es-ES"/>
              </w:rPr>
              <w:t xml:space="preserve">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Health revision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6E9D7FA8"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gross capital charge (before the loss absorbing capacity of technical provisions) for health revision risk.</w:t>
            </w:r>
          </w:p>
          <w:p w14:paraId="2B37443F"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C22FD0" w14:paraId="37092109" w14:textId="77777777" w:rsidTr="0040755A">
        <w:trPr>
          <w:trHeight w:val="189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743895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R0700/C0060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34F8F639" w14:textId="70F91F1B"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Diversification within SLT health underwriting risk module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E0ABFD9" w14:textId="7331729F"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diversification effect within the SLT health underwriting risk module</w:t>
            </w:r>
            <w:r w:rsidR="004165F7" w:rsidRPr="00C22FD0">
              <w:rPr>
                <w:rFonts w:ascii="Times New Roman" w:eastAsia="Times New Roman" w:hAnsi="Times New Roman" w:cs="Times New Roman"/>
                <w:sz w:val="20"/>
                <w:szCs w:val="20"/>
                <w:lang w:eastAsia="es-ES"/>
              </w:rPr>
              <w:t xml:space="preserve"> referred to in Title I Chapter V Section 4 </w:t>
            </w:r>
            <w:r w:rsidR="004165F7" w:rsidRPr="00C22FD0">
              <w:rPr>
                <w:rFonts w:ascii="Times New Roman" w:hAnsi="Times New Roman" w:cs="Times New Roman"/>
                <w:sz w:val="20"/>
              </w:rPr>
              <w:t xml:space="preserve">of </w:t>
            </w:r>
            <w:r w:rsidR="004165F7"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 xml:space="preserve"> as a result of the aggregation of the net capital requirements (after adjustment for the loss absorbing capacity of technical provisions) of the single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modules.</w:t>
            </w:r>
          </w:p>
          <w:p w14:paraId="0D6ECB31"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6E75C4B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shall be reported as a negative value if they reduce the capital requirement.</w:t>
            </w:r>
          </w:p>
        </w:tc>
      </w:tr>
      <w:tr w:rsidR="00E21451" w:rsidRPr="00C22FD0" w14:paraId="12FDB1EC" w14:textId="77777777" w:rsidTr="0040755A">
        <w:trPr>
          <w:trHeight w:val="188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4452DB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R0700/C0080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1CF777FC" w14:textId="3863592F"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Diversification within SLT health underwriting risk module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5CC2C25B" w14:textId="4B073486"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diversification effect within the SLT health underwriting risk module</w:t>
            </w:r>
            <w:r w:rsidR="00821E06" w:rsidRPr="00C22FD0">
              <w:rPr>
                <w:rFonts w:ascii="Times New Roman" w:eastAsia="Times New Roman" w:hAnsi="Times New Roman" w:cs="Times New Roman"/>
                <w:sz w:val="20"/>
                <w:szCs w:val="20"/>
                <w:lang w:eastAsia="es-ES"/>
              </w:rPr>
              <w:t xml:space="preserve"> referred to in Title I Chapter V Section 4 </w:t>
            </w:r>
            <w:r w:rsidR="00821E06" w:rsidRPr="00C22FD0">
              <w:rPr>
                <w:rFonts w:ascii="Times New Roman" w:hAnsi="Times New Roman" w:cs="Times New Roman"/>
                <w:sz w:val="20"/>
              </w:rPr>
              <w:t xml:space="preserve">of </w:t>
            </w:r>
            <w:r w:rsidR="00821E06"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 xml:space="preserve"> as a result of the aggregation of the gross capital requirements (before the loss absorbing capacity of technical provisions) of the single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modules.</w:t>
            </w:r>
          </w:p>
          <w:p w14:paraId="36A705A9"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4090EDC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shall be reported as a negative value if they reduce the capital requirement.</w:t>
            </w:r>
          </w:p>
        </w:tc>
      </w:tr>
      <w:tr w:rsidR="00E21451" w:rsidRPr="00C22FD0" w14:paraId="6F31E322" w14:textId="77777777" w:rsidTr="0040755A">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99F760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R0800/C0060</w:t>
            </w:r>
          </w:p>
        </w:tc>
        <w:tc>
          <w:tcPr>
            <w:tcW w:w="2198" w:type="dxa"/>
            <w:tcBorders>
              <w:top w:val="single" w:sz="4" w:space="0" w:color="auto"/>
              <w:left w:val="nil"/>
              <w:bottom w:val="single" w:sz="4" w:space="0" w:color="auto"/>
              <w:right w:val="single" w:sz="4" w:space="0" w:color="auto"/>
            </w:tcBorders>
            <w:shd w:val="clear" w:color="000000" w:fill="FFFFFF"/>
            <w:hideMark/>
          </w:tcPr>
          <w:p w14:paraId="65802629" w14:textId="3170C41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Net solvency capital requirements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SLT health underwriting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0044EC82" w14:textId="4C863D2F" w:rsidR="00E21451" w:rsidRPr="00C22FD0" w:rsidRDefault="00E21451" w:rsidP="00DF00D7">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total net capital charge for SLT health underwriting risk </w:t>
            </w:r>
            <w:r w:rsidR="00821E06" w:rsidRPr="00C22FD0">
              <w:rPr>
                <w:rFonts w:ascii="Times New Roman" w:eastAsia="Times New Roman" w:hAnsi="Times New Roman" w:cs="Times New Roman"/>
                <w:sz w:val="20"/>
                <w:szCs w:val="20"/>
                <w:lang w:eastAsia="es-ES"/>
              </w:rPr>
              <w:t xml:space="preserve">referred to in Title I Chapter V Section 4 </w:t>
            </w:r>
            <w:r w:rsidR="00821E06" w:rsidRPr="00C22FD0">
              <w:rPr>
                <w:rFonts w:ascii="Times New Roman" w:hAnsi="Times New Roman" w:cs="Times New Roman"/>
                <w:sz w:val="20"/>
              </w:rPr>
              <w:t xml:space="preserve">of </w:t>
            </w:r>
            <w:r w:rsidR="00821E06" w:rsidRPr="00C22FD0">
              <w:rPr>
                <w:rFonts w:ascii="Times New Roman" w:hAnsi="Times New Roman" w:cs="Times New Roman"/>
                <w:bCs/>
                <w:sz w:val="20"/>
              </w:rPr>
              <w:t xml:space="preserve">Delegated Regulation (EU) 2015/35, </w:t>
            </w:r>
            <w:r w:rsidRPr="00C22FD0">
              <w:rPr>
                <w:rFonts w:ascii="Times New Roman" w:eastAsia="Times New Roman" w:hAnsi="Times New Roman" w:cs="Times New Roman"/>
                <w:sz w:val="20"/>
                <w:szCs w:val="20"/>
                <w:lang w:eastAsia="es-ES"/>
              </w:rPr>
              <w:t>after adjustment of the loss absorbing capacity of technical provisions.</w:t>
            </w:r>
          </w:p>
        </w:tc>
      </w:tr>
      <w:tr w:rsidR="00E21451" w:rsidRPr="00C22FD0" w14:paraId="37176080" w14:textId="77777777" w:rsidTr="0040755A">
        <w:trPr>
          <w:trHeight w:val="854"/>
        </w:trPr>
        <w:tc>
          <w:tcPr>
            <w:tcW w:w="1630" w:type="dxa"/>
            <w:tcBorders>
              <w:top w:val="nil"/>
              <w:left w:val="single" w:sz="4" w:space="0" w:color="auto"/>
              <w:bottom w:val="single" w:sz="4" w:space="0" w:color="auto"/>
              <w:right w:val="single" w:sz="4" w:space="0" w:color="auto"/>
            </w:tcBorders>
            <w:shd w:val="clear" w:color="000000" w:fill="FFFFFF"/>
          </w:tcPr>
          <w:p w14:paraId="67E37A2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R0800/C0080</w:t>
            </w:r>
          </w:p>
        </w:tc>
        <w:tc>
          <w:tcPr>
            <w:tcW w:w="2198" w:type="dxa"/>
            <w:tcBorders>
              <w:top w:val="nil"/>
              <w:left w:val="nil"/>
              <w:bottom w:val="single" w:sz="4" w:space="0" w:color="auto"/>
              <w:right w:val="single" w:sz="4" w:space="0" w:color="auto"/>
            </w:tcBorders>
            <w:shd w:val="clear" w:color="000000" w:fill="FFFFFF"/>
            <w:hideMark/>
          </w:tcPr>
          <w:p w14:paraId="1CD0FF8F" w14:textId="4E1F6ED0"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Gross solvency capital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SLT health underwriting risk</w:t>
            </w:r>
          </w:p>
        </w:tc>
        <w:tc>
          <w:tcPr>
            <w:tcW w:w="4819" w:type="dxa"/>
            <w:gridSpan w:val="2"/>
            <w:tcBorders>
              <w:top w:val="nil"/>
              <w:left w:val="nil"/>
              <w:bottom w:val="single" w:sz="4" w:space="0" w:color="auto"/>
              <w:right w:val="single" w:sz="4" w:space="0" w:color="auto"/>
            </w:tcBorders>
            <w:shd w:val="clear" w:color="000000" w:fill="FFFFFF"/>
            <w:hideMark/>
          </w:tcPr>
          <w:p w14:paraId="18E8D3F0"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total gross capital charge for SLT health underwriting risk, before adjustment of the loss absorbing capacity of technical provisions. </w:t>
            </w:r>
          </w:p>
        </w:tc>
      </w:tr>
      <w:tr w:rsidR="00E21451" w:rsidRPr="00C22FD0" w14:paraId="58BA13B3" w14:textId="77777777" w:rsidTr="0040755A">
        <w:trPr>
          <w:trHeight w:val="285"/>
        </w:trPr>
        <w:tc>
          <w:tcPr>
            <w:tcW w:w="8647" w:type="dxa"/>
            <w:gridSpan w:val="4"/>
            <w:tcBorders>
              <w:top w:val="nil"/>
              <w:left w:val="nil"/>
              <w:bottom w:val="single" w:sz="4" w:space="0" w:color="auto"/>
              <w:right w:val="nil"/>
            </w:tcBorders>
            <w:shd w:val="clear" w:color="000000" w:fill="FFFFFF"/>
          </w:tcPr>
          <w:p w14:paraId="16DDDED3" w14:textId="77777777" w:rsidR="00E21451" w:rsidRPr="00C22FD0" w:rsidRDefault="00E21451" w:rsidP="0040755A">
            <w:pPr>
              <w:spacing w:before="120" w:after="12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Further details on revision risk</w:t>
            </w:r>
          </w:p>
        </w:tc>
      </w:tr>
      <w:tr w:rsidR="00E21451" w:rsidRPr="00C22FD0" w14:paraId="15DC9C84" w14:textId="77777777" w:rsidTr="0040755A">
        <w:trPr>
          <w:trHeight w:val="16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592AC1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R0900/C0090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16DFF38D"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Revision shock USP</w:t>
            </w:r>
          </w:p>
        </w:tc>
        <w:tc>
          <w:tcPr>
            <w:tcW w:w="4486" w:type="dxa"/>
            <w:tcBorders>
              <w:top w:val="single" w:sz="4" w:space="0" w:color="auto"/>
              <w:left w:val="single" w:sz="4" w:space="0" w:color="auto"/>
              <w:bottom w:val="single" w:sz="4" w:space="0" w:color="auto"/>
              <w:right w:val="single" w:sz="4" w:space="0" w:color="auto"/>
            </w:tcBorders>
            <w:shd w:val="clear" w:color="000000" w:fill="FFFFFF"/>
            <w:hideMark/>
          </w:tcPr>
          <w:p w14:paraId="288F26F0"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Revision shock – group specific parameter as calculated by the group and approved by the supervisory authority. </w:t>
            </w:r>
          </w:p>
          <w:p w14:paraId="16D5A04E"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p>
          <w:p w14:paraId="1C737F05" w14:textId="7777777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not reported where no group specific parameter is used.</w:t>
            </w:r>
          </w:p>
        </w:tc>
      </w:tr>
      <w:tr w:rsidR="00E21451" w:rsidRPr="00C22FD0" w14:paraId="34C541B0" w14:textId="77777777" w:rsidTr="0040755A">
        <w:trPr>
          <w:trHeight w:val="565"/>
        </w:trPr>
        <w:tc>
          <w:tcPr>
            <w:tcW w:w="8647" w:type="dxa"/>
            <w:gridSpan w:val="4"/>
            <w:tcBorders>
              <w:top w:val="single" w:sz="4" w:space="0" w:color="auto"/>
              <w:left w:val="nil"/>
              <w:right w:val="nil"/>
            </w:tcBorders>
            <w:shd w:val="clear" w:color="000000" w:fill="FFFFFF"/>
          </w:tcPr>
          <w:p w14:paraId="4B6D222F" w14:textId="1906D7CD" w:rsidR="00E21451" w:rsidRPr="00C22FD0" w:rsidRDefault="00783CDB">
            <w:pPr>
              <w:spacing w:before="120" w:after="12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 xml:space="preserve">NSLT </w:t>
            </w:r>
            <w:r w:rsidR="00E21451" w:rsidRPr="00C22FD0">
              <w:rPr>
                <w:rFonts w:ascii="Times New Roman" w:eastAsia="Times New Roman" w:hAnsi="Times New Roman" w:cs="Times New Roman"/>
                <w:b/>
                <w:sz w:val="20"/>
                <w:szCs w:val="20"/>
                <w:lang w:eastAsia="es-ES"/>
              </w:rPr>
              <w:t xml:space="preserve"> </w:t>
            </w:r>
            <w:r w:rsidRPr="00C22FD0">
              <w:rPr>
                <w:rFonts w:ascii="Times New Roman" w:eastAsia="Times New Roman" w:hAnsi="Times New Roman" w:cs="Times New Roman"/>
                <w:b/>
                <w:sz w:val="20"/>
                <w:szCs w:val="20"/>
                <w:lang w:eastAsia="es-ES"/>
              </w:rPr>
              <w:t>h</w:t>
            </w:r>
            <w:r w:rsidR="00E21451" w:rsidRPr="00C22FD0">
              <w:rPr>
                <w:rFonts w:ascii="Times New Roman" w:eastAsia="Times New Roman" w:hAnsi="Times New Roman" w:cs="Times New Roman"/>
                <w:b/>
                <w:sz w:val="20"/>
                <w:szCs w:val="20"/>
                <w:lang w:eastAsia="es-ES"/>
              </w:rPr>
              <w:t>ealth premium and reserve risk</w:t>
            </w:r>
          </w:p>
        </w:tc>
      </w:tr>
      <w:tr w:rsidR="00E21451" w:rsidRPr="00C22FD0" w14:paraId="54CC8AC1" w14:textId="77777777" w:rsidTr="0040755A">
        <w:trPr>
          <w:trHeight w:val="164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E75C3E6" w14:textId="7CFF1D88"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R1000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R1030/</w:t>
            </w:r>
          </w:p>
          <w:p w14:paraId="56E9028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C0100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4413DDAC"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Standard deviation for premium risk – USP</w:t>
            </w:r>
          </w:p>
        </w:tc>
        <w:tc>
          <w:tcPr>
            <w:tcW w:w="4486" w:type="dxa"/>
            <w:tcBorders>
              <w:top w:val="single" w:sz="4" w:space="0" w:color="auto"/>
              <w:left w:val="nil"/>
              <w:bottom w:val="single" w:sz="4" w:space="0" w:color="auto"/>
              <w:right w:val="single" w:sz="4" w:space="0" w:color="auto"/>
            </w:tcBorders>
            <w:shd w:val="clear" w:color="000000" w:fill="FFFFFF"/>
            <w:hideMark/>
          </w:tcPr>
          <w:p w14:paraId="492BF26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group specific standard deviation for premium risk for each lines of business and its proportional reinsurance as calculated by the group and approved or prescribed by the supervisory authority.</w:t>
            </w:r>
          </w:p>
          <w:p w14:paraId="35FEB72D"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07C612D1"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not reported where no group specific parameter is used.</w:t>
            </w:r>
          </w:p>
        </w:tc>
      </w:tr>
      <w:tr w:rsidR="00E21451" w:rsidRPr="00C22FD0" w14:paraId="2E4A272A" w14:textId="77777777" w:rsidTr="0040755A">
        <w:trPr>
          <w:trHeight w:val="129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5F3FC1C" w14:textId="621CE7E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R1000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R1030/C0110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tcPr>
          <w:p w14:paraId="3C1B8A8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USP Standard Deviation gross/net</w:t>
            </w:r>
          </w:p>
        </w:tc>
        <w:tc>
          <w:tcPr>
            <w:tcW w:w="4486" w:type="dxa"/>
            <w:tcBorders>
              <w:top w:val="single" w:sz="4" w:space="0" w:color="auto"/>
              <w:left w:val="nil"/>
              <w:bottom w:val="single" w:sz="4" w:space="0" w:color="auto"/>
              <w:right w:val="single" w:sz="4" w:space="0" w:color="auto"/>
            </w:tcBorders>
            <w:shd w:val="clear" w:color="000000" w:fill="FFFFFF"/>
          </w:tcPr>
          <w:p w14:paraId="079E140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Identify if the USP standard Deviation was applied gross or net. One of the options in the following closed list shall be used:</w:t>
            </w:r>
            <w:r w:rsidRPr="00C22FD0">
              <w:rPr>
                <w:rFonts w:ascii="Times New Roman" w:eastAsia="Times New Roman" w:hAnsi="Times New Roman" w:cs="Times New Roman"/>
                <w:sz w:val="20"/>
                <w:szCs w:val="20"/>
                <w:lang w:eastAsia="es-ES"/>
              </w:rPr>
              <w:br/>
              <w:t>1 – USP gross</w:t>
            </w:r>
          </w:p>
          <w:p w14:paraId="5673A9E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USP net</w:t>
            </w:r>
          </w:p>
        </w:tc>
      </w:tr>
      <w:tr w:rsidR="00E21451" w:rsidRPr="00C22FD0" w14:paraId="0F3943AB" w14:textId="77777777" w:rsidTr="0040755A">
        <w:trPr>
          <w:trHeight w:val="211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DCD2FBA" w14:textId="09F9B914"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R1000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R1030/</w:t>
            </w:r>
          </w:p>
          <w:p w14:paraId="73ACD89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C0120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48FF34BC" w14:textId="4C3DE92A"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Standard deviation for premium risk –  USP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Adjustment factor for non – proportional reinsurance</w:t>
            </w:r>
          </w:p>
        </w:tc>
        <w:tc>
          <w:tcPr>
            <w:tcW w:w="4486" w:type="dxa"/>
            <w:tcBorders>
              <w:top w:val="single" w:sz="4" w:space="0" w:color="auto"/>
              <w:left w:val="nil"/>
              <w:bottom w:val="single" w:sz="4" w:space="0" w:color="auto"/>
              <w:right w:val="single" w:sz="4" w:space="0" w:color="auto"/>
            </w:tcBorders>
            <w:shd w:val="clear" w:color="000000" w:fill="FFFFFF"/>
            <w:hideMark/>
          </w:tcPr>
          <w:p w14:paraId="0196FC93" w14:textId="68D80DCE"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group specific adjustment factor for non–proportional reinsurance of each </w:t>
            </w:r>
            <w:r w:rsidR="00445CF4" w:rsidRPr="00C22FD0">
              <w:rPr>
                <w:rFonts w:ascii="Times New Roman" w:eastAsia="Times New Roman" w:hAnsi="Times New Roman" w:cs="Times New Roman"/>
                <w:sz w:val="20"/>
                <w:szCs w:val="20"/>
                <w:lang w:eastAsia="es-ES"/>
              </w:rPr>
              <w:t xml:space="preserve">line of business, as defined in Annex I to Delegated Regulation (EU) 2015/35, </w:t>
            </w:r>
            <w:r w:rsidRPr="00C22FD0">
              <w:rPr>
                <w:rFonts w:ascii="Times New Roman" w:eastAsia="Times New Roman" w:hAnsi="Times New Roman" w:cs="Times New Roman"/>
                <w:sz w:val="20"/>
                <w:szCs w:val="20"/>
                <w:lang w:eastAsia="es-ES"/>
              </w:rPr>
              <w:t xml:space="preserve">which allows groups to take into account the risk–mitigating effect of particular per risk excess of loss reinsurance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 calculated by the group and approved or prescribed by the supervisory authority</w:t>
            </w:r>
          </w:p>
          <w:p w14:paraId="18643293"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56F4FA75" w14:textId="439685D5"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Where no group specific parameter is used, this cell </w:t>
            </w:r>
            <w:r w:rsidR="00C45CB8" w:rsidRPr="00C22FD0">
              <w:rPr>
                <w:rFonts w:ascii="Times New Roman" w:eastAsia="Times New Roman" w:hAnsi="Times New Roman" w:cs="Times New Roman"/>
                <w:sz w:val="20"/>
                <w:szCs w:val="20"/>
                <w:lang w:eastAsia="es-ES"/>
              </w:rPr>
              <w:lastRenderedPageBreak/>
              <w:t>shall</w:t>
            </w:r>
            <w:r w:rsidRPr="00C22FD0">
              <w:rPr>
                <w:rFonts w:ascii="Times New Roman" w:eastAsia="Times New Roman" w:hAnsi="Times New Roman" w:cs="Times New Roman"/>
                <w:sz w:val="20"/>
                <w:szCs w:val="20"/>
                <w:lang w:eastAsia="es-ES"/>
              </w:rPr>
              <w:t xml:space="preserve"> be left blank.</w:t>
            </w:r>
          </w:p>
        </w:tc>
      </w:tr>
      <w:tr w:rsidR="00E21451" w:rsidRPr="00C22FD0" w14:paraId="7858A379" w14:textId="77777777" w:rsidTr="0040755A">
        <w:trPr>
          <w:trHeight w:val="168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2E5BB3C" w14:textId="3282A2FA"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R1000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R1030/</w:t>
            </w:r>
          </w:p>
          <w:p w14:paraId="624CA48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C0130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315147BB"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Standard deviation for reserve risk – USP</w:t>
            </w:r>
          </w:p>
        </w:tc>
        <w:tc>
          <w:tcPr>
            <w:tcW w:w="4486" w:type="dxa"/>
            <w:tcBorders>
              <w:top w:val="single" w:sz="4" w:space="0" w:color="auto"/>
              <w:left w:val="nil"/>
              <w:bottom w:val="single" w:sz="4" w:space="0" w:color="auto"/>
              <w:right w:val="single" w:sz="4" w:space="0" w:color="auto"/>
            </w:tcBorders>
            <w:shd w:val="clear" w:color="000000" w:fill="FFFFFF"/>
            <w:hideMark/>
          </w:tcPr>
          <w:p w14:paraId="1639A59B" w14:textId="009908BC"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group specific standard deviation for reserve risk for each </w:t>
            </w:r>
            <w:r w:rsidR="00445CF4" w:rsidRPr="00C22FD0">
              <w:rPr>
                <w:rFonts w:ascii="Times New Roman" w:eastAsia="Times New Roman" w:hAnsi="Times New Roman" w:cs="Times New Roman"/>
                <w:sz w:val="20"/>
                <w:szCs w:val="20"/>
                <w:lang w:eastAsia="es-ES"/>
              </w:rPr>
              <w:t xml:space="preserve">line of business, as defined in Annex I to Delegated Regulation (EU) 2015/35, </w:t>
            </w:r>
            <w:r w:rsidRPr="00C22FD0">
              <w:rPr>
                <w:rFonts w:ascii="Times New Roman" w:eastAsia="Times New Roman" w:hAnsi="Times New Roman" w:cs="Times New Roman"/>
                <w:sz w:val="20"/>
                <w:szCs w:val="20"/>
                <w:lang w:eastAsia="es-ES"/>
              </w:rPr>
              <w:t>and its proportional reinsurance as calculated by the group and approved or prescribed by the supervisory authority.</w:t>
            </w:r>
          </w:p>
          <w:p w14:paraId="3C92E887"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6AEF45E0"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not reported where no group specific parameter is used.</w:t>
            </w:r>
          </w:p>
        </w:tc>
      </w:tr>
      <w:tr w:rsidR="00E21451" w:rsidRPr="00C22FD0" w14:paraId="5065DC5C" w14:textId="77777777" w:rsidTr="0040755A">
        <w:trPr>
          <w:trHeight w:val="56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B8457F5" w14:textId="58B3262A"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R1000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R1030/</w:t>
            </w:r>
          </w:p>
          <w:p w14:paraId="1F2F4DB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C0140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74C514C2"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Volume measure for premium and reserve risk –  volume measure for premium risk: </w:t>
            </w:r>
            <w:proofErr w:type="spellStart"/>
            <w:r w:rsidRPr="00C22FD0">
              <w:rPr>
                <w:rFonts w:ascii="Times New Roman" w:eastAsia="Times New Roman" w:hAnsi="Times New Roman" w:cs="Times New Roman"/>
                <w:sz w:val="20"/>
                <w:szCs w:val="20"/>
                <w:lang w:eastAsia="es-ES"/>
              </w:rPr>
              <w:t>Vprem</w:t>
            </w:r>
            <w:proofErr w:type="spellEnd"/>
          </w:p>
        </w:tc>
        <w:tc>
          <w:tcPr>
            <w:tcW w:w="4486" w:type="dxa"/>
            <w:tcBorders>
              <w:top w:val="single" w:sz="4" w:space="0" w:color="auto"/>
              <w:left w:val="nil"/>
              <w:bottom w:val="single" w:sz="4" w:space="0" w:color="auto"/>
              <w:right w:val="single" w:sz="4" w:space="0" w:color="auto"/>
            </w:tcBorders>
            <w:shd w:val="clear" w:color="000000" w:fill="FFFFFF"/>
            <w:hideMark/>
          </w:tcPr>
          <w:p w14:paraId="47BA47EB" w14:textId="75B3E285" w:rsidR="00E21451" w:rsidRPr="00C22FD0" w:rsidRDefault="00E21451" w:rsidP="00445CF4">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The volume measure for premium risk for each </w:t>
            </w:r>
            <w:r w:rsidR="00445CF4" w:rsidRPr="00C22FD0">
              <w:rPr>
                <w:rFonts w:ascii="Times New Roman" w:eastAsia="Times New Roman" w:hAnsi="Times New Roman" w:cs="Times New Roman"/>
                <w:sz w:val="20"/>
                <w:szCs w:val="20"/>
                <w:lang w:eastAsia="es-ES"/>
              </w:rPr>
              <w:t xml:space="preserve">line of business, as defined in Annex I to Delegated Regulation (EU) 2015/35, </w:t>
            </w:r>
            <w:r w:rsidRPr="00C22FD0">
              <w:rPr>
                <w:rFonts w:ascii="Times New Roman" w:eastAsia="Times New Roman" w:hAnsi="Times New Roman" w:cs="Times New Roman"/>
                <w:sz w:val="20"/>
                <w:szCs w:val="20"/>
                <w:lang w:eastAsia="es-ES"/>
              </w:rPr>
              <w:t xml:space="preserve">and its proportional reinsurance </w:t>
            </w:r>
          </w:p>
        </w:tc>
      </w:tr>
      <w:tr w:rsidR="00E21451" w:rsidRPr="00C22FD0" w14:paraId="7B276AB2" w14:textId="77777777" w:rsidTr="0040755A">
        <w:trPr>
          <w:trHeight w:val="104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EC39507" w14:textId="6BCBEED3"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R1000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R1030/</w:t>
            </w:r>
          </w:p>
          <w:p w14:paraId="6039250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C0150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0B4F592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Volume measure for premium and reserve risk –Volume measure reserve risk: </w:t>
            </w:r>
            <w:proofErr w:type="spellStart"/>
            <w:r w:rsidRPr="00C22FD0">
              <w:rPr>
                <w:rFonts w:ascii="Times New Roman" w:eastAsia="Times New Roman" w:hAnsi="Times New Roman" w:cs="Times New Roman"/>
                <w:sz w:val="20"/>
                <w:szCs w:val="20"/>
                <w:lang w:eastAsia="es-ES"/>
              </w:rPr>
              <w:t>Vres</w:t>
            </w:r>
            <w:proofErr w:type="spellEnd"/>
            <w:r w:rsidRPr="00C22FD0">
              <w:rPr>
                <w:rFonts w:ascii="Times New Roman" w:eastAsia="Times New Roman" w:hAnsi="Times New Roman" w:cs="Times New Roman"/>
                <w:sz w:val="20"/>
                <w:szCs w:val="20"/>
                <w:lang w:eastAsia="es-ES"/>
              </w:rPr>
              <w:t xml:space="preserve"> </w:t>
            </w:r>
          </w:p>
        </w:tc>
        <w:tc>
          <w:tcPr>
            <w:tcW w:w="4486" w:type="dxa"/>
            <w:tcBorders>
              <w:top w:val="single" w:sz="4" w:space="0" w:color="auto"/>
              <w:left w:val="nil"/>
              <w:bottom w:val="single" w:sz="4" w:space="0" w:color="auto"/>
              <w:right w:val="single" w:sz="4" w:space="0" w:color="auto"/>
            </w:tcBorders>
            <w:shd w:val="clear" w:color="000000" w:fill="FFFFFF"/>
            <w:hideMark/>
          </w:tcPr>
          <w:p w14:paraId="7E1B5F64" w14:textId="110611B3" w:rsidR="00E21451" w:rsidRPr="00C22FD0" w:rsidRDefault="00E21451" w:rsidP="00445CF4">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The volume measure for reserve risk for  each </w:t>
            </w:r>
            <w:r w:rsidR="00445CF4" w:rsidRPr="00C22FD0">
              <w:rPr>
                <w:rFonts w:ascii="Times New Roman" w:eastAsia="Times New Roman" w:hAnsi="Times New Roman" w:cs="Times New Roman"/>
                <w:sz w:val="20"/>
                <w:szCs w:val="20"/>
                <w:lang w:eastAsia="es-ES"/>
              </w:rPr>
              <w:t xml:space="preserve">line of business, as defined in Annex I to Delegated Regulation (EU) 2015/35, </w:t>
            </w:r>
            <w:r w:rsidRPr="00C22FD0">
              <w:rPr>
                <w:rFonts w:ascii="Times New Roman" w:eastAsia="Times New Roman" w:hAnsi="Times New Roman" w:cs="Times New Roman"/>
                <w:sz w:val="20"/>
                <w:szCs w:val="20"/>
                <w:lang w:eastAsia="es-ES"/>
              </w:rPr>
              <w:t>and its proportional reinsurance</w:t>
            </w:r>
          </w:p>
        </w:tc>
      </w:tr>
      <w:tr w:rsidR="00E21451" w:rsidRPr="00C22FD0" w14:paraId="5F443FE4" w14:textId="77777777" w:rsidTr="0040755A">
        <w:trPr>
          <w:trHeight w:val="155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2353A1B" w14:textId="0995FF21"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R1000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R1030/</w:t>
            </w:r>
          </w:p>
          <w:p w14:paraId="3F02F8F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C0160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70172AA5"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Volume measure for premium and reserve risk – Geographical Diversification</w:t>
            </w:r>
          </w:p>
        </w:tc>
        <w:tc>
          <w:tcPr>
            <w:tcW w:w="4486" w:type="dxa"/>
            <w:tcBorders>
              <w:top w:val="single" w:sz="4" w:space="0" w:color="auto"/>
              <w:left w:val="nil"/>
              <w:bottom w:val="single" w:sz="4" w:space="0" w:color="auto"/>
              <w:right w:val="single" w:sz="4" w:space="0" w:color="auto"/>
            </w:tcBorders>
            <w:shd w:val="clear" w:color="000000" w:fill="FFFFFF"/>
            <w:hideMark/>
          </w:tcPr>
          <w:p w14:paraId="43CBFE3E" w14:textId="30E1C82F"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represents the geographical diversification to be used for the volume measure for premium and reserve risk for each </w:t>
            </w:r>
            <w:r w:rsidR="00445CF4" w:rsidRPr="00C22FD0">
              <w:rPr>
                <w:rFonts w:ascii="Times New Roman" w:eastAsia="Times New Roman" w:hAnsi="Times New Roman" w:cs="Times New Roman"/>
                <w:sz w:val="20"/>
                <w:szCs w:val="20"/>
                <w:lang w:eastAsia="es-ES"/>
              </w:rPr>
              <w:t>line of business, as defined in Annex I to Delegated Regulation (EU) 2015/35,</w:t>
            </w:r>
            <w:r w:rsidRPr="00C22FD0">
              <w:rPr>
                <w:rFonts w:ascii="Times New Roman" w:eastAsia="Times New Roman" w:hAnsi="Times New Roman" w:cs="Times New Roman"/>
                <w:sz w:val="20"/>
                <w:szCs w:val="20"/>
                <w:lang w:eastAsia="es-ES"/>
              </w:rPr>
              <w:t xml:space="preserve"> and its proportional reinsurance.</w:t>
            </w:r>
          </w:p>
          <w:p w14:paraId="03E56592"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12764BBD"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the factor for geographical diversification is not calculated, then this item is set to the default value of 1.</w:t>
            </w:r>
          </w:p>
        </w:tc>
      </w:tr>
      <w:tr w:rsidR="00E21451" w:rsidRPr="00C22FD0" w14:paraId="47295EF5" w14:textId="77777777" w:rsidTr="0040755A">
        <w:trPr>
          <w:trHeight w:val="80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853EA70" w14:textId="5A694CCF"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R1000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R1030/</w:t>
            </w:r>
          </w:p>
          <w:p w14:paraId="2655B80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C0170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4180FF17" w14:textId="14B48768"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Volume measure for premium and reserve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V</w:t>
            </w:r>
          </w:p>
        </w:tc>
        <w:tc>
          <w:tcPr>
            <w:tcW w:w="4486" w:type="dxa"/>
            <w:tcBorders>
              <w:top w:val="single" w:sz="4" w:space="0" w:color="auto"/>
              <w:left w:val="nil"/>
              <w:bottom w:val="single" w:sz="4" w:space="0" w:color="auto"/>
              <w:right w:val="single" w:sz="4" w:space="0" w:color="auto"/>
            </w:tcBorders>
            <w:shd w:val="clear" w:color="000000" w:fill="FFFFFF"/>
            <w:hideMark/>
          </w:tcPr>
          <w:p w14:paraId="0CC6F172" w14:textId="60C989D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volume measure for NSLT health premium and reserve risk</w:t>
            </w:r>
            <w:r w:rsidR="00821E06" w:rsidRPr="00C22FD0">
              <w:rPr>
                <w:rFonts w:ascii="Times New Roman" w:eastAsia="Times New Roman" w:hAnsi="Times New Roman" w:cs="Times New Roman"/>
                <w:sz w:val="20"/>
                <w:szCs w:val="20"/>
                <w:lang w:eastAsia="es-ES"/>
              </w:rPr>
              <w:t xml:space="preserve"> referred to in Title I Chapter V Section</w:t>
            </w:r>
            <w:r w:rsidR="000E7436" w:rsidRPr="00C22FD0">
              <w:rPr>
                <w:rFonts w:ascii="Times New Roman" w:eastAsia="Times New Roman" w:hAnsi="Times New Roman" w:cs="Times New Roman"/>
                <w:sz w:val="20"/>
                <w:szCs w:val="20"/>
                <w:lang w:eastAsia="es-ES"/>
              </w:rPr>
              <w:t>s</w:t>
            </w:r>
            <w:r w:rsidR="00821E06" w:rsidRPr="00C22FD0">
              <w:rPr>
                <w:rFonts w:ascii="Times New Roman" w:eastAsia="Times New Roman" w:hAnsi="Times New Roman" w:cs="Times New Roman"/>
                <w:sz w:val="20"/>
                <w:szCs w:val="20"/>
                <w:lang w:eastAsia="es-ES"/>
              </w:rPr>
              <w:t xml:space="preserve"> 4 </w:t>
            </w:r>
            <w:r w:rsidR="000E7436" w:rsidRPr="00C22FD0">
              <w:rPr>
                <w:rFonts w:ascii="Times New Roman" w:eastAsia="Times New Roman" w:hAnsi="Times New Roman" w:cs="Times New Roman"/>
                <w:sz w:val="20"/>
                <w:szCs w:val="20"/>
                <w:lang w:eastAsia="es-ES"/>
              </w:rPr>
              <w:t xml:space="preserve">and 12 </w:t>
            </w:r>
            <w:r w:rsidR="00821E06" w:rsidRPr="00C22FD0">
              <w:rPr>
                <w:rFonts w:ascii="Times New Roman" w:hAnsi="Times New Roman" w:cs="Times New Roman"/>
                <w:sz w:val="20"/>
              </w:rPr>
              <w:t xml:space="preserve">of </w:t>
            </w:r>
            <w:r w:rsidR="00821E06"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 xml:space="preserve"> for each </w:t>
            </w:r>
            <w:r w:rsidR="00445CF4" w:rsidRPr="00C22FD0">
              <w:rPr>
                <w:rFonts w:ascii="Times New Roman" w:eastAsia="Times New Roman" w:hAnsi="Times New Roman" w:cs="Times New Roman"/>
                <w:sz w:val="20"/>
                <w:szCs w:val="20"/>
                <w:lang w:eastAsia="es-ES"/>
              </w:rPr>
              <w:t>line of business, as defined in Annex I to Delegated Regulation (EU) 2015/35,</w:t>
            </w:r>
            <w:r w:rsidRPr="00C22FD0">
              <w:rPr>
                <w:rFonts w:ascii="Times New Roman" w:eastAsia="Times New Roman" w:hAnsi="Times New Roman" w:cs="Times New Roman"/>
                <w:sz w:val="20"/>
                <w:szCs w:val="20"/>
                <w:lang w:eastAsia="es-ES"/>
              </w:rPr>
              <w:t xml:space="preserve"> and its proportional reinsurance. </w:t>
            </w:r>
          </w:p>
        </w:tc>
      </w:tr>
      <w:tr w:rsidR="00E21451" w:rsidRPr="00C22FD0" w14:paraId="0B27F57E" w14:textId="77777777" w:rsidTr="0040755A">
        <w:trPr>
          <w:trHeight w:val="285"/>
        </w:trPr>
        <w:tc>
          <w:tcPr>
            <w:tcW w:w="1630" w:type="dxa"/>
            <w:tcBorders>
              <w:top w:val="nil"/>
              <w:left w:val="single" w:sz="4" w:space="0" w:color="auto"/>
              <w:bottom w:val="single" w:sz="4" w:space="0" w:color="auto"/>
              <w:right w:val="single" w:sz="4" w:space="0" w:color="auto"/>
            </w:tcBorders>
            <w:shd w:val="clear" w:color="000000" w:fill="FFFFFF"/>
          </w:tcPr>
          <w:p w14:paraId="192CADD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R1040/C0170</w:t>
            </w:r>
          </w:p>
        </w:tc>
        <w:tc>
          <w:tcPr>
            <w:tcW w:w="2531" w:type="dxa"/>
            <w:gridSpan w:val="2"/>
            <w:tcBorders>
              <w:top w:val="nil"/>
              <w:left w:val="single" w:sz="4" w:space="0" w:color="auto"/>
              <w:bottom w:val="single" w:sz="4" w:space="0" w:color="auto"/>
              <w:right w:val="single" w:sz="4" w:space="0" w:color="auto"/>
            </w:tcBorders>
            <w:shd w:val="clear" w:color="000000" w:fill="FFFFFF"/>
          </w:tcPr>
          <w:p w14:paraId="62165DA8"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Total Volume measure for premium and reserve risk </w:t>
            </w:r>
          </w:p>
        </w:tc>
        <w:tc>
          <w:tcPr>
            <w:tcW w:w="4486" w:type="dxa"/>
            <w:tcBorders>
              <w:top w:val="single" w:sz="4" w:space="0" w:color="auto"/>
              <w:left w:val="single" w:sz="4" w:space="0" w:color="auto"/>
              <w:bottom w:val="single" w:sz="4" w:space="0" w:color="000000"/>
              <w:right w:val="single" w:sz="4" w:space="0" w:color="auto"/>
            </w:tcBorders>
            <w:shd w:val="clear" w:color="000000" w:fill="FFFFFF"/>
          </w:tcPr>
          <w:p w14:paraId="0F13F19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total volume measure for premium and reserve risk, equal to the sum of the volume measures for premium and reserve risk for all lines of business.</w:t>
            </w:r>
          </w:p>
        </w:tc>
      </w:tr>
      <w:tr w:rsidR="00E21451" w:rsidRPr="00C22FD0" w14:paraId="0BAEC65B" w14:textId="77777777" w:rsidTr="0040755A">
        <w:trPr>
          <w:trHeight w:val="285"/>
        </w:trPr>
        <w:tc>
          <w:tcPr>
            <w:tcW w:w="1630" w:type="dxa"/>
            <w:vMerge w:val="restart"/>
            <w:tcBorders>
              <w:top w:val="nil"/>
              <w:left w:val="single" w:sz="4" w:space="0" w:color="auto"/>
              <w:bottom w:val="single" w:sz="4" w:space="0" w:color="auto"/>
              <w:right w:val="single" w:sz="4" w:space="0" w:color="auto"/>
            </w:tcBorders>
            <w:shd w:val="clear" w:color="000000" w:fill="FFFFFF"/>
          </w:tcPr>
          <w:p w14:paraId="170188C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R1050/C0100</w:t>
            </w:r>
          </w:p>
        </w:tc>
        <w:tc>
          <w:tcPr>
            <w:tcW w:w="2531" w:type="dxa"/>
            <w:gridSpan w:val="2"/>
            <w:vMerge w:val="restart"/>
            <w:tcBorders>
              <w:top w:val="nil"/>
              <w:left w:val="single" w:sz="4" w:space="0" w:color="auto"/>
              <w:bottom w:val="single" w:sz="4" w:space="0" w:color="auto"/>
              <w:right w:val="single" w:sz="4" w:space="0" w:color="auto"/>
            </w:tcBorders>
            <w:shd w:val="clear" w:color="000000" w:fill="FFFFFF"/>
            <w:hideMark/>
          </w:tcPr>
          <w:p w14:paraId="30E87E3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Combined standard deviation</w:t>
            </w:r>
          </w:p>
        </w:tc>
        <w:tc>
          <w:tcPr>
            <w:tcW w:w="448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23E50CD"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combined standard deviation for premium and reserve risk for all segments.</w:t>
            </w:r>
          </w:p>
        </w:tc>
      </w:tr>
      <w:tr w:rsidR="00E21451" w:rsidRPr="00C22FD0" w14:paraId="5369AA7F" w14:textId="77777777" w:rsidTr="0040755A">
        <w:trPr>
          <w:trHeight w:val="285"/>
        </w:trPr>
        <w:tc>
          <w:tcPr>
            <w:tcW w:w="1630" w:type="dxa"/>
            <w:vMerge/>
            <w:tcBorders>
              <w:top w:val="nil"/>
              <w:left w:val="single" w:sz="4" w:space="0" w:color="auto"/>
              <w:bottom w:val="single" w:sz="4" w:space="0" w:color="auto"/>
              <w:right w:val="single" w:sz="4" w:space="0" w:color="auto"/>
            </w:tcBorders>
            <w:vAlign w:val="center"/>
          </w:tcPr>
          <w:p w14:paraId="4AFC4A87"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c>
          <w:tcPr>
            <w:tcW w:w="2531" w:type="dxa"/>
            <w:gridSpan w:val="2"/>
            <w:vMerge/>
            <w:tcBorders>
              <w:top w:val="nil"/>
              <w:left w:val="single" w:sz="4" w:space="0" w:color="auto"/>
              <w:bottom w:val="single" w:sz="4" w:space="0" w:color="auto"/>
              <w:right w:val="single" w:sz="4" w:space="0" w:color="auto"/>
            </w:tcBorders>
            <w:vAlign w:val="center"/>
            <w:hideMark/>
          </w:tcPr>
          <w:p w14:paraId="4BC40318"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c>
          <w:tcPr>
            <w:tcW w:w="4486" w:type="dxa"/>
            <w:vMerge/>
            <w:tcBorders>
              <w:top w:val="single" w:sz="4" w:space="0" w:color="auto"/>
              <w:left w:val="single" w:sz="4" w:space="0" w:color="auto"/>
              <w:bottom w:val="single" w:sz="4" w:space="0" w:color="000000"/>
              <w:right w:val="single" w:sz="4" w:space="0" w:color="auto"/>
            </w:tcBorders>
            <w:vAlign w:val="center"/>
            <w:hideMark/>
          </w:tcPr>
          <w:p w14:paraId="39B798B2"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C22FD0" w14:paraId="042E1D7F" w14:textId="77777777" w:rsidTr="0040755A">
        <w:trPr>
          <w:trHeight w:val="285"/>
        </w:trPr>
        <w:tc>
          <w:tcPr>
            <w:tcW w:w="1630" w:type="dxa"/>
            <w:vMerge/>
            <w:tcBorders>
              <w:top w:val="nil"/>
              <w:left w:val="single" w:sz="4" w:space="0" w:color="auto"/>
              <w:bottom w:val="single" w:sz="4" w:space="0" w:color="auto"/>
              <w:right w:val="single" w:sz="4" w:space="0" w:color="auto"/>
            </w:tcBorders>
            <w:vAlign w:val="center"/>
          </w:tcPr>
          <w:p w14:paraId="17BEAF11"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c>
          <w:tcPr>
            <w:tcW w:w="2531" w:type="dxa"/>
            <w:gridSpan w:val="2"/>
            <w:vMerge/>
            <w:tcBorders>
              <w:top w:val="nil"/>
              <w:left w:val="single" w:sz="4" w:space="0" w:color="auto"/>
              <w:bottom w:val="single" w:sz="4" w:space="0" w:color="auto"/>
              <w:right w:val="single" w:sz="4" w:space="0" w:color="auto"/>
            </w:tcBorders>
            <w:vAlign w:val="center"/>
            <w:hideMark/>
          </w:tcPr>
          <w:p w14:paraId="094EEC5B"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c>
          <w:tcPr>
            <w:tcW w:w="4486" w:type="dxa"/>
            <w:vMerge/>
            <w:tcBorders>
              <w:top w:val="single" w:sz="4" w:space="0" w:color="auto"/>
              <w:left w:val="single" w:sz="4" w:space="0" w:color="auto"/>
              <w:bottom w:val="single" w:sz="4" w:space="0" w:color="000000"/>
              <w:right w:val="single" w:sz="4" w:space="0" w:color="auto"/>
            </w:tcBorders>
            <w:vAlign w:val="center"/>
            <w:hideMark/>
          </w:tcPr>
          <w:p w14:paraId="33CE15FB"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C22FD0" w14:paraId="0D3DBF89" w14:textId="77777777" w:rsidTr="0040755A">
        <w:trPr>
          <w:trHeight w:val="230"/>
        </w:trPr>
        <w:tc>
          <w:tcPr>
            <w:tcW w:w="1630" w:type="dxa"/>
            <w:vMerge/>
            <w:tcBorders>
              <w:top w:val="nil"/>
              <w:left w:val="single" w:sz="4" w:space="0" w:color="auto"/>
              <w:bottom w:val="single" w:sz="4" w:space="0" w:color="auto"/>
              <w:right w:val="single" w:sz="4" w:space="0" w:color="auto"/>
            </w:tcBorders>
            <w:vAlign w:val="center"/>
          </w:tcPr>
          <w:p w14:paraId="782E4668"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c>
          <w:tcPr>
            <w:tcW w:w="2531" w:type="dxa"/>
            <w:gridSpan w:val="2"/>
            <w:vMerge/>
            <w:tcBorders>
              <w:top w:val="nil"/>
              <w:left w:val="single" w:sz="4" w:space="0" w:color="auto"/>
              <w:bottom w:val="single" w:sz="4" w:space="0" w:color="auto"/>
              <w:right w:val="single" w:sz="4" w:space="0" w:color="auto"/>
            </w:tcBorders>
            <w:vAlign w:val="center"/>
            <w:hideMark/>
          </w:tcPr>
          <w:p w14:paraId="2250099B"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c>
          <w:tcPr>
            <w:tcW w:w="4486" w:type="dxa"/>
            <w:vMerge/>
            <w:tcBorders>
              <w:top w:val="nil"/>
              <w:left w:val="single" w:sz="4" w:space="0" w:color="auto"/>
              <w:bottom w:val="single" w:sz="4" w:space="0" w:color="000000"/>
              <w:right w:val="single" w:sz="4" w:space="0" w:color="auto"/>
            </w:tcBorders>
            <w:vAlign w:val="center"/>
            <w:hideMark/>
          </w:tcPr>
          <w:p w14:paraId="738D4284"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C22FD0" w14:paraId="79E07770" w14:textId="77777777" w:rsidTr="0040755A">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14E9AEB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R1100/C0180</w:t>
            </w:r>
          </w:p>
        </w:tc>
        <w:tc>
          <w:tcPr>
            <w:tcW w:w="253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14:paraId="63E10C1B" w14:textId="6CBB4AF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Solvency capital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NSLT health premium and reserve risk</w:t>
            </w:r>
          </w:p>
        </w:tc>
        <w:tc>
          <w:tcPr>
            <w:tcW w:w="448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4B9A4F49" w14:textId="2563329E" w:rsidR="00E21451" w:rsidRPr="00C22FD0" w:rsidRDefault="00E21451" w:rsidP="0055776D">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total capital charge for the NSLT health premium and reserve risk sub module</w:t>
            </w:r>
            <w:r w:rsidR="00821E06" w:rsidRPr="00C22FD0">
              <w:rPr>
                <w:rFonts w:ascii="Times New Roman" w:eastAsia="Times New Roman" w:hAnsi="Times New Roman" w:cs="Times New Roman"/>
                <w:sz w:val="20"/>
                <w:szCs w:val="20"/>
                <w:lang w:eastAsia="es-ES"/>
              </w:rPr>
              <w:t xml:space="preserve"> referred to in Title I Chapter V Section</w:t>
            </w:r>
            <w:r w:rsidR="000E7436" w:rsidRPr="00C22FD0">
              <w:rPr>
                <w:rFonts w:ascii="Times New Roman" w:eastAsia="Times New Roman" w:hAnsi="Times New Roman" w:cs="Times New Roman"/>
                <w:sz w:val="20"/>
                <w:szCs w:val="20"/>
                <w:lang w:eastAsia="es-ES"/>
              </w:rPr>
              <w:t>s</w:t>
            </w:r>
            <w:r w:rsidR="00821E06" w:rsidRPr="00C22FD0">
              <w:rPr>
                <w:rFonts w:ascii="Times New Roman" w:eastAsia="Times New Roman" w:hAnsi="Times New Roman" w:cs="Times New Roman"/>
                <w:sz w:val="20"/>
                <w:szCs w:val="20"/>
                <w:lang w:eastAsia="es-ES"/>
              </w:rPr>
              <w:t xml:space="preserve"> 4 </w:t>
            </w:r>
            <w:r w:rsidR="000E7436" w:rsidRPr="00C22FD0">
              <w:rPr>
                <w:rFonts w:ascii="Times New Roman" w:eastAsia="Times New Roman" w:hAnsi="Times New Roman" w:cs="Times New Roman"/>
                <w:sz w:val="20"/>
                <w:szCs w:val="20"/>
                <w:lang w:eastAsia="es-ES"/>
              </w:rPr>
              <w:t xml:space="preserve">and 12 </w:t>
            </w:r>
            <w:r w:rsidR="00821E06" w:rsidRPr="00C22FD0">
              <w:rPr>
                <w:rFonts w:ascii="Times New Roman" w:hAnsi="Times New Roman" w:cs="Times New Roman"/>
                <w:sz w:val="20"/>
              </w:rPr>
              <w:t xml:space="preserve">of </w:t>
            </w:r>
            <w:r w:rsidR="00821E06"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w:t>
            </w:r>
          </w:p>
        </w:tc>
      </w:tr>
      <w:tr w:rsidR="00E21451" w:rsidRPr="00C22FD0" w14:paraId="4F2E9E8C" w14:textId="77777777" w:rsidTr="0040755A">
        <w:trPr>
          <w:trHeight w:val="435"/>
        </w:trPr>
        <w:tc>
          <w:tcPr>
            <w:tcW w:w="1630" w:type="dxa"/>
            <w:vMerge/>
            <w:tcBorders>
              <w:top w:val="single" w:sz="4" w:space="0" w:color="auto"/>
              <w:left w:val="single" w:sz="4" w:space="0" w:color="auto"/>
              <w:bottom w:val="single" w:sz="4" w:space="0" w:color="auto"/>
              <w:right w:val="single" w:sz="4" w:space="0" w:color="auto"/>
            </w:tcBorders>
            <w:vAlign w:val="center"/>
          </w:tcPr>
          <w:p w14:paraId="3352EE50"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c>
          <w:tcPr>
            <w:tcW w:w="2531" w:type="dxa"/>
            <w:gridSpan w:val="2"/>
            <w:vMerge/>
            <w:tcBorders>
              <w:top w:val="single" w:sz="4" w:space="0" w:color="auto"/>
              <w:left w:val="single" w:sz="4" w:space="0" w:color="auto"/>
              <w:bottom w:val="single" w:sz="4" w:space="0" w:color="auto"/>
              <w:right w:val="single" w:sz="4" w:space="0" w:color="auto"/>
            </w:tcBorders>
            <w:vAlign w:val="center"/>
            <w:hideMark/>
          </w:tcPr>
          <w:p w14:paraId="0F8D38D3"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c>
          <w:tcPr>
            <w:tcW w:w="4486" w:type="dxa"/>
            <w:vMerge/>
            <w:tcBorders>
              <w:top w:val="single" w:sz="4" w:space="0" w:color="auto"/>
              <w:left w:val="single" w:sz="4" w:space="0" w:color="auto"/>
              <w:bottom w:val="single" w:sz="4" w:space="0" w:color="auto"/>
              <w:right w:val="single" w:sz="4" w:space="0" w:color="auto"/>
            </w:tcBorders>
            <w:vAlign w:val="center"/>
            <w:hideMark/>
          </w:tcPr>
          <w:p w14:paraId="37C9AE40"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C22FD0" w14:paraId="22D977E3" w14:textId="77777777" w:rsidTr="0040755A">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A853DC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R1200/C0190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749F9165"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Initial absolute values before shock – Assets – Lapse risk</w:t>
            </w:r>
          </w:p>
        </w:tc>
        <w:tc>
          <w:tcPr>
            <w:tcW w:w="4486" w:type="dxa"/>
            <w:tcBorders>
              <w:top w:val="single" w:sz="4" w:space="0" w:color="auto"/>
              <w:left w:val="nil"/>
              <w:bottom w:val="single" w:sz="4" w:space="0" w:color="auto"/>
              <w:right w:val="single" w:sz="4" w:space="0" w:color="auto"/>
            </w:tcBorders>
            <w:shd w:val="clear" w:color="000000" w:fill="FFFFFF"/>
            <w:hideMark/>
          </w:tcPr>
          <w:p w14:paraId="2899BFF0" w14:textId="2EB9E3FC"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absolute value of the assets sensitive to the NSLT health lapse risk </w:t>
            </w:r>
            <w:r w:rsidR="00821E06" w:rsidRPr="00C22FD0">
              <w:rPr>
                <w:rFonts w:ascii="Times New Roman" w:eastAsia="Times New Roman" w:hAnsi="Times New Roman" w:cs="Times New Roman"/>
                <w:sz w:val="20"/>
                <w:szCs w:val="20"/>
                <w:lang w:eastAsia="es-ES"/>
              </w:rPr>
              <w:t xml:space="preserve">referred to in Title I Chapter V Section 4 </w:t>
            </w:r>
            <w:r w:rsidR="00821E06" w:rsidRPr="00C22FD0">
              <w:rPr>
                <w:rFonts w:ascii="Times New Roman" w:hAnsi="Times New Roman" w:cs="Times New Roman"/>
                <w:sz w:val="20"/>
              </w:rPr>
              <w:t xml:space="preserve">of </w:t>
            </w:r>
            <w:r w:rsidR="00821E06" w:rsidRPr="00C22FD0">
              <w:rPr>
                <w:rFonts w:ascii="Times New Roman" w:hAnsi="Times New Roman" w:cs="Times New Roman"/>
                <w:bCs/>
                <w:sz w:val="20"/>
              </w:rPr>
              <w:t xml:space="preserve">Delegated Regulation (EU) 2015/35, </w:t>
            </w:r>
            <w:r w:rsidRPr="00C22FD0">
              <w:rPr>
                <w:rFonts w:ascii="Times New Roman" w:eastAsia="Times New Roman" w:hAnsi="Times New Roman" w:cs="Times New Roman"/>
                <w:sz w:val="20"/>
                <w:szCs w:val="20"/>
                <w:lang w:eastAsia="es-ES"/>
              </w:rPr>
              <w:t>before the shock.</w:t>
            </w:r>
          </w:p>
          <w:p w14:paraId="2D651169"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1959BDF7"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Recoverables from reinsurance and SPVs shall not be </w:t>
            </w:r>
            <w:r w:rsidRPr="00C22FD0">
              <w:rPr>
                <w:rFonts w:ascii="Times New Roman" w:eastAsia="Times New Roman" w:hAnsi="Times New Roman" w:cs="Times New Roman"/>
                <w:sz w:val="20"/>
                <w:szCs w:val="20"/>
                <w:lang w:eastAsia="es-ES"/>
              </w:rPr>
              <w:lastRenderedPageBreak/>
              <w:t>included in this cell.</w:t>
            </w:r>
          </w:p>
        </w:tc>
      </w:tr>
      <w:tr w:rsidR="00E21451" w:rsidRPr="00C22FD0" w14:paraId="565EAE3B" w14:textId="77777777" w:rsidTr="0040755A">
        <w:trPr>
          <w:trHeight w:val="720"/>
        </w:trPr>
        <w:tc>
          <w:tcPr>
            <w:tcW w:w="1630" w:type="dxa"/>
            <w:tcBorders>
              <w:top w:val="nil"/>
              <w:left w:val="single" w:sz="4" w:space="0" w:color="auto"/>
              <w:bottom w:val="single" w:sz="4" w:space="0" w:color="auto"/>
              <w:right w:val="single" w:sz="4" w:space="0" w:color="auto"/>
            </w:tcBorders>
            <w:shd w:val="clear" w:color="000000" w:fill="FFFFFF"/>
          </w:tcPr>
          <w:p w14:paraId="0BD8FA1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R1200/C0200</w:t>
            </w:r>
          </w:p>
        </w:tc>
        <w:tc>
          <w:tcPr>
            <w:tcW w:w="2531" w:type="dxa"/>
            <w:gridSpan w:val="2"/>
            <w:tcBorders>
              <w:top w:val="nil"/>
              <w:left w:val="nil"/>
              <w:bottom w:val="single" w:sz="4" w:space="0" w:color="auto"/>
              <w:right w:val="single" w:sz="4" w:space="0" w:color="auto"/>
            </w:tcBorders>
            <w:shd w:val="clear" w:color="000000" w:fill="FFFFFF"/>
            <w:hideMark/>
          </w:tcPr>
          <w:p w14:paraId="1DFDECF0"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Initial absolute values before shock – Liabilities – Lapse risk </w:t>
            </w:r>
          </w:p>
        </w:tc>
        <w:tc>
          <w:tcPr>
            <w:tcW w:w="4486" w:type="dxa"/>
            <w:tcBorders>
              <w:top w:val="nil"/>
              <w:left w:val="nil"/>
              <w:bottom w:val="single" w:sz="4" w:space="0" w:color="auto"/>
              <w:right w:val="single" w:sz="4" w:space="0" w:color="auto"/>
            </w:tcBorders>
            <w:shd w:val="clear" w:color="000000" w:fill="FFFFFF"/>
            <w:hideMark/>
          </w:tcPr>
          <w:p w14:paraId="317784B6" w14:textId="2C6BFD16"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sensitive to the NSLT health lapse risk</w:t>
            </w:r>
            <w:r w:rsidR="00821E06" w:rsidRPr="00C22FD0">
              <w:rPr>
                <w:rFonts w:ascii="Times New Roman" w:eastAsia="Times New Roman" w:hAnsi="Times New Roman" w:cs="Times New Roman"/>
                <w:sz w:val="20"/>
                <w:szCs w:val="20"/>
                <w:lang w:eastAsia="es-ES"/>
              </w:rPr>
              <w:t xml:space="preserve"> referred to in Title I Chapter V Section 4 </w:t>
            </w:r>
            <w:r w:rsidR="00821E06" w:rsidRPr="00C22FD0">
              <w:rPr>
                <w:rFonts w:ascii="Times New Roman" w:hAnsi="Times New Roman" w:cs="Times New Roman"/>
                <w:sz w:val="20"/>
              </w:rPr>
              <w:t xml:space="preserve">of </w:t>
            </w:r>
            <w:r w:rsidR="00821E06"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 xml:space="preserve"> before the shock.</w:t>
            </w:r>
          </w:p>
          <w:p w14:paraId="512B0592"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7A818881"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0DFF33A" w14:textId="77777777" w:rsidTr="0040755A">
        <w:trPr>
          <w:trHeight w:val="720"/>
        </w:trPr>
        <w:tc>
          <w:tcPr>
            <w:tcW w:w="1630" w:type="dxa"/>
            <w:tcBorders>
              <w:top w:val="nil"/>
              <w:left w:val="single" w:sz="4" w:space="0" w:color="auto"/>
              <w:bottom w:val="single" w:sz="4" w:space="0" w:color="auto"/>
              <w:right w:val="single" w:sz="4" w:space="0" w:color="auto"/>
            </w:tcBorders>
            <w:shd w:val="clear" w:color="000000" w:fill="FFFFFF"/>
          </w:tcPr>
          <w:p w14:paraId="094EE08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R1200/C0210</w:t>
            </w:r>
          </w:p>
        </w:tc>
        <w:tc>
          <w:tcPr>
            <w:tcW w:w="2531" w:type="dxa"/>
            <w:gridSpan w:val="2"/>
            <w:tcBorders>
              <w:top w:val="nil"/>
              <w:left w:val="nil"/>
              <w:bottom w:val="single" w:sz="4" w:space="0" w:color="auto"/>
              <w:right w:val="single" w:sz="4" w:space="0" w:color="auto"/>
            </w:tcBorders>
            <w:shd w:val="clear" w:color="000000" w:fill="FFFFFF"/>
            <w:hideMark/>
          </w:tcPr>
          <w:p w14:paraId="320885BE"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 Assets – Lapse risk </w:t>
            </w:r>
          </w:p>
        </w:tc>
        <w:tc>
          <w:tcPr>
            <w:tcW w:w="4486" w:type="dxa"/>
            <w:tcBorders>
              <w:top w:val="nil"/>
              <w:left w:val="nil"/>
              <w:bottom w:val="single" w:sz="4" w:space="0" w:color="auto"/>
              <w:right w:val="single" w:sz="4" w:space="0" w:color="auto"/>
            </w:tcBorders>
            <w:shd w:val="clear" w:color="000000" w:fill="FFFFFF"/>
            <w:hideMark/>
          </w:tcPr>
          <w:p w14:paraId="0BFF96AE" w14:textId="2F10019C"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NSLT health lapse risk</w:t>
            </w:r>
            <w:r w:rsidR="00821E06" w:rsidRPr="00C22FD0">
              <w:rPr>
                <w:rFonts w:ascii="Times New Roman" w:eastAsia="Times New Roman" w:hAnsi="Times New Roman" w:cs="Times New Roman"/>
                <w:sz w:val="20"/>
                <w:szCs w:val="20"/>
                <w:lang w:eastAsia="es-ES"/>
              </w:rPr>
              <w:t xml:space="preserve"> referred to in Title I Chapter V Section 4 </w:t>
            </w:r>
            <w:r w:rsidR="00821E06" w:rsidRPr="00C22FD0">
              <w:rPr>
                <w:rFonts w:ascii="Times New Roman" w:hAnsi="Times New Roman" w:cs="Times New Roman"/>
                <w:sz w:val="20"/>
              </w:rPr>
              <w:t xml:space="preserve">of </w:t>
            </w:r>
            <w:r w:rsidR="00821E06" w:rsidRPr="00C22FD0">
              <w:rPr>
                <w:rFonts w:ascii="Times New Roman" w:hAnsi="Times New Roman" w:cs="Times New Roman"/>
                <w:bCs/>
                <w:sz w:val="20"/>
              </w:rPr>
              <w:t xml:space="preserve">Delegated Regulation (EU) 2015/35, </w:t>
            </w:r>
            <w:r w:rsidRPr="00C22FD0">
              <w:rPr>
                <w:rFonts w:ascii="Times New Roman" w:eastAsia="Times New Roman" w:hAnsi="Times New Roman" w:cs="Times New Roman"/>
                <w:sz w:val="20"/>
                <w:szCs w:val="20"/>
                <w:lang w:eastAsia="es-ES"/>
              </w:rPr>
              <w:t>after the shock.</w:t>
            </w:r>
          </w:p>
          <w:p w14:paraId="67443DB7" w14:textId="77777777" w:rsidR="00E21451" w:rsidRPr="00C22FD0" w:rsidRDefault="00E21451">
            <w:pPr>
              <w:spacing w:after="0" w:line="240" w:lineRule="auto"/>
              <w:rPr>
                <w:rFonts w:ascii="Times New Roman" w:eastAsia="Times New Roman" w:hAnsi="Times New Roman" w:cs="Times New Roman"/>
                <w:sz w:val="20"/>
                <w:szCs w:val="20"/>
                <w:lang w:eastAsia="es-ES"/>
              </w:rPr>
            </w:pPr>
          </w:p>
          <w:p w14:paraId="400091A3"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57FFD348" w14:textId="77777777" w:rsidTr="0040755A">
        <w:trPr>
          <w:trHeight w:val="1245"/>
        </w:trPr>
        <w:tc>
          <w:tcPr>
            <w:tcW w:w="1630" w:type="dxa"/>
            <w:tcBorders>
              <w:top w:val="nil"/>
              <w:left w:val="single" w:sz="4" w:space="0" w:color="auto"/>
              <w:bottom w:val="single" w:sz="4" w:space="0" w:color="auto"/>
              <w:right w:val="single" w:sz="4" w:space="0" w:color="auto"/>
            </w:tcBorders>
            <w:shd w:val="clear" w:color="000000" w:fill="FFFFFF"/>
          </w:tcPr>
          <w:p w14:paraId="5A82F02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R1200/C0220</w:t>
            </w:r>
          </w:p>
        </w:tc>
        <w:tc>
          <w:tcPr>
            <w:tcW w:w="2531" w:type="dxa"/>
            <w:gridSpan w:val="2"/>
            <w:tcBorders>
              <w:top w:val="nil"/>
              <w:left w:val="nil"/>
              <w:bottom w:val="single" w:sz="4" w:space="0" w:color="auto"/>
              <w:right w:val="single" w:sz="4" w:space="0" w:color="auto"/>
            </w:tcBorders>
            <w:shd w:val="clear" w:color="000000" w:fill="FFFFFF"/>
            <w:hideMark/>
          </w:tcPr>
          <w:p w14:paraId="6C44F52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values after shock Liabilities – Lapse risk </w:t>
            </w:r>
          </w:p>
        </w:tc>
        <w:tc>
          <w:tcPr>
            <w:tcW w:w="4486" w:type="dxa"/>
            <w:tcBorders>
              <w:top w:val="nil"/>
              <w:left w:val="nil"/>
              <w:bottom w:val="single" w:sz="4" w:space="0" w:color="auto"/>
              <w:right w:val="single" w:sz="4" w:space="0" w:color="auto"/>
            </w:tcBorders>
            <w:shd w:val="clear" w:color="000000" w:fill="FFFFFF"/>
            <w:hideMark/>
          </w:tcPr>
          <w:p w14:paraId="2C7D5D8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lapse risk, after the shock.</w:t>
            </w:r>
          </w:p>
          <w:p w14:paraId="607958F5"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p w14:paraId="2A569E33"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5BC7D15C" w14:textId="77777777" w:rsidTr="0040755A">
        <w:trPr>
          <w:trHeight w:val="75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C59594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R1200/C0230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5AC3F19B" w14:textId="6837C9AF"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Absolute value after shock– Solvency capital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Lapse risk </w:t>
            </w:r>
          </w:p>
        </w:tc>
        <w:tc>
          <w:tcPr>
            <w:tcW w:w="4486" w:type="dxa"/>
            <w:tcBorders>
              <w:top w:val="single" w:sz="4" w:space="0" w:color="auto"/>
              <w:left w:val="single" w:sz="4" w:space="0" w:color="auto"/>
              <w:bottom w:val="single" w:sz="4" w:space="0" w:color="auto"/>
              <w:right w:val="single" w:sz="4" w:space="0" w:color="auto"/>
            </w:tcBorders>
            <w:shd w:val="clear" w:color="000000" w:fill="FFFFFF"/>
            <w:hideMark/>
          </w:tcPr>
          <w:p w14:paraId="2A18B335" w14:textId="547EF0CF"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capital charge for NSLT health lapse risk</w:t>
            </w:r>
            <w:r w:rsidR="00821E06" w:rsidRPr="00C22FD0">
              <w:rPr>
                <w:rFonts w:ascii="Times New Roman" w:eastAsia="Times New Roman" w:hAnsi="Times New Roman" w:cs="Times New Roman"/>
                <w:sz w:val="20"/>
                <w:szCs w:val="20"/>
                <w:lang w:eastAsia="es-ES"/>
              </w:rPr>
              <w:t xml:space="preserve"> referred to in Title I Chapter V Section 4 </w:t>
            </w:r>
            <w:r w:rsidR="00821E06" w:rsidRPr="00C22FD0">
              <w:rPr>
                <w:rFonts w:ascii="Times New Roman" w:hAnsi="Times New Roman" w:cs="Times New Roman"/>
                <w:sz w:val="20"/>
              </w:rPr>
              <w:t xml:space="preserve">of </w:t>
            </w:r>
            <w:r w:rsidR="00821E06"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w:t>
            </w:r>
          </w:p>
          <w:p w14:paraId="109FC150"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C22FD0" w14:paraId="2D70EC7E" w14:textId="77777777" w:rsidTr="0040755A">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1BB7923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R1300/C0240</w:t>
            </w:r>
          </w:p>
        </w:tc>
        <w:tc>
          <w:tcPr>
            <w:tcW w:w="253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14:paraId="6C70E8A6" w14:textId="3F412441"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Diversification within NSLT health underwriting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w:t>
            </w:r>
          </w:p>
        </w:tc>
        <w:tc>
          <w:tcPr>
            <w:tcW w:w="448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429A09A3" w14:textId="141A8A7A"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diversification effect within the NSLT health underwriting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module </w:t>
            </w:r>
            <w:r w:rsidR="00821E06" w:rsidRPr="00C22FD0">
              <w:rPr>
                <w:rFonts w:ascii="Times New Roman" w:eastAsia="Times New Roman" w:hAnsi="Times New Roman" w:cs="Times New Roman"/>
                <w:sz w:val="20"/>
                <w:szCs w:val="20"/>
                <w:lang w:eastAsia="es-ES"/>
              </w:rPr>
              <w:t xml:space="preserve">referred to in Title I Chapter V Section 4 </w:t>
            </w:r>
            <w:r w:rsidR="00821E06" w:rsidRPr="00C22FD0">
              <w:rPr>
                <w:rFonts w:ascii="Times New Roman" w:hAnsi="Times New Roman" w:cs="Times New Roman"/>
                <w:sz w:val="20"/>
              </w:rPr>
              <w:t xml:space="preserve">of </w:t>
            </w:r>
            <w:r w:rsidR="00821E06" w:rsidRPr="00C22FD0">
              <w:rPr>
                <w:rFonts w:ascii="Times New Roman" w:hAnsi="Times New Roman" w:cs="Times New Roman"/>
                <w:bCs/>
                <w:sz w:val="20"/>
              </w:rPr>
              <w:t xml:space="preserve">Delegated Regulation (EU) 2015/35, </w:t>
            </w:r>
            <w:r w:rsidRPr="00C22FD0">
              <w:rPr>
                <w:rFonts w:ascii="Times New Roman" w:eastAsia="Times New Roman" w:hAnsi="Times New Roman" w:cs="Times New Roman"/>
                <w:sz w:val="20"/>
                <w:szCs w:val="20"/>
                <w:lang w:eastAsia="es-ES"/>
              </w:rPr>
              <w:t>as a result of the aggregation of the capital requirements for NSLT health premium and reserve risk and NSLT health lapse risk.</w:t>
            </w:r>
          </w:p>
          <w:p w14:paraId="2A708A4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A74C9D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shall be reported as a negative value if they reduce the capital requirement.</w:t>
            </w:r>
          </w:p>
        </w:tc>
      </w:tr>
      <w:tr w:rsidR="00E21451" w:rsidRPr="00C22FD0" w14:paraId="23F011E8" w14:textId="77777777" w:rsidTr="0040755A">
        <w:trPr>
          <w:trHeight w:val="420"/>
        </w:trPr>
        <w:tc>
          <w:tcPr>
            <w:tcW w:w="1630" w:type="dxa"/>
            <w:vMerge/>
            <w:tcBorders>
              <w:top w:val="nil"/>
              <w:left w:val="single" w:sz="4" w:space="0" w:color="auto"/>
              <w:bottom w:val="single" w:sz="4" w:space="0" w:color="auto"/>
              <w:right w:val="single" w:sz="4" w:space="0" w:color="auto"/>
            </w:tcBorders>
            <w:vAlign w:val="center"/>
          </w:tcPr>
          <w:p w14:paraId="602D6301"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c>
          <w:tcPr>
            <w:tcW w:w="2531" w:type="dxa"/>
            <w:gridSpan w:val="2"/>
            <w:vMerge/>
            <w:tcBorders>
              <w:top w:val="nil"/>
              <w:left w:val="single" w:sz="4" w:space="0" w:color="auto"/>
              <w:bottom w:val="single" w:sz="4" w:space="0" w:color="auto"/>
              <w:right w:val="single" w:sz="4" w:space="0" w:color="auto"/>
            </w:tcBorders>
            <w:vAlign w:val="center"/>
            <w:hideMark/>
          </w:tcPr>
          <w:p w14:paraId="483C1745"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c>
          <w:tcPr>
            <w:tcW w:w="4486" w:type="dxa"/>
            <w:vMerge/>
            <w:tcBorders>
              <w:top w:val="single" w:sz="4" w:space="0" w:color="auto"/>
              <w:left w:val="single" w:sz="4" w:space="0" w:color="auto"/>
              <w:bottom w:val="single" w:sz="4" w:space="0" w:color="000000"/>
              <w:right w:val="single" w:sz="4" w:space="0" w:color="auto"/>
            </w:tcBorders>
            <w:vAlign w:val="center"/>
            <w:hideMark/>
          </w:tcPr>
          <w:p w14:paraId="4455A036" w14:textId="77777777" w:rsidR="00E21451" w:rsidRPr="00C22FD0"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C22FD0" w14:paraId="173DAE6F" w14:textId="77777777" w:rsidTr="0040755A">
        <w:trPr>
          <w:trHeight w:val="836"/>
        </w:trPr>
        <w:tc>
          <w:tcPr>
            <w:tcW w:w="1630" w:type="dxa"/>
            <w:tcBorders>
              <w:top w:val="nil"/>
              <w:left w:val="single" w:sz="4" w:space="0" w:color="auto"/>
              <w:bottom w:val="single" w:sz="4" w:space="0" w:color="auto"/>
              <w:right w:val="single" w:sz="4" w:space="0" w:color="auto"/>
            </w:tcBorders>
            <w:shd w:val="clear" w:color="000000" w:fill="FFFFFF"/>
          </w:tcPr>
          <w:p w14:paraId="4BEBC66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R1400/C0240</w:t>
            </w:r>
          </w:p>
        </w:tc>
        <w:tc>
          <w:tcPr>
            <w:tcW w:w="2531" w:type="dxa"/>
            <w:gridSpan w:val="2"/>
            <w:tcBorders>
              <w:top w:val="nil"/>
              <w:left w:val="nil"/>
              <w:bottom w:val="single" w:sz="4" w:space="0" w:color="auto"/>
              <w:right w:val="single" w:sz="4" w:space="0" w:color="auto"/>
            </w:tcBorders>
            <w:shd w:val="clear" w:color="000000" w:fill="FFFFFF"/>
            <w:hideMark/>
          </w:tcPr>
          <w:p w14:paraId="2F271E15"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solvency capital requirement  for  NSLT health underwriting</w:t>
            </w:r>
          </w:p>
        </w:tc>
        <w:tc>
          <w:tcPr>
            <w:tcW w:w="4486" w:type="dxa"/>
            <w:tcBorders>
              <w:top w:val="nil"/>
              <w:left w:val="nil"/>
              <w:bottom w:val="single" w:sz="4" w:space="0" w:color="auto"/>
              <w:right w:val="single" w:sz="4" w:space="0" w:color="auto"/>
            </w:tcBorders>
            <w:shd w:val="clear" w:color="000000" w:fill="FFFFFF"/>
            <w:hideMark/>
          </w:tcPr>
          <w:p w14:paraId="0AB9DC1B" w14:textId="1E4009CC" w:rsidR="00E21451" w:rsidRPr="00C22FD0" w:rsidRDefault="00E21451" w:rsidP="0098478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total capital charge for the NSLT health underwriting risk sub module</w:t>
            </w:r>
            <w:r w:rsidR="00821E06" w:rsidRPr="00C22FD0">
              <w:rPr>
                <w:rFonts w:ascii="Times New Roman" w:eastAsia="Times New Roman" w:hAnsi="Times New Roman" w:cs="Times New Roman"/>
                <w:sz w:val="20"/>
                <w:szCs w:val="20"/>
                <w:lang w:eastAsia="es-ES"/>
              </w:rPr>
              <w:t xml:space="preserve"> referred to in Title I Chapter V Section 4 </w:t>
            </w:r>
            <w:r w:rsidR="00821E06" w:rsidRPr="00C22FD0">
              <w:rPr>
                <w:rFonts w:ascii="Times New Roman" w:hAnsi="Times New Roman" w:cs="Times New Roman"/>
                <w:sz w:val="20"/>
              </w:rPr>
              <w:t xml:space="preserve">of </w:t>
            </w:r>
            <w:r w:rsidR="00821E06" w:rsidRPr="00C22FD0">
              <w:rPr>
                <w:rFonts w:ascii="Times New Roman" w:hAnsi="Times New Roman" w:cs="Times New Roman"/>
                <w:bCs/>
                <w:sz w:val="20"/>
              </w:rPr>
              <w:t>Delegated Regulation (EU) 2015/35</w:t>
            </w:r>
            <w:r w:rsidRPr="00C22FD0">
              <w:rPr>
                <w:rFonts w:ascii="Times New Roman" w:eastAsia="Times New Roman" w:hAnsi="Times New Roman" w:cs="Times New Roman"/>
                <w:sz w:val="20"/>
                <w:szCs w:val="20"/>
                <w:lang w:eastAsia="es-ES"/>
              </w:rPr>
              <w:t>.</w:t>
            </w:r>
          </w:p>
        </w:tc>
      </w:tr>
      <w:tr w:rsidR="00E21451" w:rsidRPr="00C22FD0" w14:paraId="6CB94D98" w14:textId="77777777" w:rsidTr="0040755A">
        <w:trPr>
          <w:trHeight w:val="285"/>
        </w:trPr>
        <w:tc>
          <w:tcPr>
            <w:tcW w:w="8647" w:type="dxa"/>
            <w:gridSpan w:val="4"/>
            <w:tcBorders>
              <w:top w:val="nil"/>
              <w:left w:val="nil"/>
              <w:bottom w:val="nil"/>
              <w:right w:val="nil"/>
            </w:tcBorders>
            <w:shd w:val="clear" w:color="000000" w:fill="FFFFFF"/>
          </w:tcPr>
          <w:p w14:paraId="34599BC3" w14:textId="77777777" w:rsidR="00E21451" w:rsidRPr="00C22FD0" w:rsidRDefault="00E21451" w:rsidP="0040755A">
            <w:pPr>
              <w:spacing w:before="120" w:after="12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Health catastrophe risk</w:t>
            </w:r>
          </w:p>
        </w:tc>
      </w:tr>
      <w:tr w:rsidR="00E21451" w:rsidRPr="00C22FD0" w14:paraId="665898DC" w14:textId="77777777" w:rsidTr="0040755A">
        <w:trPr>
          <w:trHeight w:val="111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BE2C48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R1500/C0250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659AD9CB" w14:textId="678254D3"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Net solvency  capital requirement for health catastrophe risks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Mass accident risk sub module</w:t>
            </w:r>
          </w:p>
        </w:tc>
        <w:tc>
          <w:tcPr>
            <w:tcW w:w="4486" w:type="dxa"/>
            <w:tcBorders>
              <w:top w:val="single" w:sz="4" w:space="0" w:color="auto"/>
              <w:left w:val="nil"/>
              <w:bottom w:val="single" w:sz="4" w:space="0" w:color="auto"/>
              <w:right w:val="single" w:sz="4" w:space="0" w:color="auto"/>
            </w:tcBorders>
            <w:shd w:val="clear" w:color="000000" w:fill="FFFFFF"/>
            <w:hideMark/>
          </w:tcPr>
          <w:p w14:paraId="00A21DA9" w14:textId="0DFD05B6"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net solvency capital requirement for the mass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 calculated after loss absorbing capacity of technical provisions</w:t>
            </w:r>
          </w:p>
        </w:tc>
      </w:tr>
      <w:tr w:rsidR="00E21451" w:rsidRPr="00C22FD0" w14:paraId="275EBA62" w14:textId="77777777" w:rsidTr="0040755A">
        <w:trPr>
          <w:trHeight w:val="1108"/>
        </w:trPr>
        <w:tc>
          <w:tcPr>
            <w:tcW w:w="1630" w:type="dxa"/>
            <w:tcBorders>
              <w:top w:val="nil"/>
              <w:left w:val="single" w:sz="4" w:space="0" w:color="auto"/>
              <w:bottom w:val="single" w:sz="4" w:space="0" w:color="auto"/>
              <w:right w:val="single" w:sz="4" w:space="0" w:color="auto"/>
            </w:tcBorders>
            <w:shd w:val="clear" w:color="000000" w:fill="FFFFFF"/>
          </w:tcPr>
          <w:p w14:paraId="6FED202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R1500/C0260</w:t>
            </w:r>
          </w:p>
        </w:tc>
        <w:tc>
          <w:tcPr>
            <w:tcW w:w="2531" w:type="dxa"/>
            <w:gridSpan w:val="2"/>
            <w:tcBorders>
              <w:top w:val="nil"/>
              <w:left w:val="nil"/>
              <w:bottom w:val="single" w:sz="4" w:space="0" w:color="auto"/>
              <w:right w:val="single" w:sz="4" w:space="0" w:color="auto"/>
            </w:tcBorders>
            <w:shd w:val="clear" w:color="000000" w:fill="FFFFFF"/>
            <w:hideMark/>
          </w:tcPr>
          <w:p w14:paraId="76F7D44E" w14:textId="3ED0CF8A"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Gross solvency capital requirement for health catastrophe risks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Mass accident risk sub module</w:t>
            </w:r>
          </w:p>
        </w:tc>
        <w:tc>
          <w:tcPr>
            <w:tcW w:w="4486" w:type="dxa"/>
            <w:tcBorders>
              <w:top w:val="nil"/>
              <w:left w:val="nil"/>
              <w:bottom w:val="single" w:sz="4" w:space="0" w:color="auto"/>
              <w:right w:val="single" w:sz="4" w:space="0" w:color="auto"/>
            </w:tcBorders>
            <w:shd w:val="clear" w:color="000000" w:fill="FFFFFF"/>
            <w:hideMark/>
          </w:tcPr>
          <w:p w14:paraId="1C98A781" w14:textId="6BB6B25A"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gross solvency capital requirement for the mass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module, calculated before loss absorbing capacity of technical provisions. </w:t>
            </w:r>
          </w:p>
        </w:tc>
      </w:tr>
      <w:tr w:rsidR="00E21451" w:rsidRPr="00C22FD0" w14:paraId="0C3EAE49" w14:textId="77777777" w:rsidTr="0040755A">
        <w:trPr>
          <w:trHeight w:val="982"/>
        </w:trPr>
        <w:tc>
          <w:tcPr>
            <w:tcW w:w="1630" w:type="dxa"/>
            <w:tcBorders>
              <w:top w:val="nil"/>
              <w:left w:val="single" w:sz="4" w:space="0" w:color="auto"/>
              <w:bottom w:val="single" w:sz="4" w:space="0" w:color="auto"/>
              <w:right w:val="single" w:sz="4" w:space="0" w:color="auto"/>
            </w:tcBorders>
            <w:shd w:val="clear" w:color="000000" w:fill="FFFFFF"/>
          </w:tcPr>
          <w:p w14:paraId="7821161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R1510/C0250</w:t>
            </w:r>
          </w:p>
        </w:tc>
        <w:tc>
          <w:tcPr>
            <w:tcW w:w="2531" w:type="dxa"/>
            <w:gridSpan w:val="2"/>
            <w:tcBorders>
              <w:top w:val="nil"/>
              <w:left w:val="nil"/>
              <w:bottom w:val="single" w:sz="4" w:space="0" w:color="auto"/>
              <w:right w:val="single" w:sz="4" w:space="0" w:color="auto"/>
            </w:tcBorders>
            <w:shd w:val="clear" w:color="000000" w:fill="FFFFFF"/>
            <w:hideMark/>
          </w:tcPr>
          <w:p w14:paraId="285A78E8" w14:textId="5AE52300"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Net solvency  capital requirement for health catastrophe risks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Accident concentration risk</w:t>
            </w:r>
          </w:p>
        </w:tc>
        <w:tc>
          <w:tcPr>
            <w:tcW w:w="4486" w:type="dxa"/>
            <w:tcBorders>
              <w:top w:val="nil"/>
              <w:left w:val="nil"/>
              <w:bottom w:val="single" w:sz="4" w:space="0" w:color="auto"/>
              <w:right w:val="single" w:sz="4" w:space="0" w:color="auto"/>
            </w:tcBorders>
            <w:shd w:val="clear" w:color="000000" w:fill="FFFFFF"/>
            <w:hideMark/>
          </w:tcPr>
          <w:p w14:paraId="31DD276F" w14:textId="237C9E07"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net solvency capital requirement for the accident concentration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 calculated after loss absorbing capacity of technical provisions</w:t>
            </w:r>
          </w:p>
        </w:tc>
      </w:tr>
      <w:tr w:rsidR="00E21451" w:rsidRPr="00C22FD0" w14:paraId="34AC9A0B" w14:textId="77777777" w:rsidTr="0040755A">
        <w:trPr>
          <w:trHeight w:val="708"/>
        </w:trPr>
        <w:tc>
          <w:tcPr>
            <w:tcW w:w="1630" w:type="dxa"/>
            <w:tcBorders>
              <w:top w:val="nil"/>
              <w:left w:val="single" w:sz="4" w:space="0" w:color="auto"/>
              <w:bottom w:val="single" w:sz="4" w:space="0" w:color="auto"/>
              <w:right w:val="single" w:sz="4" w:space="0" w:color="auto"/>
            </w:tcBorders>
            <w:shd w:val="clear" w:color="000000" w:fill="FFFFFF"/>
          </w:tcPr>
          <w:p w14:paraId="5BB0DBA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R1510/C0260</w:t>
            </w:r>
          </w:p>
        </w:tc>
        <w:tc>
          <w:tcPr>
            <w:tcW w:w="2531" w:type="dxa"/>
            <w:gridSpan w:val="2"/>
            <w:tcBorders>
              <w:top w:val="nil"/>
              <w:left w:val="nil"/>
              <w:bottom w:val="single" w:sz="4" w:space="0" w:color="auto"/>
              <w:right w:val="single" w:sz="4" w:space="0" w:color="auto"/>
            </w:tcBorders>
            <w:shd w:val="clear" w:color="000000" w:fill="FFFFFF"/>
            <w:hideMark/>
          </w:tcPr>
          <w:p w14:paraId="2AE71A77" w14:textId="7EC74303"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Gross solvency capital requirement for health catastrophe risks</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Accident concentration risk</w:t>
            </w:r>
          </w:p>
        </w:tc>
        <w:tc>
          <w:tcPr>
            <w:tcW w:w="4486" w:type="dxa"/>
            <w:tcBorders>
              <w:top w:val="nil"/>
              <w:left w:val="nil"/>
              <w:bottom w:val="single" w:sz="4" w:space="0" w:color="auto"/>
              <w:right w:val="single" w:sz="4" w:space="0" w:color="auto"/>
            </w:tcBorders>
            <w:shd w:val="clear" w:color="000000" w:fill="FFFFFF"/>
            <w:hideMark/>
          </w:tcPr>
          <w:p w14:paraId="7EEF12AE" w14:textId="3D62CD71" w:rsidR="00E21451" w:rsidRPr="00C22FD0" w:rsidRDefault="00E21451" w:rsidP="0040755A">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gross solvency capital requirement for the accident concentration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module calculated before loss absorbing capacity of technical provisions.  </w:t>
            </w:r>
          </w:p>
        </w:tc>
      </w:tr>
      <w:tr w:rsidR="00E21451" w:rsidRPr="00C22FD0" w14:paraId="3C909CA2" w14:textId="77777777" w:rsidTr="0040755A">
        <w:trPr>
          <w:trHeight w:val="1053"/>
        </w:trPr>
        <w:tc>
          <w:tcPr>
            <w:tcW w:w="1630" w:type="dxa"/>
            <w:tcBorders>
              <w:top w:val="nil"/>
              <w:left w:val="single" w:sz="4" w:space="0" w:color="auto"/>
              <w:bottom w:val="single" w:sz="4" w:space="0" w:color="auto"/>
              <w:right w:val="single" w:sz="4" w:space="0" w:color="auto"/>
            </w:tcBorders>
            <w:shd w:val="clear" w:color="000000" w:fill="FFFFFF"/>
          </w:tcPr>
          <w:p w14:paraId="5C9E62F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R1520/C0250</w:t>
            </w:r>
          </w:p>
        </w:tc>
        <w:tc>
          <w:tcPr>
            <w:tcW w:w="2531" w:type="dxa"/>
            <w:gridSpan w:val="2"/>
            <w:tcBorders>
              <w:top w:val="nil"/>
              <w:left w:val="nil"/>
              <w:bottom w:val="single" w:sz="4" w:space="0" w:color="auto"/>
              <w:right w:val="single" w:sz="4" w:space="0" w:color="auto"/>
            </w:tcBorders>
            <w:shd w:val="clear" w:color="000000" w:fill="FFFFFF"/>
            <w:hideMark/>
          </w:tcPr>
          <w:p w14:paraId="4348CA05" w14:textId="12702B90"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Net solvency capital requirement  for health catastrophe risks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Pandemic risk</w:t>
            </w:r>
          </w:p>
        </w:tc>
        <w:tc>
          <w:tcPr>
            <w:tcW w:w="4486" w:type="dxa"/>
            <w:tcBorders>
              <w:top w:val="nil"/>
              <w:left w:val="nil"/>
              <w:bottom w:val="single" w:sz="4" w:space="0" w:color="auto"/>
              <w:right w:val="single" w:sz="4" w:space="0" w:color="auto"/>
            </w:tcBorders>
            <w:shd w:val="clear" w:color="000000" w:fill="FFFFFF"/>
            <w:hideMark/>
          </w:tcPr>
          <w:p w14:paraId="5A7B058B" w14:textId="74440009"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net solvency capital requirement for the pandemic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 calculated after loss absorbing capacity of technical provisions.</w:t>
            </w:r>
          </w:p>
        </w:tc>
      </w:tr>
      <w:tr w:rsidR="00E21451" w:rsidRPr="00C22FD0" w14:paraId="7AF0CF2F" w14:textId="77777777" w:rsidTr="0040755A">
        <w:trPr>
          <w:trHeight w:val="99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2D5C55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R1520/C0260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2E00C0A6" w14:textId="6FC25978"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Gross solvency  capital requirement  for health catastrophe risks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Pandemic risk</w:t>
            </w:r>
          </w:p>
        </w:tc>
        <w:tc>
          <w:tcPr>
            <w:tcW w:w="4486" w:type="dxa"/>
            <w:tcBorders>
              <w:top w:val="single" w:sz="4" w:space="0" w:color="auto"/>
              <w:left w:val="single" w:sz="4" w:space="0" w:color="auto"/>
              <w:bottom w:val="single" w:sz="4" w:space="0" w:color="auto"/>
              <w:right w:val="single" w:sz="4" w:space="0" w:color="auto"/>
            </w:tcBorders>
            <w:shd w:val="clear" w:color="000000" w:fill="FFFFFF"/>
            <w:hideMark/>
          </w:tcPr>
          <w:p w14:paraId="6DEB678F" w14:textId="0DEF48B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gross solvency capital requirement for the pandemic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module is calculated before loss absorbing capacity of technical provisions. </w:t>
            </w:r>
          </w:p>
        </w:tc>
      </w:tr>
      <w:tr w:rsidR="00E21451" w:rsidRPr="00C22FD0" w14:paraId="436AE55B" w14:textId="77777777" w:rsidTr="0040755A">
        <w:trPr>
          <w:trHeight w:val="114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349300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R1530/C0250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29C4D41D" w14:textId="2FC501D3"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Diversification within health catastrophe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Net</w:t>
            </w:r>
          </w:p>
        </w:tc>
        <w:tc>
          <w:tcPr>
            <w:tcW w:w="4486" w:type="dxa"/>
            <w:tcBorders>
              <w:top w:val="single" w:sz="4" w:space="0" w:color="auto"/>
              <w:left w:val="nil"/>
              <w:bottom w:val="single" w:sz="4" w:space="0" w:color="auto"/>
              <w:right w:val="single" w:sz="4" w:space="0" w:color="auto"/>
            </w:tcBorders>
            <w:shd w:val="clear" w:color="000000" w:fill="FFFFFF"/>
            <w:hideMark/>
          </w:tcPr>
          <w:p w14:paraId="7F0A2643" w14:textId="33E3CCBA"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diversification effect within the health catastrophe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 as a result of the aggregation of the capital requirements for the risks of a mass accident, accident concentration and pandemic risk, calculated after loss absorbing capacity of technical provisions</w:t>
            </w:r>
          </w:p>
        </w:tc>
      </w:tr>
      <w:tr w:rsidR="00E21451" w:rsidRPr="00C22FD0" w14:paraId="73FEE146" w14:textId="77777777" w:rsidTr="0040755A">
        <w:trPr>
          <w:trHeight w:val="1140"/>
        </w:trPr>
        <w:tc>
          <w:tcPr>
            <w:tcW w:w="1630" w:type="dxa"/>
            <w:tcBorders>
              <w:top w:val="nil"/>
              <w:left w:val="single" w:sz="4" w:space="0" w:color="auto"/>
              <w:bottom w:val="single" w:sz="4" w:space="0" w:color="auto"/>
              <w:right w:val="single" w:sz="4" w:space="0" w:color="auto"/>
            </w:tcBorders>
            <w:shd w:val="clear" w:color="000000" w:fill="FFFFFF"/>
          </w:tcPr>
          <w:p w14:paraId="76EDA80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R1530/C0260</w:t>
            </w:r>
          </w:p>
        </w:tc>
        <w:tc>
          <w:tcPr>
            <w:tcW w:w="2531" w:type="dxa"/>
            <w:gridSpan w:val="2"/>
            <w:tcBorders>
              <w:top w:val="nil"/>
              <w:left w:val="nil"/>
              <w:bottom w:val="single" w:sz="4" w:space="0" w:color="auto"/>
              <w:right w:val="single" w:sz="4" w:space="0" w:color="auto"/>
            </w:tcBorders>
            <w:shd w:val="clear" w:color="000000" w:fill="FFFFFF"/>
            <w:hideMark/>
          </w:tcPr>
          <w:p w14:paraId="1654EC51" w14:textId="4531C394"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Diversification within health catastrophe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Gross</w:t>
            </w:r>
          </w:p>
        </w:tc>
        <w:tc>
          <w:tcPr>
            <w:tcW w:w="4486" w:type="dxa"/>
            <w:tcBorders>
              <w:top w:val="nil"/>
              <w:left w:val="nil"/>
              <w:bottom w:val="single" w:sz="4" w:space="0" w:color="auto"/>
              <w:right w:val="single" w:sz="4" w:space="0" w:color="auto"/>
            </w:tcBorders>
            <w:shd w:val="clear" w:color="000000" w:fill="FFFFFF"/>
            <w:hideMark/>
          </w:tcPr>
          <w:p w14:paraId="52FAA0FD" w14:textId="2128CD99"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diversification effect within the health catastrophe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module as a result of the aggregation of the capital requirements for the risks of a mass accident, accident concentration and pandemic risk, calculated after loss absorbing capacity of technical provisions. </w:t>
            </w:r>
          </w:p>
        </w:tc>
      </w:tr>
      <w:tr w:rsidR="00E21451" w:rsidRPr="00C22FD0" w14:paraId="4C992529" w14:textId="77777777" w:rsidTr="0040755A">
        <w:trPr>
          <w:trHeight w:val="803"/>
        </w:trPr>
        <w:tc>
          <w:tcPr>
            <w:tcW w:w="1630" w:type="dxa"/>
            <w:tcBorders>
              <w:top w:val="nil"/>
              <w:left w:val="single" w:sz="4" w:space="0" w:color="auto"/>
              <w:bottom w:val="single" w:sz="4" w:space="0" w:color="auto"/>
              <w:right w:val="single" w:sz="4" w:space="0" w:color="auto"/>
            </w:tcBorders>
            <w:shd w:val="clear" w:color="000000" w:fill="FFFFFF"/>
          </w:tcPr>
          <w:p w14:paraId="141532B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R1540/C0250</w:t>
            </w:r>
          </w:p>
        </w:tc>
        <w:tc>
          <w:tcPr>
            <w:tcW w:w="2531" w:type="dxa"/>
            <w:gridSpan w:val="2"/>
            <w:tcBorders>
              <w:top w:val="nil"/>
              <w:left w:val="nil"/>
              <w:bottom w:val="single" w:sz="4" w:space="0" w:color="auto"/>
              <w:right w:val="single" w:sz="4" w:space="0" w:color="auto"/>
            </w:tcBorders>
            <w:shd w:val="clear" w:color="000000" w:fill="FFFFFF"/>
            <w:hideMark/>
          </w:tcPr>
          <w:p w14:paraId="0C46784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Total net solvency  capital requirement  for health catastrophe risk </w:t>
            </w:r>
          </w:p>
        </w:tc>
        <w:tc>
          <w:tcPr>
            <w:tcW w:w="4486" w:type="dxa"/>
            <w:tcBorders>
              <w:top w:val="nil"/>
              <w:left w:val="nil"/>
              <w:bottom w:val="single" w:sz="4" w:space="0" w:color="auto"/>
              <w:right w:val="single" w:sz="4" w:space="0" w:color="auto"/>
            </w:tcBorders>
            <w:shd w:val="clear" w:color="000000" w:fill="FFFFFF"/>
            <w:hideMark/>
          </w:tcPr>
          <w:p w14:paraId="06823789"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total net capital charge (after loss absorbing capacity of technical provisions) for the health catastrophe risk sub–module</w:t>
            </w:r>
          </w:p>
        </w:tc>
      </w:tr>
      <w:tr w:rsidR="00E21451" w:rsidRPr="00C22FD0" w14:paraId="365D2100" w14:textId="77777777" w:rsidTr="0040755A">
        <w:trPr>
          <w:trHeight w:val="873"/>
        </w:trPr>
        <w:tc>
          <w:tcPr>
            <w:tcW w:w="1630" w:type="dxa"/>
            <w:tcBorders>
              <w:top w:val="nil"/>
              <w:left w:val="single" w:sz="4" w:space="0" w:color="auto"/>
              <w:bottom w:val="single" w:sz="4" w:space="0" w:color="auto"/>
              <w:right w:val="single" w:sz="4" w:space="0" w:color="auto"/>
            </w:tcBorders>
            <w:shd w:val="clear" w:color="000000" w:fill="FFFFFF"/>
          </w:tcPr>
          <w:p w14:paraId="2A337E0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R1540/C0260</w:t>
            </w:r>
          </w:p>
        </w:tc>
        <w:tc>
          <w:tcPr>
            <w:tcW w:w="2531" w:type="dxa"/>
            <w:gridSpan w:val="2"/>
            <w:tcBorders>
              <w:top w:val="nil"/>
              <w:left w:val="nil"/>
              <w:bottom w:val="single" w:sz="4" w:space="0" w:color="auto"/>
              <w:right w:val="single" w:sz="4" w:space="0" w:color="auto"/>
            </w:tcBorders>
            <w:shd w:val="clear" w:color="000000" w:fill="FFFFFF"/>
            <w:hideMark/>
          </w:tcPr>
          <w:p w14:paraId="14775845"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gross solvency capital requirement  for health catastrophe risk</w:t>
            </w:r>
          </w:p>
        </w:tc>
        <w:tc>
          <w:tcPr>
            <w:tcW w:w="4486" w:type="dxa"/>
            <w:tcBorders>
              <w:top w:val="nil"/>
              <w:left w:val="nil"/>
              <w:bottom w:val="single" w:sz="4" w:space="0" w:color="auto"/>
              <w:right w:val="single" w:sz="4" w:space="0" w:color="auto"/>
            </w:tcBorders>
            <w:shd w:val="clear" w:color="000000" w:fill="FFFFFF"/>
            <w:hideMark/>
          </w:tcPr>
          <w:p w14:paraId="4182149A"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total gross capital charge for the health catastrophe risk sub – module (before loss absorbing capacity of technical provisions)</w:t>
            </w:r>
          </w:p>
        </w:tc>
      </w:tr>
      <w:tr w:rsidR="00E21451" w:rsidRPr="00C22FD0" w14:paraId="671C612E" w14:textId="77777777" w:rsidTr="0040755A">
        <w:trPr>
          <w:trHeight w:val="283"/>
        </w:trPr>
        <w:tc>
          <w:tcPr>
            <w:tcW w:w="8647" w:type="dxa"/>
            <w:gridSpan w:val="4"/>
            <w:tcBorders>
              <w:top w:val="single" w:sz="4" w:space="0" w:color="auto"/>
              <w:bottom w:val="single" w:sz="4" w:space="0" w:color="auto"/>
            </w:tcBorders>
            <w:shd w:val="clear" w:color="000000" w:fill="FFFFFF"/>
          </w:tcPr>
          <w:p w14:paraId="2DC7DAA9" w14:textId="77777777" w:rsidR="00E21451" w:rsidRPr="00C22FD0" w:rsidRDefault="00E21451" w:rsidP="0040755A">
            <w:pPr>
              <w:spacing w:before="120" w:after="12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Total health underwriting risk</w:t>
            </w:r>
          </w:p>
        </w:tc>
      </w:tr>
      <w:tr w:rsidR="00E21451" w:rsidRPr="00C22FD0" w14:paraId="0AA51248" w14:textId="77777777" w:rsidTr="0040755A">
        <w:trPr>
          <w:trHeight w:val="151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6C90F1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R1600/C0270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2A556024"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Diversification within health underwriting risk module – Net </w:t>
            </w:r>
          </w:p>
        </w:tc>
        <w:tc>
          <w:tcPr>
            <w:tcW w:w="4486" w:type="dxa"/>
            <w:tcBorders>
              <w:top w:val="single" w:sz="4" w:space="0" w:color="auto"/>
              <w:left w:val="nil"/>
              <w:bottom w:val="single" w:sz="4" w:space="0" w:color="auto"/>
              <w:right w:val="single" w:sz="4" w:space="0" w:color="auto"/>
            </w:tcBorders>
            <w:shd w:val="clear" w:color="000000" w:fill="FFFFFF"/>
            <w:hideMark/>
          </w:tcPr>
          <w:p w14:paraId="28561D0C" w14:textId="593F24C3" w:rsidR="00E21451" w:rsidRPr="00C22FD0" w:rsidRDefault="00E21451" w:rsidP="0098478C">
            <w:pPr>
              <w:spacing w:after="0" w:line="240" w:lineRule="auto"/>
              <w:ind w:left="22"/>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diversification effect within the health underwriting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 as a result of the aggregation of the capital requirements SLT health underwriting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w:t>
            </w:r>
            <w:r w:rsidR="00821E06"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NSLT health underwriting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 and health catastrophe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module, </w:t>
            </w:r>
            <w:r w:rsidR="0098478C" w:rsidRPr="00C22FD0">
              <w:rPr>
                <w:rFonts w:ascii="Times New Roman" w:eastAsia="Times New Roman" w:hAnsi="Times New Roman" w:cs="Times New Roman"/>
                <w:sz w:val="20"/>
                <w:szCs w:val="20"/>
                <w:lang w:eastAsia="es-ES"/>
              </w:rPr>
              <w:t xml:space="preserve">referred to in Title I Chapter V Section 4 </w:t>
            </w:r>
            <w:r w:rsidR="0098478C" w:rsidRPr="00C22FD0">
              <w:rPr>
                <w:rFonts w:ascii="Times New Roman" w:hAnsi="Times New Roman" w:cs="Times New Roman"/>
                <w:sz w:val="20"/>
              </w:rPr>
              <w:t xml:space="preserve">of </w:t>
            </w:r>
            <w:r w:rsidR="0098478C" w:rsidRPr="00C22FD0">
              <w:rPr>
                <w:rFonts w:ascii="Times New Roman" w:hAnsi="Times New Roman" w:cs="Times New Roman"/>
                <w:bCs/>
                <w:sz w:val="20"/>
              </w:rPr>
              <w:t>Delegated Regulation (EU) 2015/35,</w:t>
            </w:r>
            <w:r w:rsidR="0098478C" w:rsidRPr="00C22FD0">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t>calculated after loss absorbing capacity of technical provision.</w:t>
            </w:r>
          </w:p>
        </w:tc>
      </w:tr>
      <w:tr w:rsidR="00E21451" w:rsidRPr="00C22FD0" w14:paraId="108B7FC7" w14:textId="77777777" w:rsidTr="0040755A">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9BAFB1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R1600/C0280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15409920"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within health underwriting risk module – Gross</w:t>
            </w:r>
          </w:p>
        </w:tc>
        <w:tc>
          <w:tcPr>
            <w:tcW w:w="4486" w:type="dxa"/>
            <w:tcBorders>
              <w:top w:val="single" w:sz="4" w:space="0" w:color="auto"/>
              <w:left w:val="single" w:sz="4" w:space="0" w:color="auto"/>
              <w:bottom w:val="single" w:sz="4" w:space="0" w:color="auto"/>
              <w:right w:val="single" w:sz="4" w:space="0" w:color="auto"/>
            </w:tcBorders>
            <w:shd w:val="clear" w:color="000000" w:fill="FFFFFF"/>
            <w:hideMark/>
          </w:tcPr>
          <w:p w14:paraId="6A3F1167" w14:textId="01B7BB5B" w:rsidR="00E21451" w:rsidRPr="00C22FD0" w:rsidRDefault="00E21451" w:rsidP="0098478C">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diversification effect within the health underwriting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 as a result of the aggregation of the capital requirements SLT health underwriting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 NSLT health underwriting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 and health catastrophe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module, </w:t>
            </w:r>
            <w:r w:rsidR="0098478C" w:rsidRPr="00C22FD0">
              <w:rPr>
                <w:rFonts w:ascii="Times New Roman" w:eastAsia="Times New Roman" w:hAnsi="Times New Roman" w:cs="Times New Roman"/>
                <w:sz w:val="20"/>
                <w:szCs w:val="20"/>
                <w:lang w:eastAsia="es-ES"/>
              </w:rPr>
              <w:t xml:space="preserve">referred to in Title I Chapter V Section 4 </w:t>
            </w:r>
            <w:r w:rsidR="0098478C" w:rsidRPr="00C22FD0">
              <w:rPr>
                <w:rFonts w:ascii="Times New Roman" w:hAnsi="Times New Roman" w:cs="Times New Roman"/>
                <w:sz w:val="20"/>
              </w:rPr>
              <w:t xml:space="preserve">of </w:t>
            </w:r>
            <w:r w:rsidR="0098478C" w:rsidRPr="00C22FD0">
              <w:rPr>
                <w:rFonts w:ascii="Times New Roman" w:hAnsi="Times New Roman" w:cs="Times New Roman"/>
                <w:bCs/>
                <w:sz w:val="20"/>
              </w:rPr>
              <w:t xml:space="preserve">Delegated Regulation (EU) 2015/35, </w:t>
            </w:r>
            <w:r w:rsidRPr="00C22FD0">
              <w:rPr>
                <w:rFonts w:ascii="Times New Roman" w:eastAsia="Times New Roman" w:hAnsi="Times New Roman" w:cs="Times New Roman"/>
                <w:sz w:val="20"/>
                <w:szCs w:val="20"/>
                <w:lang w:eastAsia="es-ES"/>
              </w:rPr>
              <w:t>calculated before loss absorbing capacity of technical provisions.</w:t>
            </w:r>
          </w:p>
        </w:tc>
      </w:tr>
      <w:tr w:rsidR="00E21451" w:rsidRPr="00C22FD0" w14:paraId="21CF4072" w14:textId="77777777" w:rsidTr="0040755A">
        <w:trPr>
          <w:trHeight w:val="8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2B1A33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R1700/C0270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03CFA8D0"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Total net solvency capital requirement for health underwriting risk </w:t>
            </w:r>
          </w:p>
        </w:tc>
        <w:tc>
          <w:tcPr>
            <w:tcW w:w="4486" w:type="dxa"/>
            <w:tcBorders>
              <w:top w:val="single" w:sz="4" w:space="0" w:color="auto"/>
              <w:left w:val="nil"/>
              <w:bottom w:val="single" w:sz="4" w:space="0" w:color="auto"/>
              <w:right w:val="single" w:sz="4" w:space="0" w:color="auto"/>
            </w:tcBorders>
            <w:shd w:val="clear" w:color="000000" w:fill="FFFFFF"/>
            <w:hideMark/>
          </w:tcPr>
          <w:p w14:paraId="508BE4A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total net solvency capital requirement for the health underwriting risk module.</w:t>
            </w:r>
          </w:p>
        </w:tc>
      </w:tr>
      <w:tr w:rsidR="00E21451" w:rsidRPr="00C22FD0" w14:paraId="328FD442" w14:textId="77777777" w:rsidTr="0040755A">
        <w:trPr>
          <w:trHeight w:val="831"/>
        </w:trPr>
        <w:tc>
          <w:tcPr>
            <w:tcW w:w="1630" w:type="dxa"/>
            <w:tcBorders>
              <w:top w:val="nil"/>
              <w:left w:val="single" w:sz="4" w:space="0" w:color="auto"/>
              <w:bottom w:val="single" w:sz="4" w:space="0" w:color="auto"/>
              <w:right w:val="single" w:sz="4" w:space="0" w:color="auto"/>
            </w:tcBorders>
            <w:shd w:val="clear" w:color="000000" w:fill="FFFFFF"/>
          </w:tcPr>
          <w:p w14:paraId="26E8193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R1700/C0280</w:t>
            </w:r>
          </w:p>
        </w:tc>
        <w:tc>
          <w:tcPr>
            <w:tcW w:w="2531" w:type="dxa"/>
            <w:gridSpan w:val="2"/>
            <w:tcBorders>
              <w:top w:val="nil"/>
              <w:left w:val="single" w:sz="4" w:space="0" w:color="auto"/>
              <w:bottom w:val="single" w:sz="4" w:space="0" w:color="auto"/>
              <w:right w:val="single" w:sz="4" w:space="0" w:color="auto"/>
            </w:tcBorders>
            <w:shd w:val="clear" w:color="000000" w:fill="FFFFFF"/>
            <w:hideMark/>
          </w:tcPr>
          <w:p w14:paraId="311C884F"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Total gross solvency capital requirement for health underwriting risk </w:t>
            </w:r>
          </w:p>
        </w:tc>
        <w:tc>
          <w:tcPr>
            <w:tcW w:w="4486" w:type="dxa"/>
            <w:tcBorders>
              <w:top w:val="single" w:sz="4" w:space="0" w:color="auto"/>
              <w:left w:val="nil"/>
              <w:bottom w:val="single" w:sz="4" w:space="0" w:color="auto"/>
              <w:right w:val="single" w:sz="4" w:space="0" w:color="auto"/>
            </w:tcBorders>
            <w:shd w:val="clear" w:color="000000" w:fill="FFFFFF"/>
            <w:hideMark/>
          </w:tcPr>
          <w:p w14:paraId="2EA6080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total gross solvency capital requirement for the health underwriting risk module.</w:t>
            </w:r>
          </w:p>
        </w:tc>
      </w:tr>
    </w:tbl>
    <w:p w14:paraId="52CEB347" w14:textId="77777777" w:rsidR="00E21451" w:rsidRPr="00C22FD0" w:rsidRDefault="00E21451">
      <w:pPr>
        <w:rPr>
          <w:rFonts w:ascii="Times New Roman" w:hAnsi="Times New Roman" w:cs="Times New Roman"/>
          <w:sz w:val="20"/>
          <w:szCs w:val="20"/>
        </w:rPr>
      </w:pPr>
    </w:p>
    <w:p w14:paraId="5EC099AF" w14:textId="7C90BAC6" w:rsidR="00E21451" w:rsidRPr="00C22FD0" w:rsidRDefault="00E21451" w:rsidP="0040755A">
      <w:pPr>
        <w:rPr>
          <w:rFonts w:ascii="Times New Roman" w:hAnsi="Times New Roman" w:cs="Times New Roman"/>
          <w:b/>
          <w:sz w:val="20"/>
          <w:szCs w:val="20"/>
        </w:rPr>
      </w:pPr>
      <w:r w:rsidRPr="00C22FD0">
        <w:rPr>
          <w:rFonts w:ascii="Times New Roman" w:eastAsia="Times New Roman" w:hAnsi="Times New Roman" w:cs="Times New Roman"/>
          <w:b/>
          <w:sz w:val="20"/>
          <w:szCs w:val="20"/>
          <w:lang w:eastAsia="es-ES"/>
        </w:rPr>
        <w:t xml:space="preserve">S.26.05 </w:t>
      </w:r>
      <w:r w:rsidR="004508C9" w:rsidRPr="00C22FD0">
        <w:rPr>
          <w:rFonts w:ascii="Times New Roman" w:eastAsia="Times New Roman" w:hAnsi="Times New Roman" w:cs="Times New Roman"/>
          <w:b/>
          <w:sz w:val="20"/>
          <w:szCs w:val="20"/>
          <w:lang w:eastAsia="es-ES"/>
        </w:rPr>
        <w:t>–</w:t>
      </w:r>
      <w:r w:rsidRPr="00C22FD0">
        <w:rPr>
          <w:rFonts w:ascii="Times New Roman" w:eastAsia="Times New Roman" w:hAnsi="Times New Roman" w:cs="Times New Roman"/>
          <w:b/>
          <w:sz w:val="20"/>
          <w:szCs w:val="20"/>
          <w:lang w:eastAsia="es-ES"/>
        </w:rPr>
        <w:t xml:space="preserve"> Solvency Capital Requirement – </w:t>
      </w:r>
      <w:r w:rsidR="00B262E1" w:rsidRPr="00C22FD0">
        <w:rPr>
          <w:rFonts w:ascii="Times New Roman" w:eastAsia="Times New Roman" w:hAnsi="Times New Roman" w:cs="Times New Roman"/>
          <w:b/>
          <w:sz w:val="20"/>
          <w:szCs w:val="20"/>
          <w:lang w:eastAsia="es-ES"/>
        </w:rPr>
        <w:t>N</w:t>
      </w:r>
      <w:r w:rsidRPr="00C22FD0">
        <w:rPr>
          <w:rFonts w:ascii="Times New Roman" w:eastAsia="Times New Roman" w:hAnsi="Times New Roman" w:cs="Times New Roman"/>
          <w:b/>
          <w:sz w:val="20"/>
          <w:szCs w:val="20"/>
          <w:lang w:eastAsia="es-ES"/>
        </w:rPr>
        <w:t>on–</w:t>
      </w:r>
      <w:r w:rsidR="00B262E1" w:rsidRPr="00C22FD0">
        <w:rPr>
          <w:rFonts w:ascii="Times New Roman" w:eastAsia="Times New Roman" w:hAnsi="Times New Roman" w:cs="Times New Roman"/>
          <w:b/>
          <w:sz w:val="20"/>
          <w:szCs w:val="20"/>
          <w:lang w:eastAsia="es-ES"/>
        </w:rPr>
        <w:t>L</w:t>
      </w:r>
      <w:r w:rsidRPr="00C22FD0">
        <w:rPr>
          <w:rFonts w:ascii="Times New Roman" w:eastAsia="Times New Roman" w:hAnsi="Times New Roman" w:cs="Times New Roman"/>
          <w:b/>
          <w:sz w:val="20"/>
          <w:szCs w:val="20"/>
          <w:lang w:eastAsia="es-ES"/>
        </w:rPr>
        <w:t xml:space="preserve">ife underwriting risk </w:t>
      </w:r>
    </w:p>
    <w:p w14:paraId="1DD4C82F"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lastRenderedPageBreak/>
        <w:t xml:space="preserve">General comments: </w:t>
      </w:r>
    </w:p>
    <w:p w14:paraId="0710855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FD86BBE" w14:textId="37042513" w:rsidR="00E21451" w:rsidRPr="00C22FD0" w:rsidRDefault="00E21451" w:rsidP="00CA3234">
      <w:pPr>
        <w:spacing w:after="0" w:line="240" w:lineRule="auto"/>
        <w:jc w:val="both"/>
        <w:rPr>
          <w:rFonts w:ascii="Times New Roman" w:eastAsia="Times New Roman" w:hAnsi="Times New Roman" w:cs="Times New Roman"/>
          <w:sz w:val="20"/>
          <w:szCs w:val="20"/>
          <w:lang w:eastAsia="es-ES"/>
        </w:rPr>
      </w:pPr>
    </w:p>
    <w:p w14:paraId="4CAA2BA5" w14:textId="0571A9C4" w:rsidR="00E21451" w:rsidRPr="00C22FD0" w:rsidRDefault="00FC4845" w:rsidP="0040755A">
      <w:pPr>
        <w:jc w:val="both"/>
        <w:rPr>
          <w:rFonts w:ascii="Times New Roman" w:hAnsi="Times New Roman" w:cs="Times New Roman"/>
          <w:sz w:val="20"/>
          <w:szCs w:val="20"/>
        </w:rPr>
      </w:pPr>
      <w:r w:rsidRPr="00C22FD0">
        <w:rPr>
          <w:rFonts w:ascii="Times New Roman" w:hAnsi="Times New Roman"/>
          <w:sz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annual submission of information for groups, ring fenced</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funds, matching adjustment portfolios and remaining part.</w:t>
      </w:r>
    </w:p>
    <w:p w14:paraId="375927B1" w14:textId="667240C0"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SR.26.05 has to be filled in for each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(RFF), each matching adjustment portfolio (MAP) and for the remaining part. However, where a RFF/MAP includes a </w:t>
      </w:r>
      <w:r w:rsidR="004230AF" w:rsidRPr="00C22FD0">
        <w:rPr>
          <w:rFonts w:ascii="Times New Roman" w:hAnsi="Times New Roman" w:cs="Times New Roman"/>
          <w:sz w:val="20"/>
          <w:szCs w:val="20"/>
        </w:rPr>
        <w:t>MAP/RFF</w:t>
      </w:r>
      <w:r w:rsidRPr="00C22FD0">
        <w:rPr>
          <w:rFonts w:ascii="Times New Roman" w:hAnsi="Times New Roman" w:cs="Times New Roman"/>
          <w:sz w:val="20"/>
          <w:szCs w:val="20"/>
        </w:rPr>
        <w:t xml:space="preserve"> embedded, the fund should be treated as different funds. This template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reported for all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funds of a material RFF/MAP as identified in the second table of S.01.03.</w:t>
      </w:r>
    </w:p>
    <w:p w14:paraId="72548777" w14:textId="48E11A4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SR.26.05 is only applicable in relation to RFF/MAP from undertakings consolidated according to Article 335</w:t>
      </w:r>
      <w:r w:rsidR="007F7B23" w:rsidRPr="00C22FD0">
        <w:rPr>
          <w:rFonts w:ascii="Times New Roman" w:hAnsi="Times New Roman" w:cs="Times New Roman"/>
          <w:sz w:val="20"/>
          <w:szCs w:val="20"/>
        </w:rPr>
        <w:t xml:space="preserve">, </w:t>
      </w:r>
      <w:r w:rsidR="007F7B23" w:rsidRPr="00C22FD0">
        <w:rPr>
          <w:rFonts w:ascii="Times New Roman" w:hAnsi="Times New Roman" w:cs="Times New Roman"/>
          <w:sz w:val="20"/>
          <w:szCs w:val="20"/>
          <w:lang w:val="en-US"/>
        </w:rPr>
        <w:t xml:space="preserve">paragraph </w:t>
      </w:r>
      <w:r w:rsidRPr="00C22FD0">
        <w:rPr>
          <w:rFonts w:ascii="Times New Roman" w:hAnsi="Times New Roman" w:cs="Times New Roman"/>
          <w:sz w:val="20"/>
          <w:szCs w:val="20"/>
        </w:rPr>
        <w:t>1</w:t>
      </w:r>
      <w:r w:rsidR="007F7B23" w:rsidRPr="00C22FD0">
        <w:rPr>
          <w:rFonts w:ascii="Times New Roman" w:hAnsi="Times New Roman" w:cs="Times New Roman"/>
          <w:sz w:val="20"/>
          <w:szCs w:val="20"/>
        </w:rPr>
        <w:t xml:space="preserve">, </w:t>
      </w:r>
      <w:r w:rsidRPr="00C22FD0">
        <w:rPr>
          <w:rFonts w:ascii="Times New Roman" w:hAnsi="Times New Roman" w:cs="Times New Roman"/>
          <w:sz w:val="20"/>
          <w:szCs w:val="20"/>
        </w:rPr>
        <w:t>(a), (b) and (c) of Delegated Regulation (EU) 2015/35, when method 1 (Accounting consolidation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based method) is used, either exclusively or in combination with method 2 (Deduction and aggregation method).</w:t>
      </w:r>
    </w:p>
    <w:p w14:paraId="2FDDDC17"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All values shall be reported net of reinsurance and other risk mitigating techniques.</w:t>
      </w:r>
    </w:p>
    <w:p w14:paraId="6D511B92"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p w14:paraId="5B9B993D"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For group reporting the following specific requirements shall be met: </w:t>
      </w:r>
    </w:p>
    <w:p w14:paraId="7B5293E5" w14:textId="77777777" w:rsidR="00E21451" w:rsidRPr="00C22FD0" w:rsidRDefault="00E21451" w:rsidP="00B42F70">
      <w:pPr>
        <w:pStyle w:val="ListParagraph"/>
        <w:numPr>
          <w:ilvl w:val="0"/>
          <w:numId w:val="30"/>
        </w:numPr>
        <w:spacing w:after="160" w:line="256"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is applicable when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is  used,  either  exclusively  or  in  combination with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w:t>
      </w:r>
    </w:p>
    <w:p w14:paraId="2A00B71F" w14:textId="77777777" w:rsidR="00E21451" w:rsidRPr="00C22FD0" w:rsidRDefault="00E21451" w:rsidP="00B42F70">
      <w:pPr>
        <w:pStyle w:val="ListParagraph"/>
        <w:numPr>
          <w:ilvl w:val="0"/>
          <w:numId w:val="30"/>
        </w:numPr>
        <w:spacing w:after="160" w:line="256"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and; </w:t>
      </w:r>
    </w:p>
    <w:p w14:paraId="787DEE8F" w14:textId="77777777" w:rsidR="00E21451" w:rsidRPr="00C22FD0" w:rsidRDefault="00E21451" w:rsidP="00B42F70">
      <w:pPr>
        <w:pStyle w:val="ListParagraph"/>
        <w:numPr>
          <w:ilvl w:val="0"/>
          <w:numId w:val="30"/>
        </w:numPr>
        <w:spacing w:after="160" w:line="256"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does not apply to groups when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is being used exclusively.</w:t>
      </w:r>
    </w:p>
    <w:tbl>
      <w:tblPr>
        <w:tblW w:w="9361" w:type="dxa"/>
        <w:tblInd w:w="70" w:type="dxa"/>
        <w:tblCellMar>
          <w:left w:w="70" w:type="dxa"/>
          <w:right w:w="70" w:type="dxa"/>
        </w:tblCellMar>
        <w:tblLook w:val="04A0" w:firstRow="1" w:lastRow="0" w:firstColumn="1" w:lastColumn="0" w:noHBand="0" w:noVBand="1"/>
      </w:tblPr>
      <w:tblGrid>
        <w:gridCol w:w="1281"/>
        <w:gridCol w:w="137"/>
        <w:gridCol w:w="2180"/>
        <w:gridCol w:w="5763"/>
      </w:tblGrid>
      <w:tr w:rsidR="00E21451" w:rsidRPr="00C22FD0" w14:paraId="724C6519" w14:textId="77777777" w:rsidTr="0040755A">
        <w:trPr>
          <w:trHeight w:val="50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235DD09" w14:textId="77777777" w:rsidR="00E21451" w:rsidRPr="00C22FD0" w:rsidRDefault="00E21451" w:rsidP="0040755A">
            <w:pPr>
              <w:spacing w:after="0" w:line="240" w:lineRule="auto"/>
              <w:jc w:val="center"/>
              <w:rPr>
                <w:rFonts w:ascii="Times New Roman" w:eastAsia="Times New Roman" w:hAnsi="Times New Roman" w:cs="Times New Roman"/>
                <w:sz w:val="20"/>
                <w:szCs w:val="20"/>
                <w:lang w:eastAsia="es-ES"/>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376D6A20" w14:textId="77777777" w:rsidR="00E21451" w:rsidRPr="00C22FD0" w:rsidRDefault="00E21451" w:rsidP="0040755A">
            <w:pPr>
              <w:spacing w:after="0" w:line="240" w:lineRule="auto"/>
              <w:jc w:val="center"/>
              <w:rPr>
                <w:rFonts w:ascii="Times New Roman" w:eastAsia="Times New Roman" w:hAnsi="Times New Roman" w:cs="Times New Roman"/>
                <w:sz w:val="20"/>
                <w:szCs w:val="20"/>
                <w:lang w:eastAsia="es-ES"/>
              </w:rPr>
            </w:pPr>
            <w:r w:rsidRPr="00C22FD0">
              <w:rPr>
                <w:rFonts w:ascii="Times New Roman" w:eastAsia="Times New Roman" w:hAnsi="Times New Roman" w:cs="Times New Roman"/>
                <w:b/>
                <w:bCs/>
                <w:sz w:val="20"/>
                <w:szCs w:val="20"/>
                <w:lang w:eastAsia="es-ES"/>
              </w:rPr>
              <w:t>ITEM</w:t>
            </w:r>
          </w:p>
        </w:tc>
        <w:tc>
          <w:tcPr>
            <w:tcW w:w="5763" w:type="dxa"/>
            <w:tcBorders>
              <w:top w:val="single" w:sz="4" w:space="0" w:color="auto"/>
              <w:left w:val="nil"/>
              <w:bottom w:val="single" w:sz="4" w:space="0" w:color="auto"/>
              <w:right w:val="single" w:sz="4" w:space="0" w:color="auto"/>
            </w:tcBorders>
            <w:shd w:val="clear" w:color="auto" w:fill="auto"/>
            <w:vAlign w:val="center"/>
          </w:tcPr>
          <w:p w14:paraId="7B8D2EE1" w14:textId="77777777" w:rsidR="00E21451" w:rsidRPr="00C22FD0" w:rsidRDefault="00E21451" w:rsidP="0040755A">
            <w:pPr>
              <w:spacing w:after="0" w:line="240" w:lineRule="auto"/>
              <w:jc w:val="center"/>
              <w:rPr>
                <w:rFonts w:ascii="Times New Roman" w:eastAsia="Times New Roman" w:hAnsi="Times New Roman" w:cs="Times New Roman"/>
                <w:sz w:val="20"/>
                <w:szCs w:val="20"/>
                <w:lang w:eastAsia="es-ES"/>
              </w:rPr>
            </w:pPr>
            <w:r w:rsidRPr="00C22FD0">
              <w:rPr>
                <w:rFonts w:ascii="Times New Roman" w:eastAsia="Times New Roman" w:hAnsi="Times New Roman" w:cs="Times New Roman"/>
                <w:b/>
                <w:bCs/>
                <w:sz w:val="20"/>
                <w:szCs w:val="20"/>
                <w:lang w:eastAsia="es-ES"/>
              </w:rPr>
              <w:t>INSTRUCTIONS</w:t>
            </w:r>
          </w:p>
        </w:tc>
      </w:tr>
      <w:tr w:rsidR="00E21451" w:rsidRPr="00C22FD0" w14:paraId="2F956D09" w14:textId="77777777" w:rsidTr="0040755A">
        <w:trPr>
          <w:trHeight w:val="975"/>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7CF578E" w14:textId="77777777" w:rsidR="00E21451" w:rsidRPr="00C22FD0" w:rsidDel="00717935"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Z0010</w:t>
            </w:r>
          </w:p>
        </w:tc>
        <w:tc>
          <w:tcPr>
            <w:tcW w:w="2180" w:type="dxa"/>
            <w:tcBorders>
              <w:top w:val="single" w:sz="4" w:space="0" w:color="auto"/>
              <w:left w:val="nil"/>
              <w:bottom w:val="single" w:sz="4" w:space="0" w:color="auto"/>
              <w:right w:val="single" w:sz="4" w:space="0" w:color="auto"/>
            </w:tcBorders>
            <w:shd w:val="clear" w:color="auto" w:fill="auto"/>
          </w:tcPr>
          <w:p w14:paraId="685EDCF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Article 112 </w:t>
            </w:r>
          </w:p>
        </w:tc>
        <w:tc>
          <w:tcPr>
            <w:tcW w:w="5763" w:type="dxa"/>
            <w:tcBorders>
              <w:top w:val="single" w:sz="4" w:space="0" w:color="auto"/>
              <w:left w:val="nil"/>
              <w:bottom w:val="single" w:sz="4" w:space="0" w:color="auto"/>
              <w:right w:val="single" w:sz="4" w:space="0" w:color="auto"/>
            </w:tcBorders>
            <w:shd w:val="clear" w:color="auto" w:fill="auto"/>
          </w:tcPr>
          <w:p w14:paraId="1A4EFB3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have been requested under Article 112 (7), to provide an estimate of the SCR using standard formula. One of the options in the following closed list shall be used:</w:t>
            </w:r>
          </w:p>
          <w:p w14:paraId="63085BD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1 – Article 112 (7) reporting</w:t>
            </w:r>
          </w:p>
          <w:p w14:paraId="52B9739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Regular reporting</w:t>
            </w:r>
          </w:p>
        </w:tc>
      </w:tr>
      <w:tr w:rsidR="00E21451" w:rsidRPr="00C22FD0" w14:paraId="4E0D7E28" w14:textId="77777777" w:rsidTr="0040755A">
        <w:trPr>
          <w:trHeight w:val="1368"/>
        </w:trPr>
        <w:tc>
          <w:tcPr>
            <w:tcW w:w="1418" w:type="dxa"/>
            <w:gridSpan w:val="2"/>
            <w:tcBorders>
              <w:top w:val="nil"/>
              <w:left w:val="single" w:sz="4" w:space="0" w:color="auto"/>
              <w:bottom w:val="single" w:sz="4" w:space="0" w:color="auto"/>
              <w:right w:val="single" w:sz="4" w:space="0" w:color="auto"/>
            </w:tcBorders>
            <w:shd w:val="clear" w:color="auto" w:fill="auto"/>
          </w:tcPr>
          <w:p w14:paraId="1284B6A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Z0020</w:t>
            </w:r>
          </w:p>
        </w:tc>
        <w:tc>
          <w:tcPr>
            <w:tcW w:w="2180" w:type="dxa"/>
            <w:tcBorders>
              <w:top w:val="single" w:sz="4" w:space="0" w:color="auto"/>
              <w:left w:val="single" w:sz="4" w:space="0" w:color="auto"/>
              <w:bottom w:val="single" w:sz="4" w:space="0" w:color="auto"/>
              <w:right w:val="single" w:sz="4" w:space="0" w:color="auto"/>
            </w:tcBorders>
            <w:shd w:val="clear" w:color="000000" w:fill="FFFFFF"/>
            <w:hideMark/>
          </w:tcPr>
          <w:p w14:paraId="086104D6" w14:textId="7EB9ECA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fenced fund, matching adjustment portfolio or remaining part</w:t>
            </w:r>
          </w:p>
        </w:tc>
        <w:tc>
          <w:tcPr>
            <w:tcW w:w="5763" w:type="dxa"/>
            <w:tcBorders>
              <w:top w:val="single" w:sz="4" w:space="0" w:color="auto"/>
              <w:left w:val="nil"/>
              <w:bottom w:val="single" w:sz="4" w:space="0" w:color="auto"/>
              <w:right w:val="single" w:sz="4" w:space="0" w:color="auto"/>
            </w:tcBorders>
            <w:shd w:val="clear" w:color="000000" w:fill="FFFFFF"/>
            <w:hideMark/>
          </w:tcPr>
          <w:p w14:paraId="0D032E2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C22FD0">
              <w:rPr>
                <w:rFonts w:ascii="Times New Roman" w:eastAsia="Times New Roman" w:hAnsi="Times New Roman" w:cs="Times New Roman"/>
                <w:sz w:val="20"/>
                <w:szCs w:val="20"/>
                <w:lang w:eastAsia="es-ES"/>
              </w:rPr>
              <w:br/>
              <w:t>1 – RFF/MAP</w:t>
            </w:r>
            <w:r w:rsidRPr="00C22FD0" w:rsidDel="00C11F0B">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br/>
              <w:t>2 – Remaining part</w:t>
            </w:r>
          </w:p>
        </w:tc>
      </w:tr>
      <w:tr w:rsidR="00E21451" w:rsidRPr="00C22FD0" w14:paraId="07129846" w14:textId="77777777" w:rsidTr="0040755A">
        <w:trPr>
          <w:trHeight w:val="1275"/>
        </w:trPr>
        <w:tc>
          <w:tcPr>
            <w:tcW w:w="1418" w:type="dxa"/>
            <w:gridSpan w:val="2"/>
            <w:tcBorders>
              <w:top w:val="nil"/>
              <w:left w:val="single" w:sz="4" w:space="0" w:color="auto"/>
              <w:bottom w:val="single" w:sz="4" w:space="0" w:color="auto"/>
              <w:right w:val="single" w:sz="4" w:space="0" w:color="auto"/>
            </w:tcBorders>
            <w:shd w:val="clear" w:color="auto" w:fill="auto"/>
          </w:tcPr>
          <w:p w14:paraId="76AD9A0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Z0030</w:t>
            </w:r>
          </w:p>
        </w:tc>
        <w:tc>
          <w:tcPr>
            <w:tcW w:w="2180" w:type="dxa"/>
            <w:tcBorders>
              <w:top w:val="single" w:sz="4" w:space="0" w:color="auto"/>
              <w:left w:val="nil"/>
              <w:bottom w:val="single" w:sz="4" w:space="0" w:color="auto"/>
              <w:right w:val="single" w:sz="4" w:space="0" w:color="auto"/>
            </w:tcBorders>
            <w:shd w:val="clear" w:color="auto" w:fill="auto"/>
            <w:hideMark/>
          </w:tcPr>
          <w:p w14:paraId="7CFABBA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Fund/Portfolio number</w:t>
            </w:r>
          </w:p>
        </w:tc>
        <w:tc>
          <w:tcPr>
            <w:tcW w:w="5763" w:type="dxa"/>
            <w:tcBorders>
              <w:top w:val="single" w:sz="4" w:space="0" w:color="auto"/>
              <w:left w:val="nil"/>
              <w:bottom w:val="single" w:sz="4" w:space="0" w:color="auto"/>
              <w:right w:val="single" w:sz="4" w:space="0" w:color="auto"/>
            </w:tcBorders>
            <w:shd w:val="clear" w:color="auto" w:fill="auto"/>
            <w:hideMark/>
          </w:tcPr>
          <w:p w14:paraId="39FF0ACE" w14:textId="09C6F39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item Z0020 = </w:t>
            </w:r>
            <w:r w:rsidR="00377E1F" w:rsidRPr="00C22FD0">
              <w:rPr>
                <w:rFonts w:ascii="Times New Roman" w:eastAsia="Times New Roman" w:hAnsi="Times New Roman" w:cs="Times New Roman"/>
                <w:sz w:val="20"/>
                <w:szCs w:val="20"/>
                <w:lang w:eastAsia="es-ES"/>
              </w:rPr>
              <w:t>1</w:t>
            </w:r>
            <w:r w:rsidRPr="00C22FD0">
              <w:rPr>
                <w:rFonts w:ascii="Times New Roman" w:eastAsia="Times New Roman" w:hAnsi="Times New Roman" w:cs="Times New Roman"/>
                <w:sz w:val="20"/>
                <w:szCs w:val="20"/>
                <w:lang w:eastAsia="es-ES"/>
              </w:rPr>
              <w:t xml:space="preserve">, identification number for a ring fenced fund or matching adjustment portfolio. This number is attributed by the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and must be consistent over time and with the fund/portfolio number reported in other templates. </w:t>
            </w:r>
          </w:p>
          <w:p w14:paraId="084E5FC6" w14:textId="169E52AE" w:rsidR="00E21451" w:rsidRPr="00C22FD0" w:rsidDel="00D229EA" w:rsidRDefault="00E21451" w:rsidP="0040755A">
            <w:pPr>
              <w:spacing w:after="0" w:line="240" w:lineRule="auto"/>
              <w:rPr>
                <w:del w:id="1217" w:author="Author"/>
                <w:rFonts w:ascii="Times New Roman" w:eastAsia="Times New Roman" w:hAnsi="Times New Roman" w:cs="Times New Roman"/>
                <w:sz w:val="20"/>
                <w:szCs w:val="20"/>
                <w:lang w:eastAsia="es-ES"/>
              </w:rPr>
            </w:pPr>
          </w:p>
          <w:p w14:paraId="41BCE7BA" w14:textId="52D6993A" w:rsidR="00E21451" w:rsidRPr="00C22FD0" w:rsidRDefault="00E21451" w:rsidP="0040755A">
            <w:pPr>
              <w:spacing w:after="0" w:line="240" w:lineRule="auto"/>
              <w:rPr>
                <w:rFonts w:ascii="Times New Roman" w:eastAsia="Times New Roman" w:hAnsi="Times New Roman" w:cs="Times New Roman"/>
                <w:sz w:val="20"/>
                <w:szCs w:val="20"/>
                <w:lang w:eastAsia="es-ES"/>
              </w:rPr>
            </w:pPr>
            <w:del w:id="1218" w:author="Author">
              <w:r w:rsidRPr="00C22FD0" w:rsidDel="00D229EA">
                <w:rPr>
                  <w:rFonts w:ascii="Times New Roman" w:eastAsia="Times New Roman" w:hAnsi="Times New Roman" w:cs="Times New Roman"/>
                  <w:sz w:val="20"/>
                  <w:szCs w:val="20"/>
                  <w:lang w:eastAsia="es-ES"/>
                </w:rPr>
                <w:delText>When item Z0020 = 2, then report “0”</w:delText>
              </w:r>
            </w:del>
          </w:p>
        </w:tc>
      </w:tr>
      <w:tr w:rsidR="00E21451" w:rsidRPr="00C22FD0" w14:paraId="3B697AD9" w14:textId="77777777" w:rsidTr="0040755A">
        <w:trPr>
          <w:trHeight w:val="975"/>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F6876C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R0010/C0010</w:t>
            </w:r>
          </w:p>
        </w:tc>
        <w:tc>
          <w:tcPr>
            <w:tcW w:w="2180" w:type="dxa"/>
            <w:tcBorders>
              <w:top w:val="single" w:sz="4" w:space="0" w:color="auto"/>
              <w:left w:val="single" w:sz="4" w:space="0" w:color="auto"/>
              <w:bottom w:val="single" w:sz="4" w:space="0" w:color="auto"/>
              <w:right w:val="single" w:sz="4" w:space="0" w:color="auto"/>
            </w:tcBorders>
            <w:shd w:val="clear" w:color="auto" w:fill="auto"/>
            <w:hideMark/>
          </w:tcPr>
          <w:p w14:paraId="15A1260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Captives simplifications – non life premium and reserve risk </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623CB8E0" w14:textId="307AA92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Identify whether a captive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used simplifications for the calculation of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life premium and reserve risk.  One of the options in the following closed list shall be used:</w:t>
            </w:r>
            <w:r w:rsidRPr="00C22FD0">
              <w:rPr>
                <w:rFonts w:ascii="Times New Roman" w:eastAsia="Times New Roman" w:hAnsi="Times New Roman" w:cs="Times New Roman"/>
                <w:sz w:val="20"/>
                <w:szCs w:val="20"/>
                <w:lang w:eastAsia="es-ES"/>
              </w:rPr>
              <w:br/>
              <w:t xml:space="preserve">1 – Simplifications used </w:t>
            </w:r>
          </w:p>
          <w:p w14:paraId="4E8D5D8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2 – Simplifications not used</w:t>
            </w:r>
          </w:p>
          <w:p w14:paraId="2049594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38F21DAE" w14:textId="6CB87F8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R0010/C0010 = 1, only C0060, C0070 and C0090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be filled in for R0100 – R0230.</w:t>
            </w:r>
          </w:p>
        </w:tc>
      </w:tr>
      <w:tr w:rsidR="00E21451" w:rsidRPr="00C22FD0" w14:paraId="3E174F15" w14:textId="77777777" w:rsidTr="0040755A">
        <w:trPr>
          <w:trHeight w:val="285"/>
        </w:trPr>
        <w:tc>
          <w:tcPr>
            <w:tcW w:w="9361" w:type="dxa"/>
            <w:gridSpan w:val="4"/>
            <w:tcBorders>
              <w:top w:val="single" w:sz="4" w:space="0" w:color="auto"/>
              <w:left w:val="nil"/>
              <w:bottom w:val="single" w:sz="4" w:space="0" w:color="auto"/>
              <w:right w:val="nil"/>
            </w:tcBorders>
            <w:shd w:val="clear" w:color="auto" w:fill="auto"/>
          </w:tcPr>
          <w:p w14:paraId="589A9A1E" w14:textId="5499C171"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r w:rsidRPr="00C22FD0">
              <w:rPr>
                <w:rFonts w:ascii="Times New Roman" w:eastAsia="Times New Roman" w:hAnsi="Times New Roman" w:cs="Times New Roman"/>
                <w:b/>
                <w:bCs/>
                <w:sz w:val="20"/>
                <w:szCs w:val="20"/>
                <w:lang w:eastAsia="es-ES"/>
              </w:rPr>
              <w:lastRenderedPageBreak/>
              <w:t>Non</w:t>
            </w:r>
            <w:r w:rsidR="004508C9" w:rsidRPr="00C22FD0">
              <w:rPr>
                <w:rFonts w:ascii="Times New Roman" w:eastAsia="Times New Roman" w:hAnsi="Times New Roman" w:cs="Times New Roman"/>
                <w:b/>
                <w:bCs/>
                <w:sz w:val="20"/>
                <w:szCs w:val="20"/>
                <w:lang w:eastAsia="es-ES"/>
              </w:rPr>
              <w:t>–</w:t>
            </w:r>
            <w:r w:rsidRPr="00C22FD0">
              <w:rPr>
                <w:rFonts w:ascii="Times New Roman" w:eastAsia="Times New Roman" w:hAnsi="Times New Roman" w:cs="Times New Roman"/>
                <w:b/>
                <w:bCs/>
                <w:sz w:val="20"/>
                <w:szCs w:val="20"/>
                <w:lang w:eastAsia="es-ES"/>
              </w:rPr>
              <w:t xml:space="preserve">life premium and Reserve Risk </w:t>
            </w:r>
          </w:p>
        </w:tc>
      </w:tr>
      <w:tr w:rsidR="00E21451" w:rsidRPr="00C22FD0" w14:paraId="24701AA1" w14:textId="77777777" w:rsidTr="0040755A">
        <w:trPr>
          <w:trHeight w:val="1250"/>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F41BED5" w14:textId="299EF1A8"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R0210/ C0020</w:t>
            </w:r>
          </w:p>
        </w:tc>
        <w:tc>
          <w:tcPr>
            <w:tcW w:w="2180" w:type="dxa"/>
            <w:tcBorders>
              <w:top w:val="single" w:sz="4" w:space="0" w:color="auto"/>
              <w:left w:val="single" w:sz="4" w:space="0" w:color="auto"/>
              <w:bottom w:val="single" w:sz="4" w:space="0" w:color="auto"/>
              <w:right w:val="single" w:sz="4" w:space="0" w:color="auto"/>
            </w:tcBorders>
            <w:shd w:val="clear" w:color="auto" w:fill="auto"/>
            <w:hideMark/>
          </w:tcPr>
          <w:p w14:paraId="3842C1E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Standard deviation for premium risk – USP Standard Deviation</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7416850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group specific standard deviation for premium risk for each segment as calculated by the group and approved or prescribed by the supervisory authority.</w:t>
            </w:r>
          </w:p>
          <w:p w14:paraId="1EFB296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not reported where no group specific parameter is used.</w:t>
            </w:r>
          </w:p>
        </w:tc>
      </w:tr>
      <w:tr w:rsidR="00E21451" w:rsidRPr="00C22FD0" w14:paraId="0CB6D46E" w14:textId="77777777" w:rsidTr="0040755A">
        <w:trPr>
          <w:trHeight w:val="97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BBA4D87" w14:textId="51A9793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R0210/</w:t>
            </w:r>
          </w:p>
          <w:p w14:paraId="353D3957" w14:textId="77777777" w:rsidR="00E21451" w:rsidRPr="00C22FD0" w:rsidDel="00717935"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C0030</w:t>
            </w:r>
          </w:p>
        </w:tc>
        <w:tc>
          <w:tcPr>
            <w:tcW w:w="2180" w:type="dxa"/>
            <w:tcBorders>
              <w:top w:val="single" w:sz="4" w:space="0" w:color="auto"/>
              <w:left w:val="single" w:sz="4" w:space="0" w:color="auto"/>
              <w:bottom w:val="single" w:sz="4" w:space="0" w:color="auto"/>
              <w:right w:val="single" w:sz="4" w:space="0" w:color="auto"/>
            </w:tcBorders>
            <w:shd w:val="clear" w:color="auto" w:fill="auto"/>
          </w:tcPr>
          <w:p w14:paraId="08CD9DD8"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USP Standard Deviation gross/net</w:t>
            </w:r>
          </w:p>
        </w:tc>
        <w:tc>
          <w:tcPr>
            <w:tcW w:w="5763" w:type="dxa"/>
            <w:tcBorders>
              <w:top w:val="single" w:sz="4" w:space="0" w:color="auto"/>
              <w:left w:val="single" w:sz="4" w:space="0" w:color="auto"/>
              <w:bottom w:val="single" w:sz="4" w:space="0" w:color="auto"/>
              <w:right w:val="single" w:sz="4" w:space="0" w:color="auto"/>
            </w:tcBorders>
            <w:shd w:val="clear" w:color="auto" w:fill="auto"/>
          </w:tcPr>
          <w:p w14:paraId="532D15C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Identify if the USP standard Deviation was applied gross or net. One of the options in the following closed list shall be used:</w:t>
            </w:r>
            <w:r w:rsidRPr="00C22FD0">
              <w:rPr>
                <w:rFonts w:ascii="Times New Roman" w:eastAsia="Times New Roman" w:hAnsi="Times New Roman" w:cs="Times New Roman"/>
                <w:sz w:val="20"/>
                <w:szCs w:val="20"/>
                <w:lang w:eastAsia="es-ES"/>
              </w:rPr>
              <w:br/>
              <w:t>1 – USP gross</w:t>
            </w:r>
          </w:p>
          <w:p w14:paraId="03A93083" w14:textId="77777777" w:rsidR="00E21451" w:rsidRPr="00C22FD0" w:rsidDel="00737077"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USP net</w:t>
            </w:r>
          </w:p>
        </w:tc>
      </w:tr>
      <w:tr w:rsidR="00E21451" w:rsidRPr="00C22FD0" w14:paraId="17BD5570" w14:textId="77777777" w:rsidTr="0040755A">
        <w:trPr>
          <w:trHeight w:val="1485"/>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D003456" w14:textId="6D9B51B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R0210/C0040</w:t>
            </w:r>
          </w:p>
        </w:tc>
        <w:tc>
          <w:tcPr>
            <w:tcW w:w="2180" w:type="dxa"/>
            <w:tcBorders>
              <w:top w:val="single" w:sz="4" w:space="0" w:color="auto"/>
              <w:left w:val="single" w:sz="4" w:space="0" w:color="auto"/>
              <w:bottom w:val="single" w:sz="4" w:space="0" w:color="auto"/>
              <w:right w:val="single" w:sz="4" w:space="0" w:color="auto"/>
            </w:tcBorders>
            <w:shd w:val="clear" w:color="auto" w:fill="auto"/>
            <w:hideMark/>
          </w:tcPr>
          <w:p w14:paraId="6BE49FCE" w14:textId="7A9B08E2"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Standard deviation for premium risk – USP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Adjustment factor for non – proportional reinsurance </w:t>
            </w:r>
          </w:p>
        </w:tc>
        <w:tc>
          <w:tcPr>
            <w:tcW w:w="5763" w:type="dxa"/>
            <w:tcBorders>
              <w:top w:val="single" w:sz="4" w:space="0" w:color="auto"/>
              <w:left w:val="nil"/>
              <w:right w:val="single" w:sz="4" w:space="0" w:color="auto"/>
            </w:tcBorders>
            <w:shd w:val="clear" w:color="auto" w:fill="auto"/>
            <w:hideMark/>
          </w:tcPr>
          <w:p w14:paraId="3CD39680" w14:textId="28B0CED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group specific adjustment factor for non – proportional reinsurance of each segment allows groups to take into account the risk – mitigating effect of particular per risk excess of loss reinsurance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as calculated by the group and approved or prescribed by the supervisory authority.</w:t>
            </w:r>
          </w:p>
          <w:p w14:paraId="1C417F4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not reported where no group specific parameter is used.</w:t>
            </w:r>
          </w:p>
        </w:tc>
      </w:tr>
      <w:tr w:rsidR="00E21451" w:rsidRPr="00C22FD0" w14:paraId="6E838CD8" w14:textId="77777777" w:rsidTr="0040755A">
        <w:trPr>
          <w:trHeight w:val="1197"/>
        </w:trPr>
        <w:tc>
          <w:tcPr>
            <w:tcW w:w="1418" w:type="dxa"/>
            <w:gridSpan w:val="2"/>
            <w:tcBorders>
              <w:top w:val="nil"/>
              <w:left w:val="single" w:sz="4" w:space="0" w:color="auto"/>
              <w:bottom w:val="single" w:sz="4" w:space="0" w:color="auto"/>
              <w:right w:val="single" w:sz="4" w:space="0" w:color="auto"/>
            </w:tcBorders>
            <w:shd w:val="clear" w:color="auto" w:fill="auto"/>
          </w:tcPr>
          <w:p w14:paraId="55836076" w14:textId="21FC215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R0210/ C0050</w:t>
            </w:r>
          </w:p>
        </w:tc>
        <w:tc>
          <w:tcPr>
            <w:tcW w:w="2180" w:type="dxa"/>
            <w:tcBorders>
              <w:top w:val="nil"/>
              <w:left w:val="single" w:sz="4" w:space="0" w:color="auto"/>
              <w:bottom w:val="single" w:sz="4" w:space="0" w:color="auto"/>
              <w:right w:val="single" w:sz="4" w:space="0" w:color="auto"/>
            </w:tcBorders>
            <w:shd w:val="clear" w:color="auto" w:fill="auto"/>
            <w:hideMark/>
          </w:tcPr>
          <w:p w14:paraId="2C18603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Standard deviation for reserve risk – USP</w:t>
            </w:r>
          </w:p>
        </w:tc>
        <w:tc>
          <w:tcPr>
            <w:tcW w:w="5763" w:type="dxa"/>
            <w:tcBorders>
              <w:top w:val="single" w:sz="4" w:space="0" w:color="auto"/>
              <w:left w:val="nil"/>
              <w:right w:val="single" w:sz="4" w:space="0" w:color="auto"/>
            </w:tcBorders>
            <w:shd w:val="clear" w:color="auto" w:fill="auto"/>
            <w:hideMark/>
          </w:tcPr>
          <w:p w14:paraId="3E30E80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group specific standard deviation for reserve risk each segment as calculated by the group and approved or prescribed by the supervisory authority. </w:t>
            </w:r>
          </w:p>
          <w:p w14:paraId="7542A65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8F4483A"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item is not reported where no group specific parameter is used.</w:t>
            </w:r>
          </w:p>
        </w:tc>
      </w:tr>
      <w:tr w:rsidR="00E21451" w:rsidRPr="00C22FD0" w14:paraId="5949BE78" w14:textId="77777777" w:rsidTr="0040755A">
        <w:trPr>
          <w:trHeight w:val="1067"/>
        </w:trPr>
        <w:tc>
          <w:tcPr>
            <w:tcW w:w="1418" w:type="dxa"/>
            <w:gridSpan w:val="2"/>
            <w:tcBorders>
              <w:top w:val="nil"/>
              <w:left w:val="single" w:sz="4" w:space="0" w:color="auto"/>
              <w:bottom w:val="single" w:sz="4" w:space="0" w:color="auto"/>
              <w:right w:val="single" w:sz="4" w:space="0" w:color="auto"/>
            </w:tcBorders>
            <w:shd w:val="clear" w:color="auto" w:fill="auto"/>
          </w:tcPr>
          <w:p w14:paraId="47BF2804" w14:textId="6097DD8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R0210/ C0060</w:t>
            </w:r>
          </w:p>
        </w:tc>
        <w:tc>
          <w:tcPr>
            <w:tcW w:w="2180" w:type="dxa"/>
            <w:tcBorders>
              <w:top w:val="nil"/>
              <w:left w:val="nil"/>
              <w:bottom w:val="single" w:sz="4" w:space="0" w:color="auto"/>
              <w:right w:val="single" w:sz="4" w:space="0" w:color="auto"/>
            </w:tcBorders>
            <w:shd w:val="clear" w:color="auto" w:fill="auto"/>
            <w:hideMark/>
          </w:tcPr>
          <w:p w14:paraId="0B6EEA5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Volume measure for premium and reserve risk –  volume measure for premium risk: </w:t>
            </w:r>
            <w:proofErr w:type="spellStart"/>
            <w:r w:rsidRPr="00C22FD0">
              <w:rPr>
                <w:rFonts w:ascii="Times New Roman" w:eastAsia="Times New Roman" w:hAnsi="Times New Roman" w:cs="Times New Roman"/>
                <w:sz w:val="20"/>
                <w:szCs w:val="20"/>
                <w:lang w:eastAsia="es-ES"/>
              </w:rPr>
              <w:t>Vprem</w:t>
            </w:r>
            <w:proofErr w:type="spellEnd"/>
          </w:p>
        </w:tc>
        <w:tc>
          <w:tcPr>
            <w:tcW w:w="5763" w:type="dxa"/>
            <w:tcBorders>
              <w:top w:val="single" w:sz="4" w:space="0" w:color="auto"/>
              <w:left w:val="nil"/>
              <w:bottom w:val="nil"/>
              <w:right w:val="single" w:sz="4" w:space="0" w:color="auto"/>
            </w:tcBorders>
            <w:shd w:val="clear" w:color="auto" w:fill="auto"/>
            <w:hideMark/>
          </w:tcPr>
          <w:p w14:paraId="39219B25" w14:textId="398C1CF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The volume measure for premium risk for each </w:t>
            </w:r>
            <w:r w:rsidR="00445CF4" w:rsidRPr="00C22FD0">
              <w:rPr>
                <w:rFonts w:ascii="Times New Roman" w:eastAsia="Times New Roman" w:hAnsi="Times New Roman" w:cs="Times New Roman"/>
                <w:sz w:val="20"/>
                <w:szCs w:val="20"/>
                <w:lang w:eastAsia="es-ES"/>
              </w:rPr>
              <w:t>line of business as defined in Annex I to Delegated Regulation (EU) 2015/35.</w:t>
            </w:r>
          </w:p>
        </w:tc>
      </w:tr>
      <w:tr w:rsidR="00E21451" w:rsidRPr="00C22FD0" w14:paraId="1F7EBF89" w14:textId="77777777" w:rsidTr="0040755A">
        <w:trPr>
          <w:trHeight w:val="1111"/>
        </w:trPr>
        <w:tc>
          <w:tcPr>
            <w:tcW w:w="1418" w:type="dxa"/>
            <w:gridSpan w:val="2"/>
            <w:tcBorders>
              <w:top w:val="nil"/>
              <w:left w:val="single" w:sz="4" w:space="0" w:color="auto"/>
              <w:bottom w:val="single" w:sz="4" w:space="0" w:color="auto"/>
              <w:right w:val="single" w:sz="4" w:space="0" w:color="auto"/>
            </w:tcBorders>
            <w:shd w:val="clear" w:color="auto" w:fill="auto"/>
          </w:tcPr>
          <w:p w14:paraId="7D1CEE3D" w14:textId="3D1A2C2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R0210/ C0070</w:t>
            </w:r>
          </w:p>
        </w:tc>
        <w:tc>
          <w:tcPr>
            <w:tcW w:w="2180" w:type="dxa"/>
            <w:tcBorders>
              <w:top w:val="nil"/>
              <w:left w:val="nil"/>
              <w:bottom w:val="single" w:sz="4" w:space="0" w:color="auto"/>
              <w:right w:val="single" w:sz="4" w:space="0" w:color="auto"/>
            </w:tcBorders>
            <w:shd w:val="clear" w:color="auto" w:fill="auto"/>
            <w:hideMark/>
          </w:tcPr>
          <w:p w14:paraId="59EC828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Volume measure for premium and reserve risk –Volume measure reserve risk:  </w:t>
            </w:r>
            <w:proofErr w:type="spellStart"/>
            <w:r w:rsidRPr="00C22FD0">
              <w:rPr>
                <w:rFonts w:ascii="Times New Roman" w:eastAsia="Times New Roman" w:hAnsi="Times New Roman" w:cs="Times New Roman"/>
                <w:sz w:val="20"/>
                <w:szCs w:val="20"/>
                <w:lang w:eastAsia="es-ES"/>
              </w:rPr>
              <w:t>Vres</w:t>
            </w:r>
            <w:proofErr w:type="spellEnd"/>
          </w:p>
        </w:tc>
        <w:tc>
          <w:tcPr>
            <w:tcW w:w="5763" w:type="dxa"/>
            <w:tcBorders>
              <w:top w:val="single" w:sz="4" w:space="0" w:color="auto"/>
              <w:left w:val="nil"/>
              <w:bottom w:val="nil"/>
              <w:right w:val="single" w:sz="4" w:space="0" w:color="auto"/>
            </w:tcBorders>
            <w:shd w:val="clear" w:color="auto" w:fill="auto"/>
            <w:hideMark/>
          </w:tcPr>
          <w:p w14:paraId="61589CA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The volume measure for reserve risk for each segment, equal to the best estimate for the provisions for claims outstanding for the segment, after deduction of the amount recoverable from reinsurance contracts and special purpose vehicles.  </w:t>
            </w:r>
          </w:p>
        </w:tc>
      </w:tr>
      <w:tr w:rsidR="00E21451" w:rsidRPr="00C22FD0" w14:paraId="13158A21" w14:textId="77777777" w:rsidTr="0040755A">
        <w:trPr>
          <w:trHeight w:val="1136"/>
        </w:trPr>
        <w:tc>
          <w:tcPr>
            <w:tcW w:w="1418" w:type="dxa"/>
            <w:gridSpan w:val="2"/>
            <w:tcBorders>
              <w:top w:val="nil"/>
              <w:left w:val="single" w:sz="4" w:space="0" w:color="auto"/>
              <w:bottom w:val="single" w:sz="4" w:space="0" w:color="auto"/>
              <w:right w:val="single" w:sz="4" w:space="0" w:color="auto"/>
            </w:tcBorders>
            <w:shd w:val="clear" w:color="auto" w:fill="auto"/>
          </w:tcPr>
          <w:p w14:paraId="5C86B0D3" w14:textId="301BCEA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R0210/ C0080</w:t>
            </w:r>
          </w:p>
        </w:tc>
        <w:tc>
          <w:tcPr>
            <w:tcW w:w="2180" w:type="dxa"/>
            <w:tcBorders>
              <w:top w:val="nil"/>
              <w:left w:val="single" w:sz="4" w:space="0" w:color="auto"/>
              <w:bottom w:val="single" w:sz="4" w:space="0" w:color="auto"/>
              <w:right w:val="single" w:sz="4" w:space="0" w:color="auto"/>
            </w:tcBorders>
            <w:shd w:val="clear" w:color="auto" w:fill="auto"/>
            <w:hideMark/>
          </w:tcPr>
          <w:p w14:paraId="363A887D" w14:textId="35D375E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Volume measure for premium and reserve risk – Geographical Diversification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w:t>
            </w:r>
          </w:p>
        </w:tc>
        <w:tc>
          <w:tcPr>
            <w:tcW w:w="5763" w:type="dxa"/>
            <w:tcBorders>
              <w:top w:val="single" w:sz="4" w:space="0" w:color="auto"/>
              <w:left w:val="nil"/>
              <w:right w:val="single" w:sz="4" w:space="0" w:color="auto"/>
            </w:tcBorders>
            <w:shd w:val="clear" w:color="auto" w:fill="auto"/>
            <w:hideMark/>
          </w:tcPr>
          <w:p w14:paraId="7E92E43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Geographical diversification used for the volume measure for each segment</w:t>
            </w:r>
          </w:p>
          <w:p w14:paraId="644A3D1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F177CA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If the factor for geographical diversification is not calculated, then this item is set to the default value of 1.</w:t>
            </w:r>
          </w:p>
        </w:tc>
      </w:tr>
      <w:tr w:rsidR="00E21451" w:rsidRPr="00C22FD0" w14:paraId="0B3D3624" w14:textId="77777777" w:rsidTr="0040755A">
        <w:trPr>
          <w:trHeight w:val="1035"/>
        </w:trPr>
        <w:tc>
          <w:tcPr>
            <w:tcW w:w="1418" w:type="dxa"/>
            <w:gridSpan w:val="2"/>
            <w:tcBorders>
              <w:top w:val="nil"/>
              <w:left w:val="single" w:sz="4" w:space="0" w:color="auto"/>
              <w:bottom w:val="single" w:sz="4" w:space="0" w:color="auto"/>
              <w:right w:val="single" w:sz="4" w:space="0" w:color="auto"/>
            </w:tcBorders>
            <w:shd w:val="clear" w:color="auto" w:fill="auto"/>
          </w:tcPr>
          <w:p w14:paraId="3C60D2B4" w14:textId="0C5F9A6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R0210/ C0090</w:t>
            </w:r>
          </w:p>
        </w:tc>
        <w:tc>
          <w:tcPr>
            <w:tcW w:w="2180" w:type="dxa"/>
            <w:tcBorders>
              <w:top w:val="nil"/>
              <w:left w:val="nil"/>
              <w:bottom w:val="single" w:sz="4" w:space="0" w:color="auto"/>
              <w:right w:val="single" w:sz="4" w:space="0" w:color="auto"/>
            </w:tcBorders>
            <w:shd w:val="clear" w:color="auto" w:fill="auto"/>
            <w:hideMark/>
          </w:tcPr>
          <w:p w14:paraId="69801E80" w14:textId="4AB2453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Volume measure for premium and reserve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V </w:t>
            </w:r>
          </w:p>
        </w:tc>
        <w:tc>
          <w:tcPr>
            <w:tcW w:w="5763" w:type="dxa"/>
            <w:tcBorders>
              <w:top w:val="single" w:sz="4" w:space="0" w:color="auto"/>
              <w:left w:val="nil"/>
              <w:bottom w:val="single" w:sz="4" w:space="0" w:color="auto"/>
              <w:right w:val="single" w:sz="4" w:space="0" w:color="auto"/>
            </w:tcBorders>
            <w:shd w:val="clear" w:color="000000" w:fill="FFFFFF"/>
            <w:hideMark/>
          </w:tcPr>
          <w:p w14:paraId="731F0FE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volume measure for non – life premium and reserve risk for each segment</w:t>
            </w:r>
          </w:p>
          <w:p w14:paraId="09B2175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0363934" w14:textId="4F412971"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If R0010/C0010 = 1, this item </w:t>
            </w:r>
            <w:r w:rsidR="00C45CB8" w:rsidRPr="00C22FD0">
              <w:rPr>
                <w:rFonts w:ascii="Times New Roman" w:eastAsia="Times New Roman" w:hAnsi="Times New Roman" w:cs="Times New Roman"/>
                <w:sz w:val="20"/>
                <w:szCs w:val="20"/>
                <w:lang w:eastAsia="es-ES"/>
              </w:rPr>
              <w:t>shall</w:t>
            </w:r>
            <w:r w:rsidRPr="00C22FD0">
              <w:rPr>
                <w:rFonts w:ascii="Times New Roman" w:eastAsia="Times New Roman" w:hAnsi="Times New Roman" w:cs="Times New Roman"/>
                <w:sz w:val="20"/>
                <w:szCs w:val="20"/>
                <w:lang w:eastAsia="es-ES"/>
              </w:rPr>
              <w:t xml:space="preserve"> represent the capital requirement for non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life premium and reserve risk of particular  segment calculated using simplifications </w:t>
            </w:r>
          </w:p>
        </w:tc>
      </w:tr>
      <w:tr w:rsidR="00E21451" w:rsidRPr="00C22FD0" w14:paraId="4CF5312B" w14:textId="77777777" w:rsidTr="0040755A">
        <w:trPr>
          <w:trHeight w:val="795"/>
        </w:trPr>
        <w:tc>
          <w:tcPr>
            <w:tcW w:w="1418" w:type="dxa"/>
            <w:gridSpan w:val="2"/>
            <w:tcBorders>
              <w:top w:val="nil"/>
              <w:left w:val="single" w:sz="4" w:space="0" w:color="auto"/>
              <w:bottom w:val="single" w:sz="4" w:space="0" w:color="auto"/>
              <w:right w:val="single" w:sz="4" w:space="0" w:color="auto"/>
            </w:tcBorders>
            <w:shd w:val="clear" w:color="auto" w:fill="auto"/>
          </w:tcPr>
          <w:p w14:paraId="4652CA0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R0220/C0090</w:t>
            </w:r>
          </w:p>
        </w:tc>
        <w:tc>
          <w:tcPr>
            <w:tcW w:w="2180" w:type="dxa"/>
            <w:tcBorders>
              <w:top w:val="nil"/>
              <w:left w:val="nil"/>
              <w:bottom w:val="single" w:sz="4" w:space="0" w:color="auto"/>
              <w:right w:val="single" w:sz="4" w:space="0" w:color="auto"/>
            </w:tcBorders>
            <w:shd w:val="clear" w:color="auto" w:fill="auto"/>
          </w:tcPr>
          <w:p w14:paraId="711D95A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Total Volume measure for premium and reserve risk </w:t>
            </w:r>
          </w:p>
        </w:tc>
        <w:tc>
          <w:tcPr>
            <w:tcW w:w="5763" w:type="dxa"/>
            <w:tcBorders>
              <w:top w:val="single" w:sz="4" w:space="0" w:color="auto"/>
              <w:left w:val="nil"/>
              <w:bottom w:val="nil"/>
              <w:right w:val="single" w:sz="4" w:space="0" w:color="auto"/>
            </w:tcBorders>
            <w:shd w:val="clear" w:color="auto" w:fill="auto"/>
          </w:tcPr>
          <w:p w14:paraId="170243F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total volume measure for premium and reserve risk, equal to the sum of the volume measures for premium and reserve risk for all segments.</w:t>
            </w:r>
          </w:p>
        </w:tc>
      </w:tr>
      <w:tr w:rsidR="00E21451" w:rsidRPr="00C22FD0" w14:paraId="6C9E504C" w14:textId="77777777" w:rsidTr="0040755A">
        <w:trPr>
          <w:trHeight w:val="570"/>
        </w:trPr>
        <w:tc>
          <w:tcPr>
            <w:tcW w:w="1418" w:type="dxa"/>
            <w:gridSpan w:val="2"/>
            <w:vMerge w:val="restart"/>
            <w:tcBorders>
              <w:top w:val="nil"/>
              <w:left w:val="single" w:sz="4" w:space="0" w:color="auto"/>
              <w:right w:val="single" w:sz="4" w:space="0" w:color="auto"/>
            </w:tcBorders>
            <w:shd w:val="clear" w:color="auto" w:fill="auto"/>
          </w:tcPr>
          <w:p w14:paraId="756C166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R0230/C0020</w:t>
            </w:r>
          </w:p>
        </w:tc>
        <w:tc>
          <w:tcPr>
            <w:tcW w:w="2180" w:type="dxa"/>
            <w:vMerge w:val="restart"/>
            <w:tcBorders>
              <w:top w:val="nil"/>
              <w:left w:val="single" w:sz="4" w:space="0" w:color="auto"/>
              <w:right w:val="single" w:sz="4" w:space="0" w:color="auto"/>
            </w:tcBorders>
            <w:shd w:val="clear" w:color="auto" w:fill="auto"/>
          </w:tcPr>
          <w:p w14:paraId="4EA59C0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Combined standard deviation</w:t>
            </w:r>
          </w:p>
        </w:tc>
        <w:tc>
          <w:tcPr>
            <w:tcW w:w="5763" w:type="dxa"/>
            <w:tcBorders>
              <w:top w:val="single" w:sz="4" w:space="0" w:color="auto"/>
              <w:left w:val="nil"/>
              <w:bottom w:val="nil"/>
              <w:right w:val="single" w:sz="4" w:space="0" w:color="auto"/>
            </w:tcBorders>
            <w:shd w:val="clear" w:color="auto" w:fill="auto"/>
          </w:tcPr>
          <w:p w14:paraId="425FB48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combined standard deviation for premium and reserve risk for all segments.</w:t>
            </w:r>
          </w:p>
        </w:tc>
      </w:tr>
      <w:tr w:rsidR="00E21451" w:rsidRPr="00C22FD0" w14:paraId="446008F5" w14:textId="77777777" w:rsidTr="0040755A">
        <w:trPr>
          <w:trHeight w:val="720"/>
        </w:trPr>
        <w:tc>
          <w:tcPr>
            <w:tcW w:w="1418" w:type="dxa"/>
            <w:gridSpan w:val="2"/>
            <w:vMerge/>
            <w:tcBorders>
              <w:left w:val="single" w:sz="4" w:space="0" w:color="auto"/>
              <w:bottom w:val="single" w:sz="4" w:space="0" w:color="auto"/>
              <w:right w:val="single" w:sz="4" w:space="0" w:color="auto"/>
            </w:tcBorders>
            <w:vAlign w:val="center"/>
          </w:tcPr>
          <w:p w14:paraId="107B73F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2180" w:type="dxa"/>
            <w:vMerge/>
            <w:tcBorders>
              <w:left w:val="single" w:sz="4" w:space="0" w:color="auto"/>
              <w:bottom w:val="single" w:sz="4" w:space="0" w:color="auto"/>
              <w:right w:val="single" w:sz="4" w:space="0" w:color="auto"/>
            </w:tcBorders>
            <w:vAlign w:val="center"/>
            <w:hideMark/>
          </w:tcPr>
          <w:p w14:paraId="6B1C840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c>
          <w:tcPr>
            <w:tcW w:w="5763" w:type="dxa"/>
            <w:tcBorders>
              <w:top w:val="nil"/>
              <w:left w:val="nil"/>
              <w:bottom w:val="single" w:sz="4" w:space="0" w:color="auto"/>
              <w:right w:val="single" w:sz="4" w:space="0" w:color="auto"/>
            </w:tcBorders>
            <w:shd w:val="clear" w:color="auto" w:fill="auto"/>
            <w:hideMark/>
          </w:tcPr>
          <w:p w14:paraId="4002BED7" w14:textId="6CF94474" w:rsidR="00E21451" w:rsidRPr="00C22FD0" w:rsidRDefault="00E21451">
            <w:pPr>
              <w:spacing w:after="0" w:line="240" w:lineRule="auto"/>
              <w:rPr>
                <w:rFonts w:ascii="Times New Roman" w:eastAsia="Times New Roman" w:hAnsi="Times New Roman" w:cs="Times New Roman"/>
                <w:sz w:val="20"/>
                <w:szCs w:val="20"/>
                <w:lang w:eastAsia="es-ES"/>
              </w:rPr>
            </w:pPr>
          </w:p>
        </w:tc>
      </w:tr>
      <w:tr w:rsidR="00E21451" w:rsidRPr="00C22FD0" w14:paraId="647F92C1" w14:textId="77777777" w:rsidTr="0040755A">
        <w:trPr>
          <w:trHeight w:val="570"/>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3448A7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R0300/C0100</w:t>
            </w:r>
          </w:p>
        </w:tc>
        <w:tc>
          <w:tcPr>
            <w:tcW w:w="2180" w:type="dxa"/>
            <w:tcBorders>
              <w:top w:val="single" w:sz="4" w:space="0" w:color="auto"/>
              <w:left w:val="single" w:sz="4" w:space="0" w:color="auto"/>
              <w:bottom w:val="single" w:sz="4" w:space="0" w:color="auto"/>
              <w:right w:val="single" w:sz="4" w:space="0" w:color="auto"/>
            </w:tcBorders>
            <w:shd w:val="clear" w:color="auto" w:fill="auto"/>
            <w:hideMark/>
          </w:tcPr>
          <w:p w14:paraId="678049B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Total capital requirement for non – life premium </w:t>
            </w:r>
            <w:r w:rsidRPr="00C22FD0">
              <w:rPr>
                <w:rFonts w:ascii="Times New Roman" w:eastAsia="Times New Roman" w:hAnsi="Times New Roman" w:cs="Times New Roman"/>
                <w:sz w:val="20"/>
                <w:szCs w:val="20"/>
                <w:lang w:eastAsia="es-ES"/>
              </w:rPr>
              <w:lastRenderedPageBreak/>
              <w:t>and reserve risk</w:t>
            </w:r>
          </w:p>
        </w:tc>
        <w:tc>
          <w:tcPr>
            <w:tcW w:w="5763" w:type="dxa"/>
            <w:tcBorders>
              <w:top w:val="single" w:sz="4" w:space="0" w:color="auto"/>
              <w:left w:val="nil"/>
              <w:bottom w:val="single" w:sz="4" w:space="0" w:color="auto"/>
              <w:right w:val="single" w:sz="4" w:space="0" w:color="auto"/>
            </w:tcBorders>
            <w:shd w:val="clear" w:color="auto" w:fill="auto"/>
            <w:hideMark/>
          </w:tcPr>
          <w:p w14:paraId="3F9A1AC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This is the total capital charge for the non–life premium and reserve risk sub module.</w:t>
            </w:r>
          </w:p>
          <w:p w14:paraId="1601F779"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33F6B9A3" w14:textId="77777777" w:rsidTr="0040755A">
        <w:trPr>
          <w:trHeight w:val="285"/>
        </w:trPr>
        <w:tc>
          <w:tcPr>
            <w:tcW w:w="9361" w:type="dxa"/>
            <w:gridSpan w:val="4"/>
            <w:tcBorders>
              <w:top w:val="nil"/>
              <w:left w:val="nil"/>
              <w:bottom w:val="nil"/>
              <w:right w:val="nil"/>
            </w:tcBorders>
            <w:shd w:val="clear" w:color="auto" w:fill="auto"/>
          </w:tcPr>
          <w:p w14:paraId="0D2DDFFE" w14:textId="726A1A00" w:rsidR="00E21451" w:rsidRPr="00C22FD0" w:rsidRDefault="00E21451" w:rsidP="0040755A">
            <w:pPr>
              <w:spacing w:before="120" w:after="120" w:line="240" w:lineRule="auto"/>
              <w:rPr>
                <w:rFonts w:ascii="Times New Roman" w:eastAsia="Times New Roman" w:hAnsi="Times New Roman" w:cs="Times New Roman"/>
                <w:b/>
                <w:bCs/>
                <w:sz w:val="20"/>
                <w:szCs w:val="20"/>
                <w:lang w:eastAsia="es-ES"/>
              </w:rPr>
            </w:pPr>
            <w:r w:rsidRPr="00C22FD0">
              <w:rPr>
                <w:rFonts w:ascii="Times New Roman" w:eastAsia="Times New Roman" w:hAnsi="Times New Roman" w:cs="Times New Roman"/>
                <w:b/>
                <w:bCs/>
                <w:sz w:val="20"/>
                <w:szCs w:val="20"/>
                <w:lang w:eastAsia="es-ES"/>
              </w:rPr>
              <w:lastRenderedPageBreak/>
              <w:t>Non</w:t>
            </w:r>
            <w:r w:rsidR="004508C9" w:rsidRPr="00C22FD0">
              <w:rPr>
                <w:rFonts w:ascii="Times New Roman" w:eastAsia="Times New Roman" w:hAnsi="Times New Roman" w:cs="Times New Roman"/>
                <w:b/>
                <w:bCs/>
                <w:sz w:val="20"/>
                <w:szCs w:val="20"/>
                <w:lang w:eastAsia="es-ES"/>
              </w:rPr>
              <w:t>–</w:t>
            </w:r>
            <w:r w:rsidRPr="00C22FD0">
              <w:rPr>
                <w:rFonts w:ascii="Times New Roman" w:eastAsia="Times New Roman" w:hAnsi="Times New Roman" w:cs="Times New Roman"/>
                <w:b/>
                <w:bCs/>
                <w:sz w:val="20"/>
                <w:szCs w:val="20"/>
                <w:lang w:eastAsia="es-ES"/>
              </w:rPr>
              <w:t xml:space="preserve">life lapse risk </w:t>
            </w:r>
          </w:p>
        </w:tc>
      </w:tr>
      <w:tr w:rsidR="00E21451" w:rsidRPr="00C22FD0" w14:paraId="4D3F7FDB" w14:textId="77777777" w:rsidTr="0040755A">
        <w:trPr>
          <w:trHeight w:val="124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1B3C7C0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R0400/C0110</w:t>
            </w:r>
          </w:p>
        </w:tc>
        <w:tc>
          <w:tcPr>
            <w:tcW w:w="2317" w:type="dxa"/>
            <w:gridSpan w:val="2"/>
            <w:tcBorders>
              <w:top w:val="single" w:sz="4" w:space="0" w:color="auto"/>
              <w:left w:val="nil"/>
              <w:bottom w:val="single" w:sz="4" w:space="0" w:color="auto"/>
              <w:right w:val="single" w:sz="4" w:space="0" w:color="auto"/>
            </w:tcBorders>
            <w:shd w:val="clear" w:color="auto" w:fill="auto"/>
            <w:hideMark/>
          </w:tcPr>
          <w:p w14:paraId="7A6FF6C1" w14:textId="6DD8006D"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Initial absolute values before shock – Assets –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life underwriting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Lapse risk</w:t>
            </w:r>
          </w:p>
        </w:tc>
        <w:tc>
          <w:tcPr>
            <w:tcW w:w="5763" w:type="dxa"/>
            <w:tcBorders>
              <w:top w:val="single" w:sz="4" w:space="0" w:color="auto"/>
              <w:left w:val="nil"/>
              <w:bottom w:val="single" w:sz="4" w:space="0" w:color="auto"/>
              <w:right w:val="single" w:sz="4" w:space="0" w:color="auto"/>
            </w:tcBorders>
            <w:shd w:val="clear" w:color="auto" w:fill="auto"/>
            <w:hideMark/>
          </w:tcPr>
          <w:p w14:paraId="345A49DE" w14:textId="1295566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the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life lapse risk, before the shock.</w:t>
            </w:r>
          </w:p>
          <w:p w14:paraId="06D097F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0B62180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12C5D12D" w14:textId="77777777" w:rsidTr="0040755A">
        <w:trPr>
          <w:trHeight w:val="112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1818D5D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R0400/C0120</w:t>
            </w:r>
          </w:p>
        </w:tc>
        <w:tc>
          <w:tcPr>
            <w:tcW w:w="23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CF83ED" w14:textId="249672D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Initial absolute values before shock – Liabilities –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life underwriting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Lapse risk </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3304DC23" w14:textId="3ABFFC1E"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liabilities sensitive to the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life lapse risk, before the shock.</w:t>
            </w:r>
          </w:p>
          <w:p w14:paraId="5C7DF7A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793238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56170C80" w14:textId="77777777" w:rsidTr="0040755A">
        <w:trPr>
          <w:trHeight w:val="118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49F65F7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R0400/C0130</w:t>
            </w:r>
          </w:p>
        </w:tc>
        <w:tc>
          <w:tcPr>
            <w:tcW w:w="2317" w:type="dxa"/>
            <w:gridSpan w:val="2"/>
            <w:tcBorders>
              <w:top w:val="single" w:sz="4" w:space="0" w:color="auto"/>
              <w:left w:val="nil"/>
              <w:bottom w:val="single" w:sz="4" w:space="0" w:color="auto"/>
              <w:right w:val="single" w:sz="4" w:space="0" w:color="auto"/>
            </w:tcBorders>
            <w:shd w:val="clear" w:color="auto" w:fill="auto"/>
            <w:hideMark/>
          </w:tcPr>
          <w:p w14:paraId="0BBA752A" w14:textId="64C7DE6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Assets –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life underwriting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Lapse risk </w:t>
            </w:r>
          </w:p>
        </w:tc>
        <w:tc>
          <w:tcPr>
            <w:tcW w:w="5763" w:type="dxa"/>
            <w:tcBorders>
              <w:top w:val="single" w:sz="4" w:space="0" w:color="auto"/>
              <w:left w:val="nil"/>
              <w:bottom w:val="single" w:sz="4" w:space="0" w:color="auto"/>
              <w:right w:val="single" w:sz="4" w:space="0" w:color="auto"/>
            </w:tcBorders>
            <w:shd w:val="clear" w:color="auto" w:fill="auto"/>
            <w:hideMark/>
          </w:tcPr>
          <w:p w14:paraId="0B2D8090" w14:textId="62AC3D7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assets sensitive to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life lapse risk, after the shock.</w:t>
            </w:r>
          </w:p>
          <w:p w14:paraId="6BA9BF8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A26304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Recoverables from reinsurance and SPVs shall not be included in this cell.</w:t>
            </w:r>
          </w:p>
        </w:tc>
      </w:tr>
      <w:tr w:rsidR="00E21451" w:rsidRPr="00C22FD0" w14:paraId="57B31CB4" w14:textId="77777777" w:rsidTr="0040755A">
        <w:trPr>
          <w:trHeight w:val="1066"/>
        </w:trPr>
        <w:tc>
          <w:tcPr>
            <w:tcW w:w="1281" w:type="dxa"/>
            <w:tcBorders>
              <w:top w:val="nil"/>
              <w:left w:val="single" w:sz="4" w:space="0" w:color="auto"/>
              <w:bottom w:val="single" w:sz="4" w:space="0" w:color="auto"/>
              <w:right w:val="single" w:sz="4" w:space="0" w:color="auto"/>
            </w:tcBorders>
            <w:shd w:val="clear" w:color="auto" w:fill="auto"/>
          </w:tcPr>
          <w:p w14:paraId="4D477C3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R0400/C0140</w:t>
            </w:r>
          </w:p>
        </w:tc>
        <w:tc>
          <w:tcPr>
            <w:tcW w:w="2317" w:type="dxa"/>
            <w:gridSpan w:val="2"/>
            <w:tcBorders>
              <w:top w:val="nil"/>
              <w:left w:val="nil"/>
              <w:bottom w:val="single" w:sz="4" w:space="0" w:color="auto"/>
              <w:right w:val="single" w:sz="4" w:space="0" w:color="auto"/>
            </w:tcBorders>
            <w:shd w:val="clear" w:color="auto" w:fill="auto"/>
            <w:hideMark/>
          </w:tcPr>
          <w:p w14:paraId="4A762606" w14:textId="41DCF78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Absolute values after shock – Liabilities –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life underwriting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Lapse risk </w:t>
            </w:r>
          </w:p>
        </w:tc>
        <w:tc>
          <w:tcPr>
            <w:tcW w:w="5763" w:type="dxa"/>
            <w:tcBorders>
              <w:top w:val="nil"/>
              <w:left w:val="nil"/>
              <w:bottom w:val="single" w:sz="4" w:space="0" w:color="auto"/>
              <w:right w:val="single" w:sz="4" w:space="0" w:color="auto"/>
            </w:tcBorders>
            <w:shd w:val="clear" w:color="auto" w:fill="auto"/>
            <w:hideMark/>
          </w:tcPr>
          <w:p w14:paraId="319D834E" w14:textId="55118B9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absolute value of the liabilities sensitive to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life lapse risk, after the shock.</w:t>
            </w:r>
          </w:p>
          <w:p w14:paraId="02C319F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1C8997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The amount of TP shall be net of reinsurance and SPV recoverables.</w:t>
            </w:r>
          </w:p>
        </w:tc>
      </w:tr>
      <w:tr w:rsidR="00E21451" w:rsidRPr="00C22FD0" w14:paraId="7A31A968" w14:textId="77777777" w:rsidTr="0040755A">
        <w:trPr>
          <w:trHeight w:val="878"/>
        </w:trPr>
        <w:tc>
          <w:tcPr>
            <w:tcW w:w="1281" w:type="dxa"/>
            <w:tcBorders>
              <w:top w:val="nil"/>
              <w:left w:val="single" w:sz="4" w:space="0" w:color="auto"/>
              <w:bottom w:val="single" w:sz="4" w:space="0" w:color="auto"/>
              <w:right w:val="single" w:sz="4" w:space="0" w:color="auto"/>
            </w:tcBorders>
            <w:shd w:val="clear" w:color="auto" w:fill="auto"/>
          </w:tcPr>
          <w:p w14:paraId="0D610D0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R0400/C0150</w:t>
            </w:r>
          </w:p>
        </w:tc>
        <w:tc>
          <w:tcPr>
            <w:tcW w:w="2317" w:type="dxa"/>
            <w:gridSpan w:val="2"/>
            <w:tcBorders>
              <w:top w:val="nil"/>
              <w:left w:val="single" w:sz="4" w:space="0" w:color="auto"/>
              <w:bottom w:val="single" w:sz="4" w:space="0" w:color="auto"/>
              <w:right w:val="single" w:sz="4" w:space="0" w:color="auto"/>
            </w:tcBorders>
            <w:shd w:val="clear" w:color="auto" w:fill="auto"/>
            <w:hideMark/>
          </w:tcPr>
          <w:p w14:paraId="5F3D344F" w14:textId="56ECA6F1"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Solvency capital requirement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life underwriting risk </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 Lapse risk </w:t>
            </w:r>
          </w:p>
        </w:tc>
        <w:tc>
          <w:tcPr>
            <w:tcW w:w="5763" w:type="dxa"/>
            <w:tcBorders>
              <w:top w:val="single" w:sz="4" w:space="0" w:color="auto"/>
              <w:left w:val="nil"/>
              <w:bottom w:val="single" w:sz="4" w:space="0" w:color="auto"/>
              <w:right w:val="single" w:sz="4" w:space="0" w:color="auto"/>
            </w:tcBorders>
            <w:shd w:val="clear" w:color="auto" w:fill="auto"/>
            <w:hideMark/>
          </w:tcPr>
          <w:p w14:paraId="4A0C9D14" w14:textId="4FCD5F8A"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capital charge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life underwriting lapse risk.</w:t>
            </w:r>
          </w:p>
          <w:p w14:paraId="60F2F50F"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3B036C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tc>
      </w:tr>
      <w:tr w:rsidR="00E21451" w:rsidRPr="00C22FD0" w14:paraId="656C9C2B" w14:textId="77777777" w:rsidTr="0040755A">
        <w:trPr>
          <w:trHeight w:val="285"/>
        </w:trPr>
        <w:tc>
          <w:tcPr>
            <w:tcW w:w="9361" w:type="dxa"/>
            <w:gridSpan w:val="4"/>
            <w:tcBorders>
              <w:top w:val="single" w:sz="4" w:space="0" w:color="auto"/>
              <w:left w:val="single" w:sz="4" w:space="0" w:color="auto"/>
              <w:bottom w:val="single" w:sz="4" w:space="0" w:color="auto"/>
              <w:right w:val="single" w:sz="4" w:space="0" w:color="auto"/>
            </w:tcBorders>
            <w:shd w:val="clear" w:color="auto" w:fill="auto"/>
          </w:tcPr>
          <w:p w14:paraId="5E3D016D" w14:textId="14D711DE" w:rsidR="00E21451" w:rsidRPr="00C22FD0" w:rsidRDefault="00E21451" w:rsidP="0040755A">
            <w:pPr>
              <w:spacing w:before="120" w:after="120" w:line="240" w:lineRule="auto"/>
              <w:rPr>
                <w:rFonts w:ascii="Times New Roman" w:eastAsia="Times New Roman" w:hAnsi="Times New Roman" w:cs="Times New Roman"/>
                <w:sz w:val="20"/>
                <w:szCs w:val="20"/>
                <w:lang w:eastAsia="es-ES"/>
              </w:rPr>
            </w:pPr>
            <w:r w:rsidRPr="00C22FD0">
              <w:rPr>
                <w:rFonts w:ascii="Times New Roman" w:hAnsi="Times New Roman" w:cs="Times New Roman"/>
                <w:b/>
                <w:sz w:val="20"/>
                <w:szCs w:val="20"/>
              </w:rPr>
              <w:t>Non</w:t>
            </w:r>
            <w:r w:rsidR="004508C9" w:rsidRPr="00C22FD0">
              <w:rPr>
                <w:rFonts w:ascii="Times New Roman" w:hAnsi="Times New Roman" w:cs="Times New Roman"/>
                <w:b/>
                <w:sz w:val="20"/>
                <w:szCs w:val="20"/>
              </w:rPr>
              <w:t>–</w:t>
            </w:r>
            <w:r w:rsidRPr="00C22FD0">
              <w:rPr>
                <w:rFonts w:ascii="Times New Roman" w:hAnsi="Times New Roman" w:cs="Times New Roman"/>
                <w:b/>
                <w:sz w:val="20"/>
                <w:szCs w:val="20"/>
              </w:rPr>
              <w:t>life catastrophe risk</w:t>
            </w:r>
          </w:p>
        </w:tc>
      </w:tr>
      <w:tr w:rsidR="00E21451" w:rsidRPr="00C22FD0" w14:paraId="5064B1A0" w14:textId="77777777" w:rsidTr="0040755A">
        <w:trPr>
          <w:trHeight w:val="589"/>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12B01B3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R0500/C0160</w:t>
            </w:r>
          </w:p>
        </w:tc>
        <w:tc>
          <w:tcPr>
            <w:tcW w:w="23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9105DD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non–life catastrophe risk</w:t>
            </w:r>
          </w:p>
        </w:tc>
        <w:tc>
          <w:tcPr>
            <w:tcW w:w="5763" w:type="dxa"/>
            <w:tcBorders>
              <w:top w:val="single" w:sz="4" w:space="0" w:color="auto"/>
              <w:left w:val="nil"/>
              <w:bottom w:val="single" w:sz="4" w:space="0" w:color="auto"/>
              <w:right w:val="single" w:sz="4" w:space="0" w:color="auto"/>
            </w:tcBorders>
            <w:shd w:val="clear" w:color="auto" w:fill="auto"/>
            <w:hideMark/>
          </w:tcPr>
          <w:p w14:paraId="53ED445E" w14:textId="19D5383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total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life catastrophe risk capital requirement.  </w:t>
            </w:r>
          </w:p>
        </w:tc>
      </w:tr>
      <w:tr w:rsidR="00E21451" w:rsidRPr="00C22FD0" w14:paraId="72BD5F9E" w14:textId="77777777" w:rsidTr="0040755A">
        <w:trPr>
          <w:trHeight w:val="280"/>
        </w:trPr>
        <w:tc>
          <w:tcPr>
            <w:tcW w:w="9361" w:type="dxa"/>
            <w:gridSpan w:val="4"/>
            <w:tcBorders>
              <w:top w:val="single" w:sz="4" w:space="0" w:color="auto"/>
              <w:left w:val="single" w:sz="4" w:space="0" w:color="auto"/>
              <w:bottom w:val="single" w:sz="4" w:space="0" w:color="auto"/>
              <w:right w:val="single" w:sz="4" w:space="0" w:color="auto"/>
            </w:tcBorders>
            <w:shd w:val="clear" w:color="auto" w:fill="auto"/>
          </w:tcPr>
          <w:p w14:paraId="41FF1B0B" w14:textId="23DB0D52" w:rsidR="00E21451" w:rsidRPr="00C22FD0" w:rsidRDefault="00E21451" w:rsidP="0040755A">
            <w:pPr>
              <w:spacing w:before="120" w:after="120" w:line="240" w:lineRule="auto"/>
              <w:rPr>
                <w:rFonts w:ascii="Times New Roman" w:eastAsia="Times New Roman" w:hAnsi="Times New Roman" w:cs="Times New Roman"/>
                <w:sz w:val="20"/>
                <w:szCs w:val="20"/>
                <w:lang w:eastAsia="es-ES"/>
              </w:rPr>
            </w:pPr>
            <w:r w:rsidRPr="00C22FD0">
              <w:rPr>
                <w:rFonts w:ascii="Times New Roman" w:eastAsia="Calibri" w:hAnsi="Times New Roman" w:cs="Times New Roman"/>
                <w:b/>
                <w:sz w:val="20"/>
                <w:szCs w:val="20"/>
              </w:rPr>
              <w:t>Total non</w:t>
            </w:r>
            <w:r w:rsidR="004508C9" w:rsidRPr="00C22FD0">
              <w:rPr>
                <w:rFonts w:ascii="Times New Roman" w:eastAsia="Calibri" w:hAnsi="Times New Roman" w:cs="Times New Roman"/>
                <w:b/>
                <w:sz w:val="20"/>
                <w:szCs w:val="20"/>
              </w:rPr>
              <w:t>–</w:t>
            </w:r>
            <w:r w:rsidRPr="00C22FD0">
              <w:rPr>
                <w:rFonts w:ascii="Times New Roman" w:eastAsia="Calibri" w:hAnsi="Times New Roman" w:cs="Times New Roman"/>
                <w:b/>
                <w:sz w:val="20"/>
                <w:szCs w:val="20"/>
              </w:rPr>
              <w:t>life underwriting risk</w:t>
            </w:r>
          </w:p>
        </w:tc>
      </w:tr>
      <w:tr w:rsidR="00E21451" w:rsidRPr="00C22FD0" w14:paraId="5FB3BDBE" w14:textId="77777777" w:rsidTr="0040755A">
        <w:trPr>
          <w:trHeight w:val="1484"/>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660A1C7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R0600/C0160</w:t>
            </w:r>
          </w:p>
        </w:tc>
        <w:tc>
          <w:tcPr>
            <w:tcW w:w="23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F21868" w14:textId="259ACD1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within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life underwriting risk module</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5E9F2333" w14:textId="477E04EB"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diversification effect within the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life underwriting risk sub</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module as a result of the aggregation of the capital requirements premium and reserve risk, catastrophe risk and lapse risk.</w:t>
            </w:r>
          </w:p>
          <w:p w14:paraId="1A16381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6171A42A"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Diversification shall be reported as a negative value if they reduce the capital requirement.</w:t>
            </w:r>
          </w:p>
        </w:tc>
      </w:tr>
      <w:tr w:rsidR="00E21451" w:rsidRPr="00C22FD0" w14:paraId="341BA3FD" w14:textId="77777777" w:rsidTr="0040755A">
        <w:trPr>
          <w:trHeight w:val="713"/>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0D82FDB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R0700/C0160</w:t>
            </w:r>
          </w:p>
        </w:tc>
        <w:tc>
          <w:tcPr>
            <w:tcW w:w="2317" w:type="dxa"/>
            <w:gridSpan w:val="2"/>
            <w:tcBorders>
              <w:top w:val="single" w:sz="4" w:space="0" w:color="auto"/>
              <w:left w:val="nil"/>
              <w:bottom w:val="single" w:sz="4" w:space="0" w:color="auto"/>
              <w:right w:val="single" w:sz="4" w:space="0" w:color="auto"/>
            </w:tcBorders>
            <w:shd w:val="clear" w:color="auto" w:fill="auto"/>
            <w:hideMark/>
          </w:tcPr>
          <w:p w14:paraId="754CFBB9" w14:textId="488F78C6"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capital requirement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life underwriting risk</w:t>
            </w:r>
          </w:p>
        </w:tc>
        <w:tc>
          <w:tcPr>
            <w:tcW w:w="5763" w:type="dxa"/>
            <w:tcBorders>
              <w:top w:val="single" w:sz="4" w:space="0" w:color="auto"/>
              <w:left w:val="nil"/>
              <w:bottom w:val="single" w:sz="4" w:space="0" w:color="auto"/>
              <w:right w:val="single" w:sz="4" w:space="0" w:color="auto"/>
            </w:tcBorders>
            <w:shd w:val="clear" w:color="000000" w:fill="FFFFFF"/>
            <w:hideMark/>
          </w:tcPr>
          <w:p w14:paraId="2561CDA9" w14:textId="43190FC2"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solvency capital requirement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life underwriting risk sub module.  </w:t>
            </w:r>
          </w:p>
        </w:tc>
      </w:tr>
    </w:tbl>
    <w:p w14:paraId="236EE15A" w14:textId="77777777" w:rsidR="00E21451" w:rsidRPr="00C22FD0" w:rsidRDefault="00E21451">
      <w:pPr>
        <w:rPr>
          <w:rFonts w:ascii="Times New Roman" w:hAnsi="Times New Roman" w:cs="Times New Roman"/>
          <w:sz w:val="20"/>
          <w:szCs w:val="20"/>
        </w:rPr>
      </w:pPr>
    </w:p>
    <w:p w14:paraId="6FC7F543" w14:textId="77777777" w:rsidR="00E21451" w:rsidRPr="00C22FD0" w:rsidRDefault="00E21451" w:rsidP="0040755A">
      <w:pPr>
        <w:spacing w:after="0" w:line="240" w:lineRule="auto"/>
        <w:jc w:val="both"/>
        <w:rPr>
          <w:rFonts w:ascii="Times New Roman" w:eastAsia="Times New Roman" w:hAnsi="Times New Roman" w:cs="Times New Roman"/>
          <w:b/>
          <w:sz w:val="20"/>
          <w:szCs w:val="20"/>
          <w:lang w:eastAsia="es-ES"/>
        </w:rPr>
      </w:pPr>
    </w:p>
    <w:p w14:paraId="6518F4B0" w14:textId="11130400" w:rsidR="00E21451" w:rsidRPr="00C22FD0" w:rsidRDefault="00E21451" w:rsidP="0040755A">
      <w:pPr>
        <w:spacing w:after="0" w:line="240" w:lineRule="auto"/>
        <w:jc w:val="both"/>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 xml:space="preserve">S.26.06 </w:t>
      </w:r>
      <w:r w:rsidR="004508C9" w:rsidRPr="00C22FD0">
        <w:rPr>
          <w:rFonts w:ascii="Times New Roman" w:eastAsia="Times New Roman" w:hAnsi="Times New Roman" w:cs="Times New Roman"/>
          <w:b/>
          <w:sz w:val="20"/>
          <w:szCs w:val="20"/>
          <w:lang w:eastAsia="es-ES"/>
        </w:rPr>
        <w:t>–</w:t>
      </w:r>
      <w:r w:rsidRPr="00C22FD0">
        <w:rPr>
          <w:rFonts w:ascii="Times New Roman" w:eastAsia="Times New Roman" w:hAnsi="Times New Roman" w:cs="Times New Roman"/>
          <w:b/>
          <w:sz w:val="20"/>
          <w:szCs w:val="20"/>
          <w:lang w:eastAsia="es-ES"/>
        </w:rPr>
        <w:t xml:space="preserve"> Solvency Capital Requirements – Operational risk</w:t>
      </w:r>
    </w:p>
    <w:p w14:paraId="096FEC9E" w14:textId="77777777" w:rsidR="00E21451" w:rsidRPr="00C22FD0" w:rsidRDefault="00E21451" w:rsidP="0040755A">
      <w:pPr>
        <w:spacing w:after="0" w:line="240" w:lineRule="auto"/>
        <w:jc w:val="both"/>
        <w:rPr>
          <w:rFonts w:ascii="Times New Roman" w:eastAsia="Times New Roman" w:hAnsi="Times New Roman" w:cs="Times New Roman"/>
          <w:sz w:val="20"/>
          <w:szCs w:val="20"/>
          <w:lang w:eastAsia="es-ES"/>
        </w:rPr>
      </w:pPr>
    </w:p>
    <w:p w14:paraId="25D5135C"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 xml:space="preserve">General comments: </w:t>
      </w:r>
    </w:p>
    <w:p w14:paraId="7A547F7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16AB10A3" w14:textId="2CA7A39A" w:rsidR="00E21451" w:rsidRPr="00C22FD0" w:rsidRDefault="00FC4845"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annual submission of information for groups, ring fenced</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funds, matching adjustment portfolios and remaining part.</w:t>
      </w:r>
    </w:p>
    <w:p w14:paraId="3BAA0239" w14:textId="11DFC6D8"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SR.26.06 has to be filled in for each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(RFF), each matching adjustment portfolio (MAP) and for the remaining part. However, where a RFF/MAP includes a </w:t>
      </w:r>
      <w:r w:rsidR="004230AF" w:rsidRPr="00C22FD0">
        <w:rPr>
          <w:rFonts w:ascii="Times New Roman" w:hAnsi="Times New Roman" w:cs="Times New Roman"/>
          <w:sz w:val="20"/>
          <w:szCs w:val="20"/>
        </w:rPr>
        <w:t>MAP/RFF</w:t>
      </w:r>
      <w:r w:rsidRPr="00C22FD0">
        <w:rPr>
          <w:rFonts w:ascii="Times New Roman" w:hAnsi="Times New Roman" w:cs="Times New Roman"/>
          <w:sz w:val="20"/>
          <w:szCs w:val="20"/>
        </w:rPr>
        <w:t xml:space="preserve"> embedded, the fund should be treated as different funds. This template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reported for all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funds of a material RFF/MAP as identified in the second table of S.01.03.</w:t>
      </w:r>
    </w:p>
    <w:p w14:paraId="042429B7" w14:textId="188E53DF"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lastRenderedPageBreak/>
        <w:t>Template SR.26.06 is only applicable in relation to RFF/MAP from undertakings consolidated according to Article 335</w:t>
      </w:r>
      <w:r w:rsidR="007F7B23" w:rsidRPr="00C22FD0">
        <w:rPr>
          <w:rFonts w:ascii="Times New Roman" w:hAnsi="Times New Roman" w:cs="Times New Roman"/>
          <w:sz w:val="20"/>
          <w:szCs w:val="20"/>
        </w:rPr>
        <w:t xml:space="preserve">, </w:t>
      </w:r>
      <w:r w:rsidR="007F7B23" w:rsidRPr="00C22FD0">
        <w:rPr>
          <w:rFonts w:ascii="Times New Roman" w:hAnsi="Times New Roman" w:cs="Times New Roman"/>
          <w:sz w:val="20"/>
          <w:szCs w:val="20"/>
          <w:lang w:val="en-US"/>
        </w:rPr>
        <w:t xml:space="preserve">paragraph </w:t>
      </w:r>
      <w:r w:rsidRPr="00C22FD0">
        <w:rPr>
          <w:rFonts w:ascii="Times New Roman" w:hAnsi="Times New Roman" w:cs="Times New Roman"/>
          <w:sz w:val="20"/>
          <w:szCs w:val="20"/>
        </w:rPr>
        <w:t>1</w:t>
      </w:r>
      <w:r w:rsidR="007F7B23" w:rsidRPr="00C22FD0">
        <w:rPr>
          <w:rFonts w:ascii="Times New Roman" w:hAnsi="Times New Roman" w:cs="Times New Roman"/>
          <w:sz w:val="20"/>
          <w:szCs w:val="20"/>
        </w:rPr>
        <w:t xml:space="preserve">, </w:t>
      </w:r>
      <w:r w:rsidRPr="00C22FD0">
        <w:rPr>
          <w:rFonts w:ascii="Times New Roman" w:hAnsi="Times New Roman" w:cs="Times New Roman"/>
          <w:sz w:val="20"/>
          <w:szCs w:val="20"/>
        </w:rPr>
        <w:t>(a), (b) and (c) of Delegated Regulation (EU) 2015/35, when method 1 (Accounting consolidation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based method) is used, either exclusively or in combination with method 2 (Deduction and aggregation method).</w:t>
      </w:r>
    </w:p>
    <w:p w14:paraId="7A60FF42"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For group reporting the following specific requirements shall be met: </w:t>
      </w:r>
    </w:p>
    <w:p w14:paraId="762D8680" w14:textId="77777777" w:rsidR="00E21451" w:rsidRPr="00C22FD0" w:rsidRDefault="00E21451" w:rsidP="00B42F70">
      <w:pPr>
        <w:pStyle w:val="ListParagraph"/>
        <w:numPr>
          <w:ilvl w:val="0"/>
          <w:numId w:val="31"/>
        </w:numPr>
        <w:spacing w:after="160" w:line="254"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is applicable when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is  used,  either  exclusively  or  in  combination with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w:t>
      </w:r>
    </w:p>
    <w:p w14:paraId="4B8DE28C" w14:textId="77777777" w:rsidR="00E21451" w:rsidRPr="00C22FD0" w:rsidRDefault="00E21451" w:rsidP="00B42F70">
      <w:pPr>
        <w:pStyle w:val="ListParagraph"/>
        <w:numPr>
          <w:ilvl w:val="0"/>
          <w:numId w:val="31"/>
        </w:numPr>
        <w:spacing w:after="160" w:line="254"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and; </w:t>
      </w:r>
    </w:p>
    <w:p w14:paraId="1D38ED0D" w14:textId="77777777" w:rsidR="00E21451" w:rsidRPr="00C22FD0" w:rsidRDefault="00E21451" w:rsidP="00B42F70">
      <w:pPr>
        <w:pStyle w:val="ListParagraph"/>
        <w:numPr>
          <w:ilvl w:val="0"/>
          <w:numId w:val="31"/>
        </w:numPr>
        <w:spacing w:after="160" w:line="254"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does not apply to groups when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is being used exclusively.</w:t>
      </w:r>
    </w:p>
    <w:tbl>
      <w:tblPr>
        <w:tblW w:w="9027" w:type="dxa"/>
        <w:tblInd w:w="70" w:type="dxa"/>
        <w:tblCellMar>
          <w:left w:w="70" w:type="dxa"/>
          <w:right w:w="70" w:type="dxa"/>
        </w:tblCellMar>
        <w:tblLook w:val="04A0" w:firstRow="1" w:lastRow="0" w:firstColumn="1" w:lastColumn="0" w:noHBand="0" w:noVBand="1"/>
      </w:tblPr>
      <w:tblGrid>
        <w:gridCol w:w="1263"/>
        <w:gridCol w:w="2695"/>
        <w:gridCol w:w="5069"/>
      </w:tblGrid>
      <w:tr w:rsidR="00E21451" w:rsidRPr="00C22FD0" w14:paraId="49E6B1B7" w14:textId="77777777" w:rsidTr="0040755A">
        <w:trPr>
          <w:trHeight w:val="351"/>
        </w:trPr>
        <w:tc>
          <w:tcPr>
            <w:tcW w:w="795" w:type="dxa"/>
            <w:tcBorders>
              <w:top w:val="single" w:sz="4" w:space="0" w:color="auto"/>
              <w:left w:val="single" w:sz="4" w:space="0" w:color="auto"/>
              <w:bottom w:val="single" w:sz="4" w:space="0" w:color="auto"/>
              <w:right w:val="single" w:sz="4" w:space="0" w:color="auto"/>
            </w:tcBorders>
            <w:shd w:val="clear" w:color="auto" w:fill="auto"/>
          </w:tcPr>
          <w:p w14:paraId="2BEADD8C" w14:textId="77777777" w:rsidR="00E21451" w:rsidRPr="00C22FD0" w:rsidRDefault="00E21451" w:rsidP="0040755A">
            <w:pPr>
              <w:spacing w:after="0" w:line="240" w:lineRule="auto"/>
              <w:jc w:val="center"/>
              <w:rPr>
                <w:rFonts w:ascii="Times New Roman" w:eastAsia="Times New Roman" w:hAnsi="Times New Roman" w:cs="Times New Roman"/>
                <w:sz w:val="20"/>
                <w:szCs w:val="20"/>
                <w:lang w:eastAsia="es-ES"/>
              </w:rPr>
            </w:pPr>
          </w:p>
        </w:tc>
        <w:tc>
          <w:tcPr>
            <w:tcW w:w="2830" w:type="dxa"/>
            <w:tcBorders>
              <w:top w:val="single" w:sz="4" w:space="0" w:color="auto"/>
              <w:left w:val="single" w:sz="4" w:space="0" w:color="auto"/>
              <w:bottom w:val="single" w:sz="4" w:space="0" w:color="auto"/>
              <w:right w:val="single" w:sz="4" w:space="0" w:color="auto"/>
            </w:tcBorders>
            <w:shd w:val="clear" w:color="000000" w:fill="FFFFFF"/>
            <w:vAlign w:val="bottom"/>
          </w:tcPr>
          <w:p w14:paraId="6C4204D2" w14:textId="77777777" w:rsidR="00E21451" w:rsidRPr="00C22FD0" w:rsidRDefault="00E21451" w:rsidP="0040755A">
            <w:pPr>
              <w:spacing w:after="0" w:line="240" w:lineRule="auto"/>
              <w:jc w:val="center"/>
              <w:rPr>
                <w:rFonts w:ascii="Times New Roman" w:eastAsia="Times New Roman" w:hAnsi="Times New Roman" w:cs="Times New Roman"/>
                <w:sz w:val="20"/>
                <w:szCs w:val="20"/>
                <w:lang w:eastAsia="es-ES"/>
              </w:rPr>
            </w:pPr>
            <w:r w:rsidRPr="00C22FD0">
              <w:rPr>
                <w:rFonts w:ascii="Times New Roman" w:eastAsia="Times New Roman" w:hAnsi="Times New Roman" w:cs="Times New Roman"/>
                <w:b/>
                <w:bCs/>
                <w:sz w:val="20"/>
                <w:szCs w:val="20"/>
                <w:lang w:eastAsia="es-ES"/>
              </w:rPr>
              <w:t>ITEM</w:t>
            </w:r>
          </w:p>
        </w:tc>
        <w:tc>
          <w:tcPr>
            <w:tcW w:w="5402" w:type="dxa"/>
            <w:tcBorders>
              <w:top w:val="single" w:sz="4" w:space="0" w:color="auto"/>
              <w:left w:val="nil"/>
              <w:bottom w:val="single" w:sz="4" w:space="0" w:color="auto"/>
              <w:right w:val="single" w:sz="4" w:space="0" w:color="auto"/>
            </w:tcBorders>
            <w:shd w:val="clear" w:color="000000" w:fill="FFFFFF"/>
            <w:vAlign w:val="bottom"/>
          </w:tcPr>
          <w:p w14:paraId="3BBFD8A3" w14:textId="77777777" w:rsidR="00E21451" w:rsidRPr="00C22FD0" w:rsidRDefault="00E21451" w:rsidP="0040755A">
            <w:pPr>
              <w:spacing w:after="0" w:line="240" w:lineRule="auto"/>
              <w:jc w:val="center"/>
              <w:rPr>
                <w:rFonts w:ascii="Times New Roman" w:eastAsia="Times New Roman" w:hAnsi="Times New Roman" w:cs="Times New Roman"/>
                <w:sz w:val="20"/>
                <w:szCs w:val="20"/>
                <w:lang w:eastAsia="es-ES"/>
              </w:rPr>
            </w:pPr>
            <w:r w:rsidRPr="00C22FD0">
              <w:rPr>
                <w:rFonts w:ascii="Times New Roman" w:eastAsia="Times New Roman" w:hAnsi="Times New Roman" w:cs="Times New Roman"/>
                <w:b/>
                <w:bCs/>
                <w:sz w:val="20"/>
                <w:szCs w:val="20"/>
                <w:lang w:eastAsia="es-ES"/>
              </w:rPr>
              <w:t>INSTRUCTIONS</w:t>
            </w:r>
          </w:p>
        </w:tc>
      </w:tr>
      <w:tr w:rsidR="00E21451" w:rsidRPr="00C22FD0" w14:paraId="346F751F" w14:textId="77777777" w:rsidTr="0040755A">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323CA4C7" w14:textId="77777777" w:rsidR="00E21451" w:rsidRPr="00C22FD0" w:rsidDel="008A4929"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Z0010</w:t>
            </w:r>
          </w:p>
        </w:tc>
        <w:tc>
          <w:tcPr>
            <w:tcW w:w="2830" w:type="dxa"/>
            <w:tcBorders>
              <w:top w:val="single" w:sz="4" w:space="0" w:color="auto"/>
              <w:left w:val="single" w:sz="4" w:space="0" w:color="auto"/>
              <w:bottom w:val="single" w:sz="4" w:space="0" w:color="auto"/>
              <w:right w:val="single" w:sz="4" w:space="0" w:color="auto"/>
            </w:tcBorders>
            <w:shd w:val="clear" w:color="000000" w:fill="FFFFFF"/>
          </w:tcPr>
          <w:p w14:paraId="5B8A445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Article 112 </w:t>
            </w:r>
          </w:p>
        </w:tc>
        <w:tc>
          <w:tcPr>
            <w:tcW w:w="5402" w:type="dxa"/>
            <w:tcBorders>
              <w:top w:val="single" w:sz="4" w:space="0" w:color="auto"/>
              <w:left w:val="nil"/>
              <w:bottom w:val="single" w:sz="4" w:space="0" w:color="auto"/>
              <w:right w:val="single" w:sz="4" w:space="0" w:color="auto"/>
            </w:tcBorders>
            <w:shd w:val="clear" w:color="000000" w:fill="FFFFFF"/>
          </w:tcPr>
          <w:p w14:paraId="626C22C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have been requested under Article 112 (7), to provide an estimate of the SCR using standard formula. One of the options in the following closed list shall be used:</w:t>
            </w:r>
          </w:p>
          <w:p w14:paraId="697F2B7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1 – Article 112 (7) reporting</w:t>
            </w:r>
          </w:p>
          <w:p w14:paraId="4EB2979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Regular reporting</w:t>
            </w:r>
          </w:p>
        </w:tc>
      </w:tr>
      <w:tr w:rsidR="00E21451" w:rsidRPr="00C22FD0" w14:paraId="643E0E7C" w14:textId="77777777" w:rsidTr="0040755A">
        <w:trPr>
          <w:trHeight w:val="1161"/>
        </w:trPr>
        <w:tc>
          <w:tcPr>
            <w:tcW w:w="795" w:type="dxa"/>
            <w:tcBorders>
              <w:top w:val="single" w:sz="4" w:space="0" w:color="auto"/>
              <w:left w:val="single" w:sz="4" w:space="0" w:color="auto"/>
              <w:bottom w:val="single" w:sz="4" w:space="0" w:color="auto"/>
              <w:right w:val="single" w:sz="4" w:space="0" w:color="auto"/>
            </w:tcBorders>
            <w:shd w:val="clear" w:color="auto" w:fill="auto"/>
          </w:tcPr>
          <w:p w14:paraId="32ECEF3E"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Z0020</w:t>
            </w:r>
          </w:p>
        </w:tc>
        <w:tc>
          <w:tcPr>
            <w:tcW w:w="2830" w:type="dxa"/>
            <w:tcBorders>
              <w:top w:val="single" w:sz="4" w:space="0" w:color="auto"/>
              <w:left w:val="single" w:sz="4" w:space="0" w:color="auto"/>
              <w:bottom w:val="single" w:sz="4" w:space="0" w:color="auto"/>
              <w:right w:val="single" w:sz="4" w:space="0" w:color="auto"/>
            </w:tcBorders>
            <w:shd w:val="clear" w:color="000000" w:fill="FFFFFF"/>
            <w:hideMark/>
          </w:tcPr>
          <w:p w14:paraId="46A2F437" w14:textId="27345779"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fenced fund, matching  adjustment portfolio or remaining part</w:t>
            </w:r>
          </w:p>
        </w:tc>
        <w:tc>
          <w:tcPr>
            <w:tcW w:w="5402" w:type="dxa"/>
            <w:tcBorders>
              <w:top w:val="single" w:sz="4" w:space="0" w:color="auto"/>
              <w:left w:val="nil"/>
              <w:bottom w:val="single" w:sz="4" w:space="0" w:color="auto"/>
              <w:right w:val="single" w:sz="4" w:space="0" w:color="auto"/>
            </w:tcBorders>
            <w:shd w:val="clear" w:color="000000" w:fill="FFFFFF"/>
            <w:hideMark/>
          </w:tcPr>
          <w:p w14:paraId="747FC1E3"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C22FD0">
              <w:rPr>
                <w:rFonts w:ascii="Times New Roman" w:eastAsia="Times New Roman" w:hAnsi="Times New Roman" w:cs="Times New Roman"/>
                <w:sz w:val="20"/>
                <w:szCs w:val="20"/>
                <w:lang w:eastAsia="es-ES"/>
              </w:rPr>
              <w:br/>
              <w:t>1 – RFF/MAP</w:t>
            </w:r>
            <w:r w:rsidRPr="00C22FD0" w:rsidDel="00C11F0B">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br/>
              <w:t>2 – Remaining part</w:t>
            </w:r>
          </w:p>
        </w:tc>
      </w:tr>
      <w:tr w:rsidR="00E21451" w:rsidRPr="00C22FD0" w14:paraId="66BC5D62" w14:textId="77777777" w:rsidTr="0040755A">
        <w:trPr>
          <w:trHeight w:val="1575"/>
        </w:trPr>
        <w:tc>
          <w:tcPr>
            <w:tcW w:w="795" w:type="dxa"/>
            <w:tcBorders>
              <w:top w:val="nil"/>
              <w:left w:val="single" w:sz="4" w:space="0" w:color="auto"/>
              <w:bottom w:val="single" w:sz="4" w:space="0" w:color="auto"/>
              <w:right w:val="single" w:sz="4" w:space="0" w:color="auto"/>
            </w:tcBorders>
            <w:shd w:val="clear" w:color="auto" w:fill="auto"/>
          </w:tcPr>
          <w:p w14:paraId="3BBE8FF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Z0030</w:t>
            </w:r>
          </w:p>
        </w:tc>
        <w:tc>
          <w:tcPr>
            <w:tcW w:w="2830" w:type="dxa"/>
            <w:tcBorders>
              <w:top w:val="single" w:sz="4" w:space="0" w:color="auto"/>
              <w:left w:val="nil"/>
              <w:bottom w:val="single" w:sz="4" w:space="0" w:color="auto"/>
              <w:right w:val="single" w:sz="4" w:space="0" w:color="auto"/>
            </w:tcBorders>
            <w:shd w:val="clear" w:color="auto" w:fill="auto"/>
            <w:hideMark/>
          </w:tcPr>
          <w:p w14:paraId="18A6370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Fund/Portfolio number</w:t>
            </w:r>
          </w:p>
        </w:tc>
        <w:tc>
          <w:tcPr>
            <w:tcW w:w="5402" w:type="dxa"/>
            <w:tcBorders>
              <w:top w:val="single" w:sz="4" w:space="0" w:color="auto"/>
              <w:left w:val="nil"/>
              <w:bottom w:val="single" w:sz="4" w:space="0" w:color="auto"/>
              <w:right w:val="single" w:sz="4" w:space="0" w:color="auto"/>
            </w:tcBorders>
            <w:shd w:val="clear" w:color="auto" w:fill="auto"/>
            <w:hideMark/>
          </w:tcPr>
          <w:p w14:paraId="3B98B1EC" w14:textId="3C961493"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item Z0020 = </w:t>
            </w:r>
            <w:r w:rsidR="00377E1F" w:rsidRPr="00C22FD0">
              <w:rPr>
                <w:rFonts w:ascii="Times New Roman" w:eastAsia="Times New Roman" w:hAnsi="Times New Roman" w:cs="Times New Roman"/>
                <w:sz w:val="20"/>
                <w:szCs w:val="20"/>
                <w:lang w:eastAsia="es-ES"/>
              </w:rPr>
              <w:t>1</w:t>
            </w:r>
            <w:r w:rsidRPr="00C22FD0">
              <w:rPr>
                <w:rFonts w:ascii="Times New Roman" w:eastAsia="Times New Roman" w:hAnsi="Times New Roman" w:cs="Times New Roman"/>
                <w:sz w:val="20"/>
                <w:szCs w:val="20"/>
                <w:lang w:eastAsia="es-ES"/>
              </w:rPr>
              <w:t xml:space="preserve">, identification number for a ring fenced fund or matching adjustment portfolio. This number is attributed by the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and must be consistent over time and with the fund/portfolio number reported in other templates. </w:t>
            </w:r>
          </w:p>
          <w:p w14:paraId="6BEE8A0A" w14:textId="0DC132DF" w:rsidR="00E21451" w:rsidRPr="00C22FD0" w:rsidDel="00D229EA" w:rsidRDefault="00E21451" w:rsidP="0040755A">
            <w:pPr>
              <w:spacing w:after="0" w:line="240" w:lineRule="auto"/>
              <w:rPr>
                <w:del w:id="1219" w:author="Author"/>
                <w:rFonts w:ascii="Times New Roman" w:eastAsia="Times New Roman" w:hAnsi="Times New Roman" w:cs="Times New Roman"/>
                <w:sz w:val="20"/>
                <w:szCs w:val="20"/>
                <w:lang w:eastAsia="es-ES"/>
              </w:rPr>
            </w:pPr>
          </w:p>
          <w:p w14:paraId="3932A3A2" w14:textId="47C93E99" w:rsidR="00E21451" w:rsidRPr="00C22FD0" w:rsidRDefault="00E21451" w:rsidP="0040755A">
            <w:pPr>
              <w:spacing w:after="0" w:line="240" w:lineRule="auto"/>
              <w:rPr>
                <w:rFonts w:ascii="Times New Roman" w:eastAsia="Times New Roman" w:hAnsi="Times New Roman" w:cs="Times New Roman"/>
                <w:sz w:val="20"/>
                <w:szCs w:val="20"/>
                <w:lang w:eastAsia="es-ES"/>
              </w:rPr>
            </w:pPr>
            <w:del w:id="1220" w:author="Author">
              <w:r w:rsidRPr="00C22FD0" w:rsidDel="00D229EA">
                <w:rPr>
                  <w:rFonts w:ascii="Times New Roman" w:eastAsia="Times New Roman" w:hAnsi="Times New Roman" w:cs="Times New Roman"/>
                  <w:sz w:val="20"/>
                  <w:szCs w:val="20"/>
                  <w:lang w:eastAsia="es-ES"/>
                </w:rPr>
                <w:delText>When item Z0020 = 2, then report “0”</w:delText>
              </w:r>
            </w:del>
          </w:p>
        </w:tc>
      </w:tr>
      <w:tr w:rsidR="00E21451" w:rsidRPr="00C22FD0" w14:paraId="25C00D3F" w14:textId="77777777" w:rsidTr="0040755A">
        <w:trPr>
          <w:trHeight w:val="1100"/>
        </w:trPr>
        <w:tc>
          <w:tcPr>
            <w:tcW w:w="795" w:type="dxa"/>
            <w:tcBorders>
              <w:top w:val="nil"/>
              <w:left w:val="single" w:sz="4" w:space="0" w:color="auto"/>
              <w:bottom w:val="single" w:sz="4" w:space="0" w:color="auto"/>
              <w:right w:val="single" w:sz="4" w:space="0" w:color="auto"/>
            </w:tcBorders>
            <w:shd w:val="clear" w:color="auto" w:fill="auto"/>
          </w:tcPr>
          <w:p w14:paraId="6357692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R0100/C0020</w:t>
            </w:r>
          </w:p>
        </w:tc>
        <w:tc>
          <w:tcPr>
            <w:tcW w:w="2830" w:type="dxa"/>
            <w:tcBorders>
              <w:top w:val="nil"/>
              <w:left w:val="nil"/>
              <w:bottom w:val="single" w:sz="4" w:space="0" w:color="auto"/>
              <w:right w:val="single" w:sz="4" w:space="0" w:color="auto"/>
            </w:tcBorders>
            <w:shd w:val="clear" w:color="auto" w:fill="auto"/>
            <w:hideMark/>
          </w:tcPr>
          <w:p w14:paraId="2B69838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09E80979" w14:textId="58084EE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technical provisions for life insurance obligations</w:t>
            </w:r>
            <w:ins w:id="1221" w:author="Author">
              <w:r w:rsidR="003818A0" w:rsidRPr="00C22FD0">
                <w:rPr>
                  <w:rFonts w:ascii="Times New Roman" w:eastAsia="Times New Roman" w:hAnsi="Times New Roman" w:cs="Times New Roman"/>
                  <w:sz w:val="20"/>
                  <w:szCs w:val="20"/>
                  <w:lang w:eastAsia="es-ES"/>
                </w:rPr>
                <w:t>, excluding unit-linked</w:t>
              </w:r>
            </w:ins>
            <w:r w:rsidRPr="00C22FD0">
              <w:rPr>
                <w:rFonts w:ascii="Times New Roman" w:eastAsia="Times New Roman" w:hAnsi="Times New Roman" w:cs="Times New Roman"/>
                <w:sz w:val="20"/>
                <w:szCs w:val="20"/>
                <w:lang w:eastAsia="es-ES"/>
              </w:rPr>
              <w:t>. For these purposes, technical provisions shall not include the risk margin, and shall be without deduction of recoverables from reinsurance contracts and special purpose vehicles.</w:t>
            </w:r>
          </w:p>
        </w:tc>
      </w:tr>
      <w:tr w:rsidR="00E21451" w:rsidRPr="00C22FD0" w14:paraId="1B987B61" w14:textId="77777777" w:rsidTr="0040755A">
        <w:trPr>
          <w:trHeight w:val="1196"/>
        </w:trPr>
        <w:tc>
          <w:tcPr>
            <w:tcW w:w="795" w:type="dxa"/>
            <w:tcBorders>
              <w:top w:val="nil"/>
              <w:left w:val="single" w:sz="4" w:space="0" w:color="auto"/>
              <w:bottom w:val="single" w:sz="4" w:space="0" w:color="auto"/>
              <w:right w:val="single" w:sz="4" w:space="0" w:color="auto"/>
            </w:tcBorders>
            <w:shd w:val="clear" w:color="auto" w:fill="auto"/>
          </w:tcPr>
          <w:p w14:paraId="53C8FCC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R0110/C0020</w:t>
            </w:r>
          </w:p>
        </w:tc>
        <w:tc>
          <w:tcPr>
            <w:tcW w:w="2830" w:type="dxa"/>
            <w:tcBorders>
              <w:top w:val="nil"/>
              <w:left w:val="nil"/>
              <w:bottom w:val="single" w:sz="4" w:space="0" w:color="auto"/>
              <w:right w:val="single" w:sz="4" w:space="0" w:color="auto"/>
            </w:tcBorders>
            <w:shd w:val="clear" w:color="auto" w:fill="auto"/>
            <w:hideMark/>
          </w:tcPr>
          <w:p w14:paraId="60957445" w14:textId="1E0C7F0C"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Life gross technical provisions unit</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linked (excluding risk margin)</w:t>
            </w:r>
          </w:p>
        </w:tc>
        <w:tc>
          <w:tcPr>
            <w:tcW w:w="5402" w:type="dxa"/>
            <w:tcBorders>
              <w:top w:val="nil"/>
              <w:left w:val="nil"/>
              <w:bottom w:val="single" w:sz="4" w:space="0" w:color="auto"/>
              <w:right w:val="single" w:sz="4" w:space="0" w:color="auto"/>
            </w:tcBorders>
            <w:shd w:val="clear" w:color="auto" w:fill="auto"/>
            <w:hideMark/>
          </w:tcPr>
          <w:p w14:paraId="609A541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technical provisions for life insurance obligations where the investment risk is borne by the policyholders. For these purposes, technical provisions shall not include the risk margin, and shall be without deduction of recoverables from reinsurance contracts and special purpose vehicles.</w:t>
            </w:r>
          </w:p>
        </w:tc>
      </w:tr>
      <w:tr w:rsidR="00E21451" w:rsidRPr="00C22FD0" w14:paraId="23E20FD2" w14:textId="77777777" w:rsidTr="0040755A">
        <w:trPr>
          <w:trHeight w:val="1123"/>
        </w:trPr>
        <w:tc>
          <w:tcPr>
            <w:tcW w:w="795" w:type="dxa"/>
            <w:tcBorders>
              <w:top w:val="nil"/>
              <w:left w:val="single" w:sz="4" w:space="0" w:color="auto"/>
              <w:bottom w:val="single" w:sz="4" w:space="0" w:color="auto"/>
              <w:right w:val="single" w:sz="4" w:space="0" w:color="auto"/>
            </w:tcBorders>
            <w:shd w:val="clear" w:color="auto" w:fill="auto"/>
          </w:tcPr>
          <w:p w14:paraId="43C1F23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R0120/C0020</w:t>
            </w:r>
          </w:p>
        </w:tc>
        <w:tc>
          <w:tcPr>
            <w:tcW w:w="2830" w:type="dxa"/>
            <w:tcBorders>
              <w:top w:val="nil"/>
              <w:left w:val="nil"/>
              <w:bottom w:val="single" w:sz="4" w:space="0" w:color="auto"/>
              <w:right w:val="single" w:sz="4" w:space="0" w:color="auto"/>
            </w:tcBorders>
            <w:shd w:val="clear" w:color="auto" w:fill="auto"/>
            <w:hideMark/>
          </w:tcPr>
          <w:p w14:paraId="0276B1E8" w14:textId="6072AAC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1E93B70C" w14:textId="2A0E6FB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technical provisions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life insurance obligations. For these purposes, technical provisions shall not include the risk margin, and shall be without deduction of recoverables from reinsurance contracts and special purpose vehicles. </w:t>
            </w:r>
          </w:p>
        </w:tc>
      </w:tr>
      <w:tr w:rsidR="00E21451" w:rsidRPr="00C22FD0" w14:paraId="61EDEEFA" w14:textId="77777777" w:rsidTr="0040755A">
        <w:trPr>
          <w:trHeight w:val="841"/>
        </w:trPr>
        <w:tc>
          <w:tcPr>
            <w:tcW w:w="795" w:type="dxa"/>
            <w:tcBorders>
              <w:top w:val="nil"/>
              <w:left w:val="single" w:sz="4" w:space="0" w:color="auto"/>
              <w:bottom w:val="single" w:sz="4" w:space="0" w:color="auto"/>
              <w:right w:val="single" w:sz="4" w:space="0" w:color="auto"/>
            </w:tcBorders>
            <w:shd w:val="clear" w:color="auto" w:fill="auto"/>
          </w:tcPr>
          <w:p w14:paraId="3285A83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R0130/C0020</w:t>
            </w:r>
          </w:p>
        </w:tc>
        <w:tc>
          <w:tcPr>
            <w:tcW w:w="2830" w:type="dxa"/>
            <w:tcBorders>
              <w:top w:val="nil"/>
              <w:left w:val="nil"/>
              <w:bottom w:val="single" w:sz="4" w:space="0" w:color="auto"/>
              <w:right w:val="single" w:sz="4" w:space="0" w:color="auto"/>
            </w:tcBorders>
            <w:shd w:val="clear" w:color="auto" w:fill="auto"/>
            <w:hideMark/>
          </w:tcPr>
          <w:p w14:paraId="4C92C69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Capital requirement for operational risk based on technical provisions </w:t>
            </w:r>
          </w:p>
        </w:tc>
        <w:tc>
          <w:tcPr>
            <w:tcW w:w="5402" w:type="dxa"/>
            <w:tcBorders>
              <w:top w:val="nil"/>
              <w:left w:val="nil"/>
              <w:bottom w:val="single" w:sz="4" w:space="0" w:color="auto"/>
              <w:right w:val="single" w:sz="4" w:space="0" w:color="auto"/>
            </w:tcBorders>
            <w:shd w:val="clear" w:color="000000" w:fill="FFFFFF"/>
            <w:hideMark/>
          </w:tcPr>
          <w:p w14:paraId="35D906FD"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capital requirement for operational risk based on technical provisions</w:t>
            </w:r>
            <w:r w:rsidRPr="00C22FD0">
              <w:rPr>
                <w:rFonts w:ascii="Times New Roman" w:eastAsia="Times New Roman" w:hAnsi="Times New Roman" w:cs="Times New Roman"/>
                <w:sz w:val="20"/>
                <w:szCs w:val="20"/>
                <w:lang w:eastAsia="es-ES"/>
              </w:rPr>
              <w:br/>
            </w:r>
          </w:p>
        </w:tc>
      </w:tr>
      <w:tr w:rsidR="00E21451" w:rsidRPr="00C22FD0" w14:paraId="729BCBCB" w14:textId="77777777" w:rsidTr="0040755A">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7FF5C93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R0200/C0020</w:t>
            </w:r>
          </w:p>
        </w:tc>
        <w:tc>
          <w:tcPr>
            <w:tcW w:w="2830" w:type="dxa"/>
            <w:tcBorders>
              <w:top w:val="single" w:sz="4" w:space="0" w:color="auto"/>
              <w:left w:val="single" w:sz="4" w:space="0" w:color="auto"/>
              <w:bottom w:val="single" w:sz="4" w:space="0" w:color="auto"/>
              <w:right w:val="single" w:sz="4" w:space="0" w:color="auto"/>
            </w:tcBorders>
            <w:shd w:val="clear" w:color="auto" w:fill="auto"/>
            <w:hideMark/>
          </w:tcPr>
          <w:p w14:paraId="1334CEA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Earned life gross premiums (previous 12 months) </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14:paraId="6BE95CD8" w14:textId="158A5679" w:rsidR="00E21451" w:rsidRPr="00C22FD0" w:rsidRDefault="00E21451" w:rsidP="003818A0">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Premium earned during the previous 12 months for life insurance obligations</w:t>
            </w:r>
            <w:ins w:id="1222" w:author="Author">
              <w:r w:rsidR="003818A0" w:rsidRPr="00C22FD0">
                <w:rPr>
                  <w:rFonts w:ascii="Times New Roman" w:eastAsia="Times New Roman" w:hAnsi="Times New Roman" w:cs="Times New Roman"/>
                  <w:sz w:val="20"/>
                  <w:szCs w:val="20"/>
                  <w:lang w:eastAsia="es-ES"/>
                </w:rPr>
                <w:t>, excluding unit-linked</w:t>
              </w:r>
            </w:ins>
            <w:del w:id="1223" w:author="Author">
              <w:r w:rsidRPr="00C22FD0" w:rsidDel="003818A0">
                <w:rPr>
                  <w:rFonts w:ascii="Times New Roman" w:eastAsia="Times New Roman" w:hAnsi="Times New Roman" w:cs="Times New Roman"/>
                  <w:sz w:val="20"/>
                  <w:szCs w:val="20"/>
                  <w:lang w:eastAsia="es-ES"/>
                </w:rPr>
                <w:delText>,</w:delText>
              </w:r>
            </w:del>
            <w:r w:rsidRPr="00C22FD0">
              <w:rPr>
                <w:rFonts w:ascii="Times New Roman" w:eastAsia="Times New Roman" w:hAnsi="Times New Roman" w:cs="Times New Roman"/>
                <w:sz w:val="20"/>
                <w:szCs w:val="20"/>
                <w:lang w:eastAsia="es-ES"/>
              </w:rPr>
              <w:t xml:space="preserve"> without deducting premium ceded to reinsurance</w:t>
            </w:r>
          </w:p>
        </w:tc>
      </w:tr>
      <w:tr w:rsidR="00E21451" w:rsidRPr="00C22FD0" w14:paraId="7D43018B" w14:textId="77777777" w:rsidTr="0040755A">
        <w:trPr>
          <w:trHeight w:val="976"/>
        </w:trPr>
        <w:tc>
          <w:tcPr>
            <w:tcW w:w="795" w:type="dxa"/>
            <w:tcBorders>
              <w:top w:val="single" w:sz="4" w:space="0" w:color="auto"/>
              <w:left w:val="single" w:sz="4" w:space="0" w:color="auto"/>
              <w:bottom w:val="single" w:sz="4" w:space="0" w:color="auto"/>
              <w:right w:val="single" w:sz="4" w:space="0" w:color="auto"/>
            </w:tcBorders>
            <w:shd w:val="clear" w:color="auto" w:fill="auto"/>
          </w:tcPr>
          <w:p w14:paraId="5DE6183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lastRenderedPageBreak/>
              <w:t>R0210/C0020</w:t>
            </w:r>
          </w:p>
        </w:tc>
        <w:tc>
          <w:tcPr>
            <w:tcW w:w="2830" w:type="dxa"/>
            <w:tcBorders>
              <w:top w:val="single" w:sz="4" w:space="0" w:color="auto"/>
              <w:left w:val="nil"/>
              <w:bottom w:val="single" w:sz="4" w:space="0" w:color="auto"/>
              <w:right w:val="single" w:sz="4" w:space="0" w:color="auto"/>
            </w:tcBorders>
            <w:shd w:val="clear" w:color="auto" w:fill="auto"/>
            <w:hideMark/>
          </w:tcPr>
          <w:p w14:paraId="5F3BDE5B" w14:textId="06E03D50"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Earned life gross premiums unit</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linked  (previous 12 months)</w:t>
            </w:r>
          </w:p>
        </w:tc>
        <w:tc>
          <w:tcPr>
            <w:tcW w:w="5402" w:type="dxa"/>
            <w:tcBorders>
              <w:top w:val="single" w:sz="4" w:space="0" w:color="auto"/>
              <w:left w:val="nil"/>
              <w:bottom w:val="single" w:sz="4" w:space="0" w:color="auto"/>
              <w:right w:val="single" w:sz="4" w:space="0" w:color="auto"/>
            </w:tcBorders>
            <w:shd w:val="clear" w:color="auto" w:fill="auto"/>
            <w:hideMark/>
          </w:tcPr>
          <w:p w14:paraId="16CE23E0"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Premium earned during the previous 12 months for life insurance obligations where the investment risk is borne by the policyholders without deducting premium ceded to reinsurance</w:t>
            </w:r>
          </w:p>
        </w:tc>
      </w:tr>
      <w:tr w:rsidR="00E21451" w:rsidRPr="00C22FD0" w14:paraId="275891B8" w14:textId="77777777" w:rsidTr="0040755A">
        <w:trPr>
          <w:trHeight w:val="747"/>
        </w:trPr>
        <w:tc>
          <w:tcPr>
            <w:tcW w:w="795" w:type="dxa"/>
            <w:tcBorders>
              <w:top w:val="nil"/>
              <w:left w:val="single" w:sz="4" w:space="0" w:color="auto"/>
              <w:bottom w:val="single" w:sz="4" w:space="0" w:color="auto"/>
              <w:right w:val="single" w:sz="4" w:space="0" w:color="auto"/>
            </w:tcBorders>
            <w:shd w:val="clear" w:color="auto" w:fill="auto"/>
          </w:tcPr>
          <w:p w14:paraId="0E9F220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R0220/C0020</w:t>
            </w:r>
          </w:p>
        </w:tc>
        <w:tc>
          <w:tcPr>
            <w:tcW w:w="2830" w:type="dxa"/>
            <w:tcBorders>
              <w:top w:val="nil"/>
              <w:left w:val="nil"/>
              <w:bottom w:val="single" w:sz="4" w:space="0" w:color="auto"/>
              <w:right w:val="single" w:sz="4" w:space="0" w:color="auto"/>
            </w:tcBorders>
            <w:shd w:val="clear" w:color="auto" w:fill="auto"/>
            <w:hideMark/>
          </w:tcPr>
          <w:p w14:paraId="09E9ACBB" w14:textId="639CCF45"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Earned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 xml:space="preserve">life gross premiums  (previous 12 months) </w:t>
            </w:r>
          </w:p>
        </w:tc>
        <w:tc>
          <w:tcPr>
            <w:tcW w:w="5402" w:type="dxa"/>
            <w:tcBorders>
              <w:top w:val="nil"/>
              <w:left w:val="nil"/>
              <w:bottom w:val="single" w:sz="4" w:space="0" w:color="auto"/>
              <w:right w:val="single" w:sz="4" w:space="0" w:color="auto"/>
            </w:tcBorders>
            <w:shd w:val="clear" w:color="auto" w:fill="auto"/>
            <w:hideMark/>
          </w:tcPr>
          <w:p w14:paraId="64944644" w14:textId="11C8868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Premium earned during the previous 12 months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life insurance obligations, without deducting premiums ceded to reinsurance</w:t>
            </w:r>
          </w:p>
        </w:tc>
      </w:tr>
      <w:tr w:rsidR="00E21451" w:rsidRPr="00C22FD0" w14:paraId="6A095129" w14:textId="77777777" w:rsidTr="0040755A">
        <w:trPr>
          <w:trHeight w:val="817"/>
        </w:trPr>
        <w:tc>
          <w:tcPr>
            <w:tcW w:w="795" w:type="dxa"/>
            <w:tcBorders>
              <w:top w:val="nil"/>
              <w:left w:val="single" w:sz="4" w:space="0" w:color="auto"/>
              <w:bottom w:val="single" w:sz="4" w:space="0" w:color="auto"/>
              <w:right w:val="single" w:sz="4" w:space="0" w:color="auto"/>
            </w:tcBorders>
            <w:shd w:val="clear" w:color="auto" w:fill="auto"/>
          </w:tcPr>
          <w:p w14:paraId="0BDB12B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R0230/C0020</w:t>
            </w:r>
          </w:p>
        </w:tc>
        <w:tc>
          <w:tcPr>
            <w:tcW w:w="2830" w:type="dxa"/>
            <w:tcBorders>
              <w:top w:val="nil"/>
              <w:left w:val="nil"/>
              <w:bottom w:val="single" w:sz="4" w:space="0" w:color="auto"/>
              <w:right w:val="single" w:sz="4" w:space="0" w:color="auto"/>
            </w:tcBorders>
            <w:shd w:val="clear" w:color="auto" w:fill="auto"/>
            <w:hideMark/>
          </w:tcPr>
          <w:p w14:paraId="6E69CC4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Earned 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6BCE7271" w14:textId="41B93094" w:rsidR="00E21451" w:rsidRPr="00C22FD0" w:rsidRDefault="00E21451" w:rsidP="003818A0">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Premium earned during the 12 months prior to the previous 12 months for life insurance obligations</w:t>
            </w:r>
            <w:ins w:id="1224" w:author="Author">
              <w:r w:rsidR="003818A0" w:rsidRPr="00C22FD0">
                <w:rPr>
                  <w:rFonts w:ascii="Times New Roman" w:eastAsia="Times New Roman" w:hAnsi="Times New Roman" w:cs="Times New Roman"/>
                  <w:sz w:val="20"/>
                  <w:szCs w:val="20"/>
                  <w:lang w:eastAsia="es-ES"/>
                </w:rPr>
                <w:t>, excluding unit-linked</w:t>
              </w:r>
            </w:ins>
            <w:del w:id="1225" w:author="Author">
              <w:r w:rsidRPr="00C22FD0" w:rsidDel="003818A0">
                <w:rPr>
                  <w:rFonts w:ascii="Times New Roman" w:eastAsia="Times New Roman" w:hAnsi="Times New Roman" w:cs="Times New Roman"/>
                  <w:sz w:val="20"/>
                  <w:szCs w:val="20"/>
                  <w:lang w:eastAsia="es-ES"/>
                </w:rPr>
                <w:delText>,</w:delText>
              </w:r>
            </w:del>
            <w:r w:rsidRPr="00C22FD0">
              <w:rPr>
                <w:rFonts w:ascii="Times New Roman" w:eastAsia="Times New Roman" w:hAnsi="Times New Roman" w:cs="Times New Roman"/>
                <w:sz w:val="20"/>
                <w:szCs w:val="20"/>
                <w:lang w:eastAsia="es-ES"/>
              </w:rPr>
              <w:t xml:space="preserve"> without deducting premium ceded to reinsurance</w:t>
            </w:r>
          </w:p>
        </w:tc>
      </w:tr>
      <w:tr w:rsidR="00E21451" w:rsidRPr="00C22FD0" w14:paraId="0CF0DF1F" w14:textId="77777777" w:rsidTr="0040755A">
        <w:trPr>
          <w:trHeight w:val="1045"/>
        </w:trPr>
        <w:tc>
          <w:tcPr>
            <w:tcW w:w="795" w:type="dxa"/>
            <w:tcBorders>
              <w:top w:val="nil"/>
              <w:left w:val="single" w:sz="4" w:space="0" w:color="auto"/>
              <w:bottom w:val="single" w:sz="4" w:space="0" w:color="auto"/>
              <w:right w:val="single" w:sz="4" w:space="0" w:color="auto"/>
            </w:tcBorders>
            <w:shd w:val="clear" w:color="auto" w:fill="auto"/>
          </w:tcPr>
          <w:p w14:paraId="027B725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R0240/C0020</w:t>
            </w:r>
          </w:p>
        </w:tc>
        <w:tc>
          <w:tcPr>
            <w:tcW w:w="2830" w:type="dxa"/>
            <w:tcBorders>
              <w:top w:val="nil"/>
              <w:left w:val="nil"/>
              <w:bottom w:val="single" w:sz="4" w:space="0" w:color="auto"/>
              <w:right w:val="single" w:sz="4" w:space="0" w:color="auto"/>
            </w:tcBorders>
            <w:shd w:val="clear" w:color="auto" w:fill="auto"/>
            <w:hideMark/>
          </w:tcPr>
          <w:p w14:paraId="54DDD196" w14:textId="54DD913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Earned life gross premiums unit</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linked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5CBE55DD"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Premium earned during the 12 months prior to the previous 12 months for life insurance obligations where the investment risk is borne by the policy holders without deducting premium ceded to reinsurance.</w:t>
            </w:r>
          </w:p>
        </w:tc>
      </w:tr>
      <w:tr w:rsidR="00E21451" w:rsidRPr="00C22FD0" w14:paraId="5E94BF57" w14:textId="77777777" w:rsidTr="0040755A">
        <w:trPr>
          <w:trHeight w:val="846"/>
        </w:trPr>
        <w:tc>
          <w:tcPr>
            <w:tcW w:w="795" w:type="dxa"/>
            <w:tcBorders>
              <w:top w:val="nil"/>
              <w:left w:val="single" w:sz="4" w:space="0" w:color="auto"/>
              <w:bottom w:val="single" w:sz="4" w:space="0" w:color="auto"/>
              <w:right w:val="single" w:sz="4" w:space="0" w:color="auto"/>
            </w:tcBorders>
            <w:shd w:val="clear" w:color="auto" w:fill="auto"/>
          </w:tcPr>
          <w:p w14:paraId="0FAC67F4"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R0250/C0020</w:t>
            </w:r>
          </w:p>
        </w:tc>
        <w:tc>
          <w:tcPr>
            <w:tcW w:w="2830" w:type="dxa"/>
            <w:tcBorders>
              <w:top w:val="nil"/>
              <w:left w:val="nil"/>
              <w:bottom w:val="single" w:sz="4" w:space="0" w:color="auto"/>
              <w:right w:val="single" w:sz="4" w:space="0" w:color="auto"/>
            </w:tcBorders>
            <w:shd w:val="clear" w:color="auto" w:fill="auto"/>
            <w:hideMark/>
          </w:tcPr>
          <w:p w14:paraId="641CBE40" w14:textId="53185F84"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Earned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3DBB8972" w14:textId="69152CCF"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Premium earned during the 12 months prior to the previous 12 months for non</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life insurance obligations, without deducting premiums ceded to reinsurance</w:t>
            </w:r>
          </w:p>
        </w:tc>
      </w:tr>
      <w:tr w:rsidR="00E21451" w:rsidRPr="00C22FD0" w14:paraId="41DE2160" w14:textId="77777777" w:rsidTr="0040755A">
        <w:trPr>
          <w:trHeight w:val="745"/>
        </w:trPr>
        <w:tc>
          <w:tcPr>
            <w:tcW w:w="795" w:type="dxa"/>
            <w:tcBorders>
              <w:top w:val="nil"/>
              <w:left w:val="single" w:sz="4" w:space="0" w:color="auto"/>
              <w:bottom w:val="single" w:sz="4" w:space="0" w:color="auto"/>
              <w:right w:val="single" w:sz="4" w:space="0" w:color="auto"/>
            </w:tcBorders>
            <w:shd w:val="clear" w:color="auto" w:fill="auto"/>
          </w:tcPr>
          <w:p w14:paraId="0B7D602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R0260/C0020</w:t>
            </w:r>
          </w:p>
        </w:tc>
        <w:tc>
          <w:tcPr>
            <w:tcW w:w="2830" w:type="dxa"/>
            <w:tcBorders>
              <w:top w:val="nil"/>
              <w:left w:val="nil"/>
              <w:bottom w:val="single" w:sz="4" w:space="0" w:color="auto"/>
              <w:right w:val="single" w:sz="4" w:space="0" w:color="auto"/>
            </w:tcBorders>
            <w:shd w:val="clear" w:color="auto" w:fill="auto"/>
            <w:hideMark/>
          </w:tcPr>
          <w:p w14:paraId="63DE48B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Capital requirement for operational risk based on earned premiums </w:t>
            </w:r>
          </w:p>
        </w:tc>
        <w:tc>
          <w:tcPr>
            <w:tcW w:w="5402" w:type="dxa"/>
            <w:tcBorders>
              <w:top w:val="nil"/>
              <w:left w:val="nil"/>
              <w:bottom w:val="single" w:sz="4" w:space="0" w:color="auto"/>
              <w:right w:val="single" w:sz="4" w:space="0" w:color="auto"/>
            </w:tcBorders>
            <w:shd w:val="clear" w:color="000000" w:fill="FFFFFF"/>
            <w:hideMark/>
          </w:tcPr>
          <w:p w14:paraId="6198E6E1"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capital requirement for operational risks based on earned premiums.</w:t>
            </w:r>
          </w:p>
        </w:tc>
      </w:tr>
      <w:tr w:rsidR="00E21451" w:rsidRPr="00C22FD0" w14:paraId="00F4EA64" w14:textId="77777777" w:rsidTr="0040755A">
        <w:trPr>
          <w:trHeight w:val="802"/>
        </w:trPr>
        <w:tc>
          <w:tcPr>
            <w:tcW w:w="795" w:type="dxa"/>
            <w:tcBorders>
              <w:top w:val="nil"/>
              <w:left w:val="single" w:sz="4" w:space="0" w:color="auto"/>
              <w:bottom w:val="single" w:sz="4" w:space="0" w:color="auto"/>
              <w:right w:val="single" w:sz="4" w:space="0" w:color="auto"/>
            </w:tcBorders>
            <w:shd w:val="clear" w:color="auto" w:fill="auto"/>
          </w:tcPr>
          <w:p w14:paraId="01B33F5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R0300/C0020</w:t>
            </w:r>
          </w:p>
        </w:tc>
        <w:tc>
          <w:tcPr>
            <w:tcW w:w="2830" w:type="dxa"/>
            <w:tcBorders>
              <w:top w:val="nil"/>
              <w:left w:val="nil"/>
              <w:bottom w:val="single" w:sz="4" w:space="0" w:color="auto"/>
              <w:right w:val="single" w:sz="4" w:space="0" w:color="auto"/>
            </w:tcBorders>
            <w:shd w:val="clear" w:color="auto" w:fill="auto"/>
            <w:hideMark/>
          </w:tcPr>
          <w:p w14:paraId="54918974" w14:textId="64A027B6" w:rsidR="00E21451" w:rsidRPr="00C22FD0" w:rsidRDefault="00E21451" w:rsidP="00BB5BB6">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operational risk before capping</w:t>
            </w:r>
          </w:p>
        </w:tc>
        <w:tc>
          <w:tcPr>
            <w:tcW w:w="5402" w:type="dxa"/>
            <w:tcBorders>
              <w:top w:val="nil"/>
              <w:left w:val="nil"/>
              <w:bottom w:val="single" w:sz="4" w:space="0" w:color="auto"/>
              <w:right w:val="single" w:sz="4" w:space="0" w:color="auto"/>
            </w:tcBorders>
            <w:shd w:val="clear" w:color="000000" w:fill="FFFFFF"/>
            <w:hideMark/>
          </w:tcPr>
          <w:p w14:paraId="6E52FE5B"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capital requirement for operational risk before capping adjustment</w:t>
            </w:r>
          </w:p>
        </w:tc>
      </w:tr>
      <w:tr w:rsidR="00E21451" w:rsidRPr="00C22FD0" w14:paraId="69251E25" w14:textId="77777777" w:rsidTr="0040755A">
        <w:trPr>
          <w:trHeight w:val="627"/>
        </w:trPr>
        <w:tc>
          <w:tcPr>
            <w:tcW w:w="795" w:type="dxa"/>
            <w:tcBorders>
              <w:top w:val="nil"/>
              <w:left w:val="single" w:sz="4" w:space="0" w:color="auto"/>
              <w:bottom w:val="single" w:sz="4" w:space="0" w:color="auto"/>
              <w:right w:val="single" w:sz="4" w:space="0" w:color="auto"/>
            </w:tcBorders>
            <w:shd w:val="clear" w:color="auto" w:fill="auto"/>
          </w:tcPr>
          <w:p w14:paraId="4ED09F12"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R0310/C0020</w:t>
            </w:r>
          </w:p>
        </w:tc>
        <w:tc>
          <w:tcPr>
            <w:tcW w:w="2830" w:type="dxa"/>
            <w:tcBorders>
              <w:top w:val="nil"/>
              <w:left w:val="nil"/>
              <w:bottom w:val="single" w:sz="4" w:space="0" w:color="auto"/>
              <w:right w:val="single" w:sz="4" w:space="0" w:color="auto"/>
            </w:tcBorders>
            <w:shd w:val="clear" w:color="auto" w:fill="auto"/>
            <w:hideMark/>
          </w:tcPr>
          <w:p w14:paraId="34735DD7"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Cap based on Basic Solvency Capital Requirement </w:t>
            </w:r>
          </w:p>
        </w:tc>
        <w:tc>
          <w:tcPr>
            <w:tcW w:w="5402" w:type="dxa"/>
            <w:tcBorders>
              <w:top w:val="nil"/>
              <w:left w:val="nil"/>
              <w:bottom w:val="single" w:sz="4" w:space="0" w:color="auto"/>
              <w:right w:val="single" w:sz="4" w:space="0" w:color="auto"/>
            </w:tcBorders>
            <w:shd w:val="clear" w:color="000000" w:fill="FFFFFF"/>
            <w:hideMark/>
          </w:tcPr>
          <w:p w14:paraId="48E3E06A"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result of the cap percentage applied to the Basic SCR.</w:t>
            </w:r>
          </w:p>
        </w:tc>
      </w:tr>
      <w:tr w:rsidR="00E21451" w:rsidRPr="00C22FD0" w14:paraId="14BC7338" w14:textId="77777777" w:rsidTr="0040755A">
        <w:trPr>
          <w:trHeight w:val="695"/>
        </w:trPr>
        <w:tc>
          <w:tcPr>
            <w:tcW w:w="795" w:type="dxa"/>
            <w:tcBorders>
              <w:top w:val="nil"/>
              <w:left w:val="single" w:sz="4" w:space="0" w:color="auto"/>
              <w:bottom w:val="single" w:sz="4" w:space="0" w:color="auto"/>
              <w:right w:val="single" w:sz="4" w:space="0" w:color="auto"/>
            </w:tcBorders>
            <w:shd w:val="clear" w:color="auto" w:fill="auto"/>
          </w:tcPr>
          <w:p w14:paraId="500250E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R0320/C0020</w:t>
            </w:r>
          </w:p>
        </w:tc>
        <w:tc>
          <w:tcPr>
            <w:tcW w:w="2830" w:type="dxa"/>
            <w:tcBorders>
              <w:top w:val="nil"/>
              <w:left w:val="nil"/>
              <w:bottom w:val="single" w:sz="4" w:space="0" w:color="auto"/>
              <w:right w:val="single" w:sz="4" w:space="0" w:color="auto"/>
            </w:tcBorders>
            <w:shd w:val="clear" w:color="auto" w:fill="auto"/>
            <w:hideMark/>
          </w:tcPr>
          <w:p w14:paraId="03E67122" w14:textId="6F2068ED" w:rsidR="00E21451" w:rsidRPr="00C22FD0" w:rsidRDefault="00E21451" w:rsidP="00BB5BB6">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Capital requirement for operational risk after capping</w:t>
            </w:r>
          </w:p>
        </w:tc>
        <w:tc>
          <w:tcPr>
            <w:tcW w:w="5402" w:type="dxa"/>
            <w:tcBorders>
              <w:top w:val="nil"/>
              <w:left w:val="nil"/>
              <w:bottom w:val="single" w:sz="4" w:space="0" w:color="auto"/>
              <w:right w:val="single" w:sz="4" w:space="0" w:color="auto"/>
            </w:tcBorders>
            <w:shd w:val="clear" w:color="000000" w:fill="FFFFFF"/>
            <w:hideMark/>
          </w:tcPr>
          <w:p w14:paraId="3A8ED63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capital requirement for operational risk after capping adjustment. </w:t>
            </w:r>
          </w:p>
        </w:tc>
      </w:tr>
      <w:tr w:rsidR="00E21451" w:rsidRPr="00C22FD0" w14:paraId="48F33B8B" w14:textId="77777777" w:rsidTr="0040755A">
        <w:trPr>
          <w:trHeight w:val="796"/>
        </w:trPr>
        <w:tc>
          <w:tcPr>
            <w:tcW w:w="795" w:type="dxa"/>
            <w:tcBorders>
              <w:top w:val="nil"/>
              <w:left w:val="single" w:sz="4" w:space="0" w:color="auto"/>
              <w:bottom w:val="single" w:sz="4" w:space="0" w:color="auto"/>
              <w:right w:val="single" w:sz="4" w:space="0" w:color="auto"/>
            </w:tcBorders>
            <w:shd w:val="clear" w:color="auto" w:fill="auto"/>
          </w:tcPr>
          <w:p w14:paraId="1C9CD528"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R0330/C0020</w:t>
            </w:r>
          </w:p>
        </w:tc>
        <w:tc>
          <w:tcPr>
            <w:tcW w:w="2830" w:type="dxa"/>
            <w:tcBorders>
              <w:top w:val="nil"/>
              <w:left w:val="nil"/>
              <w:bottom w:val="single" w:sz="4" w:space="0" w:color="auto"/>
              <w:right w:val="single" w:sz="4" w:space="0" w:color="auto"/>
            </w:tcBorders>
            <w:shd w:val="clear" w:color="auto" w:fill="auto"/>
            <w:hideMark/>
          </w:tcPr>
          <w:p w14:paraId="47AA20A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Expenses incurred in respect of unit linked business (previous 12 months)</w:t>
            </w:r>
          </w:p>
        </w:tc>
        <w:tc>
          <w:tcPr>
            <w:tcW w:w="5402" w:type="dxa"/>
            <w:tcBorders>
              <w:top w:val="nil"/>
              <w:left w:val="nil"/>
              <w:bottom w:val="single" w:sz="4" w:space="0" w:color="auto"/>
              <w:right w:val="single" w:sz="4" w:space="0" w:color="auto"/>
            </w:tcBorders>
            <w:shd w:val="clear" w:color="000000" w:fill="FFFFFF"/>
            <w:hideMark/>
          </w:tcPr>
          <w:p w14:paraId="64B32DDC"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This is the amount of expenses incurred in the previous 12 months in respect of life insurance where the investment risk is borne by the policyholders.</w:t>
            </w:r>
          </w:p>
        </w:tc>
      </w:tr>
      <w:tr w:rsidR="00E21451" w:rsidRPr="00C22FD0" w14:paraId="53AB1F8D" w14:textId="77777777" w:rsidTr="0040755A">
        <w:trPr>
          <w:trHeight w:val="629"/>
        </w:trPr>
        <w:tc>
          <w:tcPr>
            <w:tcW w:w="795" w:type="dxa"/>
            <w:tcBorders>
              <w:top w:val="nil"/>
              <w:left w:val="single" w:sz="4" w:space="0" w:color="auto"/>
              <w:bottom w:val="single" w:sz="4" w:space="0" w:color="auto"/>
              <w:right w:val="single" w:sz="4" w:space="0" w:color="auto"/>
            </w:tcBorders>
            <w:shd w:val="clear" w:color="auto" w:fill="auto"/>
          </w:tcPr>
          <w:p w14:paraId="36402F8B"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R0340/C0020</w:t>
            </w:r>
          </w:p>
        </w:tc>
        <w:tc>
          <w:tcPr>
            <w:tcW w:w="2830" w:type="dxa"/>
            <w:tcBorders>
              <w:top w:val="nil"/>
              <w:left w:val="nil"/>
              <w:bottom w:val="single" w:sz="4" w:space="0" w:color="auto"/>
              <w:right w:val="single" w:sz="4" w:space="0" w:color="auto"/>
            </w:tcBorders>
            <w:shd w:val="clear" w:color="auto" w:fill="auto"/>
            <w:hideMark/>
          </w:tcPr>
          <w:p w14:paraId="576CBE7D" w14:textId="77777777" w:rsidR="00E21451" w:rsidRPr="00C22FD0" w:rsidRDefault="00E21451">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Total capital requirement for operational risk</w:t>
            </w:r>
          </w:p>
        </w:tc>
        <w:tc>
          <w:tcPr>
            <w:tcW w:w="5402" w:type="dxa"/>
            <w:tcBorders>
              <w:top w:val="nil"/>
              <w:left w:val="nil"/>
              <w:bottom w:val="single" w:sz="4" w:space="0" w:color="auto"/>
              <w:right w:val="single" w:sz="4" w:space="0" w:color="auto"/>
            </w:tcBorders>
            <w:shd w:val="clear" w:color="000000" w:fill="FFFFFF"/>
            <w:hideMark/>
          </w:tcPr>
          <w:p w14:paraId="01D496D5"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This is the capital charge for operational risk. </w:t>
            </w:r>
            <w:r w:rsidRPr="00C22FD0">
              <w:rPr>
                <w:rFonts w:ascii="Times New Roman" w:eastAsia="Times New Roman" w:hAnsi="Times New Roman" w:cs="Times New Roman"/>
                <w:sz w:val="20"/>
                <w:szCs w:val="20"/>
                <w:lang w:eastAsia="es-ES"/>
              </w:rPr>
              <w:br/>
            </w:r>
          </w:p>
        </w:tc>
      </w:tr>
    </w:tbl>
    <w:p w14:paraId="66E64A93" w14:textId="77777777" w:rsidR="00E21451" w:rsidRPr="00C22FD0" w:rsidRDefault="00E21451" w:rsidP="0040755A">
      <w:pPr>
        <w:rPr>
          <w:rFonts w:ascii="Times New Roman" w:hAnsi="Times New Roman" w:cs="Times New Roman"/>
          <w:sz w:val="20"/>
          <w:szCs w:val="20"/>
        </w:rPr>
      </w:pPr>
    </w:p>
    <w:p w14:paraId="2BC7DEE4"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p>
    <w:p w14:paraId="2DBEA37A" w14:textId="757B918F" w:rsidR="00E21451" w:rsidRPr="00C22FD0" w:rsidRDefault="00E21451" w:rsidP="0040755A">
      <w:pPr>
        <w:spacing w:after="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 xml:space="preserve">S.26.07 </w:t>
      </w:r>
      <w:r w:rsidR="004508C9" w:rsidRPr="00C22FD0">
        <w:rPr>
          <w:rFonts w:ascii="Times New Roman" w:eastAsia="Times New Roman" w:hAnsi="Times New Roman" w:cs="Times New Roman"/>
          <w:b/>
          <w:sz w:val="20"/>
          <w:szCs w:val="20"/>
          <w:lang w:eastAsia="es-ES"/>
        </w:rPr>
        <w:t>–</w:t>
      </w:r>
      <w:r w:rsidRPr="00C22FD0">
        <w:rPr>
          <w:rFonts w:ascii="Times New Roman" w:eastAsia="Times New Roman" w:hAnsi="Times New Roman" w:cs="Times New Roman"/>
          <w:b/>
          <w:sz w:val="20"/>
          <w:szCs w:val="20"/>
          <w:lang w:eastAsia="es-ES"/>
        </w:rPr>
        <w:t xml:space="preserve"> Solvency Capital Requirement – Simplifications  </w:t>
      </w:r>
    </w:p>
    <w:p w14:paraId="05924036" w14:textId="77777777" w:rsidR="00E21451" w:rsidRPr="00C22FD0" w:rsidRDefault="00E21451" w:rsidP="0040755A">
      <w:pPr>
        <w:spacing w:after="0" w:line="240" w:lineRule="auto"/>
        <w:rPr>
          <w:rFonts w:ascii="Times New Roman" w:eastAsia="Times New Roman" w:hAnsi="Times New Roman" w:cs="Times New Roman"/>
          <w:sz w:val="20"/>
          <w:szCs w:val="20"/>
          <w:lang w:eastAsia="es-ES"/>
        </w:rPr>
      </w:pPr>
    </w:p>
    <w:p w14:paraId="56B616A1" w14:textId="77777777" w:rsidR="00E21451" w:rsidRPr="00C22FD0" w:rsidRDefault="00E21451" w:rsidP="0040755A">
      <w:pPr>
        <w:spacing w:after="0" w:line="240" w:lineRule="auto"/>
        <w:rPr>
          <w:rFonts w:ascii="Times New Roman" w:eastAsia="Times New Roman" w:hAnsi="Times New Roman" w:cs="Times New Roman"/>
          <w:b/>
          <w:sz w:val="20"/>
          <w:szCs w:val="20"/>
          <w:lang w:eastAsia="es-ES"/>
        </w:rPr>
      </w:pPr>
      <w:r w:rsidRPr="00C22FD0">
        <w:rPr>
          <w:rFonts w:ascii="Times New Roman" w:eastAsia="Times New Roman" w:hAnsi="Times New Roman" w:cs="Times New Roman"/>
          <w:b/>
          <w:sz w:val="20"/>
          <w:szCs w:val="20"/>
          <w:lang w:eastAsia="es-ES"/>
        </w:rPr>
        <w:t xml:space="preserve">General comments: </w:t>
      </w:r>
    </w:p>
    <w:p w14:paraId="228F157A" w14:textId="77777777" w:rsidR="00E21451" w:rsidRPr="00C22FD0" w:rsidRDefault="00E21451" w:rsidP="00CA3234">
      <w:pPr>
        <w:spacing w:after="0" w:line="240" w:lineRule="auto"/>
        <w:jc w:val="both"/>
        <w:rPr>
          <w:rFonts w:ascii="Times New Roman" w:eastAsia="Times New Roman" w:hAnsi="Times New Roman" w:cs="Times New Roman"/>
          <w:sz w:val="20"/>
          <w:szCs w:val="20"/>
          <w:lang w:eastAsia="es-ES"/>
        </w:rPr>
      </w:pPr>
    </w:p>
    <w:p w14:paraId="6637ADE1" w14:textId="5E324A7C" w:rsidR="00E21451" w:rsidRPr="00C22FD0" w:rsidRDefault="00FC4845"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annual submission of information for groups, ring fenced</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funds, matching adjustment portfolios and remaining part.</w:t>
      </w:r>
    </w:p>
    <w:p w14:paraId="0116724D" w14:textId="496636F2"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SR.26.07 has to be filled in for each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(RFF), each matching adjustment portfolio (MAP) and for the remaining part. However, where a RFF/MAP includes a </w:t>
      </w:r>
      <w:r w:rsidR="004230AF" w:rsidRPr="00C22FD0">
        <w:rPr>
          <w:rFonts w:ascii="Times New Roman" w:hAnsi="Times New Roman" w:cs="Times New Roman"/>
          <w:sz w:val="20"/>
          <w:szCs w:val="20"/>
        </w:rPr>
        <w:t>MAP/RFF</w:t>
      </w:r>
      <w:r w:rsidRPr="00C22FD0">
        <w:rPr>
          <w:rFonts w:ascii="Times New Roman" w:hAnsi="Times New Roman" w:cs="Times New Roman"/>
          <w:sz w:val="20"/>
          <w:szCs w:val="20"/>
        </w:rPr>
        <w:t xml:space="preserve"> embedded, the fund should be treated as different funds. This template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reported for all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funds of a material RFF/MAP as identified in the second table of S.01.03.</w:t>
      </w:r>
    </w:p>
    <w:p w14:paraId="552B941E" w14:textId="4B47E28F"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SR.26.07 is only applicable in relation to RFF/MAP from undertakings consolidated according to Article 335</w:t>
      </w:r>
      <w:r w:rsidR="007F7B23" w:rsidRPr="00C22FD0">
        <w:rPr>
          <w:rFonts w:ascii="Times New Roman" w:hAnsi="Times New Roman" w:cs="Times New Roman"/>
          <w:sz w:val="20"/>
          <w:szCs w:val="20"/>
        </w:rPr>
        <w:t xml:space="preserve">, </w:t>
      </w:r>
      <w:r w:rsidR="007F7B23" w:rsidRPr="00C22FD0">
        <w:rPr>
          <w:rFonts w:ascii="Times New Roman" w:hAnsi="Times New Roman" w:cs="Times New Roman"/>
          <w:sz w:val="20"/>
          <w:szCs w:val="20"/>
          <w:lang w:val="en-US"/>
        </w:rPr>
        <w:t xml:space="preserve">paragraph </w:t>
      </w:r>
      <w:r w:rsidRPr="00C22FD0">
        <w:rPr>
          <w:rFonts w:ascii="Times New Roman" w:hAnsi="Times New Roman" w:cs="Times New Roman"/>
          <w:sz w:val="20"/>
          <w:szCs w:val="20"/>
        </w:rPr>
        <w:t>1</w:t>
      </w:r>
      <w:r w:rsidR="007F7B23" w:rsidRPr="00C22FD0">
        <w:rPr>
          <w:rFonts w:ascii="Times New Roman" w:hAnsi="Times New Roman" w:cs="Times New Roman"/>
          <w:sz w:val="20"/>
          <w:szCs w:val="20"/>
        </w:rPr>
        <w:t xml:space="preserve">, </w:t>
      </w:r>
      <w:r w:rsidRPr="00C22FD0">
        <w:rPr>
          <w:rFonts w:ascii="Times New Roman" w:hAnsi="Times New Roman" w:cs="Times New Roman"/>
          <w:sz w:val="20"/>
          <w:szCs w:val="20"/>
        </w:rPr>
        <w:t>(a), (b) and (c) of Delegated Regulation (EU) 2015/35, when method 1 (Accounting consolidation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based method) is used, either exclusively or in combination with method 2 (Deduction and aggregation method).</w:t>
      </w:r>
    </w:p>
    <w:p w14:paraId="03DE19D2"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For group reporting the following specific requirements shall be met: </w:t>
      </w:r>
    </w:p>
    <w:p w14:paraId="7A9140D6" w14:textId="77777777" w:rsidR="00E21451" w:rsidRPr="00C22FD0" w:rsidRDefault="00E21451" w:rsidP="00B42F70">
      <w:pPr>
        <w:pStyle w:val="ListParagraph"/>
        <w:numPr>
          <w:ilvl w:val="0"/>
          <w:numId w:val="32"/>
        </w:numPr>
        <w:spacing w:after="160" w:line="254" w:lineRule="auto"/>
        <w:jc w:val="both"/>
        <w:rPr>
          <w:rFonts w:ascii="Times New Roman" w:hAnsi="Times New Roman" w:cs="Times New Roman"/>
          <w:sz w:val="20"/>
          <w:szCs w:val="20"/>
        </w:rPr>
      </w:pPr>
      <w:r w:rsidRPr="00C22FD0">
        <w:rPr>
          <w:rFonts w:ascii="Times New Roman" w:hAnsi="Times New Roman" w:cs="Times New Roman"/>
          <w:sz w:val="20"/>
          <w:szCs w:val="20"/>
        </w:rPr>
        <w:lastRenderedPageBreak/>
        <w:t xml:space="preserve">This information is applicable when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is  used,  either  exclusively  or  in  combination with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w:t>
      </w:r>
    </w:p>
    <w:p w14:paraId="317150BF" w14:textId="77777777" w:rsidR="00E21451" w:rsidRPr="00C22FD0" w:rsidRDefault="00E21451" w:rsidP="00B42F70">
      <w:pPr>
        <w:pStyle w:val="ListParagraph"/>
        <w:numPr>
          <w:ilvl w:val="0"/>
          <w:numId w:val="32"/>
        </w:numPr>
        <w:spacing w:after="160" w:line="254"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and; </w:t>
      </w:r>
    </w:p>
    <w:p w14:paraId="633384BA" w14:textId="77777777" w:rsidR="00E21451" w:rsidRPr="00C22FD0" w:rsidRDefault="00E21451" w:rsidP="00B42F70">
      <w:pPr>
        <w:pStyle w:val="ListParagraph"/>
        <w:numPr>
          <w:ilvl w:val="0"/>
          <w:numId w:val="32"/>
        </w:numPr>
        <w:spacing w:after="160" w:line="254"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does not apply to groups when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is being used exclusively.</w:t>
      </w:r>
    </w:p>
    <w:tbl>
      <w:tblPr>
        <w:tblStyle w:val="TableGrid"/>
        <w:tblW w:w="0" w:type="auto"/>
        <w:tblLook w:val="04A0" w:firstRow="1" w:lastRow="0" w:firstColumn="1" w:lastColumn="0" w:noHBand="0" w:noVBand="1"/>
      </w:tblPr>
      <w:tblGrid>
        <w:gridCol w:w="1339"/>
        <w:gridCol w:w="113"/>
        <w:gridCol w:w="2297"/>
        <w:gridCol w:w="4955"/>
      </w:tblGrid>
      <w:tr w:rsidR="00E21451" w:rsidRPr="00C22FD0" w14:paraId="002B32EA" w14:textId="77777777" w:rsidTr="0040755A">
        <w:tc>
          <w:tcPr>
            <w:tcW w:w="1375" w:type="dxa"/>
            <w:gridSpan w:val="2"/>
          </w:tcPr>
          <w:p w14:paraId="4A77CF80" w14:textId="77777777" w:rsidR="00E21451" w:rsidRPr="00C22FD0" w:rsidRDefault="00E21451" w:rsidP="0040755A">
            <w:pPr>
              <w:jc w:val="center"/>
              <w:rPr>
                <w:rFonts w:ascii="Times New Roman" w:hAnsi="Times New Roman" w:cs="Times New Roman"/>
                <w:sz w:val="20"/>
                <w:szCs w:val="20"/>
              </w:rPr>
            </w:pPr>
          </w:p>
        </w:tc>
        <w:tc>
          <w:tcPr>
            <w:tcW w:w="2297" w:type="dxa"/>
          </w:tcPr>
          <w:p w14:paraId="71604BF8" w14:textId="77777777" w:rsidR="00E21451" w:rsidRPr="00C22FD0" w:rsidRDefault="00E21451" w:rsidP="0040755A">
            <w:pPr>
              <w:jc w:val="center"/>
              <w:rPr>
                <w:rFonts w:ascii="Times New Roman" w:hAnsi="Times New Roman" w:cs="Times New Roman"/>
                <w:sz w:val="20"/>
                <w:szCs w:val="20"/>
              </w:rPr>
            </w:pPr>
            <w:r w:rsidRPr="00C22FD0">
              <w:rPr>
                <w:rFonts w:ascii="Times New Roman" w:eastAsia="Times New Roman" w:hAnsi="Times New Roman" w:cs="Times New Roman"/>
                <w:b/>
                <w:sz w:val="20"/>
                <w:szCs w:val="20"/>
                <w:lang w:eastAsia="es-ES"/>
              </w:rPr>
              <w:t>ITEM</w:t>
            </w:r>
          </w:p>
        </w:tc>
        <w:tc>
          <w:tcPr>
            <w:tcW w:w="4955" w:type="dxa"/>
          </w:tcPr>
          <w:p w14:paraId="164F6D92" w14:textId="77777777" w:rsidR="00E21451" w:rsidRPr="00C22FD0" w:rsidRDefault="00E21451" w:rsidP="0040755A">
            <w:pPr>
              <w:jc w:val="center"/>
              <w:rPr>
                <w:rFonts w:ascii="Times New Roman" w:hAnsi="Times New Roman" w:cs="Times New Roman"/>
                <w:sz w:val="20"/>
                <w:szCs w:val="20"/>
              </w:rPr>
            </w:pPr>
            <w:r w:rsidRPr="00C22FD0">
              <w:rPr>
                <w:rFonts w:ascii="Times New Roman" w:eastAsia="Times New Roman" w:hAnsi="Times New Roman" w:cs="Times New Roman"/>
                <w:b/>
                <w:sz w:val="20"/>
                <w:szCs w:val="20"/>
                <w:lang w:eastAsia="es-ES"/>
              </w:rPr>
              <w:t>INSTRUCTIONS</w:t>
            </w:r>
          </w:p>
        </w:tc>
      </w:tr>
      <w:tr w:rsidR="00E21451" w:rsidRPr="00C22FD0" w14:paraId="2C6A729D" w14:textId="77777777" w:rsidTr="0040755A">
        <w:tc>
          <w:tcPr>
            <w:tcW w:w="1375" w:type="dxa"/>
            <w:gridSpan w:val="2"/>
          </w:tcPr>
          <w:p w14:paraId="144CE951"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Z0010</w:t>
            </w:r>
          </w:p>
        </w:tc>
        <w:tc>
          <w:tcPr>
            <w:tcW w:w="2297" w:type="dxa"/>
          </w:tcPr>
          <w:p w14:paraId="659F85A4" w14:textId="77777777"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Article 112 </w:t>
            </w:r>
          </w:p>
        </w:tc>
        <w:tc>
          <w:tcPr>
            <w:tcW w:w="4955" w:type="dxa"/>
          </w:tcPr>
          <w:p w14:paraId="33D6DC25" w14:textId="77777777"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14:paraId="54C85540" w14:textId="77777777"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1 – Article 112(7) reporting</w:t>
            </w:r>
          </w:p>
          <w:p w14:paraId="247B61FA" w14:textId="77777777"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2 – Regular reporting</w:t>
            </w:r>
          </w:p>
        </w:tc>
      </w:tr>
      <w:tr w:rsidR="00E21451" w:rsidRPr="00C22FD0" w14:paraId="4B214076" w14:textId="77777777" w:rsidTr="0040755A">
        <w:trPr>
          <w:trHeight w:val="1378"/>
        </w:trPr>
        <w:tc>
          <w:tcPr>
            <w:tcW w:w="1375" w:type="dxa"/>
            <w:gridSpan w:val="2"/>
            <w:tcBorders>
              <w:bottom w:val="single" w:sz="4" w:space="0" w:color="auto"/>
            </w:tcBorders>
          </w:tcPr>
          <w:p w14:paraId="0ABBACC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Z0020</w:t>
            </w:r>
          </w:p>
        </w:tc>
        <w:tc>
          <w:tcPr>
            <w:tcW w:w="2297" w:type="dxa"/>
            <w:tcBorders>
              <w:bottom w:val="single" w:sz="4" w:space="0" w:color="auto"/>
            </w:tcBorders>
          </w:tcPr>
          <w:p w14:paraId="5CDF3909" w14:textId="1FCB6ADB"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fenced fund, matching adjustment portfolio or remaining part</w:t>
            </w:r>
          </w:p>
        </w:tc>
        <w:tc>
          <w:tcPr>
            <w:tcW w:w="4955" w:type="dxa"/>
            <w:tcBorders>
              <w:bottom w:val="single" w:sz="4" w:space="0" w:color="auto"/>
            </w:tcBorders>
          </w:tcPr>
          <w:p w14:paraId="7A9BEEB3" w14:textId="77777777"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C22FD0">
              <w:rPr>
                <w:rFonts w:ascii="Times New Roman" w:eastAsia="Times New Roman" w:hAnsi="Times New Roman" w:cs="Times New Roman"/>
                <w:sz w:val="20"/>
                <w:szCs w:val="20"/>
                <w:lang w:eastAsia="es-ES"/>
              </w:rPr>
              <w:br/>
              <w:t>1 – RFF/MAP</w:t>
            </w:r>
            <w:r w:rsidRPr="00C22FD0" w:rsidDel="00C11F0B">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br/>
              <w:t>2 – Remaining part</w:t>
            </w:r>
          </w:p>
        </w:tc>
      </w:tr>
      <w:tr w:rsidR="00E21451" w:rsidRPr="00C22FD0" w14:paraId="5CBE4CEF" w14:textId="77777777" w:rsidTr="0040755A">
        <w:tc>
          <w:tcPr>
            <w:tcW w:w="1375" w:type="dxa"/>
            <w:gridSpan w:val="2"/>
            <w:tcBorders>
              <w:bottom w:val="single" w:sz="4" w:space="0" w:color="auto"/>
            </w:tcBorders>
          </w:tcPr>
          <w:p w14:paraId="55B2DD3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Z0030</w:t>
            </w:r>
          </w:p>
        </w:tc>
        <w:tc>
          <w:tcPr>
            <w:tcW w:w="2297" w:type="dxa"/>
            <w:tcBorders>
              <w:bottom w:val="single" w:sz="4" w:space="0" w:color="auto"/>
            </w:tcBorders>
          </w:tcPr>
          <w:p w14:paraId="49DE35FD" w14:textId="77777777"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Fund/Portfolio number</w:t>
            </w:r>
          </w:p>
        </w:tc>
        <w:tc>
          <w:tcPr>
            <w:tcW w:w="4955" w:type="dxa"/>
            <w:tcBorders>
              <w:bottom w:val="single" w:sz="4" w:space="0" w:color="auto"/>
            </w:tcBorders>
          </w:tcPr>
          <w:p w14:paraId="6CCA1A07" w14:textId="044A9752"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item Z0020 = </w:t>
            </w:r>
            <w:r w:rsidR="00377E1F" w:rsidRPr="00C22FD0">
              <w:rPr>
                <w:rFonts w:ascii="Times New Roman" w:eastAsia="Times New Roman" w:hAnsi="Times New Roman" w:cs="Times New Roman"/>
                <w:sz w:val="20"/>
                <w:szCs w:val="20"/>
                <w:lang w:eastAsia="es-ES"/>
              </w:rPr>
              <w:t>1</w:t>
            </w:r>
            <w:r w:rsidRPr="00C22FD0">
              <w:rPr>
                <w:rFonts w:ascii="Times New Roman" w:eastAsia="Times New Roman" w:hAnsi="Times New Roman" w:cs="Times New Roman"/>
                <w:sz w:val="20"/>
                <w:szCs w:val="20"/>
                <w:lang w:eastAsia="es-ES"/>
              </w:rPr>
              <w:t xml:space="preserve">, identification number for a ring fenced fund or matching adjustment portfolio. This number is attributed by the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and must be consistent over time and with the fund/portfolio number reported in other templates. </w:t>
            </w:r>
          </w:p>
          <w:p w14:paraId="205566B2" w14:textId="0E734628" w:rsidR="00E21451" w:rsidRPr="00C22FD0" w:rsidDel="00D229EA" w:rsidRDefault="00E21451" w:rsidP="0040755A">
            <w:pPr>
              <w:rPr>
                <w:del w:id="1226" w:author="Author"/>
                <w:rFonts w:ascii="Times New Roman" w:eastAsia="Times New Roman" w:hAnsi="Times New Roman" w:cs="Times New Roman"/>
                <w:sz w:val="20"/>
                <w:szCs w:val="20"/>
                <w:lang w:eastAsia="es-ES"/>
              </w:rPr>
            </w:pPr>
          </w:p>
          <w:p w14:paraId="07518093" w14:textId="77572673" w:rsidR="00E21451" w:rsidRPr="00C22FD0" w:rsidRDefault="00E21451" w:rsidP="0040755A">
            <w:pPr>
              <w:rPr>
                <w:rFonts w:ascii="Times New Roman" w:eastAsia="Times New Roman" w:hAnsi="Times New Roman" w:cs="Times New Roman"/>
                <w:sz w:val="20"/>
                <w:szCs w:val="20"/>
                <w:lang w:eastAsia="es-ES"/>
              </w:rPr>
            </w:pPr>
            <w:del w:id="1227" w:author="Author">
              <w:r w:rsidRPr="00C22FD0" w:rsidDel="00D229EA">
                <w:rPr>
                  <w:rFonts w:ascii="Times New Roman" w:eastAsia="Times New Roman" w:hAnsi="Times New Roman" w:cs="Times New Roman"/>
                  <w:sz w:val="20"/>
                  <w:szCs w:val="20"/>
                  <w:lang w:eastAsia="es-ES"/>
                </w:rPr>
                <w:delText>When item Z0020 = 2, then report “0”</w:delText>
              </w:r>
            </w:del>
          </w:p>
        </w:tc>
      </w:tr>
      <w:tr w:rsidR="00E21451" w:rsidRPr="00C22FD0" w14:paraId="035DA752" w14:textId="77777777" w:rsidTr="0040755A">
        <w:tc>
          <w:tcPr>
            <w:tcW w:w="1375" w:type="dxa"/>
            <w:gridSpan w:val="2"/>
            <w:tcBorders>
              <w:bottom w:val="single" w:sz="4" w:space="0" w:color="auto"/>
            </w:tcBorders>
          </w:tcPr>
          <w:p w14:paraId="0B9A5C3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Z0040</w:t>
            </w:r>
          </w:p>
        </w:tc>
        <w:tc>
          <w:tcPr>
            <w:tcW w:w="2297" w:type="dxa"/>
            <w:tcBorders>
              <w:bottom w:val="single" w:sz="4" w:space="0" w:color="auto"/>
            </w:tcBorders>
          </w:tcPr>
          <w:p w14:paraId="3BD1942F" w14:textId="77777777"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Currency for interest rate risk (captives)</w:t>
            </w:r>
          </w:p>
        </w:tc>
        <w:tc>
          <w:tcPr>
            <w:tcW w:w="4955" w:type="dxa"/>
            <w:tcBorders>
              <w:bottom w:val="single" w:sz="4" w:space="0" w:color="auto"/>
            </w:tcBorders>
          </w:tcPr>
          <w:p w14:paraId="722EAADC" w14:textId="77777777"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hAnsi="Times New Roman" w:cs="Times New Roman"/>
                <w:sz w:val="20"/>
                <w:szCs w:val="20"/>
              </w:rPr>
              <w:t>Identify the ISO 4217 alphabetic code of the currency of issue. Each currency shall be reported in a different line.</w:t>
            </w:r>
          </w:p>
        </w:tc>
      </w:tr>
      <w:tr w:rsidR="00E21451" w:rsidRPr="00C22FD0" w14:paraId="4CF83B55" w14:textId="77777777" w:rsidTr="0040755A">
        <w:tc>
          <w:tcPr>
            <w:tcW w:w="3672" w:type="dxa"/>
            <w:gridSpan w:val="3"/>
            <w:tcBorders>
              <w:top w:val="single" w:sz="4" w:space="0" w:color="auto"/>
              <w:left w:val="nil"/>
              <w:bottom w:val="single" w:sz="4" w:space="0" w:color="auto"/>
              <w:right w:val="nil"/>
            </w:tcBorders>
          </w:tcPr>
          <w:p w14:paraId="3AE8AFC2"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Market risk (including captives)</w:t>
            </w:r>
          </w:p>
        </w:tc>
        <w:tc>
          <w:tcPr>
            <w:tcW w:w="4955" w:type="dxa"/>
            <w:tcBorders>
              <w:top w:val="single" w:sz="4" w:space="0" w:color="auto"/>
              <w:left w:val="nil"/>
              <w:bottom w:val="single" w:sz="4" w:space="0" w:color="auto"/>
              <w:right w:val="nil"/>
            </w:tcBorders>
          </w:tcPr>
          <w:p w14:paraId="0BAB7D72" w14:textId="77777777" w:rsidR="00E21451" w:rsidRPr="00C22FD0" w:rsidRDefault="00E21451" w:rsidP="0040755A">
            <w:pPr>
              <w:spacing w:before="120" w:after="120"/>
              <w:rPr>
                <w:rFonts w:ascii="Times New Roman" w:hAnsi="Times New Roman" w:cs="Times New Roman"/>
                <w:sz w:val="20"/>
                <w:szCs w:val="20"/>
              </w:rPr>
            </w:pPr>
          </w:p>
        </w:tc>
      </w:tr>
      <w:tr w:rsidR="00E21451" w:rsidRPr="00C22FD0" w14:paraId="5312834B" w14:textId="77777777" w:rsidTr="0040755A">
        <w:tc>
          <w:tcPr>
            <w:tcW w:w="1375" w:type="dxa"/>
            <w:gridSpan w:val="2"/>
            <w:tcBorders>
              <w:top w:val="single" w:sz="4" w:space="0" w:color="auto"/>
            </w:tcBorders>
          </w:tcPr>
          <w:p w14:paraId="6A08F934" w14:textId="59CF246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R0010/C0010</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C0070</w:t>
            </w:r>
          </w:p>
          <w:p w14:paraId="754D2B1C" w14:textId="77777777" w:rsidR="00E21451" w:rsidRPr="00C22FD0" w:rsidRDefault="00E21451" w:rsidP="0040755A">
            <w:pPr>
              <w:rPr>
                <w:rFonts w:ascii="Times New Roman" w:hAnsi="Times New Roman" w:cs="Times New Roman"/>
                <w:sz w:val="20"/>
                <w:szCs w:val="20"/>
              </w:rPr>
            </w:pPr>
          </w:p>
        </w:tc>
        <w:tc>
          <w:tcPr>
            <w:tcW w:w="2297" w:type="dxa"/>
            <w:tcBorders>
              <w:top w:val="single" w:sz="4" w:space="0" w:color="auto"/>
            </w:tcBorders>
          </w:tcPr>
          <w:p w14:paraId="2C7BCE9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Spread risk (bonds and loans) – Market value – by credit quality step</w:t>
            </w:r>
          </w:p>
        </w:tc>
        <w:tc>
          <w:tcPr>
            <w:tcW w:w="4955" w:type="dxa"/>
            <w:tcBorders>
              <w:top w:val="single" w:sz="4" w:space="0" w:color="auto"/>
            </w:tcBorders>
          </w:tcPr>
          <w:p w14:paraId="24B1C65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Market value of the assets subject to a capital requirement for spread risk on bonds and loans for each credit quality step where a credit assessment by a nominated ECAI is available.</w:t>
            </w:r>
          </w:p>
        </w:tc>
      </w:tr>
      <w:tr w:rsidR="00E21451" w:rsidRPr="00C22FD0" w14:paraId="1AE8B4E9" w14:textId="77777777" w:rsidTr="0040755A">
        <w:tc>
          <w:tcPr>
            <w:tcW w:w="1375" w:type="dxa"/>
            <w:gridSpan w:val="2"/>
          </w:tcPr>
          <w:p w14:paraId="0843BAF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R0010/C0080</w:t>
            </w:r>
          </w:p>
        </w:tc>
        <w:tc>
          <w:tcPr>
            <w:tcW w:w="2297" w:type="dxa"/>
          </w:tcPr>
          <w:p w14:paraId="2968BD6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Spread risk (bonds and loans) – Market value – No rating available</w:t>
            </w:r>
          </w:p>
        </w:tc>
        <w:tc>
          <w:tcPr>
            <w:tcW w:w="4955" w:type="dxa"/>
          </w:tcPr>
          <w:p w14:paraId="32379F5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Market value of the assets subject to a capital requirement for spread risk on bonds and loans where no credit assessment by a nominated ECAI is available.</w:t>
            </w:r>
          </w:p>
        </w:tc>
      </w:tr>
      <w:tr w:rsidR="00E21451" w:rsidRPr="00C22FD0" w14:paraId="498E357D" w14:textId="77777777" w:rsidTr="0040755A">
        <w:tc>
          <w:tcPr>
            <w:tcW w:w="1375" w:type="dxa"/>
            <w:gridSpan w:val="2"/>
          </w:tcPr>
          <w:p w14:paraId="6C70FC20" w14:textId="7AB4833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R0020/C0010</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C0070</w:t>
            </w:r>
          </w:p>
          <w:p w14:paraId="45853B48" w14:textId="77777777" w:rsidR="00E21451" w:rsidRPr="00C22FD0" w:rsidRDefault="00E21451" w:rsidP="0040755A">
            <w:pPr>
              <w:rPr>
                <w:rFonts w:ascii="Times New Roman" w:hAnsi="Times New Roman" w:cs="Times New Roman"/>
                <w:sz w:val="20"/>
                <w:szCs w:val="20"/>
              </w:rPr>
            </w:pPr>
          </w:p>
        </w:tc>
        <w:tc>
          <w:tcPr>
            <w:tcW w:w="2297" w:type="dxa"/>
          </w:tcPr>
          <w:p w14:paraId="234002F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Spread risk (bonds and loans) – Modified duration – by credit quality step</w:t>
            </w:r>
          </w:p>
        </w:tc>
        <w:tc>
          <w:tcPr>
            <w:tcW w:w="4955" w:type="dxa"/>
          </w:tcPr>
          <w:p w14:paraId="69BE6DF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Modified duration in years of the assets subject to a capital requirement for spread risk on bonds and loans for each credit quality step where a credit assessment by a nominated ECAI is available.</w:t>
            </w:r>
          </w:p>
        </w:tc>
      </w:tr>
      <w:tr w:rsidR="00E21451" w:rsidRPr="00C22FD0" w14:paraId="09BD298B" w14:textId="77777777" w:rsidTr="0040755A">
        <w:tc>
          <w:tcPr>
            <w:tcW w:w="1375" w:type="dxa"/>
            <w:gridSpan w:val="2"/>
            <w:tcBorders>
              <w:bottom w:val="single" w:sz="4" w:space="0" w:color="auto"/>
            </w:tcBorders>
          </w:tcPr>
          <w:p w14:paraId="6FA6C73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R0020/C0080</w:t>
            </w:r>
          </w:p>
          <w:p w14:paraId="6C3460EA" w14:textId="77777777" w:rsidR="00E21451" w:rsidRPr="00C22FD0" w:rsidRDefault="00E21451" w:rsidP="0040755A">
            <w:pPr>
              <w:rPr>
                <w:rFonts w:ascii="Times New Roman" w:hAnsi="Times New Roman" w:cs="Times New Roman"/>
                <w:sz w:val="20"/>
                <w:szCs w:val="20"/>
              </w:rPr>
            </w:pPr>
          </w:p>
        </w:tc>
        <w:tc>
          <w:tcPr>
            <w:tcW w:w="2297" w:type="dxa"/>
            <w:tcBorders>
              <w:bottom w:val="single" w:sz="4" w:space="0" w:color="auto"/>
            </w:tcBorders>
          </w:tcPr>
          <w:p w14:paraId="3076E12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Spread risk (bonds and loans) – Modified duration – No rating available</w:t>
            </w:r>
          </w:p>
        </w:tc>
        <w:tc>
          <w:tcPr>
            <w:tcW w:w="4955" w:type="dxa"/>
            <w:tcBorders>
              <w:bottom w:val="single" w:sz="4" w:space="0" w:color="auto"/>
            </w:tcBorders>
          </w:tcPr>
          <w:p w14:paraId="5BA9520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Modified duration in years of the assets subject to a capital requirement for spread risk on bonds and loans where no credit assessment by a nominated ECAI is available.</w:t>
            </w:r>
          </w:p>
        </w:tc>
      </w:tr>
      <w:tr w:rsidR="00E21451" w:rsidRPr="00C22FD0" w14:paraId="4988185F" w14:textId="77777777" w:rsidTr="0040755A">
        <w:trPr>
          <w:trHeight w:val="1136"/>
        </w:trPr>
        <w:tc>
          <w:tcPr>
            <w:tcW w:w="1375" w:type="dxa"/>
            <w:gridSpan w:val="2"/>
            <w:tcBorders>
              <w:bottom w:val="single" w:sz="4" w:space="0" w:color="auto"/>
            </w:tcBorders>
          </w:tcPr>
          <w:p w14:paraId="38EF802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R0030/C0090</w:t>
            </w:r>
          </w:p>
        </w:tc>
        <w:tc>
          <w:tcPr>
            <w:tcW w:w="2297" w:type="dxa"/>
            <w:tcBorders>
              <w:bottom w:val="single" w:sz="4" w:space="0" w:color="auto"/>
            </w:tcBorders>
          </w:tcPr>
          <w:p w14:paraId="57143D05" w14:textId="19FD365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Spread risk (bonds and loans) – Increase in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technical provisions</w:t>
            </w:r>
          </w:p>
        </w:tc>
        <w:tc>
          <w:tcPr>
            <w:tcW w:w="4955" w:type="dxa"/>
            <w:tcBorders>
              <w:bottom w:val="single" w:sz="4" w:space="0" w:color="auto"/>
            </w:tcBorders>
          </w:tcPr>
          <w:p w14:paraId="3E75D56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E21451" w:rsidRPr="00C22FD0" w14:paraId="61DC241A" w14:textId="77777777" w:rsidTr="0040755A">
        <w:tc>
          <w:tcPr>
            <w:tcW w:w="3672" w:type="dxa"/>
            <w:gridSpan w:val="3"/>
            <w:tcBorders>
              <w:top w:val="single" w:sz="4" w:space="0" w:color="auto"/>
              <w:left w:val="nil"/>
              <w:bottom w:val="single" w:sz="4" w:space="0" w:color="auto"/>
              <w:right w:val="nil"/>
            </w:tcBorders>
          </w:tcPr>
          <w:p w14:paraId="051BD373"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Interest rate risk (captives)</w:t>
            </w:r>
          </w:p>
        </w:tc>
        <w:tc>
          <w:tcPr>
            <w:tcW w:w="4955" w:type="dxa"/>
            <w:tcBorders>
              <w:top w:val="single" w:sz="4" w:space="0" w:color="auto"/>
              <w:left w:val="nil"/>
              <w:bottom w:val="single" w:sz="4" w:space="0" w:color="auto"/>
              <w:right w:val="nil"/>
            </w:tcBorders>
          </w:tcPr>
          <w:p w14:paraId="178B9B93" w14:textId="77777777" w:rsidR="00E21451" w:rsidRPr="00C22FD0" w:rsidRDefault="00E21451" w:rsidP="0040755A">
            <w:pPr>
              <w:spacing w:before="120" w:after="120"/>
              <w:rPr>
                <w:rFonts w:ascii="Times New Roman" w:hAnsi="Times New Roman" w:cs="Times New Roman"/>
                <w:b/>
                <w:sz w:val="20"/>
                <w:szCs w:val="20"/>
              </w:rPr>
            </w:pPr>
          </w:p>
        </w:tc>
      </w:tr>
      <w:tr w:rsidR="00E21451" w:rsidRPr="00C22FD0" w14:paraId="61785989" w14:textId="77777777" w:rsidTr="0040755A">
        <w:tc>
          <w:tcPr>
            <w:tcW w:w="1375" w:type="dxa"/>
            <w:gridSpan w:val="2"/>
          </w:tcPr>
          <w:p w14:paraId="5561E12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R0040/C0100</w:t>
            </w:r>
          </w:p>
        </w:tc>
        <w:tc>
          <w:tcPr>
            <w:tcW w:w="2297" w:type="dxa"/>
          </w:tcPr>
          <w:p w14:paraId="2707314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Interest rate risk (captives) – Capital requirement – Interest rate up – by currency</w:t>
            </w:r>
          </w:p>
        </w:tc>
        <w:tc>
          <w:tcPr>
            <w:tcW w:w="4955" w:type="dxa"/>
          </w:tcPr>
          <w:p w14:paraId="59F9DBF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Capital requirement for the risk of an increase in the term structure of interest rates according to the captive simplified calculation for each currency reported.</w:t>
            </w:r>
          </w:p>
        </w:tc>
      </w:tr>
      <w:tr w:rsidR="00E21451" w:rsidRPr="00C22FD0" w14:paraId="1EFE002C" w14:textId="77777777" w:rsidTr="0040755A">
        <w:tc>
          <w:tcPr>
            <w:tcW w:w="1375" w:type="dxa"/>
            <w:gridSpan w:val="2"/>
            <w:tcBorders>
              <w:bottom w:val="single" w:sz="4" w:space="0" w:color="auto"/>
            </w:tcBorders>
          </w:tcPr>
          <w:p w14:paraId="610FCF8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R0040/C0110</w:t>
            </w:r>
          </w:p>
        </w:tc>
        <w:tc>
          <w:tcPr>
            <w:tcW w:w="2297" w:type="dxa"/>
            <w:tcBorders>
              <w:bottom w:val="single" w:sz="4" w:space="0" w:color="auto"/>
            </w:tcBorders>
          </w:tcPr>
          <w:p w14:paraId="369A854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Interest rate risk (Captives) – Capital requirement – Interest rate down – by currency</w:t>
            </w:r>
          </w:p>
        </w:tc>
        <w:tc>
          <w:tcPr>
            <w:tcW w:w="4955" w:type="dxa"/>
            <w:tcBorders>
              <w:bottom w:val="single" w:sz="4" w:space="0" w:color="auto"/>
            </w:tcBorders>
          </w:tcPr>
          <w:p w14:paraId="60F7D6F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Capital requirement for the risk of a decrease in the term structure of interest rates according to the captive simplified calculation for each currency reported.</w:t>
            </w:r>
          </w:p>
        </w:tc>
      </w:tr>
      <w:tr w:rsidR="00E21451" w:rsidRPr="00C22FD0" w14:paraId="2A0F9B46" w14:textId="77777777" w:rsidTr="0040755A">
        <w:trPr>
          <w:trHeight w:val="339"/>
        </w:trPr>
        <w:tc>
          <w:tcPr>
            <w:tcW w:w="8627" w:type="dxa"/>
            <w:gridSpan w:val="4"/>
            <w:tcBorders>
              <w:left w:val="nil"/>
              <w:right w:val="nil"/>
            </w:tcBorders>
          </w:tcPr>
          <w:p w14:paraId="11594DF0"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Life underwriting risk</w:t>
            </w:r>
          </w:p>
        </w:tc>
      </w:tr>
      <w:tr w:rsidR="00E21451" w:rsidRPr="00C22FD0" w14:paraId="15D4192A" w14:textId="77777777" w:rsidTr="0040755A">
        <w:tc>
          <w:tcPr>
            <w:tcW w:w="1262" w:type="dxa"/>
          </w:tcPr>
          <w:p w14:paraId="33C490E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R0100/C0120</w:t>
            </w:r>
          </w:p>
        </w:tc>
        <w:tc>
          <w:tcPr>
            <w:tcW w:w="2410" w:type="dxa"/>
            <w:gridSpan w:val="2"/>
          </w:tcPr>
          <w:p w14:paraId="16F83B9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Mortality risk – Capital at risk</w:t>
            </w:r>
          </w:p>
        </w:tc>
        <w:tc>
          <w:tcPr>
            <w:tcW w:w="4955" w:type="dxa"/>
          </w:tcPr>
          <w:p w14:paraId="4C13273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Sum of positive capitals at risk as defined in Article 91 of </w:t>
            </w:r>
            <w:r w:rsidRPr="00C22FD0">
              <w:rPr>
                <w:rFonts w:ascii="Times New Roman" w:eastAsia="Times New Roman" w:hAnsi="Times New Roman" w:cs="Times New Roman"/>
                <w:sz w:val="20"/>
                <w:szCs w:val="20"/>
                <w:lang w:eastAsia="es-ES"/>
              </w:rPr>
              <w:t>Delegated Regulation (EU) 2015/35</w:t>
            </w:r>
            <w:r w:rsidRPr="00C22FD0">
              <w:rPr>
                <w:rFonts w:ascii="Times New Roman" w:hAnsi="Times New Roman" w:cs="Times New Roman"/>
                <w:sz w:val="20"/>
                <w:szCs w:val="20"/>
              </w:rPr>
              <w:t xml:space="preserve"> for all obligations subject to mortality risk.</w:t>
            </w:r>
          </w:p>
        </w:tc>
      </w:tr>
      <w:tr w:rsidR="00E21451" w:rsidRPr="00C22FD0" w14:paraId="676D98FB" w14:textId="77777777" w:rsidTr="0040755A">
        <w:tc>
          <w:tcPr>
            <w:tcW w:w="1262" w:type="dxa"/>
          </w:tcPr>
          <w:p w14:paraId="04D60BD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R0100/C0160</w:t>
            </w:r>
          </w:p>
        </w:tc>
        <w:tc>
          <w:tcPr>
            <w:tcW w:w="2410" w:type="dxa"/>
            <w:gridSpan w:val="2"/>
          </w:tcPr>
          <w:p w14:paraId="2292128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Mortality risk – Average rate (t+1)</w:t>
            </w:r>
          </w:p>
        </w:tc>
        <w:tc>
          <w:tcPr>
            <w:tcW w:w="4955" w:type="dxa"/>
          </w:tcPr>
          <w:p w14:paraId="58DE68F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Average mortality rate during the following 12 (t + 1) months weighted by sum insured for policies with a positive capital at risk.</w:t>
            </w:r>
          </w:p>
        </w:tc>
      </w:tr>
      <w:tr w:rsidR="00E21451" w:rsidRPr="00C22FD0" w14:paraId="002BC2C7" w14:textId="77777777" w:rsidTr="0040755A">
        <w:tc>
          <w:tcPr>
            <w:tcW w:w="1262" w:type="dxa"/>
          </w:tcPr>
          <w:p w14:paraId="7292B96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R0100/C0180</w:t>
            </w:r>
          </w:p>
        </w:tc>
        <w:tc>
          <w:tcPr>
            <w:tcW w:w="2410" w:type="dxa"/>
            <w:gridSpan w:val="2"/>
          </w:tcPr>
          <w:p w14:paraId="01E0D8E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Mortality risk – Modified duration</w:t>
            </w:r>
          </w:p>
        </w:tc>
        <w:tc>
          <w:tcPr>
            <w:tcW w:w="4955" w:type="dxa"/>
          </w:tcPr>
          <w:p w14:paraId="29ECE57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Modified duration in years of all payments payable on death included in the best estimate for policies with a positive capital at risk.</w:t>
            </w:r>
          </w:p>
        </w:tc>
      </w:tr>
      <w:tr w:rsidR="00E21451" w:rsidRPr="00C22FD0" w14:paraId="7D909F88" w14:textId="77777777" w:rsidTr="0040755A">
        <w:tc>
          <w:tcPr>
            <w:tcW w:w="1262" w:type="dxa"/>
          </w:tcPr>
          <w:p w14:paraId="29DC0DC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R0110/C0150</w:t>
            </w:r>
          </w:p>
        </w:tc>
        <w:tc>
          <w:tcPr>
            <w:tcW w:w="2410" w:type="dxa"/>
            <w:gridSpan w:val="2"/>
          </w:tcPr>
          <w:p w14:paraId="7A09820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Longevity risk – Best estimate</w:t>
            </w:r>
          </w:p>
        </w:tc>
        <w:tc>
          <w:tcPr>
            <w:tcW w:w="4955" w:type="dxa"/>
          </w:tcPr>
          <w:p w14:paraId="59CF377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Best estimate of obligations subject to longevity risk.</w:t>
            </w:r>
          </w:p>
        </w:tc>
      </w:tr>
      <w:tr w:rsidR="00E21451" w:rsidRPr="00C22FD0" w14:paraId="3D8F7239" w14:textId="77777777" w:rsidTr="0040755A">
        <w:tc>
          <w:tcPr>
            <w:tcW w:w="1262" w:type="dxa"/>
          </w:tcPr>
          <w:p w14:paraId="30451E8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R0110/C0160</w:t>
            </w:r>
          </w:p>
        </w:tc>
        <w:tc>
          <w:tcPr>
            <w:tcW w:w="2410" w:type="dxa"/>
            <w:gridSpan w:val="2"/>
          </w:tcPr>
          <w:p w14:paraId="66B170D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Longevity risk – Average rate (t+1)</w:t>
            </w:r>
          </w:p>
        </w:tc>
        <w:tc>
          <w:tcPr>
            <w:tcW w:w="4955" w:type="dxa"/>
          </w:tcPr>
          <w:p w14:paraId="4041F63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Average mortality rate during the following 12 months (t+1) weighted by sum insured for policies where a decrease in the mortality rate leads to an increase in technical provisions.</w:t>
            </w:r>
          </w:p>
        </w:tc>
      </w:tr>
      <w:tr w:rsidR="00E21451" w:rsidRPr="00C22FD0" w14:paraId="2FF29B6F" w14:textId="77777777" w:rsidTr="0040755A">
        <w:tc>
          <w:tcPr>
            <w:tcW w:w="1262" w:type="dxa"/>
          </w:tcPr>
          <w:p w14:paraId="431DD12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R0110/C0190</w:t>
            </w:r>
          </w:p>
        </w:tc>
        <w:tc>
          <w:tcPr>
            <w:tcW w:w="2410" w:type="dxa"/>
            <w:gridSpan w:val="2"/>
          </w:tcPr>
          <w:p w14:paraId="69EE3E0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Longevity risk – Modified duration</w:t>
            </w:r>
          </w:p>
        </w:tc>
        <w:tc>
          <w:tcPr>
            <w:tcW w:w="4955" w:type="dxa"/>
          </w:tcPr>
          <w:p w14:paraId="73CD8EF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Modified duration in years of all payments to beneficiaries included in the best estimate for policies where a decrease in the mortality rate leads to an increase in technical provisions.</w:t>
            </w:r>
          </w:p>
        </w:tc>
      </w:tr>
      <w:tr w:rsidR="00E21451" w:rsidRPr="00C22FD0" w14:paraId="06904768" w14:textId="77777777" w:rsidTr="0040755A">
        <w:tc>
          <w:tcPr>
            <w:tcW w:w="1262" w:type="dxa"/>
          </w:tcPr>
          <w:p w14:paraId="0941B4F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R0120/C0120</w:t>
            </w:r>
          </w:p>
        </w:tc>
        <w:tc>
          <w:tcPr>
            <w:tcW w:w="2410" w:type="dxa"/>
            <w:gridSpan w:val="2"/>
          </w:tcPr>
          <w:p w14:paraId="38C90236" w14:textId="221A54A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 Capital at risk</w:t>
            </w:r>
          </w:p>
        </w:tc>
        <w:tc>
          <w:tcPr>
            <w:tcW w:w="4955" w:type="dxa"/>
          </w:tcPr>
          <w:p w14:paraId="1266A338" w14:textId="672DD16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Sum of positive capitals at risk as defined in Article 93 of </w:t>
            </w:r>
            <w:r w:rsidRPr="00C22FD0">
              <w:rPr>
                <w:rFonts w:ascii="Times New Roman" w:eastAsia="Times New Roman" w:hAnsi="Times New Roman" w:cs="Times New Roman"/>
                <w:sz w:val="20"/>
                <w:szCs w:val="20"/>
                <w:lang w:eastAsia="es-ES"/>
              </w:rPr>
              <w:t>Delegated Regulation (EU) 2015/35</w:t>
            </w:r>
            <w:r w:rsidRPr="00C22FD0">
              <w:rPr>
                <w:rFonts w:ascii="Times New Roman" w:hAnsi="Times New Roman" w:cs="Times New Roman"/>
                <w:sz w:val="20"/>
                <w:szCs w:val="20"/>
              </w:rPr>
              <w:t xml:space="preserve"> for all obligations subject to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w:t>
            </w:r>
          </w:p>
        </w:tc>
      </w:tr>
      <w:tr w:rsidR="00E21451" w:rsidRPr="00C22FD0" w14:paraId="6EE7DC9C" w14:textId="77777777" w:rsidTr="0040755A">
        <w:tc>
          <w:tcPr>
            <w:tcW w:w="1262" w:type="dxa"/>
          </w:tcPr>
          <w:p w14:paraId="68100CC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R0120/C0130</w:t>
            </w:r>
          </w:p>
        </w:tc>
        <w:tc>
          <w:tcPr>
            <w:tcW w:w="2410" w:type="dxa"/>
            <w:gridSpan w:val="2"/>
          </w:tcPr>
          <w:p w14:paraId="4AC68695" w14:textId="63C7FEC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 Capital at risk t+1</w:t>
            </w:r>
          </w:p>
        </w:tc>
        <w:tc>
          <w:tcPr>
            <w:tcW w:w="4955" w:type="dxa"/>
          </w:tcPr>
          <w:p w14:paraId="3D25D1A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Capital at risk as defined in R0120/C0120 after 12 months.</w:t>
            </w:r>
          </w:p>
        </w:tc>
      </w:tr>
      <w:tr w:rsidR="00E21451" w:rsidRPr="00C22FD0" w14:paraId="28A91267" w14:textId="77777777" w:rsidTr="0040755A">
        <w:tc>
          <w:tcPr>
            <w:tcW w:w="1262" w:type="dxa"/>
          </w:tcPr>
          <w:p w14:paraId="500745A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R0120/C0150</w:t>
            </w:r>
          </w:p>
        </w:tc>
        <w:tc>
          <w:tcPr>
            <w:tcW w:w="2410" w:type="dxa"/>
            <w:gridSpan w:val="2"/>
          </w:tcPr>
          <w:p w14:paraId="42090B8A" w14:textId="0A85799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 Best estimate</w:t>
            </w:r>
          </w:p>
        </w:tc>
        <w:tc>
          <w:tcPr>
            <w:tcW w:w="4955" w:type="dxa"/>
          </w:tcPr>
          <w:p w14:paraId="700C731D" w14:textId="3D95C41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Best estimate of obligations subject to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w:t>
            </w:r>
          </w:p>
        </w:tc>
      </w:tr>
      <w:tr w:rsidR="00E21451" w:rsidRPr="00C22FD0" w14:paraId="53C2D385" w14:textId="77777777" w:rsidTr="0040755A">
        <w:tc>
          <w:tcPr>
            <w:tcW w:w="1262" w:type="dxa"/>
          </w:tcPr>
          <w:p w14:paraId="7933BE6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R0120/C0160</w:t>
            </w:r>
          </w:p>
        </w:tc>
        <w:tc>
          <w:tcPr>
            <w:tcW w:w="2410" w:type="dxa"/>
            <w:gridSpan w:val="2"/>
          </w:tcPr>
          <w:p w14:paraId="511D409A" w14:textId="3591397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 Average rate (t+1)</w:t>
            </w:r>
          </w:p>
        </w:tc>
        <w:tc>
          <w:tcPr>
            <w:tcW w:w="4955" w:type="dxa"/>
          </w:tcPr>
          <w:p w14:paraId="6A442816" w14:textId="1F57700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Average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rate during the following 12 months (t+1) weighted by sum insured for policies with a positive capital at risk.</w:t>
            </w:r>
          </w:p>
        </w:tc>
      </w:tr>
      <w:tr w:rsidR="00E21451" w:rsidRPr="00C22FD0" w14:paraId="795C1732" w14:textId="77777777" w:rsidTr="0040755A">
        <w:tc>
          <w:tcPr>
            <w:tcW w:w="1262" w:type="dxa"/>
          </w:tcPr>
          <w:p w14:paraId="743974F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R0120/C0170</w:t>
            </w:r>
          </w:p>
        </w:tc>
        <w:tc>
          <w:tcPr>
            <w:tcW w:w="2410" w:type="dxa"/>
            <w:gridSpan w:val="2"/>
          </w:tcPr>
          <w:p w14:paraId="5B4A591D" w14:textId="787109B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 Average rate t+2</w:t>
            </w:r>
          </w:p>
        </w:tc>
        <w:tc>
          <w:tcPr>
            <w:tcW w:w="4955" w:type="dxa"/>
          </w:tcPr>
          <w:p w14:paraId="4E499EC0" w14:textId="238F920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Average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rate during the 12 months after the following 12 months (t+2) weighted by sum insured for policies with a positive capital at risk.</w:t>
            </w:r>
          </w:p>
        </w:tc>
      </w:tr>
      <w:tr w:rsidR="00E21451" w:rsidRPr="00C22FD0" w14:paraId="6500BD94" w14:textId="77777777" w:rsidTr="0040755A">
        <w:tc>
          <w:tcPr>
            <w:tcW w:w="1262" w:type="dxa"/>
          </w:tcPr>
          <w:p w14:paraId="5CF2C52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R0120/C0180</w:t>
            </w:r>
          </w:p>
        </w:tc>
        <w:tc>
          <w:tcPr>
            <w:tcW w:w="2410" w:type="dxa"/>
            <w:gridSpan w:val="2"/>
          </w:tcPr>
          <w:p w14:paraId="68819FD0" w14:textId="55E1951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 Modified duration</w:t>
            </w:r>
          </w:p>
        </w:tc>
        <w:tc>
          <w:tcPr>
            <w:tcW w:w="4955" w:type="dxa"/>
          </w:tcPr>
          <w:p w14:paraId="4FDCCF12" w14:textId="4A228EC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Modified duration in years of all payments on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included in the best estimate for policies with a positive capital at risk.</w:t>
            </w:r>
          </w:p>
        </w:tc>
      </w:tr>
      <w:tr w:rsidR="00E21451" w:rsidRPr="00C22FD0" w14:paraId="787C6308" w14:textId="77777777" w:rsidTr="0040755A">
        <w:tc>
          <w:tcPr>
            <w:tcW w:w="1262" w:type="dxa"/>
          </w:tcPr>
          <w:p w14:paraId="6875C10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R0120/C0200</w:t>
            </w:r>
          </w:p>
        </w:tc>
        <w:tc>
          <w:tcPr>
            <w:tcW w:w="2410" w:type="dxa"/>
            <w:gridSpan w:val="2"/>
          </w:tcPr>
          <w:p w14:paraId="087A7FA9" w14:textId="2ACCD4F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 Termination rates</w:t>
            </w:r>
          </w:p>
        </w:tc>
        <w:tc>
          <w:tcPr>
            <w:tcW w:w="4955" w:type="dxa"/>
          </w:tcPr>
          <w:p w14:paraId="5E803BA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Expected termination rates during the following 12 months (t+1) for policies with a positive capital at risk.</w:t>
            </w:r>
          </w:p>
        </w:tc>
      </w:tr>
      <w:tr w:rsidR="00E21451" w:rsidRPr="00C22FD0" w14:paraId="14006D49" w14:textId="77777777" w:rsidTr="0040755A">
        <w:tc>
          <w:tcPr>
            <w:tcW w:w="1262" w:type="dxa"/>
          </w:tcPr>
          <w:p w14:paraId="56F0180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R0130/C0140</w:t>
            </w:r>
          </w:p>
        </w:tc>
        <w:tc>
          <w:tcPr>
            <w:tcW w:w="2410" w:type="dxa"/>
            <w:gridSpan w:val="2"/>
          </w:tcPr>
          <w:p w14:paraId="53D7850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Lapse risk (up) – Surrender strain</w:t>
            </w:r>
          </w:p>
        </w:tc>
        <w:tc>
          <w:tcPr>
            <w:tcW w:w="4955" w:type="dxa"/>
          </w:tcPr>
          <w:p w14:paraId="0E16993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Sum of all positive surrender strains as defined in Article 95 of </w:t>
            </w:r>
            <w:r w:rsidRPr="00C22FD0">
              <w:rPr>
                <w:rFonts w:ascii="Times New Roman" w:eastAsia="Times New Roman" w:hAnsi="Times New Roman" w:cs="Times New Roman"/>
                <w:sz w:val="20"/>
                <w:szCs w:val="20"/>
                <w:lang w:eastAsia="es-ES"/>
              </w:rPr>
              <w:t>Delegated Regulation (EU) 2015/35.</w:t>
            </w:r>
          </w:p>
        </w:tc>
      </w:tr>
      <w:tr w:rsidR="00E21451" w:rsidRPr="00C22FD0" w14:paraId="78E35B1A" w14:textId="77777777" w:rsidTr="0040755A">
        <w:tc>
          <w:tcPr>
            <w:tcW w:w="1262" w:type="dxa"/>
          </w:tcPr>
          <w:p w14:paraId="6F6D33A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R0130/C0160</w:t>
            </w:r>
          </w:p>
        </w:tc>
        <w:tc>
          <w:tcPr>
            <w:tcW w:w="2410" w:type="dxa"/>
            <w:gridSpan w:val="2"/>
          </w:tcPr>
          <w:p w14:paraId="4B62847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Lapse risk (up) – Average rate (t+1)</w:t>
            </w:r>
          </w:p>
        </w:tc>
        <w:tc>
          <w:tcPr>
            <w:tcW w:w="4955" w:type="dxa"/>
          </w:tcPr>
          <w:p w14:paraId="1D80FFD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Average lapse rate for policies with positive surrender strains. </w:t>
            </w:r>
          </w:p>
        </w:tc>
      </w:tr>
      <w:tr w:rsidR="00E21451" w:rsidRPr="00C22FD0" w14:paraId="1A3E1CBC" w14:textId="77777777" w:rsidTr="0040755A">
        <w:tc>
          <w:tcPr>
            <w:tcW w:w="1262" w:type="dxa"/>
          </w:tcPr>
          <w:p w14:paraId="452AF4A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R0130/C0190</w:t>
            </w:r>
          </w:p>
        </w:tc>
        <w:tc>
          <w:tcPr>
            <w:tcW w:w="2410" w:type="dxa"/>
            <w:gridSpan w:val="2"/>
          </w:tcPr>
          <w:p w14:paraId="1BF8560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Lapse risk (up) – Average run off period</w:t>
            </w:r>
          </w:p>
        </w:tc>
        <w:tc>
          <w:tcPr>
            <w:tcW w:w="4955" w:type="dxa"/>
          </w:tcPr>
          <w:p w14:paraId="210A111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Average period in years over which the policies with a positive surrender strain run off.</w:t>
            </w:r>
          </w:p>
        </w:tc>
      </w:tr>
      <w:tr w:rsidR="00E21451" w:rsidRPr="00C22FD0" w14:paraId="2C0A392E" w14:textId="77777777" w:rsidTr="0040755A">
        <w:tc>
          <w:tcPr>
            <w:tcW w:w="1262" w:type="dxa"/>
          </w:tcPr>
          <w:p w14:paraId="5BE1246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R0140/C0140</w:t>
            </w:r>
          </w:p>
        </w:tc>
        <w:tc>
          <w:tcPr>
            <w:tcW w:w="2410" w:type="dxa"/>
            <w:gridSpan w:val="2"/>
          </w:tcPr>
          <w:p w14:paraId="673F320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Lapse risk (down) – Surrender strain </w:t>
            </w:r>
          </w:p>
        </w:tc>
        <w:tc>
          <w:tcPr>
            <w:tcW w:w="4955" w:type="dxa"/>
          </w:tcPr>
          <w:p w14:paraId="7E700F5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Sum of all negative surrender strains as defined in Article 95 of </w:t>
            </w:r>
            <w:r w:rsidRPr="00C22FD0">
              <w:rPr>
                <w:rFonts w:ascii="Times New Roman" w:eastAsia="Times New Roman" w:hAnsi="Times New Roman" w:cs="Times New Roman"/>
                <w:sz w:val="20"/>
                <w:szCs w:val="20"/>
                <w:lang w:eastAsia="es-ES"/>
              </w:rPr>
              <w:t>Delegated Regulation (EU) 2015/35.</w:t>
            </w:r>
          </w:p>
        </w:tc>
      </w:tr>
      <w:tr w:rsidR="00E21451" w:rsidRPr="00C22FD0" w14:paraId="6979CA8D" w14:textId="77777777" w:rsidTr="0040755A">
        <w:tc>
          <w:tcPr>
            <w:tcW w:w="1262" w:type="dxa"/>
          </w:tcPr>
          <w:p w14:paraId="1F405DD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R0140/C0160</w:t>
            </w:r>
          </w:p>
        </w:tc>
        <w:tc>
          <w:tcPr>
            <w:tcW w:w="2410" w:type="dxa"/>
            <w:gridSpan w:val="2"/>
          </w:tcPr>
          <w:p w14:paraId="035C1F6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Lapse risk (down) – Average rate (t+1)</w:t>
            </w:r>
          </w:p>
        </w:tc>
        <w:tc>
          <w:tcPr>
            <w:tcW w:w="4955" w:type="dxa"/>
          </w:tcPr>
          <w:p w14:paraId="002D6B4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Average lapse rate for policies with negative surrender strains. </w:t>
            </w:r>
          </w:p>
        </w:tc>
      </w:tr>
      <w:tr w:rsidR="00E21451" w:rsidRPr="00C22FD0" w14:paraId="566FC097" w14:textId="77777777" w:rsidTr="0040755A">
        <w:tc>
          <w:tcPr>
            <w:tcW w:w="1262" w:type="dxa"/>
          </w:tcPr>
          <w:p w14:paraId="005C66C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R0140/C0190</w:t>
            </w:r>
          </w:p>
        </w:tc>
        <w:tc>
          <w:tcPr>
            <w:tcW w:w="2410" w:type="dxa"/>
            <w:gridSpan w:val="2"/>
          </w:tcPr>
          <w:p w14:paraId="73E0BE0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Lapse risk (down) – Average run off period </w:t>
            </w:r>
          </w:p>
        </w:tc>
        <w:tc>
          <w:tcPr>
            <w:tcW w:w="4955" w:type="dxa"/>
          </w:tcPr>
          <w:p w14:paraId="0FE81B6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Average period in years over which the policies with a negative surrender strain run off.</w:t>
            </w:r>
          </w:p>
        </w:tc>
      </w:tr>
      <w:tr w:rsidR="00E21451" w:rsidRPr="00C22FD0" w14:paraId="59C25CDB" w14:textId="77777777" w:rsidTr="0040755A">
        <w:tc>
          <w:tcPr>
            <w:tcW w:w="1262" w:type="dxa"/>
          </w:tcPr>
          <w:p w14:paraId="183C44F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R0150/C0180</w:t>
            </w:r>
          </w:p>
        </w:tc>
        <w:tc>
          <w:tcPr>
            <w:tcW w:w="2410" w:type="dxa"/>
            <w:gridSpan w:val="2"/>
          </w:tcPr>
          <w:p w14:paraId="5B2E5E9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Life expense risk – Modified duration</w:t>
            </w:r>
          </w:p>
        </w:tc>
        <w:tc>
          <w:tcPr>
            <w:tcW w:w="4955" w:type="dxa"/>
          </w:tcPr>
          <w:p w14:paraId="1CF0B7A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Modified duration in years of the cash flows included in the best estimate of life insurance and reinsurance obligations.</w:t>
            </w:r>
          </w:p>
        </w:tc>
      </w:tr>
      <w:tr w:rsidR="00E21451" w:rsidRPr="00C22FD0" w14:paraId="73617678" w14:textId="77777777" w:rsidTr="0040755A">
        <w:tc>
          <w:tcPr>
            <w:tcW w:w="1262" w:type="dxa"/>
          </w:tcPr>
          <w:p w14:paraId="1071199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R0150/C0210</w:t>
            </w:r>
          </w:p>
        </w:tc>
        <w:tc>
          <w:tcPr>
            <w:tcW w:w="2410" w:type="dxa"/>
            <w:gridSpan w:val="2"/>
          </w:tcPr>
          <w:p w14:paraId="5DEED1F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Life expense risk – </w:t>
            </w:r>
            <w:r w:rsidRPr="00C22FD0">
              <w:rPr>
                <w:rFonts w:ascii="Times New Roman" w:hAnsi="Times New Roman" w:cs="Times New Roman"/>
                <w:sz w:val="20"/>
                <w:szCs w:val="20"/>
              </w:rPr>
              <w:lastRenderedPageBreak/>
              <w:t xml:space="preserve">Payments </w:t>
            </w:r>
          </w:p>
        </w:tc>
        <w:tc>
          <w:tcPr>
            <w:tcW w:w="4955" w:type="dxa"/>
          </w:tcPr>
          <w:p w14:paraId="2DFA38C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 xml:space="preserve">Expenses paid related to life insurance and reinsurance </w:t>
            </w:r>
            <w:r w:rsidRPr="00C22FD0">
              <w:rPr>
                <w:rFonts w:ascii="Times New Roman" w:hAnsi="Times New Roman" w:cs="Times New Roman"/>
                <w:sz w:val="20"/>
                <w:szCs w:val="20"/>
              </w:rPr>
              <w:lastRenderedPageBreak/>
              <w:t>during the last 12 months.</w:t>
            </w:r>
          </w:p>
        </w:tc>
      </w:tr>
      <w:tr w:rsidR="00E21451" w:rsidRPr="00C22FD0" w14:paraId="2339096A" w14:textId="77777777" w:rsidTr="0040755A">
        <w:tc>
          <w:tcPr>
            <w:tcW w:w="1262" w:type="dxa"/>
          </w:tcPr>
          <w:p w14:paraId="7D0AD8A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R0150/C0220</w:t>
            </w:r>
          </w:p>
        </w:tc>
        <w:tc>
          <w:tcPr>
            <w:tcW w:w="2410" w:type="dxa"/>
            <w:gridSpan w:val="2"/>
          </w:tcPr>
          <w:p w14:paraId="24271AB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Life expense risk – Average inflation rate</w:t>
            </w:r>
          </w:p>
        </w:tc>
        <w:tc>
          <w:tcPr>
            <w:tcW w:w="4955" w:type="dxa"/>
          </w:tcPr>
          <w:p w14:paraId="0B38F5C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E21451" w:rsidRPr="00C22FD0" w14:paraId="69852033" w14:textId="77777777" w:rsidTr="0040755A">
        <w:tc>
          <w:tcPr>
            <w:tcW w:w="1262" w:type="dxa"/>
            <w:tcBorders>
              <w:bottom w:val="single" w:sz="4" w:space="0" w:color="auto"/>
            </w:tcBorders>
          </w:tcPr>
          <w:p w14:paraId="5E2AFD9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R0160/C0230</w:t>
            </w:r>
          </w:p>
        </w:tc>
        <w:tc>
          <w:tcPr>
            <w:tcW w:w="2410" w:type="dxa"/>
            <w:gridSpan w:val="2"/>
            <w:tcBorders>
              <w:bottom w:val="single" w:sz="4" w:space="0" w:color="auto"/>
            </w:tcBorders>
          </w:tcPr>
          <w:p w14:paraId="324FCB7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Life catastrophe risk – Capital at risk</w:t>
            </w:r>
          </w:p>
        </w:tc>
        <w:tc>
          <w:tcPr>
            <w:tcW w:w="4955" w:type="dxa"/>
            <w:tcBorders>
              <w:bottom w:val="single" w:sz="4" w:space="0" w:color="auto"/>
            </w:tcBorders>
          </w:tcPr>
          <w:p w14:paraId="3A3DA23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Sum of positive capitals at risk as defined in Article 96 of </w:t>
            </w:r>
            <w:r w:rsidRPr="00C22FD0">
              <w:rPr>
                <w:rFonts w:ascii="Times New Roman" w:eastAsia="Times New Roman" w:hAnsi="Times New Roman" w:cs="Times New Roman"/>
                <w:sz w:val="20"/>
                <w:szCs w:val="20"/>
                <w:lang w:eastAsia="es-ES"/>
              </w:rPr>
              <w:t>Delegated Regulation (EU) 2015/35.</w:t>
            </w:r>
          </w:p>
        </w:tc>
      </w:tr>
      <w:tr w:rsidR="00E21451" w:rsidRPr="00C22FD0" w14:paraId="7FAE7F13" w14:textId="77777777" w:rsidTr="0040755A">
        <w:tc>
          <w:tcPr>
            <w:tcW w:w="8627" w:type="dxa"/>
            <w:gridSpan w:val="4"/>
            <w:tcBorders>
              <w:left w:val="nil"/>
              <w:right w:val="nil"/>
            </w:tcBorders>
          </w:tcPr>
          <w:p w14:paraId="333126E9"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Health underwriting risk</w:t>
            </w:r>
          </w:p>
        </w:tc>
      </w:tr>
      <w:tr w:rsidR="00E21451" w:rsidRPr="00C22FD0" w14:paraId="01D64F42" w14:textId="77777777" w:rsidTr="0040755A">
        <w:tc>
          <w:tcPr>
            <w:tcW w:w="1262" w:type="dxa"/>
          </w:tcPr>
          <w:p w14:paraId="644DF23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R0200/C0120</w:t>
            </w:r>
          </w:p>
        </w:tc>
        <w:tc>
          <w:tcPr>
            <w:tcW w:w="2410" w:type="dxa"/>
            <w:gridSpan w:val="2"/>
          </w:tcPr>
          <w:p w14:paraId="1D51FAA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mortality risk – Capital at risk</w:t>
            </w:r>
          </w:p>
        </w:tc>
        <w:tc>
          <w:tcPr>
            <w:tcW w:w="4955" w:type="dxa"/>
          </w:tcPr>
          <w:p w14:paraId="6D08B36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Sum of positive capitals at risk as defined in Article 97 of </w:t>
            </w:r>
            <w:r w:rsidRPr="00C22FD0">
              <w:rPr>
                <w:rFonts w:ascii="Times New Roman" w:eastAsia="Times New Roman" w:hAnsi="Times New Roman" w:cs="Times New Roman"/>
                <w:sz w:val="20"/>
                <w:szCs w:val="20"/>
                <w:lang w:eastAsia="es-ES"/>
              </w:rPr>
              <w:t>Delegated Regulation (EU) 2015/35</w:t>
            </w:r>
            <w:r w:rsidRPr="00C22FD0">
              <w:rPr>
                <w:rFonts w:ascii="Times New Roman" w:hAnsi="Times New Roman" w:cs="Times New Roman"/>
                <w:sz w:val="20"/>
                <w:szCs w:val="20"/>
              </w:rPr>
              <w:t xml:space="preserve"> for all obligations subject to health mortality risk.</w:t>
            </w:r>
          </w:p>
        </w:tc>
      </w:tr>
      <w:tr w:rsidR="00E21451" w:rsidRPr="00C22FD0" w14:paraId="53608F6D" w14:textId="77777777" w:rsidTr="0040755A">
        <w:tc>
          <w:tcPr>
            <w:tcW w:w="1262" w:type="dxa"/>
          </w:tcPr>
          <w:p w14:paraId="15AB415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R0200/C0160</w:t>
            </w:r>
          </w:p>
        </w:tc>
        <w:tc>
          <w:tcPr>
            <w:tcW w:w="2410" w:type="dxa"/>
            <w:gridSpan w:val="2"/>
          </w:tcPr>
          <w:p w14:paraId="65F5659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mortality risk – Average rate (t+1)</w:t>
            </w:r>
          </w:p>
        </w:tc>
        <w:tc>
          <w:tcPr>
            <w:tcW w:w="4955" w:type="dxa"/>
          </w:tcPr>
          <w:p w14:paraId="1247464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Average mortality rate during the following 12 months (t+1) weighted by sum insured for policies with a positive capital at risk.</w:t>
            </w:r>
          </w:p>
        </w:tc>
      </w:tr>
      <w:tr w:rsidR="00E21451" w:rsidRPr="00C22FD0" w14:paraId="5820E894" w14:textId="77777777" w:rsidTr="0040755A">
        <w:tc>
          <w:tcPr>
            <w:tcW w:w="1262" w:type="dxa"/>
          </w:tcPr>
          <w:p w14:paraId="3A6B1CD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R0200/C0180</w:t>
            </w:r>
          </w:p>
        </w:tc>
        <w:tc>
          <w:tcPr>
            <w:tcW w:w="2410" w:type="dxa"/>
            <w:gridSpan w:val="2"/>
          </w:tcPr>
          <w:p w14:paraId="3A3D5E0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mortality risk – Modified duration</w:t>
            </w:r>
          </w:p>
        </w:tc>
        <w:tc>
          <w:tcPr>
            <w:tcW w:w="4955" w:type="dxa"/>
          </w:tcPr>
          <w:p w14:paraId="5F4E410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Modified duration in years of all payments payable on death included in the best estimate for policies with a positive capital at risk.</w:t>
            </w:r>
          </w:p>
        </w:tc>
      </w:tr>
      <w:tr w:rsidR="00E21451" w:rsidRPr="00C22FD0" w14:paraId="5EC2F2D3" w14:textId="77777777" w:rsidTr="0040755A">
        <w:tc>
          <w:tcPr>
            <w:tcW w:w="1262" w:type="dxa"/>
          </w:tcPr>
          <w:p w14:paraId="0187637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R0210/C0150</w:t>
            </w:r>
          </w:p>
        </w:tc>
        <w:tc>
          <w:tcPr>
            <w:tcW w:w="2410" w:type="dxa"/>
            <w:gridSpan w:val="2"/>
          </w:tcPr>
          <w:p w14:paraId="41FF7CB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longevity risk – Best estimate</w:t>
            </w:r>
          </w:p>
        </w:tc>
        <w:tc>
          <w:tcPr>
            <w:tcW w:w="4955" w:type="dxa"/>
          </w:tcPr>
          <w:p w14:paraId="0160199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Best estimate of obligations subject to health longevity risk.</w:t>
            </w:r>
          </w:p>
        </w:tc>
      </w:tr>
      <w:tr w:rsidR="00E21451" w:rsidRPr="00C22FD0" w14:paraId="6D8D6B6A" w14:textId="77777777" w:rsidTr="0040755A">
        <w:tc>
          <w:tcPr>
            <w:tcW w:w="1262" w:type="dxa"/>
          </w:tcPr>
          <w:p w14:paraId="77EA663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R0210/C0160</w:t>
            </w:r>
          </w:p>
        </w:tc>
        <w:tc>
          <w:tcPr>
            <w:tcW w:w="2410" w:type="dxa"/>
            <w:gridSpan w:val="2"/>
          </w:tcPr>
          <w:p w14:paraId="7661127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longevity risk – Average rate (t+1)</w:t>
            </w:r>
          </w:p>
        </w:tc>
        <w:tc>
          <w:tcPr>
            <w:tcW w:w="4955" w:type="dxa"/>
          </w:tcPr>
          <w:p w14:paraId="050D62A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Average mortality rate during the following 12 months (t+1) weighted by sum insured for policies where a decrease in the mortality rate leads to an increase in technical provisions.</w:t>
            </w:r>
          </w:p>
        </w:tc>
      </w:tr>
      <w:tr w:rsidR="00E21451" w:rsidRPr="00C22FD0" w14:paraId="790CDBCD" w14:textId="77777777" w:rsidTr="0040755A">
        <w:tc>
          <w:tcPr>
            <w:tcW w:w="1262" w:type="dxa"/>
          </w:tcPr>
          <w:p w14:paraId="655EB2C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R0210/C0180</w:t>
            </w:r>
          </w:p>
        </w:tc>
        <w:tc>
          <w:tcPr>
            <w:tcW w:w="2410" w:type="dxa"/>
            <w:gridSpan w:val="2"/>
          </w:tcPr>
          <w:p w14:paraId="7CFE2E8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longevity risk – Modified duration</w:t>
            </w:r>
          </w:p>
        </w:tc>
        <w:tc>
          <w:tcPr>
            <w:tcW w:w="4955" w:type="dxa"/>
          </w:tcPr>
          <w:p w14:paraId="3E4BB28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Modified duration in years of all payments to beneficiaries included in the best estimate for policies where a decrease in the mortality rate leads to an increase in technical provisions.</w:t>
            </w:r>
          </w:p>
        </w:tc>
      </w:tr>
      <w:tr w:rsidR="00E21451" w:rsidRPr="00C22FD0" w14:paraId="1050AF83" w14:textId="77777777" w:rsidTr="0040755A">
        <w:tc>
          <w:tcPr>
            <w:tcW w:w="1262" w:type="dxa"/>
          </w:tcPr>
          <w:p w14:paraId="7D5943D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R0220/C0180</w:t>
            </w:r>
          </w:p>
        </w:tc>
        <w:tc>
          <w:tcPr>
            <w:tcW w:w="2410" w:type="dxa"/>
            <w:gridSpan w:val="2"/>
          </w:tcPr>
          <w:p w14:paraId="648CF01D" w14:textId="09804D46" w:rsidR="00E21451" w:rsidRPr="00C22FD0" w:rsidRDefault="00E21451" w:rsidP="00495AFC">
            <w:pPr>
              <w:rPr>
                <w:rFonts w:ascii="Times New Roman" w:hAnsi="Times New Roman" w:cs="Times New Roman"/>
                <w:sz w:val="20"/>
                <w:szCs w:val="20"/>
              </w:rPr>
            </w:pPr>
            <w:r w:rsidRPr="00C22FD0">
              <w:rPr>
                <w:rFonts w:ascii="Times New Roman" w:hAnsi="Times New Roman" w:cs="Times New Roman"/>
                <w:sz w:val="20"/>
                <w:szCs w:val="20"/>
              </w:rPr>
              <w:t>Health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(medical expense) – Modified duration</w:t>
            </w:r>
          </w:p>
        </w:tc>
        <w:tc>
          <w:tcPr>
            <w:tcW w:w="4955" w:type="dxa"/>
          </w:tcPr>
          <w:p w14:paraId="0DE4745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Modified duration in years of the cash flows included in the best estimate of medical expense insurance and reinsurance obligations.</w:t>
            </w:r>
          </w:p>
        </w:tc>
      </w:tr>
      <w:tr w:rsidR="00E21451" w:rsidRPr="00C22FD0" w14:paraId="0F28586F" w14:textId="77777777" w:rsidTr="0040755A">
        <w:tc>
          <w:tcPr>
            <w:tcW w:w="1262" w:type="dxa"/>
          </w:tcPr>
          <w:p w14:paraId="0269F00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R0220/C0210</w:t>
            </w:r>
          </w:p>
        </w:tc>
        <w:tc>
          <w:tcPr>
            <w:tcW w:w="2410" w:type="dxa"/>
            <w:gridSpan w:val="2"/>
          </w:tcPr>
          <w:p w14:paraId="35295824" w14:textId="0462E5B1" w:rsidR="00E21451" w:rsidRPr="00C22FD0" w:rsidRDefault="00E21451" w:rsidP="00495AFC">
            <w:pPr>
              <w:rPr>
                <w:rFonts w:ascii="Times New Roman" w:hAnsi="Times New Roman" w:cs="Times New Roman"/>
                <w:sz w:val="20"/>
                <w:szCs w:val="20"/>
              </w:rPr>
            </w:pPr>
            <w:r w:rsidRPr="00C22FD0">
              <w:rPr>
                <w:rFonts w:ascii="Times New Roman" w:hAnsi="Times New Roman" w:cs="Times New Roman"/>
                <w:sz w:val="20"/>
                <w:szCs w:val="20"/>
              </w:rPr>
              <w:t>Health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morbidity risk (medical expense) – Payments </w:t>
            </w:r>
          </w:p>
        </w:tc>
        <w:tc>
          <w:tcPr>
            <w:tcW w:w="4955" w:type="dxa"/>
          </w:tcPr>
          <w:p w14:paraId="0E2727A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Expenses paid related to medical expense insurance and reinsurance during the last 12 months.</w:t>
            </w:r>
          </w:p>
        </w:tc>
      </w:tr>
      <w:tr w:rsidR="00E21451" w:rsidRPr="00C22FD0" w14:paraId="041D55EF" w14:textId="77777777" w:rsidTr="0040755A">
        <w:tc>
          <w:tcPr>
            <w:tcW w:w="1262" w:type="dxa"/>
          </w:tcPr>
          <w:p w14:paraId="19D540F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R0220/C0220</w:t>
            </w:r>
          </w:p>
        </w:tc>
        <w:tc>
          <w:tcPr>
            <w:tcW w:w="2410" w:type="dxa"/>
            <w:gridSpan w:val="2"/>
          </w:tcPr>
          <w:p w14:paraId="252AF943" w14:textId="1A0A4C4E" w:rsidR="00E21451" w:rsidRPr="00C22FD0" w:rsidRDefault="00E21451" w:rsidP="00495AFC">
            <w:pPr>
              <w:rPr>
                <w:rFonts w:ascii="Times New Roman" w:hAnsi="Times New Roman" w:cs="Times New Roman"/>
                <w:sz w:val="20"/>
                <w:szCs w:val="20"/>
              </w:rPr>
            </w:pPr>
            <w:r w:rsidRPr="00C22FD0">
              <w:rPr>
                <w:rFonts w:ascii="Times New Roman" w:hAnsi="Times New Roman" w:cs="Times New Roman"/>
                <w:sz w:val="20"/>
                <w:szCs w:val="20"/>
              </w:rPr>
              <w:t>Health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(medical expense) – Average inflation rate</w:t>
            </w:r>
          </w:p>
        </w:tc>
        <w:tc>
          <w:tcPr>
            <w:tcW w:w="4955" w:type="dxa"/>
          </w:tcPr>
          <w:p w14:paraId="7CA9408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lang w:eastAsia="ja-JP"/>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E21451" w:rsidRPr="00C22FD0" w14:paraId="66C5A0A6" w14:textId="77777777" w:rsidTr="0040755A">
        <w:tc>
          <w:tcPr>
            <w:tcW w:w="1262" w:type="dxa"/>
          </w:tcPr>
          <w:p w14:paraId="7476720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R0230/C0120</w:t>
            </w:r>
          </w:p>
        </w:tc>
        <w:tc>
          <w:tcPr>
            <w:tcW w:w="2410" w:type="dxa"/>
            <w:gridSpan w:val="2"/>
          </w:tcPr>
          <w:p w14:paraId="7F01B6A8" w14:textId="181E097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(income protection) – Capital at risk</w:t>
            </w:r>
          </w:p>
        </w:tc>
        <w:tc>
          <w:tcPr>
            <w:tcW w:w="4955" w:type="dxa"/>
          </w:tcPr>
          <w:p w14:paraId="7FC940BD" w14:textId="68EA531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Sum of positive capitals at risk as defined in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100 of </w:t>
            </w:r>
            <w:r w:rsidRPr="00C22FD0">
              <w:rPr>
                <w:rFonts w:ascii="Times New Roman" w:eastAsia="Times New Roman" w:hAnsi="Times New Roman" w:cs="Times New Roman"/>
                <w:sz w:val="20"/>
                <w:szCs w:val="20"/>
                <w:lang w:eastAsia="es-ES"/>
              </w:rPr>
              <w:t>Delegated Regulation (EU) 2015/35</w:t>
            </w:r>
            <w:r w:rsidRPr="00C22FD0">
              <w:rPr>
                <w:rFonts w:ascii="Times New Roman" w:hAnsi="Times New Roman" w:cs="Times New Roman"/>
                <w:sz w:val="20"/>
                <w:szCs w:val="20"/>
              </w:rPr>
              <w:t xml:space="preserve"> for all obligations subject to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(income protection).</w:t>
            </w:r>
          </w:p>
        </w:tc>
      </w:tr>
      <w:tr w:rsidR="00E21451" w:rsidRPr="00C22FD0" w14:paraId="4EBF3C39" w14:textId="77777777" w:rsidTr="0040755A">
        <w:tc>
          <w:tcPr>
            <w:tcW w:w="1262" w:type="dxa"/>
          </w:tcPr>
          <w:p w14:paraId="46B0E23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R0230/C0130</w:t>
            </w:r>
          </w:p>
        </w:tc>
        <w:tc>
          <w:tcPr>
            <w:tcW w:w="2410" w:type="dxa"/>
            <w:gridSpan w:val="2"/>
          </w:tcPr>
          <w:p w14:paraId="0AE40126" w14:textId="008224D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(income protection) – Capital at risk t+1</w:t>
            </w:r>
          </w:p>
        </w:tc>
        <w:tc>
          <w:tcPr>
            <w:tcW w:w="4955" w:type="dxa"/>
          </w:tcPr>
          <w:p w14:paraId="680CD11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Capital at risk as defined in R0230/C0120 after 12 months.</w:t>
            </w:r>
          </w:p>
        </w:tc>
      </w:tr>
      <w:tr w:rsidR="00E21451" w:rsidRPr="00C22FD0" w14:paraId="63E07122" w14:textId="77777777" w:rsidTr="0040755A">
        <w:tc>
          <w:tcPr>
            <w:tcW w:w="1262" w:type="dxa"/>
          </w:tcPr>
          <w:p w14:paraId="197625C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R0230/C0150</w:t>
            </w:r>
          </w:p>
        </w:tc>
        <w:tc>
          <w:tcPr>
            <w:tcW w:w="2410" w:type="dxa"/>
            <w:gridSpan w:val="2"/>
          </w:tcPr>
          <w:p w14:paraId="64934F27" w14:textId="1BCB5E1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(income protection) – Best estimate</w:t>
            </w:r>
          </w:p>
        </w:tc>
        <w:tc>
          <w:tcPr>
            <w:tcW w:w="4955" w:type="dxa"/>
          </w:tcPr>
          <w:p w14:paraId="0250768B" w14:textId="63E63F7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Best estimate of obligations subject to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w:t>
            </w:r>
          </w:p>
        </w:tc>
      </w:tr>
      <w:tr w:rsidR="00E21451" w:rsidRPr="00C22FD0" w14:paraId="213D1466" w14:textId="77777777" w:rsidTr="0040755A">
        <w:tc>
          <w:tcPr>
            <w:tcW w:w="1262" w:type="dxa"/>
          </w:tcPr>
          <w:p w14:paraId="34611FD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R0230/C0160</w:t>
            </w:r>
          </w:p>
        </w:tc>
        <w:tc>
          <w:tcPr>
            <w:tcW w:w="2410" w:type="dxa"/>
            <w:gridSpan w:val="2"/>
          </w:tcPr>
          <w:p w14:paraId="0D102B18" w14:textId="131EE2F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(income protection) – Average rate (t+1)</w:t>
            </w:r>
          </w:p>
        </w:tc>
        <w:tc>
          <w:tcPr>
            <w:tcW w:w="4955" w:type="dxa"/>
          </w:tcPr>
          <w:p w14:paraId="4051E7F9" w14:textId="22F6B8B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Average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rate during the following 12 months (t+1) weighted by sum insured for policies with a positive capital at risk.</w:t>
            </w:r>
          </w:p>
        </w:tc>
      </w:tr>
      <w:tr w:rsidR="00E21451" w:rsidRPr="00C22FD0" w14:paraId="76BA2D50" w14:textId="77777777" w:rsidTr="0040755A">
        <w:tc>
          <w:tcPr>
            <w:tcW w:w="1262" w:type="dxa"/>
          </w:tcPr>
          <w:p w14:paraId="3F4457D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R0230/C0170</w:t>
            </w:r>
          </w:p>
        </w:tc>
        <w:tc>
          <w:tcPr>
            <w:tcW w:w="2410" w:type="dxa"/>
            <w:gridSpan w:val="2"/>
          </w:tcPr>
          <w:p w14:paraId="3BEA6ADC" w14:textId="6E19E04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morbidity risk (income protection) – Average rate </w:t>
            </w:r>
            <w:r w:rsidRPr="00C22FD0">
              <w:rPr>
                <w:rFonts w:ascii="Times New Roman" w:hAnsi="Times New Roman" w:cs="Times New Roman"/>
                <w:sz w:val="20"/>
                <w:szCs w:val="20"/>
              </w:rPr>
              <w:lastRenderedPageBreak/>
              <w:t>t+2</w:t>
            </w:r>
          </w:p>
        </w:tc>
        <w:tc>
          <w:tcPr>
            <w:tcW w:w="4955" w:type="dxa"/>
          </w:tcPr>
          <w:p w14:paraId="2B1243A7" w14:textId="71BF12A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Average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rate during the 12 months after the following 12 months (t+2) weighted by sum insured for policies with a positive capital at risk.</w:t>
            </w:r>
          </w:p>
        </w:tc>
      </w:tr>
      <w:tr w:rsidR="00E21451" w:rsidRPr="00C22FD0" w14:paraId="567E83A5" w14:textId="77777777" w:rsidTr="0040755A">
        <w:tc>
          <w:tcPr>
            <w:tcW w:w="1262" w:type="dxa"/>
          </w:tcPr>
          <w:p w14:paraId="5F69597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R0230/C0180</w:t>
            </w:r>
          </w:p>
        </w:tc>
        <w:tc>
          <w:tcPr>
            <w:tcW w:w="2410" w:type="dxa"/>
            <w:gridSpan w:val="2"/>
          </w:tcPr>
          <w:p w14:paraId="679ADAD0" w14:textId="4A3ACC4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(income protection) – Modified duration</w:t>
            </w:r>
          </w:p>
        </w:tc>
        <w:tc>
          <w:tcPr>
            <w:tcW w:w="4955" w:type="dxa"/>
          </w:tcPr>
          <w:p w14:paraId="3AC94590" w14:textId="4CBAE01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Modified duration in years of all payments on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included in the best estimate for policies with a positive capital at risk.</w:t>
            </w:r>
          </w:p>
        </w:tc>
      </w:tr>
      <w:tr w:rsidR="00E21451" w:rsidRPr="00C22FD0" w14:paraId="50D548AD" w14:textId="77777777" w:rsidTr="0040755A">
        <w:tc>
          <w:tcPr>
            <w:tcW w:w="1262" w:type="dxa"/>
          </w:tcPr>
          <w:p w14:paraId="4E8D451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R0230/C0200</w:t>
            </w:r>
          </w:p>
        </w:tc>
        <w:tc>
          <w:tcPr>
            <w:tcW w:w="2410" w:type="dxa"/>
            <w:gridSpan w:val="2"/>
          </w:tcPr>
          <w:p w14:paraId="1C9FFEF0" w14:textId="38346DB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disability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morbidity risk (income protection) – Termination rates</w:t>
            </w:r>
          </w:p>
        </w:tc>
        <w:tc>
          <w:tcPr>
            <w:tcW w:w="4955" w:type="dxa"/>
          </w:tcPr>
          <w:p w14:paraId="4103FB8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Expected termination rates during the following 12 months for policies with a positive capital at risk.</w:t>
            </w:r>
          </w:p>
        </w:tc>
      </w:tr>
      <w:tr w:rsidR="00E21451" w:rsidRPr="00C22FD0" w14:paraId="32367FD3" w14:textId="77777777" w:rsidTr="0040755A">
        <w:tc>
          <w:tcPr>
            <w:tcW w:w="1262" w:type="dxa"/>
          </w:tcPr>
          <w:p w14:paraId="2151FE8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R0240/C0140</w:t>
            </w:r>
          </w:p>
        </w:tc>
        <w:tc>
          <w:tcPr>
            <w:tcW w:w="2410" w:type="dxa"/>
            <w:gridSpan w:val="2"/>
          </w:tcPr>
          <w:p w14:paraId="619D2C5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SLT lapse risk (up) – Surrender strain</w:t>
            </w:r>
          </w:p>
        </w:tc>
        <w:tc>
          <w:tcPr>
            <w:tcW w:w="4955" w:type="dxa"/>
          </w:tcPr>
          <w:p w14:paraId="65BA2BF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Sum of all positive surrender strains as defined in Article 102 of </w:t>
            </w:r>
            <w:r w:rsidRPr="00C22FD0">
              <w:rPr>
                <w:rFonts w:ascii="Times New Roman" w:eastAsia="Times New Roman" w:hAnsi="Times New Roman" w:cs="Times New Roman"/>
                <w:sz w:val="20"/>
                <w:szCs w:val="20"/>
                <w:lang w:eastAsia="es-ES"/>
              </w:rPr>
              <w:t>Delegated Regulation (EU) 2015/35.</w:t>
            </w:r>
          </w:p>
        </w:tc>
      </w:tr>
      <w:tr w:rsidR="00E21451" w:rsidRPr="00C22FD0" w14:paraId="443F7890" w14:textId="77777777" w:rsidTr="0040755A">
        <w:tc>
          <w:tcPr>
            <w:tcW w:w="1262" w:type="dxa"/>
          </w:tcPr>
          <w:p w14:paraId="6FD27F3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R0240/C0160</w:t>
            </w:r>
          </w:p>
        </w:tc>
        <w:tc>
          <w:tcPr>
            <w:tcW w:w="2410" w:type="dxa"/>
            <w:gridSpan w:val="2"/>
          </w:tcPr>
          <w:p w14:paraId="7968533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SLT lapse risk (up) – Average rate (t+1)</w:t>
            </w:r>
          </w:p>
        </w:tc>
        <w:tc>
          <w:tcPr>
            <w:tcW w:w="4955" w:type="dxa"/>
          </w:tcPr>
          <w:p w14:paraId="324CB81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Average lapse rate for policies with positive surrender strains.</w:t>
            </w:r>
          </w:p>
        </w:tc>
      </w:tr>
      <w:tr w:rsidR="00E21451" w:rsidRPr="00C22FD0" w14:paraId="36244302" w14:textId="77777777" w:rsidTr="0040755A">
        <w:tc>
          <w:tcPr>
            <w:tcW w:w="1262" w:type="dxa"/>
          </w:tcPr>
          <w:p w14:paraId="5201123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R0240/C0190</w:t>
            </w:r>
          </w:p>
        </w:tc>
        <w:tc>
          <w:tcPr>
            <w:tcW w:w="2410" w:type="dxa"/>
            <w:gridSpan w:val="2"/>
          </w:tcPr>
          <w:p w14:paraId="0E24A30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SLT lapse risk (up) – Average run off period</w:t>
            </w:r>
          </w:p>
        </w:tc>
        <w:tc>
          <w:tcPr>
            <w:tcW w:w="4955" w:type="dxa"/>
          </w:tcPr>
          <w:p w14:paraId="2E8EC4E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Average period in years over which the policies with a positive surrender strain run off.</w:t>
            </w:r>
          </w:p>
        </w:tc>
      </w:tr>
      <w:tr w:rsidR="00E21451" w:rsidRPr="00C22FD0" w14:paraId="6C477839" w14:textId="77777777" w:rsidTr="0040755A">
        <w:tc>
          <w:tcPr>
            <w:tcW w:w="1262" w:type="dxa"/>
          </w:tcPr>
          <w:p w14:paraId="282B77F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R0250/C0140</w:t>
            </w:r>
          </w:p>
        </w:tc>
        <w:tc>
          <w:tcPr>
            <w:tcW w:w="2410" w:type="dxa"/>
            <w:gridSpan w:val="2"/>
          </w:tcPr>
          <w:p w14:paraId="26A55F0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Health SLT lapse risk (down) – Surrender strain </w:t>
            </w:r>
          </w:p>
        </w:tc>
        <w:tc>
          <w:tcPr>
            <w:tcW w:w="4955" w:type="dxa"/>
          </w:tcPr>
          <w:p w14:paraId="313C2AE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Sum of all negative surrender strains as defined in Article 102 of </w:t>
            </w:r>
            <w:r w:rsidRPr="00C22FD0">
              <w:rPr>
                <w:rFonts w:ascii="Times New Roman" w:eastAsia="Times New Roman" w:hAnsi="Times New Roman" w:cs="Times New Roman"/>
                <w:sz w:val="20"/>
                <w:szCs w:val="20"/>
                <w:lang w:eastAsia="es-ES"/>
              </w:rPr>
              <w:t>Delegated Regulation (EU) 2015/35.</w:t>
            </w:r>
          </w:p>
        </w:tc>
      </w:tr>
      <w:tr w:rsidR="00E21451" w:rsidRPr="00C22FD0" w14:paraId="15299012" w14:textId="77777777" w:rsidTr="0040755A">
        <w:tc>
          <w:tcPr>
            <w:tcW w:w="1262" w:type="dxa"/>
          </w:tcPr>
          <w:p w14:paraId="0CDC106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R0250/C0160</w:t>
            </w:r>
          </w:p>
        </w:tc>
        <w:tc>
          <w:tcPr>
            <w:tcW w:w="2410" w:type="dxa"/>
            <w:gridSpan w:val="2"/>
          </w:tcPr>
          <w:p w14:paraId="716E164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SLT lapse risk (down) – Average rate (t+1)</w:t>
            </w:r>
          </w:p>
        </w:tc>
        <w:tc>
          <w:tcPr>
            <w:tcW w:w="4955" w:type="dxa"/>
          </w:tcPr>
          <w:p w14:paraId="2758CFD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Average lapse rate for policies with negative surrender strains.</w:t>
            </w:r>
          </w:p>
        </w:tc>
      </w:tr>
      <w:tr w:rsidR="00E21451" w:rsidRPr="00C22FD0" w14:paraId="3027F976" w14:textId="77777777" w:rsidTr="0040755A">
        <w:tc>
          <w:tcPr>
            <w:tcW w:w="1262" w:type="dxa"/>
          </w:tcPr>
          <w:p w14:paraId="7688C1C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R0250/C0190</w:t>
            </w:r>
          </w:p>
        </w:tc>
        <w:tc>
          <w:tcPr>
            <w:tcW w:w="2410" w:type="dxa"/>
            <w:gridSpan w:val="2"/>
          </w:tcPr>
          <w:p w14:paraId="777ED4D1"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Health SLT lapse risk (down) – Average run off period </w:t>
            </w:r>
          </w:p>
        </w:tc>
        <w:tc>
          <w:tcPr>
            <w:tcW w:w="4955" w:type="dxa"/>
          </w:tcPr>
          <w:p w14:paraId="57B75AE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Average period in years over which the policies with a negative surrender strain run off.</w:t>
            </w:r>
          </w:p>
        </w:tc>
      </w:tr>
      <w:tr w:rsidR="00E21451" w:rsidRPr="00C22FD0" w14:paraId="40F67EF0" w14:textId="77777777" w:rsidTr="0040755A">
        <w:tc>
          <w:tcPr>
            <w:tcW w:w="1262" w:type="dxa"/>
          </w:tcPr>
          <w:p w14:paraId="0899E2A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R0260/C0180</w:t>
            </w:r>
          </w:p>
        </w:tc>
        <w:tc>
          <w:tcPr>
            <w:tcW w:w="2410" w:type="dxa"/>
            <w:gridSpan w:val="2"/>
          </w:tcPr>
          <w:p w14:paraId="1299291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expense risk – Modified duration</w:t>
            </w:r>
          </w:p>
        </w:tc>
        <w:tc>
          <w:tcPr>
            <w:tcW w:w="4955" w:type="dxa"/>
          </w:tcPr>
          <w:p w14:paraId="18CB0E7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Modified duration in years of the cash flows included in the best estimate of health insurance and reinsurance obligations.</w:t>
            </w:r>
          </w:p>
        </w:tc>
      </w:tr>
      <w:tr w:rsidR="00E21451" w:rsidRPr="00C22FD0" w14:paraId="1241FF04" w14:textId="77777777" w:rsidTr="0040755A">
        <w:tc>
          <w:tcPr>
            <w:tcW w:w="1262" w:type="dxa"/>
          </w:tcPr>
          <w:p w14:paraId="4B708E4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R0260/C0210</w:t>
            </w:r>
          </w:p>
        </w:tc>
        <w:tc>
          <w:tcPr>
            <w:tcW w:w="2410" w:type="dxa"/>
            <w:gridSpan w:val="2"/>
          </w:tcPr>
          <w:p w14:paraId="380E685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Health expense risk – Payments </w:t>
            </w:r>
          </w:p>
        </w:tc>
        <w:tc>
          <w:tcPr>
            <w:tcW w:w="4955" w:type="dxa"/>
          </w:tcPr>
          <w:p w14:paraId="1BC5E72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Expenses paid related to health insurance and reinsurance during the last 12 months.</w:t>
            </w:r>
          </w:p>
        </w:tc>
      </w:tr>
      <w:tr w:rsidR="00E21451" w:rsidRPr="00C22FD0" w14:paraId="1D1DB1FB" w14:textId="77777777" w:rsidTr="0040755A">
        <w:tc>
          <w:tcPr>
            <w:tcW w:w="1262" w:type="dxa"/>
          </w:tcPr>
          <w:p w14:paraId="08E0FE3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R0260/C0220</w:t>
            </w:r>
          </w:p>
        </w:tc>
        <w:tc>
          <w:tcPr>
            <w:tcW w:w="2410" w:type="dxa"/>
            <w:gridSpan w:val="2"/>
          </w:tcPr>
          <w:p w14:paraId="3A86566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Health expense risk – Average inflation rate</w:t>
            </w:r>
          </w:p>
        </w:tc>
        <w:tc>
          <w:tcPr>
            <w:tcW w:w="4955" w:type="dxa"/>
          </w:tcPr>
          <w:p w14:paraId="4EAEA5D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Weighted average inflation rate included in the calculation of the best estimate of these obligations, weighted by the present value of expenses included in the calculation of the best estimate for servicing existing health obligations.</w:t>
            </w:r>
          </w:p>
        </w:tc>
      </w:tr>
    </w:tbl>
    <w:p w14:paraId="1741A17C" w14:textId="77777777" w:rsidR="00E21451" w:rsidRPr="00C22FD0" w:rsidRDefault="00E21451">
      <w:pPr>
        <w:rPr>
          <w:rFonts w:ascii="Times New Roman" w:hAnsi="Times New Roman" w:cs="Times New Roman"/>
          <w:sz w:val="20"/>
          <w:szCs w:val="20"/>
        </w:rPr>
      </w:pPr>
    </w:p>
    <w:p w14:paraId="4BDCC778" w14:textId="77777777" w:rsidR="00E21451" w:rsidRPr="00C22FD0" w:rsidRDefault="00E21451" w:rsidP="0040755A">
      <w:pPr>
        <w:spacing w:after="0" w:line="240" w:lineRule="auto"/>
        <w:rPr>
          <w:rFonts w:ascii="Times New Roman" w:eastAsia="Times New Roman" w:hAnsi="Times New Roman" w:cs="Times New Roman"/>
          <w:b/>
          <w:bCs/>
          <w:sz w:val="20"/>
          <w:szCs w:val="20"/>
          <w:lang w:eastAsia="en-GB"/>
        </w:rPr>
      </w:pPr>
    </w:p>
    <w:p w14:paraId="6FDD33FD" w14:textId="13702AA2" w:rsidR="00E21451" w:rsidRPr="00C22FD0" w:rsidRDefault="00E21451" w:rsidP="0040755A">
      <w:pPr>
        <w:spacing w:after="0" w:line="240" w:lineRule="auto"/>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 xml:space="preserve">S.27.01 </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 Solvency Capital Requirement </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 Non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life and health catastrophe risk</w:t>
      </w:r>
    </w:p>
    <w:p w14:paraId="1420523F" w14:textId="77777777" w:rsidR="00E21451" w:rsidRPr="00C22FD0" w:rsidRDefault="00E21451" w:rsidP="0040755A">
      <w:pPr>
        <w:spacing w:after="0" w:line="240" w:lineRule="auto"/>
        <w:rPr>
          <w:rFonts w:ascii="Times New Roman" w:eastAsia="Times New Roman" w:hAnsi="Times New Roman" w:cs="Times New Roman"/>
          <w:b/>
          <w:bCs/>
          <w:sz w:val="20"/>
          <w:szCs w:val="20"/>
          <w:lang w:eastAsia="en-GB"/>
        </w:rPr>
      </w:pPr>
    </w:p>
    <w:p w14:paraId="36FFEC91" w14:textId="77777777" w:rsidR="00E21451" w:rsidRPr="00C22FD0" w:rsidRDefault="00E21451" w:rsidP="0040755A">
      <w:pPr>
        <w:spacing w:after="0" w:line="240" w:lineRule="auto"/>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General comments:</w:t>
      </w:r>
    </w:p>
    <w:p w14:paraId="13233A90" w14:textId="77777777" w:rsidR="00E21451" w:rsidRPr="00C22FD0" w:rsidRDefault="00E21451" w:rsidP="00CA3234">
      <w:pPr>
        <w:spacing w:after="0" w:line="240" w:lineRule="auto"/>
        <w:jc w:val="both"/>
        <w:rPr>
          <w:rFonts w:ascii="Times New Roman" w:hAnsi="Times New Roman"/>
          <w:sz w:val="20"/>
        </w:rPr>
      </w:pPr>
    </w:p>
    <w:p w14:paraId="498A6F84" w14:textId="4D458947" w:rsidR="00E21451" w:rsidRPr="00C22FD0" w:rsidRDefault="00FC4845"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annual submission of information for groups, ring fenced</w:t>
      </w:r>
      <w:r w:rsidR="004508C9" w:rsidRPr="00C22FD0">
        <w:rPr>
          <w:rFonts w:ascii="Times New Roman" w:hAnsi="Times New Roman" w:cs="Times New Roman"/>
          <w:sz w:val="20"/>
          <w:szCs w:val="20"/>
        </w:rPr>
        <w:t>–</w:t>
      </w:r>
      <w:r w:rsidR="00E21451" w:rsidRPr="00C22FD0">
        <w:rPr>
          <w:rFonts w:ascii="Times New Roman" w:hAnsi="Times New Roman" w:cs="Times New Roman"/>
          <w:sz w:val="20"/>
          <w:szCs w:val="20"/>
        </w:rPr>
        <w:t>funds, matching adjustment portfolios and remaining part.</w:t>
      </w:r>
    </w:p>
    <w:p w14:paraId="5EE5068C" w14:textId="3C9BD066"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S.27.01 has to be filled in for each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fund (RFF), each matching adjustment portfolio (MAP) and for the remaining part. However, where a RFF/MAP includes a MAP/RFF embedded, the fund should be treated as different funds. This template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reported for all sub</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funds of a material RFF/MAP as identified in the second table of S.01.03.</w:t>
      </w:r>
    </w:p>
    <w:p w14:paraId="133922C5" w14:textId="54C1694F"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Template SR.27.01 is only applicable in relation to RFF/MAP from undertakings consolidated according to Article 335</w:t>
      </w:r>
      <w:r w:rsidR="007F7B23" w:rsidRPr="00C22FD0">
        <w:rPr>
          <w:rFonts w:ascii="Times New Roman" w:hAnsi="Times New Roman" w:cs="Times New Roman"/>
          <w:sz w:val="20"/>
          <w:szCs w:val="20"/>
        </w:rPr>
        <w:t xml:space="preserve">, </w:t>
      </w:r>
      <w:r w:rsidR="007F7B23" w:rsidRPr="00C22FD0">
        <w:rPr>
          <w:rFonts w:ascii="Times New Roman" w:hAnsi="Times New Roman" w:cs="Times New Roman"/>
          <w:sz w:val="20"/>
          <w:szCs w:val="20"/>
          <w:lang w:val="en-US"/>
        </w:rPr>
        <w:t xml:space="preserve">paragraph </w:t>
      </w:r>
      <w:r w:rsidRPr="00C22FD0">
        <w:rPr>
          <w:rFonts w:ascii="Times New Roman" w:hAnsi="Times New Roman" w:cs="Times New Roman"/>
          <w:sz w:val="20"/>
          <w:szCs w:val="20"/>
        </w:rPr>
        <w:t>1</w:t>
      </w:r>
      <w:r w:rsidR="007F7B23" w:rsidRPr="00C22FD0">
        <w:rPr>
          <w:rFonts w:ascii="Times New Roman" w:hAnsi="Times New Roman" w:cs="Times New Roman"/>
          <w:sz w:val="20"/>
          <w:szCs w:val="20"/>
        </w:rPr>
        <w:t xml:space="preserve">, </w:t>
      </w:r>
      <w:r w:rsidRPr="00C22FD0">
        <w:rPr>
          <w:rFonts w:ascii="Times New Roman" w:hAnsi="Times New Roman" w:cs="Times New Roman"/>
          <w:sz w:val="20"/>
          <w:szCs w:val="20"/>
        </w:rPr>
        <w:t>(a), (b) and (c) of Delegated Regulation (EU) 2015/35, when method 1 (Accounting consolidation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based method) is used, either exclusively or in combination with method 2 (Deduction and aggregation method).</w:t>
      </w:r>
    </w:p>
    <w:p w14:paraId="11F7A75A" w14:textId="77777777" w:rsidR="00E21451" w:rsidRPr="00C22FD0" w:rsidRDefault="00E21451" w:rsidP="0040755A">
      <w:pPr>
        <w:spacing w:after="0" w:line="240" w:lineRule="auto"/>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bCs/>
          <w:sz w:val="20"/>
          <w:szCs w:val="20"/>
          <w:lang w:eastAsia="en-GB"/>
        </w:rPr>
        <w:t>This template is designed to allow an understanding of how the catastrophe risk module of the SCR has been calculated and what are the main drivers.</w:t>
      </w:r>
    </w:p>
    <w:p w14:paraId="64DBDB9E" w14:textId="77777777" w:rsidR="00E21451" w:rsidRPr="00C22FD0" w:rsidRDefault="00E21451" w:rsidP="0040755A">
      <w:pPr>
        <w:spacing w:after="0" w:line="240" w:lineRule="auto"/>
        <w:rPr>
          <w:rFonts w:ascii="Times New Roman" w:eastAsia="Times New Roman" w:hAnsi="Times New Roman" w:cs="Times New Roman"/>
          <w:bCs/>
          <w:sz w:val="20"/>
          <w:szCs w:val="20"/>
          <w:lang w:eastAsia="en-GB"/>
        </w:rPr>
      </w:pPr>
    </w:p>
    <w:p w14:paraId="618537E1" w14:textId="77777777" w:rsidR="00E21451" w:rsidRPr="00C22FD0" w:rsidRDefault="00E21451" w:rsidP="0040755A">
      <w:pPr>
        <w:spacing w:after="0" w:line="240" w:lineRule="auto"/>
        <w:jc w:val="both"/>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bCs/>
          <w:sz w:val="20"/>
          <w:szCs w:val="20"/>
          <w:lang w:eastAsia="en-GB"/>
        </w:rPr>
        <w:t xml:space="preserve">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w:t>
      </w:r>
      <w:r w:rsidRPr="00C22FD0">
        <w:rPr>
          <w:rFonts w:ascii="Times New Roman" w:eastAsia="Times New Roman" w:hAnsi="Times New Roman" w:cs="Times New Roman"/>
          <w:bCs/>
          <w:sz w:val="20"/>
          <w:szCs w:val="20"/>
          <w:lang w:eastAsia="en-GB"/>
        </w:rPr>
        <w:lastRenderedPageBreak/>
        <w:t>(S.30.01 and S.30.02 of Annex II) and Outgoing reinsurance program in the next reporting year (S.30.03 and S.30.04 of Annex II).</w:t>
      </w:r>
    </w:p>
    <w:p w14:paraId="4EBD99C4" w14:textId="77777777" w:rsidR="00E21451" w:rsidRPr="00C22FD0" w:rsidRDefault="00E21451" w:rsidP="0040755A">
      <w:pPr>
        <w:spacing w:after="0" w:line="240" w:lineRule="auto"/>
        <w:rPr>
          <w:rFonts w:ascii="Times New Roman" w:eastAsia="Times New Roman" w:hAnsi="Times New Roman" w:cs="Times New Roman"/>
          <w:bCs/>
          <w:sz w:val="20"/>
          <w:szCs w:val="20"/>
          <w:lang w:eastAsia="en-GB"/>
        </w:rPr>
      </w:pPr>
    </w:p>
    <w:p w14:paraId="5AC0C4AD" w14:textId="77777777" w:rsidR="00E21451" w:rsidRPr="00C22FD0" w:rsidRDefault="00E21451" w:rsidP="0040755A">
      <w:pPr>
        <w:spacing w:after="0" w:line="240" w:lineRule="auto"/>
        <w:jc w:val="both"/>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bCs/>
          <w:sz w:val="20"/>
          <w:szCs w:val="20"/>
          <w:lang w:eastAsia="en-GB"/>
        </w:rPr>
        <w:t xml:space="preserve">Undertakings need to estimate their recoveries from risk mitigation in line with the Directive 2009/138/EC, </w:t>
      </w:r>
      <w:r w:rsidRPr="00C22FD0">
        <w:rPr>
          <w:rFonts w:ascii="Times New Roman" w:eastAsia="Times New Roman" w:hAnsi="Times New Roman" w:cs="Times New Roman"/>
          <w:sz w:val="20"/>
          <w:szCs w:val="20"/>
          <w:lang w:eastAsia="es-ES"/>
        </w:rPr>
        <w:t>Delegated Regulation (EU) 2015/35</w:t>
      </w:r>
      <w:r w:rsidRPr="00C22FD0">
        <w:rPr>
          <w:rFonts w:ascii="Times New Roman" w:eastAsia="Times New Roman" w:hAnsi="Times New Roman" w:cs="Times New Roman"/>
          <w:bCs/>
          <w:sz w:val="20"/>
          <w:szCs w:val="20"/>
          <w:lang w:eastAsia="en-GB"/>
        </w:rPr>
        <w:t xml:space="preserve"> and any relevant technical standard. Undertakings shall complete the catastrophe reporting template only to the granularity required to perform this calculation.</w:t>
      </w:r>
    </w:p>
    <w:p w14:paraId="3045FDD6" w14:textId="77777777" w:rsidR="00E21451" w:rsidRPr="00C22FD0" w:rsidRDefault="00E21451" w:rsidP="0040755A">
      <w:pPr>
        <w:spacing w:after="0" w:line="240" w:lineRule="auto"/>
        <w:rPr>
          <w:rFonts w:ascii="Times New Roman" w:eastAsia="Times New Roman" w:hAnsi="Times New Roman" w:cs="Times New Roman"/>
          <w:bCs/>
          <w:sz w:val="20"/>
          <w:szCs w:val="20"/>
          <w:lang w:eastAsia="en-GB"/>
        </w:rPr>
      </w:pPr>
    </w:p>
    <w:p w14:paraId="0827BE2E" w14:textId="4096A7F4" w:rsidR="00E21451" w:rsidRPr="00C22FD0" w:rsidRDefault="00E21451" w:rsidP="0040755A">
      <w:pPr>
        <w:spacing w:after="0" w:line="240" w:lineRule="auto"/>
        <w:jc w:val="both"/>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bCs/>
          <w:sz w:val="20"/>
          <w:szCs w:val="20"/>
          <w:lang w:eastAsia="en-GB"/>
        </w:rPr>
        <w:t>Under the non–life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105(2</w:t>
      </w:r>
      <w:r w:rsidR="006E723E" w:rsidRPr="00C22FD0">
        <w:rPr>
          <w:rFonts w:ascii="Times New Roman" w:eastAsia="Times New Roman" w:hAnsi="Times New Roman" w:cs="Times New Roman"/>
          <w:bCs/>
          <w:sz w:val="20"/>
          <w:szCs w:val="20"/>
          <w:lang w:eastAsia="en-GB"/>
        </w:rPr>
        <w:t>)(</w:t>
      </w:r>
      <w:r w:rsidRPr="00C22FD0">
        <w:rPr>
          <w:rFonts w:ascii="Times New Roman" w:eastAsia="Times New Roman" w:hAnsi="Times New Roman" w:cs="Times New Roman"/>
          <w:bCs/>
          <w:sz w:val="20"/>
          <w:szCs w:val="20"/>
          <w:lang w:eastAsia="en-GB"/>
        </w:rPr>
        <w:t>b) and (4</w:t>
      </w:r>
      <w:r w:rsidR="006E723E" w:rsidRPr="00C22FD0">
        <w:rPr>
          <w:rFonts w:ascii="Times New Roman" w:eastAsia="Times New Roman" w:hAnsi="Times New Roman" w:cs="Times New Roman"/>
          <w:bCs/>
          <w:sz w:val="20"/>
          <w:szCs w:val="20"/>
          <w:lang w:eastAsia="en-GB"/>
        </w:rPr>
        <w:t>)(</w:t>
      </w:r>
      <w:r w:rsidRPr="00C22FD0">
        <w:rPr>
          <w:rFonts w:ascii="Times New Roman" w:eastAsia="Times New Roman" w:hAnsi="Times New Roman" w:cs="Times New Roman"/>
          <w:bCs/>
          <w:sz w:val="20"/>
          <w:szCs w:val="20"/>
          <w:lang w:eastAsia="en-GB"/>
        </w:rPr>
        <w:t>c) of the Directive 2009/138/EC.</w:t>
      </w:r>
    </w:p>
    <w:p w14:paraId="77B7B077" w14:textId="77777777" w:rsidR="00E21451" w:rsidRPr="00C22FD0" w:rsidRDefault="00E21451" w:rsidP="0040755A">
      <w:pPr>
        <w:spacing w:after="0" w:line="240" w:lineRule="auto"/>
        <w:rPr>
          <w:rFonts w:ascii="Times New Roman" w:eastAsia="Times New Roman" w:hAnsi="Times New Roman" w:cs="Times New Roman"/>
          <w:bCs/>
          <w:sz w:val="20"/>
          <w:szCs w:val="20"/>
          <w:lang w:eastAsia="en-GB"/>
        </w:rPr>
      </w:pPr>
    </w:p>
    <w:p w14:paraId="5CF9C98D" w14:textId="77777777" w:rsidR="00E21451" w:rsidRPr="00C22FD0" w:rsidRDefault="00E21451" w:rsidP="0040755A">
      <w:pPr>
        <w:spacing w:after="0" w:line="240" w:lineRule="auto"/>
        <w:jc w:val="both"/>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bCs/>
          <w:sz w:val="20"/>
          <w:szCs w:val="20"/>
          <w:lang w:eastAsia="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 of technical provisions. The default value of the risk mitigation shall be reported as a positive value in order to be deducted.</w:t>
      </w:r>
    </w:p>
    <w:p w14:paraId="75B61DE1" w14:textId="77777777" w:rsidR="00E21451" w:rsidRPr="00C22FD0" w:rsidRDefault="00E21451" w:rsidP="0040755A">
      <w:pPr>
        <w:spacing w:after="0" w:line="240" w:lineRule="auto"/>
        <w:rPr>
          <w:rFonts w:ascii="Times New Roman" w:eastAsia="Times New Roman" w:hAnsi="Times New Roman" w:cs="Times New Roman"/>
          <w:bCs/>
          <w:sz w:val="20"/>
          <w:szCs w:val="20"/>
          <w:lang w:eastAsia="en-GB"/>
        </w:rPr>
      </w:pPr>
    </w:p>
    <w:p w14:paraId="66A54403" w14:textId="77777777" w:rsidR="00E21451" w:rsidRPr="00C22FD0" w:rsidRDefault="00E21451" w:rsidP="0040755A">
      <w:pPr>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bCs/>
          <w:sz w:val="20"/>
          <w:szCs w:val="20"/>
          <w:lang w:eastAsia="en-GB"/>
        </w:rPr>
        <w:t>In case the diversification effect reduces the capital requirement the default value of the diversification shall be reported as a negative value.</w:t>
      </w:r>
    </w:p>
    <w:p w14:paraId="6D2F09EB"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For group reporting the following specific requirements shall be met: </w:t>
      </w:r>
    </w:p>
    <w:p w14:paraId="409C6C9D" w14:textId="77777777" w:rsidR="00E21451" w:rsidRPr="00C22FD0" w:rsidRDefault="00E21451" w:rsidP="00B42F70">
      <w:pPr>
        <w:pStyle w:val="ListParagraph"/>
        <w:numPr>
          <w:ilvl w:val="0"/>
          <w:numId w:val="32"/>
        </w:numPr>
        <w:spacing w:after="160" w:line="254"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is applicable when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is  used,  either  exclusively  or  in  combination with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w:t>
      </w:r>
    </w:p>
    <w:p w14:paraId="4BFFA09F" w14:textId="77777777" w:rsidR="00E21451" w:rsidRPr="00C22FD0" w:rsidRDefault="00E21451" w:rsidP="00B42F70">
      <w:pPr>
        <w:pStyle w:val="ListParagraph"/>
        <w:numPr>
          <w:ilvl w:val="0"/>
          <w:numId w:val="32"/>
        </w:numPr>
        <w:spacing w:after="160" w:line="254"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and; </w:t>
      </w:r>
    </w:p>
    <w:p w14:paraId="28C1C895" w14:textId="77777777" w:rsidR="00E21451" w:rsidRPr="00C22FD0" w:rsidRDefault="00E21451" w:rsidP="00B42F70">
      <w:pPr>
        <w:pStyle w:val="ListParagraph"/>
        <w:numPr>
          <w:ilvl w:val="0"/>
          <w:numId w:val="32"/>
        </w:numPr>
        <w:spacing w:after="160" w:line="254"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This information does not apply to groups when method 2 as defined in Article 233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is being used exclusively.</w:t>
      </w:r>
    </w:p>
    <w:tbl>
      <w:tblPr>
        <w:tblStyle w:val="TableGrid"/>
        <w:tblW w:w="0" w:type="auto"/>
        <w:tblLayout w:type="fixed"/>
        <w:tblLook w:val="04A0" w:firstRow="1" w:lastRow="0" w:firstColumn="1" w:lastColumn="0" w:noHBand="0" w:noVBand="1"/>
      </w:tblPr>
      <w:tblGrid>
        <w:gridCol w:w="1951"/>
        <w:gridCol w:w="2552"/>
        <w:gridCol w:w="4739"/>
      </w:tblGrid>
      <w:tr w:rsidR="00E21451" w:rsidRPr="00C22FD0" w14:paraId="5EA75BD3" w14:textId="77777777" w:rsidTr="0040755A">
        <w:tc>
          <w:tcPr>
            <w:tcW w:w="1951" w:type="dxa"/>
          </w:tcPr>
          <w:p w14:paraId="2D38C749" w14:textId="31C415BF" w:rsidR="00E21451" w:rsidRPr="00C22FD0" w:rsidRDefault="00E21451" w:rsidP="0040755A">
            <w:pPr>
              <w:rPr>
                <w:rFonts w:ascii="Times New Roman" w:hAnsi="Times New Roman" w:cs="Times New Roman"/>
                <w:sz w:val="20"/>
                <w:szCs w:val="20"/>
              </w:rPr>
            </w:pPr>
          </w:p>
        </w:tc>
        <w:tc>
          <w:tcPr>
            <w:tcW w:w="2552" w:type="dxa"/>
          </w:tcPr>
          <w:p w14:paraId="7641F61C" w14:textId="4A8300C0" w:rsidR="00E21451" w:rsidRPr="00C22FD0" w:rsidRDefault="00E21451" w:rsidP="0040755A">
            <w:pPr>
              <w:rPr>
                <w:rFonts w:ascii="Times New Roman" w:eastAsia="Times New Roman" w:hAnsi="Times New Roman" w:cs="Times New Roman"/>
                <w:sz w:val="20"/>
                <w:szCs w:val="20"/>
                <w:lang w:eastAsia="es-ES"/>
              </w:rPr>
            </w:pPr>
          </w:p>
        </w:tc>
        <w:tc>
          <w:tcPr>
            <w:tcW w:w="4739" w:type="dxa"/>
          </w:tcPr>
          <w:p w14:paraId="51AFC1B7" w14:textId="3B8C0497" w:rsidR="00E21451" w:rsidRPr="00C22FD0" w:rsidRDefault="00E21451" w:rsidP="0040755A">
            <w:pPr>
              <w:rPr>
                <w:rFonts w:ascii="Times New Roman" w:eastAsia="Times New Roman" w:hAnsi="Times New Roman" w:cs="Times New Roman"/>
                <w:sz w:val="20"/>
                <w:szCs w:val="20"/>
                <w:lang w:eastAsia="es-ES"/>
              </w:rPr>
            </w:pPr>
          </w:p>
        </w:tc>
      </w:tr>
      <w:tr w:rsidR="00E21451" w:rsidRPr="00C22FD0" w14:paraId="6C5E41BE" w14:textId="77777777" w:rsidTr="0040755A">
        <w:tc>
          <w:tcPr>
            <w:tcW w:w="1951" w:type="dxa"/>
            <w:tcBorders>
              <w:bottom w:val="single" w:sz="4" w:space="0" w:color="auto"/>
            </w:tcBorders>
          </w:tcPr>
          <w:p w14:paraId="557A9F64"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Z0020</w:t>
            </w:r>
          </w:p>
        </w:tc>
        <w:tc>
          <w:tcPr>
            <w:tcW w:w="2552" w:type="dxa"/>
            <w:tcBorders>
              <w:bottom w:val="single" w:sz="4" w:space="0" w:color="auto"/>
            </w:tcBorders>
          </w:tcPr>
          <w:p w14:paraId="5C41B530" w14:textId="1AF1DCCF"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Ring</w:t>
            </w:r>
            <w:r w:rsidR="004508C9" w:rsidRPr="00C22FD0">
              <w:rPr>
                <w:rFonts w:ascii="Times New Roman" w:eastAsia="Times New Roman" w:hAnsi="Times New Roman" w:cs="Times New Roman"/>
                <w:sz w:val="20"/>
                <w:szCs w:val="20"/>
                <w:lang w:eastAsia="es-ES"/>
              </w:rPr>
              <w:t>–</w:t>
            </w:r>
            <w:r w:rsidRPr="00C22FD0">
              <w:rPr>
                <w:rFonts w:ascii="Times New Roman" w:eastAsia="Times New Roman" w:hAnsi="Times New Roman" w:cs="Times New Roman"/>
                <w:sz w:val="20"/>
                <w:szCs w:val="20"/>
                <w:lang w:eastAsia="es-ES"/>
              </w:rPr>
              <w:t>fenced fund, matching adjustment portfolio or remaining part</w:t>
            </w:r>
          </w:p>
        </w:tc>
        <w:tc>
          <w:tcPr>
            <w:tcW w:w="4739" w:type="dxa"/>
            <w:tcBorders>
              <w:bottom w:val="single" w:sz="4" w:space="0" w:color="auto"/>
            </w:tcBorders>
          </w:tcPr>
          <w:p w14:paraId="5FD0E7EC" w14:textId="77777777"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C22FD0">
              <w:rPr>
                <w:rFonts w:ascii="Times New Roman" w:eastAsia="Times New Roman" w:hAnsi="Times New Roman" w:cs="Times New Roman"/>
                <w:sz w:val="20"/>
                <w:szCs w:val="20"/>
                <w:lang w:eastAsia="es-ES"/>
              </w:rPr>
              <w:br/>
              <w:t>1 – RFF/MAP</w:t>
            </w:r>
            <w:r w:rsidRPr="00C22FD0" w:rsidDel="00C11F0B">
              <w:rPr>
                <w:rFonts w:ascii="Times New Roman" w:eastAsia="Times New Roman" w:hAnsi="Times New Roman" w:cs="Times New Roman"/>
                <w:sz w:val="20"/>
                <w:szCs w:val="20"/>
                <w:lang w:eastAsia="es-ES"/>
              </w:rPr>
              <w:t xml:space="preserve"> </w:t>
            </w:r>
            <w:r w:rsidRPr="00C22FD0">
              <w:rPr>
                <w:rFonts w:ascii="Times New Roman" w:eastAsia="Times New Roman" w:hAnsi="Times New Roman" w:cs="Times New Roman"/>
                <w:sz w:val="20"/>
                <w:szCs w:val="20"/>
                <w:lang w:eastAsia="es-ES"/>
              </w:rPr>
              <w:br/>
              <w:t>2 – Remaining part</w:t>
            </w:r>
          </w:p>
        </w:tc>
      </w:tr>
      <w:tr w:rsidR="00E21451" w:rsidRPr="00C22FD0" w14:paraId="1EEE37D9" w14:textId="77777777" w:rsidTr="0040755A">
        <w:tc>
          <w:tcPr>
            <w:tcW w:w="1951" w:type="dxa"/>
            <w:tcBorders>
              <w:bottom w:val="single" w:sz="4" w:space="0" w:color="auto"/>
            </w:tcBorders>
          </w:tcPr>
          <w:p w14:paraId="770CFD46"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Z0030</w:t>
            </w:r>
          </w:p>
        </w:tc>
        <w:tc>
          <w:tcPr>
            <w:tcW w:w="2552" w:type="dxa"/>
            <w:tcBorders>
              <w:bottom w:val="single" w:sz="4" w:space="0" w:color="auto"/>
            </w:tcBorders>
          </w:tcPr>
          <w:p w14:paraId="485D4BCF" w14:textId="77777777"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Fund/Portfolio number</w:t>
            </w:r>
          </w:p>
          <w:p w14:paraId="3E3214E6" w14:textId="77777777" w:rsidR="00E21451" w:rsidRPr="00C22FD0" w:rsidRDefault="00E21451" w:rsidP="0040755A">
            <w:pPr>
              <w:rPr>
                <w:rFonts w:ascii="Times New Roman" w:eastAsia="Times New Roman" w:hAnsi="Times New Roman" w:cs="Times New Roman"/>
                <w:sz w:val="20"/>
                <w:szCs w:val="20"/>
                <w:lang w:eastAsia="es-ES"/>
              </w:rPr>
            </w:pPr>
          </w:p>
        </w:tc>
        <w:tc>
          <w:tcPr>
            <w:tcW w:w="4739" w:type="dxa"/>
            <w:tcBorders>
              <w:bottom w:val="single" w:sz="4" w:space="0" w:color="auto"/>
            </w:tcBorders>
          </w:tcPr>
          <w:p w14:paraId="22588716" w14:textId="6EB61FBE" w:rsidR="00E21451" w:rsidRPr="00C22FD0" w:rsidRDefault="00E21451" w:rsidP="0040755A">
            <w:pPr>
              <w:rPr>
                <w:rFonts w:ascii="Times New Roman" w:eastAsia="Times New Roman" w:hAnsi="Times New Roman" w:cs="Times New Roman"/>
                <w:sz w:val="20"/>
                <w:szCs w:val="20"/>
                <w:lang w:eastAsia="es-ES"/>
              </w:rPr>
            </w:pPr>
            <w:r w:rsidRPr="00C22FD0">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w:t>
            </w:r>
            <w:r w:rsidR="00B46E40" w:rsidRPr="00C22FD0">
              <w:rPr>
                <w:rFonts w:ascii="Times New Roman" w:eastAsia="Times New Roman" w:hAnsi="Times New Roman" w:cs="Times New Roman"/>
                <w:sz w:val="20"/>
                <w:szCs w:val="20"/>
                <w:lang w:eastAsia="es-ES"/>
              </w:rPr>
              <w:t>within the scope of group supervision</w:t>
            </w:r>
            <w:r w:rsidRPr="00C22FD0">
              <w:rPr>
                <w:rFonts w:ascii="Times New Roman" w:eastAsia="Times New Roman" w:hAnsi="Times New Roman" w:cs="Times New Roman"/>
                <w:sz w:val="20"/>
                <w:szCs w:val="20"/>
                <w:lang w:eastAsia="es-ES"/>
              </w:rPr>
              <w:t xml:space="preserve"> and must be consistent over time and with the fund/portfolio number reported in other templates. </w:t>
            </w:r>
          </w:p>
          <w:p w14:paraId="39430E11" w14:textId="656AF346" w:rsidR="00E21451" w:rsidRPr="00C22FD0" w:rsidDel="00D229EA" w:rsidRDefault="00E21451" w:rsidP="0040755A">
            <w:pPr>
              <w:rPr>
                <w:del w:id="1228" w:author="Author"/>
                <w:rFonts w:ascii="Times New Roman" w:eastAsia="Times New Roman" w:hAnsi="Times New Roman" w:cs="Times New Roman"/>
                <w:sz w:val="20"/>
                <w:szCs w:val="20"/>
                <w:lang w:eastAsia="es-ES"/>
              </w:rPr>
            </w:pPr>
          </w:p>
          <w:p w14:paraId="5C7F690E" w14:textId="5303BB0A" w:rsidR="00E21451" w:rsidRPr="00C22FD0" w:rsidRDefault="00E21451" w:rsidP="0040755A">
            <w:pPr>
              <w:rPr>
                <w:rFonts w:ascii="Times New Roman" w:eastAsia="Times New Roman" w:hAnsi="Times New Roman" w:cs="Times New Roman"/>
                <w:sz w:val="20"/>
                <w:szCs w:val="20"/>
                <w:lang w:eastAsia="es-ES"/>
              </w:rPr>
            </w:pPr>
            <w:del w:id="1229" w:author="Author">
              <w:r w:rsidRPr="00C22FD0" w:rsidDel="00D229EA">
                <w:rPr>
                  <w:rFonts w:ascii="Times New Roman" w:eastAsia="Times New Roman" w:hAnsi="Times New Roman" w:cs="Times New Roman"/>
                  <w:sz w:val="20"/>
                  <w:szCs w:val="20"/>
                  <w:lang w:eastAsia="es-ES"/>
                </w:rPr>
                <w:delText>When item Z0020 = 2, then report “0”</w:delText>
              </w:r>
            </w:del>
            <w:r w:rsidRPr="00C22FD0">
              <w:rPr>
                <w:rFonts w:ascii="Times New Roman" w:eastAsia="Times New Roman" w:hAnsi="Times New Roman" w:cs="Times New Roman"/>
                <w:sz w:val="20"/>
                <w:szCs w:val="20"/>
                <w:lang w:eastAsia="es-ES"/>
              </w:rPr>
              <w:t xml:space="preserve"> </w:t>
            </w:r>
          </w:p>
        </w:tc>
      </w:tr>
      <w:tr w:rsidR="00E21451" w:rsidRPr="00C22FD0" w14:paraId="626E8460" w14:textId="77777777" w:rsidTr="0040755A">
        <w:tc>
          <w:tcPr>
            <w:tcW w:w="9242" w:type="dxa"/>
            <w:gridSpan w:val="3"/>
            <w:tcBorders>
              <w:top w:val="single" w:sz="4" w:space="0" w:color="auto"/>
              <w:left w:val="nil"/>
              <w:bottom w:val="single" w:sz="4" w:space="0" w:color="auto"/>
              <w:right w:val="nil"/>
            </w:tcBorders>
          </w:tcPr>
          <w:p w14:paraId="33E139AE" w14:textId="4BB0B442" w:rsidR="00E21451" w:rsidRPr="00C22FD0" w:rsidRDefault="00E21451" w:rsidP="0040755A">
            <w:pPr>
              <w:spacing w:before="120" w:after="120"/>
              <w:rPr>
                <w:rFonts w:ascii="Times New Roman" w:hAnsi="Times New Roman"/>
              </w:rPr>
            </w:pPr>
            <w:r w:rsidRPr="00C22FD0">
              <w:rPr>
                <w:rFonts w:ascii="Times New Roman" w:eastAsia="Times New Roman" w:hAnsi="Times New Roman" w:cs="Times New Roman"/>
                <w:b/>
                <w:bCs/>
                <w:sz w:val="20"/>
                <w:szCs w:val="20"/>
                <w:lang w:eastAsia="en-GB"/>
              </w:rPr>
              <w:t>Non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life catastrophe risk – Summary</w:t>
            </w:r>
          </w:p>
        </w:tc>
      </w:tr>
      <w:tr w:rsidR="00E21451" w:rsidRPr="00C22FD0" w14:paraId="3F2CB030" w14:textId="77777777" w:rsidTr="0040755A">
        <w:tc>
          <w:tcPr>
            <w:tcW w:w="1951" w:type="dxa"/>
            <w:tcBorders>
              <w:top w:val="single" w:sz="4" w:space="0" w:color="auto"/>
            </w:tcBorders>
          </w:tcPr>
          <w:p w14:paraId="44D9519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C0010/R0010</w:t>
            </w:r>
          </w:p>
        </w:tc>
        <w:tc>
          <w:tcPr>
            <w:tcW w:w="2552" w:type="dxa"/>
            <w:tcBorders>
              <w:top w:val="single" w:sz="4" w:space="0" w:color="auto"/>
            </w:tcBorders>
          </w:tcPr>
          <w:p w14:paraId="601C956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before risk mitigation – Natural catastrophe risk</w:t>
            </w:r>
          </w:p>
        </w:tc>
        <w:tc>
          <w:tcPr>
            <w:tcW w:w="4739" w:type="dxa"/>
            <w:tcBorders>
              <w:top w:val="single" w:sz="4" w:space="0" w:color="auto"/>
            </w:tcBorders>
          </w:tcPr>
          <w:p w14:paraId="439B7D8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catastrophe risk before risk mitigation arising from all natural catastrophe perils and taking into consideration the diversification effect between the perils given in C0010/R0070. </w:t>
            </w:r>
          </w:p>
        </w:tc>
      </w:tr>
      <w:tr w:rsidR="00E21451" w:rsidRPr="00C22FD0" w14:paraId="1F206ABD" w14:textId="77777777" w:rsidTr="0040755A">
        <w:tc>
          <w:tcPr>
            <w:tcW w:w="1951" w:type="dxa"/>
          </w:tcPr>
          <w:p w14:paraId="30700817" w14:textId="5500379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C0010/R0020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R0060</w:t>
            </w:r>
          </w:p>
        </w:tc>
        <w:tc>
          <w:tcPr>
            <w:tcW w:w="2552" w:type="dxa"/>
          </w:tcPr>
          <w:p w14:paraId="54F32E5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before risk mitigation – Natural catastrophe risk perils</w:t>
            </w:r>
          </w:p>
        </w:tc>
        <w:tc>
          <w:tcPr>
            <w:tcW w:w="4739" w:type="dxa"/>
          </w:tcPr>
          <w:p w14:paraId="1045FDE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before risk mitigation per natural catastrophe peril, taking into consideration the diversification effect between zones and regions. </w:t>
            </w:r>
          </w:p>
          <w:p w14:paraId="682B2EA8" w14:textId="77777777" w:rsidR="00E21451" w:rsidRPr="00C22FD0" w:rsidRDefault="00E21451" w:rsidP="0040755A">
            <w:pPr>
              <w:rPr>
                <w:rFonts w:ascii="Times New Roman" w:eastAsia="Times New Roman" w:hAnsi="Times New Roman" w:cs="Times New Roman"/>
                <w:sz w:val="20"/>
                <w:szCs w:val="20"/>
                <w:lang w:eastAsia="en-GB"/>
              </w:rPr>
            </w:pPr>
          </w:p>
          <w:p w14:paraId="5BA9E0C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Per natural peril this amount is equal to the Catastrophe Risk Charge before risk mitigation.</w:t>
            </w:r>
          </w:p>
        </w:tc>
      </w:tr>
      <w:tr w:rsidR="00E21451" w:rsidRPr="00C22FD0" w14:paraId="561CC3A3" w14:textId="77777777" w:rsidTr="0040755A">
        <w:tc>
          <w:tcPr>
            <w:tcW w:w="1951" w:type="dxa"/>
          </w:tcPr>
          <w:p w14:paraId="39AB9C9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C0010/R0070</w:t>
            </w:r>
          </w:p>
        </w:tc>
        <w:tc>
          <w:tcPr>
            <w:tcW w:w="2552" w:type="dxa"/>
          </w:tcPr>
          <w:p w14:paraId="07A3351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SCR before risk mitigation – Diversification between </w:t>
            </w:r>
            <w:r w:rsidRPr="00C22FD0">
              <w:rPr>
                <w:rFonts w:ascii="Times New Roman" w:eastAsia="Times New Roman" w:hAnsi="Times New Roman" w:cs="Times New Roman"/>
                <w:sz w:val="20"/>
                <w:szCs w:val="20"/>
                <w:lang w:eastAsia="en-GB"/>
              </w:rPr>
              <w:lastRenderedPageBreak/>
              <w:t>perils</w:t>
            </w:r>
          </w:p>
        </w:tc>
        <w:tc>
          <w:tcPr>
            <w:tcW w:w="4739" w:type="dxa"/>
          </w:tcPr>
          <w:p w14:paraId="1B38338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Diversification effect arising from the aggregation of the total capital charges before risk mitigation relating </w:t>
            </w:r>
            <w:r w:rsidRPr="00C22FD0">
              <w:rPr>
                <w:rFonts w:ascii="Times New Roman" w:eastAsia="Times New Roman" w:hAnsi="Times New Roman" w:cs="Times New Roman"/>
                <w:sz w:val="20"/>
                <w:szCs w:val="20"/>
                <w:lang w:eastAsia="en-GB"/>
              </w:rPr>
              <w:lastRenderedPageBreak/>
              <w:t>to different natural catastrophe perils.</w:t>
            </w:r>
          </w:p>
        </w:tc>
      </w:tr>
      <w:tr w:rsidR="00E21451" w:rsidRPr="00C22FD0" w14:paraId="3C3C8D49" w14:textId="77777777" w:rsidTr="0040755A">
        <w:tc>
          <w:tcPr>
            <w:tcW w:w="1951" w:type="dxa"/>
          </w:tcPr>
          <w:p w14:paraId="288A340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C0020/R0010</w:t>
            </w:r>
          </w:p>
        </w:tc>
        <w:tc>
          <w:tcPr>
            <w:tcW w:w="2552" w:type="dxa"/>
          </w:tcPr>
          <w:p w14:paraId="58FA0AD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Natural catastrophe risk</w:t>
            </w:r>
          </w:p>
        </w:tc>
        <w:tc>
          <w:tcPr>
            <w:tcW w:w="4739" w:type="dxa"/>
          </w:tcPr>
          <w:p w14:paraId="0B7FADD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risk mitigation effect of the group’s specific reinsurance contracts and special purpose vehicles arising from all natural catastrophe perils and taking into consideration the diversification effect between the perils given in C0020/R0070. </w:t>
            </w:r>
          </w:p>
        </w:tc>
      </w:tr>
      <w:tr w:rsidR="00E21451" w:rsidRPr="00C22FD0" w14:paraId="7A7EC0E4" w14:textId="77777777" w:rsidTr="0040755A">
        <w:tc>
          <w:tcPr>
            <w:tcW w:w="1951" w:type="dxa"/>
          </w:tcPr>
          <w:p w14:paraId="7A04F93D" w14:textId="04629AF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C0020/R0020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R0060</w:t>
            </w:r>
          </w:p>
        </w:tc>
        <w:tc>
          <w:tcPr>
            <w:tcW w:w="2552" w:type="dxa"/>
          </w:tcPr>
          <w:p w14:paraId="2BDAA38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Natural catastrophe risk perils</w:t>
            </w:r>
          </w:p>
        </w:tc>
        <w:tc>
          <w:tcPr>
            <w:tcW w:w="4739" w:type="dxa"/>
          </w:tcPr>
          <w:p w14:paraId="7DC144F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risk mitigation effect of the group’s specific reinsurance contracts and special purpose vehicles per natural catastrophe peril. </w:t>
            </w:r>
          </w:p>
        </w:tc>
      </w:tr>
      <w:tr w:rsidR="00E21451" w:rsidRPr="00C22FD0" w14:paraId="73CE3413" w14:textId="77777777" w:rsidTr="0040755A">
        <w:tc>
          <w:tcPr>
            <w:tcW w:w="1951" w:type="dxa"/>
          </w:tcPr>
          <w:p w14:paraId="6BBAE7E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C0020/R0070</w:t>
            </w:r>
          </w:p>
        </w:tc>
        <w:tc>
          <w:tcPr>
            <w:tcW w:w="2552" w:type="dxa"/>
          </w:tcPr>
          <w:p w14:paraId="7C5EA91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Diversification between perils</w:t>
            </w:r>
          </w:p>
        </w:tc>
        <w:tc>
          <w:tcPr>
            <w:tcW w:w="4739" w:type="dxa"/>
          </w:tcPr>
          <w:p w14:paraId="56897EB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risk mitigation effect of the group’s specific reinsurance contracts and special purpose vehicles relating to different natural catastrophe perils.</w:t>
            </w:r>
          </w:p>
        </w:tc>
      </w:tr>
      <w:tr w:rsidR="00E21451" w:rsidRPr="00C22FD0" w14:paraId="245668B9" w14:textId="77777777" w:rsidTr="0040755A">
        <w:tc>
          <w:tcPr>
            <w:tcW w:w="1951" w:type="dxa"/>
          </w:tcPr>
          <w:p w14:paraId="48B0ACB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C0030/R0010</w:t>
            </w:r>
          </w:p>
        </w:tc>
        <w:tc>
          <w:tcPr>
            <w:tcW w:w="2552" w:type="dxa"/>
          </w:tcPr>
          <w:p w14:paraId="3CDE02C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after risk mitigation – Natural catastrophe risk</w:t>
            </w:r>
          </w:p>
        </w:tc>
        <w:tc>
          <w:tcPr>
            <w:tcW w:w="4739" w:type="dxa"/>
          </w:tcPr>
          <w:p w14:paraId="2C1E600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catastrophe risk after risk mitigation arising from all natural catastrophe perils and taking into consideration the diversification effect between the perils given in C0030/R0070. </w:t>
            </w:r>
          </w:p>
        </w:tc>
      </w:tr>
      <w:tr w:rsidR="00E21451" w:rsidRPr="00C22FD0" w14:paraId="6713C6BE" w14:textId="77777777" w:rsidTr="0040755A">
        <w:tc>
          <w:tcPr>
            <w:tcW w:w="1951" w:type="dxa"/>
          </w:tcPr>
          <w:p w14:paraId="21FC50EF" w14:textId="55DFC52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C0030/R0020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R0060</w:t>
            </w:r>
          </w:p>
        </w:tc>
        <w:tc>
          <w:tcPr>
            <w:tcW w:w="2552" w:type="dxa"/>
          </w:tcPr>
          <w:p w14:paraId="67B99E7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after risk mitigation – Natural catastrophe risk perils</w:t>
            </w:r>
          </w:p>
        </w:tc>
        <w:tc>
          <w:tcPr>
            <w:tcW w:w="4739" w:type="dxa"/>
          </w:tcPr>
          <w:p w14:paraId="57020E0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after risk mitigation per natural catastrophe peril, taking into consideration the diversification effect between zones and regions. </w:t>
            </w:r>
          </w:p>
          <w:p w14:paraId="04E21777" w14:textId="77777777" w:rsidR="00E21451" w:rsidRPr="00C22FD0" w:rsidRDefault="00E21451" w:rsidP="0040755A">
            <w:pPr>
              <w:rPr>
                <w:rFonts w:ascii="Times New Roman" w:eastAsia="Times New Roman" w:hAnsi="Times New Roman" w:cs="Times New Roman"/>
                <w:sz w:val="20"/>
                <w:szCs w:val="20"/>
                <w:lang w:eastAsia="en-GB"/>
              </w:rPr>
            </w:pPr>
          </w:p>
          <w:p w14:paraId="70AAE4A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Per natural peril this amount is equal to the Catastrophe Risk Charge after risk mitigation.</w:t>
            </w:r>
          </w:p>
        </w:tc>
      </w:tr>
      <w:tr w:rsidR="00E21451" w:rsidRPr="00C22FD0" w14:paraId="154D658F" w14:textId="77777777" w:rsidTr="0040755A">
        <w:tc>
          <w:tcPr>
            <w:tcW w:w="1951" w:type="dxa"/>
          </w:tcPr>
          <w:p w14:paraId="7CBC57A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C0030/R0070</w:t>
            </w:r>
          </w:p>
        </w:tc>
        <w:tc>
          <w:tcPr>
            <w:tcW w:w="2552" w:type="dxa"/>
          </w:tcPr>
          <w:p w14:paraId="607B08A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after risk mitigation – Diversification between perils</w:t>
            </w:r>
          </w:p>
        </w:tc>
        <w:tc>
          <w:tcPr>
            <w:tcW w:w="4739" w:type="dxa"/>
          </w:tcPr>
          <w:p w14:paraId="6B07622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after risk mitigation relating to different natural catastrophe perils.</w:t>
            </w:r>
          </w:p>
        </w:tc>
      </w:tr>
      <w:tr w:rsidR="00E21451" w:rsidRPr="00C22FD0" w14:paraId="23830B29" w14:textId="77777777" w:rsidTr="0040755A">
        <w:tc>
          <w:tcPr>
            <w:tcW w:w="1951" w:type="dxa"/>
          </w:tcPr>
          <w:p w14:paraId="553DEE4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C0010/R0080</w:t>
            </w:r>
          </w:p>
        </w:tc>
        <w:tc>
          <w:tcPr>
            <w:tcW w:w="2552" w:type="dxa"/>
          </w:tcPr>
          <w:p w14:paraId="43EBC129" w14:textId="049B57B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before risk mitigation – Catastrophe risk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w:t>
            </w:r>
          </w:p>
        </w:tc>
        <w:tc>
          <w:tcPr>
            <w:tcW w:w="4739" w:type="dxa"/>
          </w:tcPr>
          <w:p w14:paraId="465E1CC8" w14:textId="567FD1B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catastrophe risk before risk mitigation arising from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w:t>
            </w:r>
          </w:p>
        </w:tc>
      </w:tr>
      <w:tr w:rsidR="00E21451" w:rsidRPr="00C22FD0" w14:paraId="2A395ABE" w14:textId="77777777" w:rsidTr="0040755A">
        <w:tc>
          <w:tcPr>
            <w:tcW w:w="1951" w:type="dxa"/>
          </w:tcPr>
          <w:p w14:paraId="754FE9F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C0020/R0080</w:t>
            </w:r>
          </w:p>
        </w:tc>
        <w:tc>
          <w:tcPr>
            <w:tcW w:w="2552" w:type="dxa"/>
          </w:tcPr>
          <w:p w14:paraId="15CF091D" w14:textId="009CCD4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Catastrophe risk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w:t>
            </w:r>
          </w:p>
        </w:tc>
        <w:tc>
          <w:tcPr>
            <w:tcW w:w="4739" w:type="dxa"/>
          </w:tcPr>
          <w:p w14:paraId="429D5E59" w14:textId="1A7B929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risk mitigation effect of the group’s specific reinsurance contracts and special purpose vehicles for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w:t>
            </w:r>
          </w:p>
        </w:tc>
      </w:tr>
      <w:tr w:rsidR="00E21451" w:rsidRPr="00C22FD0" w14:paraId="3AA2AE21" w14:textId="77777777" w:rsidTr="0040755A">
        <w:tc>
          <w:tcPr>
            <w:tcW w:w="1951" w:type="dxa"/>
          </w:tcPr>
          <w:p w14:paraId="755AFFC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C0030/R0080</w:t>
            </w:r>
          </w:p>
        </w:tc>
        <w:tc>
          <w:tcPr>
            <w:tcW w:w="2552" w:type="dxa"/>
          </w:tcPr>
          <w:p w14:paraId="3F12ECC0" w14:textId="11B4032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after risk mitigation – Catastrophe risk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w:t>
            </w:r>
          </w:p>
        </w:tc>
        <w:tc>
          <w:tcPr>
            <w:tcW w:w="4739" w:type="dxa"/>
          </w:tcPr>
          <w:p w14:paraId="541166D4" w14:textId="41EAA38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catastrophe risk after risk mitigation arising from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proportional property reinsurance. </w:t>
            </w:r>
            <w:r w:rsidRPr="00C22FD0">
              <w:rPr>
                <w:rFonts w:ascii="Times New Roman" w:eastAsia="Times New Roman" w:hAnsi="Times New Roman" w:cs="Times New Roman"/>
                <w:sz w:val="20"/>
                <w:szCs w:val="20"/>
                <w:lang w:eastAsia="en-GB"/>
              </w:rPr>
              <w:br/>
            </w:r>
          </w:p>
        </w:tc>
      </w:tr>
      <w:tr w:rsidR="00E21451" w:rsidRPr="00C22FD0" w14:paraId="743DD7C3" w14:textId="77777777" w:rsidTr="0040755A">
        <w:tc>
          <w:tcPr>
            <w:tcW w:w="1951" w:type="dxa"/>
          </w:tcPr>
          <w:p w14:paraId="0DFEFD0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C0010/R0090</w:t>
            </w:r>
          </w:p>
        </w:tc>
        <w:tc>
          <w:tcPr>
            <w:tcW w:w="2552" w:type="dxa"/>
          </w:tcPr>
          <w:p w14:paraId="0A3DFBF8" w14:textId="61909A3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before risk mitigation –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catastrophe risk</w:t>
            </w:r>
          </w:p>
        </w:tc>
        <w:tc>
          <w:tcPr>
            <w:tcW w:w="4739" w:type="dxa"/>
          </w:tcPr>
          <w:p w14:paraId="06F80754" w14:textId="0379379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catastrophe risk before risk mitigation arising from all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made perils and taking into consideration the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 xml:space="preserve">between the perils given in C0010/R0160. </w:t>
            </w:r>
          </w:p>
        </w:tc>
      </w:tr>
      <w:tr w:rsidR="00E21451" w:rsidRPr="00C22FD0" w14:paraId="2381D223" w14:textId="77777777" w:rsidTr="0040755A">
        <w:tc>
          <w:tcPr>
            <w:tcW w:w="1951" w:type="dxa"/>
          </w:tcPr>
          <w:p w14:paraId="038B412A" w14:textId="5C56DFF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C0010/R0100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R0150</w:t>
            </w:r>
          </w:p>
        </w:tc>
        <w:tc>
          <w:tcPr>
            <w:tcW w:w="2552" w:type="dxa"/>
          </w:tcPr>
          <w:p w14:paraId="104F9C56" w14:textId="0BDA07F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before risk mitigation –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catastrophe risk perils</w:t>
            </w:r>
          </w:p>
        </w:tc>
        <w:tc>
          <w:tcPr>
            <w:tcW w:w="4739" w:type="dxa"/>
          </w:tcPr>
          <w:p w14:paraId="592D4BEF" w14:textId="4E3AD79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per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peril, taking into consideration the diversification effect between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perils. </w:t>
            </w:r>
          </w:p>
          <w:p w14:paraId="39C6EE9C" w14:textId="77777777" w:rsidR="00E21451" w:rsidRPr="00C22FD0" w:rsidRDefault="00E21451" w:rsidP="0040755A">
            <w:pPr>
              <w:rPr>
                <w:rFonts w:ascii="Times New Roman" w:eastAsia="Times New Roman" w:hAnsi="Times New Roman" w:cs="Times New Roman"/>
                <w:sz w:val="20"/>
                <w:szCs w:val="20"/>
                <w:lang w:eastAsia="en-GB"/>
              </w:rPr>
            </w:pPr>
          </w:p>
          <w:p w14:paraId="1FBCA7E5" w14:textId="426DF44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Per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peril this amount is equal to the Catastrophe Risk Charge before risk mitigation.</w:t>
            </w:r>
          </w:p>
        </w:tc>
      </w:tr>
      <w:tr w:rsidR="00E21451" w:rsidRPr="00C22FD0" w14:paraId="06C5840C" w14:textId="77777777" w:rsidTr="0040755A">
        <w:tc>
          <w:tcPr>
            <w:tcW w:w="1951" w:type="dxa"/>
          </w:tcPr>
          <w:p w14:paraId="4667494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C0010/R0160</w:t>
            </w:r>
          </w:p>
        </w:tc>
        <w:tc>
          <w:tcPr>
            <w:tcW w:w="2552" w:type="dxa"/>
          </w:tcPr>
          <w:p w14:paraId="0373FED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before risk mitigation – Diversification between perils</w:t>
            </w:r>
          </w:p>
        </w:tc>
        <w:tc>
          <w:tcPr>
            <w:tcW w:w="4739" w:type="dxa"/>
          </w:tcPr>
          <w:p w14:paraId="14045F37" w14:textId="0F403C2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perils.</w:t>
            </w:r>
          </w:p>
        </w:tc>
      </w:tr>
      <w:tr w:rsidR="00E21451" w:rsidRPr="00C22FD0" w14:paraId="3D3271F8" w14:textId="77777777" w:rsidTr="0040755A">
        <w:tc>
          <w:tcPr>
            <w:tcW w:w="1951" w:type="dxa"/>
          </w:tcPr>
          <w:p w14:paraId="6267634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C0020/R0090</w:t>
            </w:r>
          </w:p>
        </w:tc>
        <w:tc>
          <w:tcPr>
            <w:tcW w:w="2552" w:type="dxa"/>
          </w:tcPr>
          <w:p w14:paraId="335866FF" w14:textId="2E4F81A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catastrophe risk</w:t>
            </w:r>
          </w:p>
        </w:tc>
        <w:tc>
          <w:tcPr>
            <w:tcW w:w="4739" w:type="dxa"/>
          </w:tcPr>
          <w:p w14:paraId="6174140F" w14:textId="3B2D97F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risk mitigation effect of the group’s specific reinsurance contracts and special purpose vehicles arising from all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made perils and taking into consideration the diversification effect between the perils given in C0020/R0160. </w:t>
            </w:r>
          </w:p>
        </w:tc>
      </w:tr>
      <w:tr w:rsidR="00E21451" w:rsidRPr="00C22FD0" w14:paraId="3DA36FF5" w14:textId="77777777" w:rsidTr="0040755A">
        <w:tc>
          <w:tcPr>
            <w:tcW w:w="1951" w:type="dxa"/>
          </w:tcPr>
          <w:p w14:paraId="534B0DDC" w14:textId="5F2BD6B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C0020/R0100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R0150</w:t>
            </w:r>
          </w:p>
        </w:tc>
        <w:tc>
          <w:tcPr>
            <w:tcW w:w="2552" w:type="dxa"/>
          </w:tcPr>
          <w:p w14:paraId="015F97CD" w14:textId="2FD816B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catastrophe risk perils</w:t>
            </w:r>
          </w:p>
        </w:tc>
        <w:tc>
          <w:tcPr>
            <w:tcW w:w="4739" w:type="dxa"/>
          </w:tcPr>
          <w:p w14:paraId="4B4F5602" w14:textId="0FEC898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risk mitigation effect of the group’s specific reinsurance contracts and special purpose </w:t>
            </w:r>
            <w:r w:rsidRPr="00C22FD0">
              <w:rPr>
                <w:rFonts w:ascii="Times New Roman" w:eastAsia="Times New Roman" w:hAnsi="Times New Roman" w:cs="Times New Roman"/>
                <w:sz w:val="20"/>
                <w:szCs w:val="20"/>
                <w:lang w:eastAsia="en-GB"/>
              </w:rPr>
              <w:lastRenderedPageBreak/>
              <w:t>vehicles per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made catastrophe peril. </w:t>
            </w:r>
          </w:p>
        </w:tc>
      </w:tr>
      <w:tr w:rsidR="00E21451" w:rsidRPr="00C22FD0" w14:paraId="0AEB8F31" w14:textId="77777777" w:rsidTr="0040755A">
        <w:tc>
          <w:tcPr>
            <w:tcW w:w="1951" w:type="dxa"/>
          </w:tcPr>
          <w:p w14:paraId="420AD82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C0020/R0160</w:t>
            </w:r>
          </w:p>
        </w:tc>
        <w:tc>
          <w:tcPr>
            <w:tcW w:w="2552" w:type="dxa"/>
          </w:tcPr>
          <w:p w14:paraId="35133B5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Diversification between perils</w:t>
            </w:r>
          </w:p>
        </w:tc>
        <w:tc>
          <w:tcPr>
            <w:tcW w:w="4739" w:type="dxa"/>
          </w:tcPr>
          <w:p w14:paraId="3DD76286" w14:textId="0065D7F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risk mitigation effect of the group’s specific reinsurance contracts and special purpose vehicles relating to different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perils.</w:t>
            </w:r>
          </w:p>
        </w:tc>
      </w:tr>
      <w:tr w:rsidR="00E21451" w:rsidRPr="00C22FD0" w14:paraId="6797261E" w14:textId="77777777" w:rsidTr="0040755A">
        <w:tc>
          <w:tcPr>
            <w:tcW w:w="1951" w:type="dxa"/>
          </w:tcPr>
          <w:p w14:paraId="09E0FC7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C0030/R0090</w:t>
            </w:r>
          </w:p>
        </w:tc>
        <w:tc>
          <w:tcPr>
            <w:tcW w:w="2552" w:type="dxa"/>
          </w:tcPr>
          <w:p w14:paraId="1742BE92" w14:textId="5E1AEE3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after risk mitigation –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catastrophe risk</w:t>
            </w:r>
          </w:p>
        </w:tc>
        <w:tc>
          <w:tcPr>
            <w:tcW w:w="4739" w:type="dxa"/>
          </w:tcPr>
          <w:p w14:paraId="7695B03E" w14:textId="4A321C8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catastrophe risk after risk mitigation arising from all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made catastrophe perils and taking into consideration the diversification effect between the perils given in C0030/R0160. </w:t>
            </w:r>
          </w:p>
        </w:tc>
      </w:tr>
      <w:tr w:rsidR="00E21451" w:rsidRPr="00C22FD0" w14:paraId="2CA679EF" w14:textId="77777777" w:rsidTr="0040755A">
        <w:tc>
          <w:tcPr>
            <w:tcW w:w="1951" w:type="dxa"/>
          </w:tcPr>
          <w:p w14:paraId="2C9E46CF" w14:textId="7F7E7AF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C0030/R0100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R0150</w:t>
            </w:r>
          </w:p>
        </w:tc>
        <w:tc>
          <w:tcPr>
            <w:tcW w:w="2552" w:type="dxa"/>
          </w:tcPr>
          <w:p w14:paraId="4F0F3AFB" w14:textId="3240D1A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after risk mitigation –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catastrophe risk perils</w:t>
            </w:r>
          </w:p>
        </w:tc>
        <w:tc>
          <w:tcPr>
            <w:tcW w:w="4739" w:type="dxa"/>
          </w:tcPr>
          <w:p w14:paraId="1656897A" w14:textId="5BECAFA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after risk mitigation per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made catastrophe peril, taking into consideration the diversification effect between </w:t>
            </w:r>
            <w:r w:rsidR="00FF6D36" w:rsidRPr="00C22FD0">
              <w:rPr>
                <w:rFonts w:ascii="Times New Roman" w:eastAsia="Times New Roman" w:hAnsi="Times New Roman" w:cs="Times New Roman"/>
                <w:sz w:val="20"/>
                <w:szCs w:val="20"/>
                <w:lang w:eastAsia="en-GB"/>
              </w:rPr>
              <w:t>sub–perils.</w:t>
            </w:r>
          </w:p>
          <w:p w14:paraId="10E4BC14" w14:textId="77777777" w:rsidR="00E21451" w:rsidRPr="00C22FD0" w:rsidRDefault="00E21451" w:rsidP="0040755A">
            <w:pPr>
              <w:rPr>
                <w:rFonts w:ascii="Times New Roman" w:eastAsia="Times New Roman" w:hAnsi="Times New Roman" w:cs="Times New Roman"/>
                <w:sz w:val="20"/>
                <w:szCs w:val="20"/>
                <w:lang w:eastAsia="en-GB"/>
              </w:rPr>
            </w:pPr>
          </w:p>
          <w:p w14:paraId="32100BEE" w14:textId="4237620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Per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peril this amount is equal to the Catastrophe Risk Charge after risk mitigation.</w:t>
            </w:r>
          </w:p>
        </w:tc>
      </w:tr>
      <w:tr w:rsidR="00E21451" w:rsidRPr="00C22FD0" w14:paraId="1EB05284" w14:textId="77777777" w:rsidTr="0040755A">
        <w:tc>
          <w:tcPr>
            <w:tcW w:w="1951" w:type="dxa"/>
          </w:tcPr>
          <w:p w14:paraId="09A0A2D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C0030/R0160</w:t>
            </w:r>
          </w:p>
        </w:tc>
        <w:tc>
          <w:tcPr>
            <w:tcW w:w="2552" w:type="dxa"/>
          </w:tcPr>
          <w:p w14:paraId="7292C8F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after risk mitigation – Diversification between perils</w:t>
            </w:r>
          </w:p>
        </w:tc>
        <w:tc>
          <w:tcPr>
            <w:tcW w:w="4739" w:type="dxa"/>
          </w:tcPr>
          <w:p w14:paraId="0435CAC3" w14:textId="61B7E00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after risk mitigation relating to different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catastrophe perils.</w:t>
            </w:r>
          </w:p>
        </w:tc>
      </w:tr>
      <w:tr w:rsidR="00E21451" w:rsidRPr="00C22FD0" w14:paraId="1B98D25D" w14:textId="77777777" w:rsidTr="0040755A">
        <w:tc>
          <w:tcPr>
            <w:tcW w:w="1951" w:type="dxa"/>
          </w:tcPr>
          <w:p w14:paraId="6D5A43D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C0010/R0170</w:t>
            </w:r>
          </w:p>
        </w:tc>
        <w:tc>
          <w:tcPr>
            <w:tcW w:w="2552" w:type="dxa"/>
          </w:tcPr>
          <w:p w14:paraId="3AEA0159" w14:textId="661A960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before risk mitigation –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w:t>
            </w:r>
          </w:p>
        </w:tc>
        <w:tc>
          <w:tcPr>
            <w:tcW w:w="4739" w:type="dxa"/>
          </w:tcPr>
          <w:p w14:paraId="3E42969D" w14:textId="24FA85C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catastrophe risk before risk mitigation arising from all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life” perils and taking into consideration the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the perils given in C0010/R0180.</w:t>
            </w:r>
          </w:p>
        </w:tc>
      </w:tr>
      <w:tr w:rsidR="00E21451" w:rsidRPr="00C22FD0" w14:paraId="22E1E4F4" w14:textId="77777777" w:rsidTr="0040755A">
        <w:tc>
          <w:tcPr>
            <w:tcW w:w="1951" w:type="dxa"/>
          </w:tcPr>
          <w:p w14:paraId="50CAFEA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C0010/R0180</w:t>
            </w:r>
          </w:p>
        </w:tc>
        <w:tc>
          <w:tcPr>
            <w:tcW w:w="2552" w:type="dxa"/>
          </w:tcPr>
          <w:p w14:paraId="1697D70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before risk mitigation – Diversification between perils</w:t>
            </w:r>
          </w:p>
        </w:tc>
        <w:tc>
          <w:tcPr>
            <w:tcW w:w="4739" w:type="dxa"/>
          </w:tcPr>
          <w:p w14:paraId="5A20441D" w14:textId="39EBDB9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perils.</w:t>
            </w:r>
          </w:p>
        </w:tc>
      </w:tr>
      <w:tr w:rsidR="00E21451" w:rsidRPr="00C22FD0" w14:paraId="7C82070F" w14:textId="77777777" w:rsidTr="0040755A">
        <w:tc>
          <w:tcPr>
            <w:tcW w:w="1951" w:type="dxa"/>
          </w:tcPr>
          <w:p w14:paraId="4F19250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C0020/R0170</w:t>
            </w:r>
          </w:p>
        </w:tc>
        <w:tc>
          <w:tcPr>
            <w:tcW w:w="2552" w:type="dxa"/>
          </w:tcPr>
          <w:p w14:paraId="12AD7254" w14:textId="2854330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w:t>
            </w:r>
          </w:p>
        </w:tc>
        <w:tc>
          <w:tcPr>
            <w:tcW w:w="4739" w:type="dxa"/>
          </w:tcPr>
          <w:p w14:paraId="2307C7A0" w14:textId="41377BF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risk mitigation effect of the group’s specific reinsurance contracts and special purpose vehicles arising from all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life” perils and taking into consideration the diversification effect between the perils given in C0020/R0180. </w:t>
            </w:r>
          </w:p>
        </w:tc>
      </w:tr>
      <w:tr w:rsidR="00E21451" w:rsidRPr="00C22FD0" w14:paraId="4F3F0288" w14:textId="77777777" w:rsidTr="0040755A">
        <w:tc>
          <w:tcPr>
            <w:tcW w:w="1951" w:type="dxa"/>
          </w:tcPr>
          <w:p w14:paraId="2355C4A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C0020/R0180</w:t>
            </w:r>
          </w:p>
        </w:tc>
        <w:tc>
          <w:tcPr>
            <w:tcW w:w="2552" w:type="dxa"/>
          </w:tcPr>
          <w:p w14:paraId="2C6644C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Diversification between perils</w:t>
            </w:r>
          </w:p>
        </w:tc>
        <w:tc>
          <w:tcPr>
            <w:tcW w:w="4739" w:type="dxa"/>
          </w:tcPr>
          <w:p w14:paraId="6A68BD9C" w14:textId="089AE74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risk mitigation effect of the group’s specific reinsurance contracts and special purpose vehicles relating to different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perils.</w:t>
            </w:r>
          </w:p>
        </w:tc>
      </w:tr>
      <w:tr w:rsidR="00E21451" w:rsidRPr="00C22FD0" w14:paraId="52320C69" w14:textId="77777777" w:rsidTr="0040755A">
        <w:tc>
          <w:tcPr>
            <w:tcW w:w="1951" w:type="dxa"/>
          </w:tcPr>
          <w:p w14:paraId="3F50F4B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C0030/R0170</w:t>
            </w:r>
          </w:p>
        </w:tc>
        <w:tc>
          <w:tcPr>
            <w:tcW w:w="2552" w:type="dxa"/>
          </w:tcPr>
          <w:p w14:paraId="1FC92477" w14:textId="39A76C0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after risk mitigation –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w:t>
            </w:r>
          </w:p>
        </w:tc>
        <w:tc>
          <w:tcPr>
            <w:tcW w:w="4739" w:type="dxa"/>
          </w:tcPr>
          <w:p w14:paraId="0288B91C" w14:textId="66E73AB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catastrophe risk after risk mitigation arising from all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perils and taking into consideration the diversification effect between the perils given in C0030/R0180.</w:t>
            </w:r>
          </w:p>
        </w:tc>
      </w:tr>
      <w:tr w:rsidR="00E21451" w:rsidRPr="00C22FD0" w14:paraId="6EC5FE8B" w14:textId="77777777" w:rsidTr="0040755A">
        <w:tc>
          <w:tcPr>
            <w:tcW w:w="1951" w:type="dxa"/>
          </w:tcPr>
          <w:p w14:paraId="6512FC8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C0030/R0180</w:t>
            </w:r>
          </w:p>
        </w:tc>
        <w:tc>
          <w:tcPr>
            <w:tcW w:w="2552" w:type="dxa"/>
          </w:tcPr>
          <w:p w14:paraId="246F86F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after risk mitigation – Diversification between perils</w:t>
            </w:r>
          </w:p>
        </w:tc>
        <w:tc>
          <w:tcPr>
            <w:tcW w:w="4739" w:type="dxa"/>
          </w:tcPr>
          <w:p w14:paraId="659A629D" w14:textId="4FC3EB2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after risk mitigation relating to different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perils.</w:t>
            </w:r>
          </w:p>
        </w:tc>
      </w:tr>
      <w:tr w:rsidR="00E21451" w:rsidRPr="00C22FD0" w14:paraId="36F5E28C" w14:textId="77777777" w:rsidTr="0040755A">
        <w:tc>
          <w:tcPr>
            <w:tcW w:w="1951" w:type="dxa"/>
          </w:tcPr>
          <w:p w14:paraId="3CC30EB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C0010/R0190</w:t>
            </w:r>
          </w:p>
        </w:tc>
        <w:tc>
          <w:tcPr>
            <w:tcW w:w="2552" w:type="dxa"/>
          </w:tcPr>
          <w:p w14:paraId="22182B78" w14:textId="4C9FC48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SCR before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 before diversification</w:t>
            </w:r>
          </w:p>
        </w:tc>
        <w:tc>
          <w:tcPr>
            <w:tcW w:w="4739" w:type="dxa"/>
          </w:tcPr>
          <w:p w14:paraId="14485BC9" w14:textId="13158D2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catastrophe risk before risk mitigation arising from all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 (Natural catastrophe,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and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life” catastrophe risks) before the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modules. </w:t>
            </w:r>
          </w:p>
        </w:tc>
      </w:tr>
      <w:tr w:rsidR="00E21451" w:rsidRPr="00C22FD0" w14:paraId="20F7478D" w14:textId="77777777" w:rsidTr="0040755A">
        <w:tc>
          <w:tcPr>
            <w:tcW w:w="1951" w:type="dxa"/>
          </w:tcPr>
          <w:p w14:paraId="1200D50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C0010/R0200</w:t>
            </w:r>
          </w:p>
        </w:tc>
        <w:tc>
          <w:tcPr>
            <w:tcW w:w="2552" w:type="dxa"/>
          </w:tcPr>
          <w:p w14:paraId="44F8270F" w14:textId="6A7D640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SCR before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Diversification between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w:t>
            </w:r>
          </w:p>
        </w:tc>
        <w:tc>
          <w:tcPr>
            <w:tcW w:w="4739" w:type="dxa"/>
          </w:tcPr>
          <w:p w14:paraId="7EFF3DEA" w14:textId="084E402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 (Natural catastrophe,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and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risks).</w:t>
            </w:r>
          </w:p>
        </w:tc>
      </w:tr>
      <w:tr w:rsidR="00E21451" w:rsidRPr="00C22FD0" w14:paraId="13789EAC" w14:textId="77777777" w:rsidTr="0040755A">
        <w:tc>
          <w:tcPr>
            <w:tcW w:w="1951" w:type="dxa"/>
          </w:tcPr>
          <w:p w14:paraId="4980A45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C0010/R0210</w:t>
            </w:r>
          </w:p>
        </w:tc>
        <w:tc>
          <w:tcPr>
            <w:tcW w:w="2552" w:type="dxa"/>
          </w:tcPr>
          <w:p w14:paraId="672D9FAE" w14:textId="504AC34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SCR before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 after diversification</w:t>
            </w:r>
          </w:p>
        </w:tc>
        <w:tc>
          <w:tcPr>
            <w:tcW w:w="4739" w:type="dxa"/>
          </w:tcPr>
          <w:p w14:paraId="5C53BCA3" w14:textId="5EFFCFA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catastrophe risk before risk mitigation arising from all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 (Natural catastrophe,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and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life” catastrophe risks), taking into consideration the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modules given in C0010/R0200. </w:t>
            </w:r>
          </w:p>
        </w:tc>
      </w:tr>
      <w:tr w:rsidR="00E21451" w:rsidRPr="00C22FD0" w14:paraId="45116552" w14:textId="77777777" w:rsidTr="0040755A">
        <w:tc>
          <w:tcPr>
            <w:tcW w:w="1951" w:type="dxa"/>
          </w:tcPr>
          <w:p w14:paraId="156BDDB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C0020/R0190</w:t>
            </w:r>
          </w:p>
        </w:tc>
        <w:tc>
          <w:tcPr>
            <w:tcW w:w="2552" w:type="dxa"/>
          </w:tcPr>
          <w:p w14:paraId="662575EB" w14:textId="16CF3C6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risk mitigation – Total  </w:t>
            </w:r>
            <w:r w:rsidRPr="00C22FD0">
              <w:rPr>
                <w:rFonts w:ascii="Times New Roman" w:eastAsia="Times New Roman" w:hAnsi="Times New Roman" w:cs="Times New Roman"/>
                <w:sz w:val="20"/>
                <w:szCs w:val="20"/>
                <w:lang w:eastAsia="en-GB"/>
              </w:rPr>
              <w:lastRenderedPageBreak/>
              <w:t>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 before diversification</w:t>
            </w:r>
          </w:p>
        </w:tc>
        <w:tc>
          <w:tcPr>
            <w:tcW w:w="4739" w:type="dxa"/>
          </w:tcPr>
          <w:p w14:paraId="46299A4D" w14:textId="137AF7C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This is the total risk mitigation effect of the group’s </w:t>
            </w:r>
            <w:r w:rsidRPr="00C22FD0">
              <w:rPr>
                <w:rFonts w:ascii="Times New Roman" w:eastAsia="Times New Roman" w:hAnsi="Times New Roman" w:cs="Times New Roman"/>
                <w:sz w:val="20"/>
                <w:szCs w:val="20"/>
                <w:lang w:eastAsia="en-GB"/>
              </w:rPr>
              <w:lastRenderedPageBreak/>
              <w:t>specific reinsurance contracts and special purpose vehicles arising from all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 (Natural catastrophe,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and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risks), before the diversification</w:t>
            </w:r>
            <w:r w:rsidR="00DF4F39" w:rsidRPr="00C22FD0">
              <w:rPr>
                <w:rFonts w:ascii="Times New Roman" w:eastAsia="Times New Roman" w:hAnsi="Times New Roman" w:cs="Times New Roman"/>
                <w:sz w:val="20"/>
                <w:szCs w:val="20"/>
                <w:lang w:eastAsia="en-GB"/>
              </w:rPr>
              <w:t xml:space="preserve"> effect</w:t>
            </w:r>
            <w:r w:rsidRPr="00C22FD0">
              <w:rPr>
                <w:rFonts w:ascii="Times New Roman" w:eastAsia="Times New Roman" w:hAnsi="Times New Roman" w:cs="Times New Roman"/>
                <w:sz w:val="20"/>
                <w:szCs w:val="20"/>
                <w:lang w:eastAsia="en-GB"/>
              </w:rPr>
              <w:t xml:space="preserve"> between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modules. </w:t>
            </w:r>
          </w:p>
        </w:tc>
      </w:tr>
      <w:tr w:rsidR="00E21451" w:rsidRPr="00C22FD0" w14:paraId="7B1032E4" w14:textId="77777777" w:rsidTr="0040755A">
        <w:tc>
          <w:tcPr>
            <w:tcW w:w="1951" w:type="dxa"/>
          </w:tcPr>
          <w:p w14:paraId="4768E37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C0020/R0200</w:t>
            </w:r>
          </w:p>
        </w:tc>
        <w:tc>
          <w:tcPr>
            <w:tcW w:w="2552" w:type="dxa"/>
          </w:tcPr>
          <w:p w14:paraId="1DEB1C8E" w14:textId="6F7F53C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Diversification between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w:t>
            </w:r>
          </w:p>
        </w:tc>
        <w:tc>
          <w:tcPr>
            <w:tcW w:w="4739" w:type="dxa"/>
          </w:tcPr>
          <w:p w14:paraId="5FB342A2" w14:textId="3E39F74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risk mitigation effect of the group’s specific reinsurance contracts and special purpose vehicles relating to different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 (Natural catastrophe,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and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risks).</w:t>
            </w:r>
          </w:p>
        </w:tc>
      </w:tr>
      <w:tr w:rsidR="00E21451" w:rsidRPr="00C22FD0" w14:paraId="250D7648" w14:textId="77777777" w:rsidTr="0040755A">
        <w:tc>
          <w:tcPr>
            <w:tcW w:w="1951" w:type="dxa"/>
          </w:tcPr>
          <w:p w14:paraId="377D403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C0020/R0210</w:t>
            </w:r>
          </w:p>
        </w:tc>
        <w:tc>
          <w:tcPr>
            <w:tcW w:w="2552" w:type="dxa"/>
          </w:tcPr>
          <w:p w14:paraId="5B14C99B" w14:textId="50D0B6C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Total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 after diversification</w:t>
            </w:r>
          </w:p>
        </w:tc>
        <w:tc>
          <w:tcPr>
            <w:tcW w:w="4739" w:type="dxa"/>
          </w:tcPr>
          <w:p w14:paraId="47871A6C" w14:textId="66C9E35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risk mitigation effect of the group’s specific reinsurance contracts and special purpose vehicles arising from all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 (Natural catastrophe,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and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risks), taking into consideration the diversification effect between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modules given in C0020/R0200. </w:t>
            </w:r>
          </w:p>
        </w:tc>
      </w:tr>
      <w:tr w:rsidR="00E21451" w:rsidRPr="00C22FD0" w14:paraId="58849698" w14:textId="77777777" w:rsidTr="0040755A">
        <w:tc>
          <w:tcPr>
            <w:tcW w:w="1951" w:type="dxa"/>
          </w:tcPr>
          <w:p w14:paraId="107F61D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C0030/R0190</w:t>
            </w:r>
          </w:p>
        </w:tc>
        <w:tc>
          <w:tcPr>
            <w:tcW w:w="2552" w:type="dxa"/>
          </w:tcPr>
          <w:p w14:paraId="01D9BCCB" w14:textId="493D2A9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SCR after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 before diversification</w:t>
            </w:r>
          </w:p>
        </w:tc>
        <w:tc>
          <w:tcPr>
            <w:tcW w:w="4739" w:type="dxa"/>
          </w:tcPr>
          <w:p w14:paraId="192C6DFF" w14:textId="7D69041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catastrophe risk after risk mitigation arising from all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 (Natural catastrophe,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and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life” catastrophe risks), before the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w:t>
            </w:r>
          </w:p>
        </w:tc>
      </w:tr>
      <w:tr w:rsidR="00E21451" w:rsidRPr="00C22FD0" w14:paraId="0F42EE91" w14:textId="77777777" w:rsidTr="0040755A">
        <w:tc>
          <w:tcPr>
            <w:tcW w:w="1951" w:type="dxa"/>
            <w:tcBorders>
              <w:bottom w:val="single" w:sz="4" w:space="0" w:color="auto"/>
            </w:tcBorders>
          </w:tcPr>
          <w:p w14:paraId="7192369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C0030/R0200</w:t>
            </w:r>
          </w:p>
        </w:tc>
        <w:tc>
          <w:tcPr>
            <w:tcW w:w="2552" w:type="dxa"/>
            <w:tcBorders>
              <w:bottom w:val="single" w:sz="4" w:space="0" w:color="auto"/>
            </w:tcBorders>
          </w:tcPr>
          <w:p w14:paraId="1144EB84" w14:textId="5D7841C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SCR after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Diversification between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w:t>
            </w:r>
          </w:p>
        </w:tc>
        <w:tc>
          <w:tcPr>
            <w:tcW w:w="4739" w:type="dxa"/>
            <w:tcBorders>
              <w:bottom w:val="single" w:sz="4" w:space="0" w:color="auto"/>
            </w:tcBorders>
          </w:tcPr>
          <w:p w14:paraId="1C0BE452" w14:textId="5DCB4E2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after risk mitigation relating to different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 (Natural catastrophe,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and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risks).</w:t>
            </w:r>
          </w:p>
        </w:tc>
      </w:tr>
      <w:tr w:rsidR="00E21451" w:rsidRPr="00C22FD0" w14:paraId="423C747E" w14:textId="77777777" w:rsidTr="0040755A">
        <w:trPr>
          <w:trHeight w:val="1690"/>
        </w:trPr>
        <w:tc>
          <w:tcPr>
            <w:tcW w:w="1951" w:type="dxa"/>
            <w:tcBorders>
              <w:bottom w:val="single" w:sz="4" w:space="0" w:color="auto"/>
            </w:tcBorders>
          </w:tcPr>
          <w:p w14:paraId="15C6DCD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C0030/R0210</w:t>
            </w:r>
          </w:p>
        </w:tc>
        <w:tc>
          <w:tcPr>
            <w:tcW w:w="2552" w:type="dxa"/>
            <w:tcBorders>
              <w:bottom w:val="single" w:sz="4" w:space="0" w:color="auto"/>
            </w:tcBorders>
          </w:tcPr>
          <w:p w14:paraId="0911CA84" w14:textId="27461D3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SCR after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 after diversification</w:t>
            </w:r>
          </w:p>
        </w:tc>
        <w:tc>
          <w:tcPr>
            <w:tcW w:w="4739" w:type="dxa"/>
            <w:tcBorders>
              <w:bottom w:val="single" w:sz="4" w:space="0" w:color="auto"/>
            </w:tcBorders>
          </w:tcPr>
          <w:p w14:paraId="0A92F137" w14:textId="25D2BB6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catastrophe risk after risk mitigation arising from all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 (Natural catastrophe,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 Man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made and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life” catastrophe risks), taking into consideration the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modules given in item C0030/R0200. </w:t>
            </w:r>
          </w:p>
        </w:tc>
      </w:tr>
      <w:tr w:rsidR="00E21451" w:rsidRPr="00C22FD0" w14:paraId="58663447" w14:textId="77777777" w:rsidTr="0040755A">
        <w:tc>
          <w:tcPr>
            <w:tcW w:w="9242" w:type="dxa"/>
            <w:gridSpan w:val="3"/>
            <w:tcBorders>
              <w:top w:val="single" w:sz="4" w:space="0" w:color="auto"/>
              <w:left w:val="nil"/>
              <w:bottom w:val="single" w:sz="4" w:space="0" w:color="auto"/>
              <w:right w:val="nil"/>
            </w:tcBorders>
          </w:tcPr>
          <w:p w14:paraId="244DD161" w14:textId="206C691D"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Health catastrophe risk – Summary</w:t>
            </w:r>
          </w:p>
        </w:tc>
      </w:tr>
      <w:tr w:rsidR="00E21451" w:rsidRPr="00C22FD0" w14:paraId="477B9D21" w14:textId="77777777" w:rsidTr="0040755A">
        <w:tc>
          <w:tcPr>
            <w:tcW w:w="1951" w:type="dxa"/>
            <w:tcBorders>
              <w:top w:val="single" w:sz="4" w:space="0" w:color="auto"/>
            </w:tcBorders>
          </w:tcPr>
          <w:p w14:paraId="63F070E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C0010/R0300</w:t>
            </w:r>
          </w:p>
        </w:tc>
        <w:tc>
          <w:tcPr>
            <w:tcW w:w="2552" w:type="dxa"/>
            <w:tcBorders>
              <w:top w:val="single" w:sz="4" w:space="0" w:color="auto"/>
            </w:tcBorders>
          </w:tcPr>
          <w:p w14:paraId="1A28BB2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before risk mitigation – Health catastrophe risk</w:t>
            </w:r>
          </w:p>
        </w:tc>
        <w:tc>
          <w:tcPr>
            <w:tcW w:w="4739" w:type="dxa"/>
            <w:tcBorders>
              <w:top w:val="single" w:sz="4" w:space="0" w:color="auto"/>
            </w:tcBorders>
          </w:tcPr>
          <w:p w14:paraId="27A030C4" w14:textId="4EE9236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catastrophe risk before risk mitigation arising from all Health catastrophe risk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modules and taking into consideration the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modules given in C0010/R0340. </w:t>
            </w:r>
          </w:p>
        </w:tc>
      </w:tr>
      <w:tr w:rsidR="00E21451" w:rsidRPr="00C22FD0" w14:paraId="451321C3" w14:textId="77777777" w:rsidTr="0040755A">
        <w:tc>
          <w:tcPr>
            <w:tcW w:w="1951" w:type="dxa"/>
          </w:tcPr>
          <w:p w14:paraId="6C47D13A" w14:textId="6100292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C0010/R0310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R0330</w:t>
            </w:r>
          </w:p>
        </w:tc>
        <w:tc>
          <w:tcPr>
            <w:tcW w:w="2552" w:type="dxa"/>
          </w:tcPr>
          <w:p w14:paraId="1A32A0E6" w14:textId="5E382F0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before risk mitigation – Health catastrophe risk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w:t>
            </w:r>
          </w:p>
        </w:tc>
        <w:tc>
          <w:tcPr>
            <w:tcW w:w="4739" w:type="dxa"/>
          </w:tcPr>
          <w:p w14:paraId="23535094" w14:textId="2C7152F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per Health catastrophe risk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modules, taking into consideration the diversification effect between the countries. </w:t>
            </w:r>
          </w:p>
          <w:p w14:paraId="4E46FA02" w14:textId="77777777" w:rsidR="00E21451" w:rsidRPr="00C22FD0" w:rsidRDefault="00E21451" w:rsidP="0040755A">
            <w:pPr>
              <w:rPr>
                <w:rFonts w:ascii="Times New Roman" w:eastAsia="Times New Roman" w:hAnsi="Times New Roman" w:cs="Times New Roman"/>
                <w:sz w:val="20"/>
                <w:szCs w:val="20"/>
                <w:lang w:eastAsia="en-GB"/>
              </w:rPr>
            </w:pPr>
          </w:p>
          <w:p w14:paraId="13F1FA11" w14:textId="1289DB9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Per Health catastrophe risk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 this amount is equal to the Catastrophe Risk Charge before risk mitigation.</w:t>
            </w:r>
          </w:p>
        </w:tc>
      </w:tr>
      <w:tr w:rsidR="00E21451" w:rsidRPr="00C22FD0" w14:paraId="7274C95E" w14:textId="77777777" w:rsidTr="0040755A">
        <w:tc>
          <w:tcPr>
            <w:tcW w:w="1951" w:type="dxa"/>
          </w:tcPr>
          <w:p w14:paraId="0A03098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C0010/R0340</w:t>
            </w:r>
          </w:p>
        </w:tc>
        <w:tc>
          <w:tcPr>
            <w:tcW w:w="2552" w:type="dxa"/>
          </w:tcPr>
          <w:p w14:paraId="3191A27D" w14:textId="4DBA6A0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before risk mitigation – Diversification between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w:t>
            </w:r>
          </w:p>
        </w:tc>
        <w:tc>
          <w:tcPr>
            <w:tcW w:w="4739" w:type="dxa"/>
          </w:tcPr>
          <w:p w14:paraId="3B136775" w14:textId="61948306" w:rsidR="00E21451" w:rsidRPr="00C22FD0" w:rsidRDefault="00E21451" w:rsidP="00851A23">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Diversification effect arising from the aggregation of the total capital charges before risk mitigation relating to different Health catastrophe </w:t>
            </w:r>
            <w:r w:rsidR="00851A23" w:rsidRPr="00C22FD0">
              <w:rPr>
                <w:rFonts w:ascii="Times New Roman" w:eastAsia="Times New Roman" w:hAnsi="Times New Roman" w:cs="Times New Roman"/>
                <w:sz w:val="20"/>
                <w:szCs w:val="20"/>
                <w:lang w:eastAsia="en-GB"/>
              </w:rPr>
              <w:t xml:space="preserve">risk </w:t>
            </w:r>
            <w:r w:rsidRPr="00C22FD0">
              <w:rPr>
                <w:rFonts w:ascii="Times New Roman" w:eastAsia="Times New Roman" w:hAnsi="Times New Roman" w:cs="Times New Roman"/>
                <w:sz w:val="20"/>
                <w:szCs w:val="20"/>
                <w:lang w:eastAsia="en-GB"/>
              </w:rPr>
              <w:t>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w:t>
            </w:r>
          </w:p>
        </w:tc>
      </w:tr>
      <w:tr w:rsidR="00E21451" w:rsidRPr="00C22FD0" w14:paraId="36482EE0" w14:textId="77777777" w:rsidTr="0040755A">
        <w:tc>
          <w:tcPr>
            <w:tcW w:w="1951" w:type="dxa"/>
          </w:tcPr>
          <w:p w14:paraId="055E218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C0020/R0300</w:t>
            </w:r>
          </w:p>
        </w:tc>
        <w:tc>
          <w:tcPr>
            <w:tcW w:w="2552" w:type="dxa"/>
          </w:tcPr>
          <w:p w14:paraId="0737D2D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Health catastrophe risk</w:t>
            </w:r>
          </w:p>
        </w:tc>
        <w:tc>
          <w:tcPr>
            <w:tcW w:w="4739" w:type="dxa"/>
          </w:tcPr>
          <w:p w14:paraId="03A04372" w14:textId="6C65C079" w:rsidR="00E21451" w:rsidRPr="00C22FD0" w:rsidRDefault="00E21451" w:rsidP="00851A23">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risk mitigation effect of the group’s specific reinsurance contracts and special purpose vehicles arising from all Health catastrophe </w:t>
            </w:r>
            <w:r w:rsidR="00851A23" w:rsidRPr="00C22FD0">
              <w:rPr>
                <w:rFonts w:ascii="Times New Roman" w:eastAsia="Times New Roman" w:hAnsi="Times New Roman" w:cs="Times New Roman"/>
                <w:sz w:val="20"/>
                <w:szCs w:val="20"/>
                <w:lang w:eastAsia="en-GB"/>
              </w:rPr>
              <w:t xml:space="preserve">risk </w:t>
            </w:r>
            <w:r w:rsidRPr="00C22FD0">
              <w:rPr>
                <w:rFonts w:ascii="Times New Roman" w:eastAsia="Times New Roman" w:hAnsi="Times New Roman" w:cs="Times New Roman"/>
                <w:sz w:val="20"/>
                <w:szCs w:val="20"/>
                <w:lang w:eastAsia="en-GB"/>
              </w:rPr>
              <w:t>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 and taking into consideration the diversification effect between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modules given in C0020/R0340. </w:t>
            </w:r>
          </w:p>
        </w:tc>
      </w:tr>
      <w:tr w:rsidR="00E21451" w:rsidRPr="00C22FD0" w14:paraId="723355A3" w14:textId="77777777" w:rsidTr="0040755A">
        <w:tc>
          <w:tcPr>
            <w:tcW w:w="1951" w:type="dxa"/>
          </w:tcPr>
          <w:p w14:paraId="0A3B25A3" w14:textId="1695E14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C0020/R0310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R0330</w:t>
            </w:r>
          </w:p>
        </w:tc>
        <w:tc>
          <w:tcPr>
            <w:tcW w:w="2552" w:type="dxa"/>
          </w:tcPr>
          <w:p w14:paraId="1A1FA506" w14:textId="0EEF923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Health catastrophe risk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w:t>
            </w:r>
          </w:p>
        </w:tc>
        <w:tc>
          <w:tcPr>
            <w:tcW w:w="4739" w:type="dxa"/>
          </w:tcPr>
          <w:p w14:paraId="4B0AA39B" w14:textId="17C84D4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risk mitigation effect of the group’s specific reinsurance contracts and special purpose vehicles per Health catastrophe risk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 </w:t>
            </w:r>
          </w:p>
        </w:tc>
      </w:tr>
      <w:tr w:rsidR="00E21451" w:rsidRPr="00C22FD0" w14:paraId="2726BA62" w14:textId="77777777" w:rsidTr="0040755A">
        <w:tc>
          <w:tcPr>
            <w:tcW w:w="1951" w:type="dxa"/>
          </w:tcPr>
          <w:p w14:paraId="3669305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C0020/R0340</w:t>
            </w:r>
          </w:p>
        </w:tc>
        <w:tc>
          <w:tcPr>
            <w:tcW w:w="2552" w:type="dxa"/>
          </w:tcPr>
          <w:p w14:paraId="7C718466" w14:textId="7A4855D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risk mitigation – Diversification between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w:t>
            </w:r>
          </w:p>
        </w:tc>
        <w:tc>
          <w:tcPr>
            <w:tcW w:w="4739" w:type="dxa"/>
          </w:tcPr>
          <w:p w14:paraId="29F13FBB" w14:textId="4412A8F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risk mitigation effect of the group’s specific reinsurance contracts and special purpose vehicles relating to different Health catastrophe risk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w:t>
            </w:r>
          </w:p>
        </w:tc>
      </w:tr>
      <w:tr w:rsidR="00E21451" w:rsidRPr="00C22FD0" w14:paraId="14B8C306" w14:textId="77777777" w:rsidTr="0040755A">
        <w:tc>
          <w:tcPr>
            <w:tcW w:w="1951" w:type="dxa"/>
          </w:tcPr>
          <w:p w14:paraId="13C9061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C0030/R0300</w:t>
            </w:r>
          </w:p>
        </w:tc>
        <w:tc>
          <w:tcPr>
            <w:tcW w:w="2552" w:type="dxa"/>
          </w:tcPr>
          <w:p w14:paraId="21FB549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after risk mitigation – Health catastrophe risk</w:t>
            </w:r>
          </w:p>
        </w:tc>
        <w:tc>
          <w:tcPr>
            <w:tcW w:w="4739" w:type="dxa"/>
          </w:tcPr>
          <w:p w14:paraId="41E8A2C2" w14:textId="56F1AF4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catastrophe risk after risk mitigation arising from all Health catastrophe risk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 and taking into consideration the diversification effect between the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modules given in C0030/R0340. </w:t>
            </w:r>
          </w:p>
        </w:tc>
      </w:tr>
      <w:tr w:rsidR="00E21451" w:rsidRPr="00C22FD0" w14:paraId="3F842F5C" w14:textId="77777777" w:rsidTr="0040755A">
        <w:tc>
          <w:tcPr>
            <w:tcW w:w="1951" w:type="dxa"/>
            <w:tcBorders>
              <w:bottom w:val="single" w:sz="4" w:space="0" w:color="auto"/>
            </w:tcBorders>
          </w:tcPr>
          <w:p w14:paraId="0F1E68CB" w14:textId="10DF06D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C0030/R0310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R0330</w:t>
            </w:r>
          </w:p>
        </w:tc>
        <w:tc>
          <w:tcPr>
            <w:tcW w:w="2552" w:type="dxa"/>
            <w:tcBorders>
              <w:bottom w:val="single" w:sz="4" w:space="0" w:color="auto"/>
            </w:tcBorders>
          </w:tcPr>
          <w:p w14:paraId="1CA6DC49" w14:textId="57167F8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after risk mitigation – Health  catastrophe risk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w:t>
            </w:r>
          </w:p>
        </w:tc>
        <w:tc>
          <w:tcPr>
            <w:tcW w:w="4739" w:type="dxa"/>
            <w:tcBorders>
              <w:bottom w:val="single" w:sz="4" w:space="0" w:color="auto"/>
            </w:tcBorders>
          </w:tcPr>
          <w:p w14:paraId="485D9A43" w14:textId="15286AC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after risk mitigation per Health catastrophe risk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 taking into consideration the diversification effect between countries. </w:t>
            </w:r>
          </w:p>
          <w:p w14:paraId="49F3C997" w14:textId="77777777" w:rsidR="00E21451" w:rsidRPr="00C22FD0" w:rsidRDefault="00E21451" w:rsidP="0040755A">
            <w:pPr>
              <w:rPr>
                <w:rFonts w:ascii="Times New Roman" w:eastAsia="Times New Roman" w:hAnsi="Times New Roman" w:cs="Times New Roman"/>
                <w:sz w:val="20"/>
                <w:szCs w:val="20"/>
                <w:lang w:eastAsia="en-GB"/>
              </w:rPr>
            </w:pPr>
          </w:p>
          <w:p w14:paraId="28898A1C" w14:textId="4A95990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Per Health catastrophe risk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 this amount is equal to the Catastrophe Risk Charge after risk mitigation.</w:t>
            </w:r>
          </w:p>
        </w:tc>
      </w:tr>
      <w:tr w:rsidR="00E21451" w:rsidRPr="00C22FD0" w14:paraId="2AF038CA" w14:textId="77777777" w:rsidTr="0040755A">
        <w:tc>
          <w:tcPr>
            <w:tcW w:w="1951" w:type="dxa"/>
            <w:tcBorders>
              <w:bottom w:val="single" w:sz="4" w:space="0" w:color="auto"/>
            </w:tcBorders>
          </w:tcPr>
          <w:p w14:paraId="4D19B86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C0030/R0340</w:t>
            </w:r>
          </w:p>
        </w:tc>
        <w:tc>
          <w:tcPr>
            <w:tcW w:w="2552" w:type="dxa"/>
            <w:tcBorders>
              <w:bottom w:val="single" w:sz="4" w:space="0" w:color="auto"/>
            </w:tcBorders>
          </w:tcPr>
          <w:p w14:paraId="6EC55642" w14:textId="681D877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after risk mitigation – Diversification between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w:t>
            </w:r>
          </w:p>
        </w:tc>
        <w:tc>
          <w:tcPr>
            <w:tcW w:w="4739" w:type="dxa"/>
            <w:tcBorders>
              <w:bottom w:val="single" w:sz="4" w:space="0" w:color="auto"/>
            </w:tcBorders>
          </w:tcPr>
          <w:p w14:paraId="238B1D50" w14:textId="4FE3218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after risk mitigation relating to different Health catastrophe risk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modules.</w:t>
            </w:r>
          </w:p>
        </w:tc>
      </w:tr>
      <w:tr w:rsidR="00E21451" w:rsidRPr="00C22FD0" w14:paraId="1D950945" w14:textId="77777777" w:rsidTr="0040755A">
        <w:tc>
          <w:tcPr>
            <w:tcW w:w="9242" w:type="dxa"/>
            <w:gridSpan w:val="3"/>
            <w:tcBorders>
              <w:top w:val="single" w:sz="4" w:space="0" w:color="auto"/>
              <w:left w:val="nil"/>
              <w:bottom w:val="single" w:sz="4" w:space="0" w:color="auto"/>
              <w:right w:val="nil"/>
            </w:tcBorders>
          </w:tcPr>
          <w:p w14:paraId="5CBF7619" w14:textId="578AC39C"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Non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life catastrophe risk</w:t>
            </w:r>
          </w:p>
          <w:p w14:paraId="38227952" w14:textId="77777777"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Natural catastrophe risk – Windstorm</w:t>
            </w:r>
          </w:p>
        </w:tc>
      </w:tr>
      <w:tr w:rsidR="00E21451" w:rsidRPr="00C22FD0" w14:paraId="3B6C6061" w14:textId="77777777" w:rsidTr="0040755A">
        <w:tc>
          <w:tcPr>
            <w:tcW w:w="1951" w:type="dxa"/>
          </w:tcPr>
          <w:p w14:paraId="799164AB" w14:textId="017F2A0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C0040/R0610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R0780</w:t>
            </w:r>
          </w:p>
        </w:tc>
        <w:tc>
          <w:tcPr>
            <w:tcW w:w="2552" w:type="dxa"/>
          </w:tcPr>
          <w:p w14:paraId="59CFF4B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Estimation of the gross premium to be earned – Other Regions</w:t>
            </w:r>
          </w:p>
        </w:tc>
        <w:tc>
          <w:tcPr>
            <w:tcW w:w="4739" w:type="dxa"/>
          </w:tcPr>
          <w:p w14:paraId="19EB452E" w14:textId="0598F88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An estimate of the premiums to be earned by the insurance or reinsurance group, during the following year in relation to the 14 regions other than the </w:t>
            </w:r>
            <w:r w:rsidR="007B374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regions(include regions as specified in Annex III, except the ones specified in Annex V or in Annex XIII of Delegated Regulation (EU) 2015/35), for the contract in relation to the obligations of lines of business fire and other damage covering windstorm risk, including the proportional reinsurance obligations and marine, aviation and transport insurance covering onshore property damage by windstorm, including the proportional reinsurance obligations.</w:t>
            </w:r>
          </w:p>
          <w:p w14:paraId="71C9BA7E" w14:textId="77777777" w:rsidR="00E21451" w:rsidRPr="00C22FD0" w:rsidRDefault="00E21451" w:rsidP="0040755A">
            <w:pPr>
              <w:rPr>
                <w:rFonts w:ascii="Times New Roman" w:eastAsia="Times New Roman" w:hAnsi="Times New Roman" w:cs="Times New Roman"/>
                <w:sz w:val="20"/>
                <w:szCs w:val="20"/>
                <w:lang w:eastAsia="en-GB"/>
              </w:rPr>
            </w:pPr>
          </w:p>
          <w:p w14:paraId="63046A3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Premiums shall be gross, without deduction of premiums for reinsurance contracts.</w:t>
            </w:r>
          </w:p>
        </w:tc>
      </w:tr>
      <w:tr w:rsidR="00E21451" w:rsidRPr="00C22FD0" w14:paraId="5E45C8FB" w14:textId="77777777" w:rsidTr="0040755A">
        <w:tc>
          <w:tcPr>
            <w:tcW w:w="1951" w:type="dxa"/>
          </w:tcPr>
          <w:p w14:paraId="47BA483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C0040/R0790</w:t>
            </w:r>
          </w:p>
        </w:tc>
        <w:tc>
          <w:tcPr>
            <w:tcW w:w="2552" w:type="dxa"/>
          </w:tcPr>
          <w:p w14:paraId="50727F03" w14:textId="4E3545F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Estimation of the gross premium to be earned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Windstorm Other Regions before diversifications</w:t>
            </w:r>
          </w:p>
        </w:tc>
        <w:tc>
          <w:tcPr>
            <w:tcW w:w="4739" w:type="dxa"/>
          </w:tcPr>
          <w:p w14:paraId="537F8608" w14:textId="5882836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estimate of the premiums to be earned by the insurance or reinsurance group before diversification, during the following year for the other 14 regions other than the </w:t>
            </w:r>
            <w:r w:rsidR="007B374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34B2315C" w14:textId="77777777" w:rsidTr="0040755A">
        <w:tc>
          <w:tcPr>
            <w:tcW w:w="1951" w:type="dxa"/>
          </w:tcPr>
          <w:p w14:paraId="363C2A7D" w14:textId="6CCA68F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C0050/R0400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R0590</w:t>
            </w:r>
          </w:p>
        </w:tc>
        <w:tc>
          <w:tcPr>
            <w:tcW w:w="2552" w:type="dxa"/>
          </w:tcPr>
          <w:p w14:paraId="3D36C711" w14:textId="21F7905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Exposure – </w:t>
            </w:r>
            <w:r w:rsidR="007B374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797F9FDA" w14:textId="3167FFA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sum of the total insured per each of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for lines of business:</w:t>
            </w:r>
          </w:p>
          <w:p w14:paraId="302475BE" w14:textId="7DC7015A"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windstorm risk and where the risk is situated in this particular </w:t>
            </w:r>
            <w:proofErr w:type="spellStart"/>
            <w:r w:rsidR="002A1B56" w:rsidRPr="00C22FD0">
              <w:rPr>
                <w:rFonts w:ascii="Times New Roman" w:eastAsia="Times New Roman" w:hAnsi="Times New Roman" w:cs="Times New Roman"/>
                <w:sz w:val="20"/>
                <w:szCs w:val="20"/>
                <w:lang w:eastAsia="en-GB"/>
              </w:rPr>
              <w:t>specified</w:t>
            </w:r>
            <w:r w:rsidR="00E21451" w:rsidRPr="00C22FD0">
              <w:rPr>
                <w:rFonts w:ascii="Times New Roman" w:eastAsia="Times New Roman" w:hAnsi="Times New Roman" w:cs="Times New Roman"/>
                <w:sz w:val="20"/>
                <w:szCs w:val="20"/>
                <w:lang w:eastAsia="en-GB"/>
              </w:rPr>
              <w:t>region</w:t>
            </w:r>
            <w:proofErr w:type="spellEnd"/>
            <w:r w:rsidR="00E21451" w:rsidRPr="00C22FD0">
              <w:rPr>
                <w:rFonts w:ascii="Times New Roman" w:eastAsia="Times New Roman" w:hAnsi="Times New Roman" w:cs="Times New Roman"/>
                <w:sz w:val="20"/>
                <w:szCs w:val="20"/>
                <w:lang w:eastAsia="en-GB"/>
              </w:rPr>
              <w:t>; and</w:t>
            </w:r>
          </w:p>
          <w:p w14:paraId="01C5C422" w14:textId="568BE489"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Marine, aviation and transport insurance, including the proportional reinsurance obligations, in relation to contracts that cover onshore property damage by Windstorm and where the risk is situated in this particular </w:t>
            </w:r>
            <w:r w:rsidR="002A1B56" w:rsidRPr="00C22FD0">
              <w:rPr>
                <w:rFonts w:ascii="Times New Roman" w:eastAsia="Times New Roman" w:hAnsi="Times New Roman" w:cs="Times New Roman"/>
                <w:sz w:val="20"/>
                <w:szCs w:val="20"/>
                <w:lang w:eastAsia="en-GB"/>
              </w:rPr>
              <w:t>specified</w:t>
            </w:r>
            <w:r w:rsidR="00E21451" w:rsidRPr="00C22FD0">
              <w:rPr>
                <w:rFonts w:ascii="Times New Roman" w:eastAsia="Times New Roman" w:hAnsi="Times New Roman" w:cs="Times New Roman"/>
                <w:sz w:val="20"/>
                <w:szCs w:val="20"/>
                <w:lang w:eastAsia="en-GB"/>
              </w:rPr>
              <w:t xml:space="preserve"> region.</w:t>
            </w:r>
          </w:p>
          <w:p w14:paraId="1B01F21E"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3F122DF7" w14:textId="77777777" w:rsidTr="0040755A">
        <w:tc>
          <w:tcPr>
            <w:tcW w:w="1951" w:type="dxa"/>
          </w:tcPr>
          <w:p w14:paraId="331C535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C0050/R0600</w:t>
            </w:r>
          </w:p>
        </w:tc>
        <w:tc>
          <w:tcPr>
            <w:tcW w:w="2552" w:type="dxa"/>
          </w:tcPr>
          <w:p w14:paraId="60B5FDEE" w14:textId="4FCB4BF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Exposure – Total Windstorm </w:t>
            </w:r>
            <w:r w:rsidR="002A1B56" w:rsidRPr="00C22FD0">
              <w:rPr>
                <w:rFonts w:ascii="Times New Roman" w:eastAsia="Times New Roman" w:hAnsi="Times New Roman" w:cs="Times New Roman"/>
                <w:sz w:val="20"/>
                <w:szCs w:val="20"/>
                <w:lang w:eastAsia="en-GB"/>
              </w:rPr>
              <w:lastRenderedPageBreak/>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40DB7EAF" w14:textId="452D0CC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Total of the exposure before diversification for the 20 </w:t>
            </w:r>
            <w:r w:rsidR="002A1B56" w:rsidRPr="00C22FD0">
              <w:rPr>
                <w:rFonts w:ascii="Times New Roman" w:eastAsia="Times New Roman" w:hAnsi="Times New Roman" w:cs="Times New Roman"/>
                <w:sz w:val="20"/>
                <w:szCs w:val="20"/>
                <w:lang w:eastAsia="en-GB"/>
              </w:rPr>
              <w:lastRenderedPageBreak/>
              <w:t>specified</w:t>
            </w:r>
            <w:r w:rsidRPr="00C22FD0">
              <w:rPr>
                <w:rFonts w:ascii="Times New Roman" w:eastAsia="Times New Roman" w:hAnsi="Times New Roman" w:cs="Times New Roman"/>
                <w:sz w:val="20"/>
                <w:szCs w:val="20"/>
                <w:lang w:eastAsia="en-GB"/>
              </w:rPr>
              <w:t xml:space="preserve"> regions.</w:t>
            </w:r>
          </w:p>
          <w:p w14:paraId="3F97D6A4" w14:textId="77777777" w:rsidR="00E21451" w:rsidRPr="00C22FD0" w:rsidRDefault="00E21451" w:rsidP="0040755A">
            <w:pPr>
              <w:ind w:firstLine="600"/>
              <w:rPr>
                <w:rFonts w:ascii="Times New Roman" w:eastAsia="Times New Roman" w:hAnsi="Times New Roman" w:cs="Times New Roman"/>
                <w:sz w:val="20"/>
                <w:szCs w:val="20"/>
                <w:lang w:eastAsia="en-GB"/>
              </w:rPr>
            </w:pPr>
          </w:p>
        </w:tc>
      </w:tr>
      <w:tr w:rsidR="00E21451" w:rsidRPr="00C22FD0" w14:paraId="79DE6899" w14:textId="77777777" w:rsidTr="0040755A">
        <w:tc>
          <w:tcPr>
            <w:tcW w:w="1951" w:type="dxa"/>
          </w:tcPr>
          <w:p w14:paraId="377A3526" w14:textId="356BEC9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C0060/R0400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R0590</w:t>
            </w:r>
          </w:p>
        </w:tc>
        <w:tc>
          <w:tcPr>
            <w:tcW w:w="2552" w:type="dxa"/>
          </w:tcPr>
          <w:p w14:paraId="6655B32B" w14:textId="6C5113C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Loss –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00C75397" w14:textId="7D70841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windstorm loss per each of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taking into consideration the effect of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 xml:space="preserve">between zones. </w:t>
            </w:r>
          </w:p>
        </w:tc>
      </w:tr>
      <w:tr w:rsidR="00E21451" w:rsidRPr="00C22FD0" w14:paraId="0CFF9302" w14:textId="77777777" w:rsidTr="0040755A">
        <w:tc>
          <w:tcPr>
            <w:tcW w:w="1951" w:type="dxa"/>
          </w:tcPr>
          <w:p w14:paraId="645F9DE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C0060/R0600</w:t>
            </w:r>
          </w:p>
        </w:tc>
        <w:tc>
          <w:tcPr>
            <w:tcW w:w="2552" w:type="dxa"/>
          </w:tcPr>
          <w:p w14:paraId="4338C67C" w14:textId="60878B0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Loss – Total Windstorm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742365A6" w14:textId="4AED089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specified gross loss before diversification for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39A28B7D" w14:textId="77777777" w:rsidTr="0040755A">
        <w:tc>
          <w:tcPr>
            <w:tcW w:w="1951" w:type="dxa"/>
          </w:tcPr>
          <w:p w14:paraId="43B77763" w14:textId="0861374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C0070/R0400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R0590</w:t>
            </w:r>
          </w:p>
        </w:tc>
        <w:tc>
          <w:tcPr>
            <w:tcW w:w="2552" w:type="dxa"/>
          </w:tcPr>
          <w:p w14:paraId="706BEBA0" w14:textId="0270926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Factor before risk mitigation –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773B5115" w14:textId="33AC6C2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risk charge factor per each of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for Windstorm, taking into consideration the effect of diversification</w:t>
            </w:r>
            <w:r w:rsidR="00DF4F39" w:rsidRPr="00C22FD0">
              <w:rPr>
                <w:rFonts w:ascii="Times New Roman" w:eastAsia="Times New Roman" w:hAnsi="Times New Roman" w:cs="Times New Roman"/>
                <w:sz w:val="20"/>
                <w:szCs w:val="20"/>
                <w:lang w:eastAsia="en-GB"/>
              </w:rPr>
              <w:t xml:space="preserve"> effect</w:t>
            </w:r>
            <w:r w:rsidRPr="00C22FD0">
              <w:rPr>
                <w:rFonts w:ascii="Times New Roman" w:eastAsia="Times New Roman" w:hAnsi="Times New Roman" w:cs="Times New Roman"/>
                <w:sz w:val="20"/>
                <w:szCs w:val="20"/>
                <w:lang w:eastAsia="en-GB"/>
              </w:rPr>
              <w:t xml:space="preserve"> between zones.  </w:t>
            </w:r>
          </w:p>
        </w:tc>
      </w:tr>
      <w:tr w:rsidR="00E21451" w:rsidRPr="00C22FD0" w14:paraId="4DF38ABC" w14:textId="77777777" w:rsidTr="0040755A">
        <w:tc>
          <w:tcPr>
            <w:tcW w:w="1951" w:type="dxa"/>
          </w:tcPr>
          <w:p w14:paraId="2BCE13C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C0070/R0600</w:t>
            </w:r>
          </w:p>
        </w:tc>
        <w:tc>
          <w:tcPr>
            <w:tcW w:w="2552" w:type="dxa"/>
          </w:tcPr>
          <w:p w14:paraId="1BDA6DB3" w14:textId="78BEEB7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Factor before risk mitigation – Total Windstorm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25AF37C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Ratio between total specified gross loss and total exposure.</w:t>
            </w:r>
          </w:p>
          <w:p w14:paraId="4DFBBFA2" w14:textId="77777777" w:rsidR="00E21451" w:rsidRPr="00C22FD0" w:rsidRDefault="00E21451" w:rsidP="0040755A">
            <w:pPr>
              <w:ind w:firstLineChars="100" w:firstLine="200"/>
              <w:rPr>
                <w:rFonts w:ascii="Times New Roman" w:eastAsia="Times New Roman" w:hAnsi="Times New Roman" w:cs="Times New Roman"/>
                <w:sz w:val="20"/>
                <w:szCs w:val="20"/>
                <w:lang w:eastAsia="en-GB"/>
              </w:rPr>
            </w:pPr>
          </w:p>
        </w:tc>
      </w:tr>
      <w:tr w:rsidR="00E21451" w:rsidRPr="00C22FD0" w14:paraId="4C2E430D" w14:textId="77777777" w:rsidTr="0040755A">
        <w:tc>
          <w:tcPr>
            <w:tcW w:w="1951" w:type="dxa"/>
          </w:tcPr>
          <w:p w14:paraId="131E22D2" w14:textId="1491618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C0080/R0400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R0590</w:t>
            </w:r>
          </w:p>
        </w:tc>
        <w:tc>
          <w:tcPr>
            <w:tcW w:w="2552" w:type="dxa"/>
          </w:tcPr>
          <w:p w14:paraId="062A8193" w14:textId="4F5D15E4" w:rsidR="00E21451" w:rsidRPr="00C22FD0" w:rsidRDefault="00E21451" w:rsidP="0040755A">
            <w:pPr>
              <w:rPr>
                <w:rFonts w:ascii="Times New Roman" w:eastAsia="Times New Roman" w:hAnsi="Times New Roman" w:cs="Times New Roman"/>
                <w:sz w:val="20"/>
                <w:szCs w:val="20"/>
                <w:lang w:val="it-IT" w:eastAsia="en-GB"/>
              </w:rPr>
            </w:pPr>
            <w:r w:rsidRPr="00C22FD0">
              <w:rPr>
                <w:rFonts w:ascii="Times New Roman" w:eastAsia="Times New Roman" w:hAnsi="Times New Roman" w:cs="Times New Roman"/>
                <w:sz w:val="20"/>
                <w:szCs w:val="20"/>
                <w:lang w:val="it-IT" w:eastAsia="en-GB"/>
              </w:rPr>
              <w:t xml:space="preserve">Scenario A or B –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val="it-IT" w:eastAsia="en-GB"/>
              </w:rPr>
              <w:t xml:space="preserve"> Region</w:t>
            </w:r>
          </w:p>
        </w:tc>
        <w:tc>
          <w:tcPr>
            <w:tcW w:w="4739" w:type="dxa"/>
          </w:tcPr>
          <w:p w14:paraId="27B9891E" w14:textId="411DB2D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larger of the capital requirement for Windstorm risk for each of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according to scenario A or scenario B. </w:t>
            </w:r>
          </w:p>
          <w:p w14:paraId="13CE1DE4" w14:textId="77777777" w:rsidR="00E21451" w:rsidRPr="00C22FD0" w:rsidRDefault="00E21451" w:rsidP="0040755A">
            <w:pPr>
              <w:rPr>
                <w:rFonts w:ascii="Times New Roman" w:eastAsia="Times New Roman" w:hAnsi="Times New Roman" w:cs="Times New Roman"/>
                <w:sz w:val="20"/>
                <w:szCs w:val="20"/>
                <w:lang w:eastAsia="en-GB"/>
              </w:rPr>
            </w:pPr>
          </w:p>
          <w:p w14:paraId="655D6D12" w14:textId="28573244" w:rsidR="00E21451" w:rsidRPr="00C22FD0" w:rsidRDefault="00CB62AA"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When</w:t>
            </w:r>
            <w:r w:rsidR="00E21451" w:rsidRPr="00C22FD0">
              <w:rPr>
                <w:rFonts w:ascii="Times New Roman" w:eastAsia="Times New Roman" w:hAnsi="Times New Roman" w:cs="Times New Roman"/>
                <w:sz w:val="20"/>
                <w:szCs w:val="20"/>
                <w:lang w:eastAsia="en-GB"/>
              </w:rPr>
              <w:t xml:space="preserve"> determining the largest amount of scenario A and B, the risk mitigation effect of the group’s specific reinsurance contracts and special purpose vehicles relating to this peril, shall be taken into account.</w:t>
            </w:r>
          </w:p>
        </w:tc>
      </w:tr>
      <w:tr w:rsidR="00E21451" w:rsidRPr="00C22FD0" w14:paraId="18780004" w14:textId="77777777" w:rsidTr="0040755A">
        <w:tc>
          <w:tcPr>
            <w:tcW w:w="1951" w:type="dxa"/>
          </w:tcPr>
          <w:p w14:paraId="25CF18B3" w14:textId="3430135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C0090/R0400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R0590</w:t>
            </w:r>
          </w:p>
        </w:tc>
        <w:tc>
          <w:tcPr>
            <w:tcW w:w="2552" w:type="dxa"/>
          </w:tcPr>
          <w:p w14:paraId="14F34FBD" w14:textId="2B634C0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5546CEC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Capital requirement before risk mitigation arising from Windstorm for each of the 20 EEA Regions corresponding to the larger of scenario A or B. </w:t>
            </w:r>
          </w:p>
        </w:tc>
      </w:tr>
      <w:tr w:rsidR="00E21451" w:rsidRPr="00C22FD0" w14:paraId="3406965F" w14:textId="77777777" w:rsidTr="0040755A">
        <w:tc>
          <w:tcPr>
            <w:tcW w:w="1951" w:type="dxa"/>
          </w:tcPr>
          <w:p w14:paraId="4EA54AC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C0090/R0600</w:t>
            </w:r>
          </w:p>
        </w:tc>
        <w:tc>
          <w:tcPr>
            <w:tcW w:w="2552" w:type="dxa"/>
          </w:tcPr>
          <w:p w14:paraId="3631BBE2" w14:textId="1B68ABE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 Total Windstorm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2D01AAEA" w14:textId="199733A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capital requirement before risk mitigation arising from Windstorm for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64793807" w14:textId="77777777" w:rsidTr="0040755A">
        <w:tc>
          <w:tcPr>
            <w:tcW w:w="1951" w:type="dxa"/>
          </w:tcPr>
          <w:p w14:paraId="7BC3794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C0090/R0790</w:t>
            </w:r>
          </w:p>
        </w:tc>
        <w:tc>
          <w:tcPr>
            <w:tcW w:w="2552" w:type="dxa"/>
          </w:tcPr>
          <w:p w14:paraId="1511610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Total Windstorm Other Regions before diversifications</w:t>
            </w:r>
          </w:p>
        </w:tc>
        <w:tc>
          <w:tcPr>
            <w:tcW w:w="4739" w:type="dxa"/>
          </w:tcPr>
          <w:p w14:paraId="56C52715" w14:textId="58A46D3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capital requirement before risk mitigation for Windstorm risk in regions other than the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It is the amount of the instantaneous loss, without deduction of the amounts recoverable from reinsurance contracts and Special Purpose Vehicles. </w:t>
            </w:r>
          </w:p>
        </w:tc>
      </w:tr>
      <w:tr w:rsidR="00E21451" w:rsidRPr="00C22FD0" w14:paraId="6295B42A" w14:textId="77777777" w:rsidTr="0040755A">
        <w:tc>
          <w:tcPr>
            <w:tcW w:w="1951" w:type="dxa"/>
          </w:tcPr>
          <w:p w14:paraId="196757D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C0090/R0800</w:t>
            </w:r>
          </w:p>
        </w:tc>
        <w:tc>
          <w:tcPr>
            <w:tcW w:w="2552" w:type="dxa"/>
          </w:tcPr>
          <w:p w14:paraId="2CA25B4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Total Windstorm all Regions before diversification</w:t>
            </w:r>
          </w:p>
        </w:tc>
        <w:tc>
          <w:tcPr>
            <w:tcW w:w="4739" w:type="dxa"/>
          </w:tcPr>
          <w:p w14:paraId="6B9584A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capital requirement before risk mitigation arising from Windstorm for all regions.</w:t>
            </w:r>
          </w:p>
          <w:p w14:paraId="620E8874"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6E0EE352" w14:textId="77777777" w:rsidTr="0040755A">
        <w:tc>
          <w:tcPr>
            <w:tcW w:w="1951" w:type="dxa"/>
          </w:tcPr>
          <w:p w14:paraId="242D89E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C0090/R0810</w:t>
            </w:r>
          </w:p>
        </w:tc>
        <w:tc>
          <w:tcPr>
            <w:tcW w:w="2552" w:type="dxa"/>
          </w:tcPr>
          <w:p w14:paraId="0210F45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14:paraId="5F7A334C" w14:textId="36FFE7D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Diversification effect arising from the aggregation of the Windstorm risks relating to the different regions (both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and “other regions”)</w:t>
            </w:r>
          </w:p>
        </w:tc>
      </w:tr>
      <w:tr w:rsidR="00E21451" w:rsidRPr="00C22FD0" w14:paraId="4D388B68" w14:textId="77777777" w:rsidTr="0040755A">
        <w:tc>
          <w:tcPr>
            <w:tcW w:w="1951" w:type="dxa"/>
          </w:tcPr>
          <w:p w14:paraId="4C33A32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C0090/R0820</w:t>
            </w:r>
          </w:p>
        </w:tc>
        <w:tc>
          <w:tcPr>
            <w:tcW w:w="2552" w:type="dxa"/>
          </w:tcPr>
          <w:p w14:paraId="7407957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Total Windstorm after diversification</w:t>
            </w:r>
          </w:p>
        </w:tc>
        <w:tc>
          <w:tcPr>
            <w:tcW w:w="4739" w:type="dxa"/>
          </w:tcPr>
          <w:p w14:paraId="61FED9B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for Windstorm risk, taking into consideration the diversification effect reported in item C0090/R0810.</w:t>
            </w:r>
          </w:p>
          <w:p w14:paraId="08F229C1"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4A5DDD8E" w14:textId="77777777" w:rsidTr="0040755A">
        <w:tc>
          <w:tcPr>
            <w:tcW w:w="1951" w:type="dxa"/>
          </w:tcPr>
          <w:p w14:paraId="0D48FAC3" w14:textId="3363237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C0100/R0400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R0590</w:t>
            </w:r>
          </w:p>
        </w:tc>
        <w:tc>
          <w:tcPr>
            <w:tcW w:w="2552" w:type="dxa"/>
          </w:tcPr>
          <w:p w14:paraId="43C8C67C" w14:textId="126E412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08734D01" w14:textId="2AC56BE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Per each of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risk mitigation effect, corresponding to the selected scenario, of the group’s specific reinsurance contracts and special purpose vehicles relating to this peril, excluding the estimated reinstatement premiums.</w:t>
            </w:r>
          </w:p>
        </w:tc>
      </w:tr>
      <w:tr w:rsidR="00E21451" w:rsidRPr="00C22FD0" w14:paraId="734F69AA" w14:textId="77777777" w:rsidTr="0040755A">
        <w:tc>
          <w:tcPr>
            <w:tcW w:w="1951" w:type="dxa"/>
          </w:tcPr>
          <w:p w14:paraId="0E09614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C0100/R0600</w:t>
            </w:r>
          </w:p>
        </w:tc>
        <w:tc>
          <w:tcPr>
            <w:tcW w:w="2552" w:type="dxa"/>
          </w:tcPr>
          <w:p w14:paraId="18E5F90D" w14:textId="72C9396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 Total Windstorm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49901ECB" w14:textId="2CAB54D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estimated risk mitigation arising from Windstorm for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p w14:paraId="38FA3EFE"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4A6227A4" w14:textId="77777777" w:rsidTr="0040755A">
        <w:tc>
          <w:tcPr>
            <w:tcW w:w="1951" w:type="dxa"/>
          </w:tcPr>
          <w:p w14:paraId="4895A55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C0100/R0790</w:t>
            </w:r>
          </w:p>
        </w:tc>
        <w:tc>
          <w:tcPr>
            <w:tcW w:w="2552" w:type="dxa"/>
          </w:tcPr>
          <w:p w14:paraId="2FF46A0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 – Total Windstorm Other Regions before diversifications</w:t>
            </w:r>
          </w:p>
        </w:tc>
        <w:tc>
          <w:tcPr>
            <w:tcW w:w="4739" w:type="dxa"/>
          </w:tcPr>
          <w:p w14:paraId="4E9522BA" w14:textId="43E2C00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For all the regions other the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risk mitigation effect of the group’s specific reinsurance contracts and special purpose vehicles relating to this peril, excluding the estimated reinstatement premiums.</w:t>
            </w:r>
          </w:p>
        </w:tc>
      </w:tr>
      <w:tr w:rsidR="00E21451" w:rsidRPr="00C22FD0" w14:paraId="76A199F3" w14:textId="77777777" w:rsidTr="0040755A">
        <w:tc>
          <w:tcPr>
            <w:tcW w:w="1951" w:type="dxa"/>
          </w:tcPr>
          <w:p w14:paraId="329791E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C0100/R0800</w:t>
            </w:r>
          </w:p>
        </w:tc>
        <w:tc>
          <w:tcPr>
            <w:tcW w:w="2552" w:type="dxa"/>
          </w:tcPr>
          <w:p w14:paraId="7BC4FDC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 – Total Windstorm all Regions before diversification</w:t>
            </w:r>
          </w:p>
        </w:tc>
        <w:tc>
          <w:tcPr>
            <w:tcW w:w="4739" w:type="dxa"/>
          </w:tcPr>
          <w:p w14:paraId="4F493B6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estimated risk mitigation arising from Windstorm for all regions.</w:t>
            </w:r>
          </w:p>
          <w:p w14:paraId="47788C0D"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40E33932" w14:textId="77777777" w:rsidTr="0040755A">
        <w:tc>
          <w:tcPr>
            <w:tcW w:w="1951" w:type="dxa"/>
          </w:tcPr>
          <w:p w14:paraId="309BE734" w14:textId="7D542F7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C0110/R0400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R0590</w:t>
            </w:r>
          </w:p>
        </w:tc>
        <w:tc>
          <w:tcPr>
            <w:tcW w:w="2552" w:type="dxa"/>
          </w:tcPr>
          <w:p w14:paraId="68018D54" w14:textId="6CEEADE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1E97CEBF" w14:textId="1B92687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For each of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reinstatement premiums, corresponding to the selected scenario, as a result of the group’s specific reinsurance contracts and special purpose vehicles relating to this peril.</w:t>
            </w:r>
          </w:p>
        </w:tc>
      </w:tr>
      <w:tr w:rsidR="00E21451" w:rsidRPr="00C22FD0" w14:paraId="4BF60F48" w14:textId="77777777" w:rsidTr="0040755A">
        <w:tc>
          <w:tcPr>
            <w:tcW w:w="1951" w:type="dxa"/>
          </w:tcPr>
          <w:p w14:paraId="68161BC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C0110/R0600</w:t>
            </w:r>
          </w:p>
        </w:tc>
        <w:tc>
          <w:tcPr>
            <w:tcW w:w="2552" w:type="dxa"/>
          </w:tcPr>
          <w:p w14:paraId="3333F78F" w14:textId="5ABD4B5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 Total Windstorm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6BACFC1E" w14:textId="2B00C48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estimated reinstatement premiums for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p w14:paraId="6650FC90"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69587798" w14:textId="77777777" w:rsidTr="0040755A">
        <w:tc>
          <w:tcPr>
            <w:tcW w:w="1951" w:type="dxa"/>
          </w:tcPr>
          <w:p w14:paraId="39B5175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C0110/R0790</w:t>
            </w:r>
          </w:p>
        </w:tc>
        <w:tc>
          <w:tcPr>
            <w:tcW w:w="2552" w:type="dxa"/>
          </w:tcPr>
          <w:p w14:paraId="734E65A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 – Total Windstorm Other Regions before diversifications</w:t>
            </w:r>
          </w:p>
        </w:tc>
        <w:tc>
          <w:tcPr>
            <w:tcW w:w="4739" w:type="dxa"/>
          </w:tcPr>
          <w:p w14:paraId="219EEF8B" w14:textId="577FC95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For all the regions other than the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reinstatement premiums, as a result of the group’s specific reinsurance contracts and special purpose vehicles relating to this peril.</w:t>
            </w:r>
          </w:p>
        </w:tc>
      </w:tr>
      <w:tr w:rsidR="00E21451" w:rsidRPr="00C22FD0" w14:paraId="45B238F1" w14:textId="77777777" w:rsidTr="0040755A">
        <w:tc>
          <w:tcPr>
            <w:tcW w:w="1951" w:type="dxa"/>
          </w:tcPr>
          <w:p w14:paraId="01F0E2B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C0110/R0800</w:t>
            </w:r>
          </w:p>
        </w:tc>
        <w:tc>
          <w:tcPr>
            <w:tcW w:w="2552" w:type="dxa"/>
          </w:tcPr>
          <w:p w14:paraId="1136D19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 – Total Windstorm all Regions before diversification</w:t>
            </w:r>
          </w:p>
        </w:tc>
        <w:tc>
          <w:tcPr>
            <w:tcW w:w="4739" w:type="dxa"/>
          </w:tcPr>
          <w:p w14:paraId="7F1437E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estimated reinstatement premiums for all regions.</w:t>
            </w:r>
          </w:p>
        </w:tc>
      </w:tr>
      <w:tr w:rsidR="00E21451" w:rsidRPr="00C22FD0" w14:paraId="50704013" w14:textId="77777777" w:rsidTr="0040755A">
        <w:tc>
          <w:tcPr>
            <w:tcW w:w="1951" w:type="dxa"/>
          </w:tcPr>
          <w:p w14:paraId="613F5814" w14:textId="21AD107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C0120/R0400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R0590</w:t>
            </w:r>
          </w:p>
        </w:tc>
        <w:tc>
          <w:tcPr>
            <w:tcW w:w="2552" w:type="dxa"/>
          </w:tcPr>
          <w:p w14:paraId="5622F1FF" w14:textId="5C5C73E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15AAB1B6" w14:textId="61D69E6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Capital requirement, after the deduction of the risk mitigating effect of the group’s specific reinsurance contracts and special purpose vehicles relating to this peril, arising from Windstorms in each of the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corresponding to the selected scenario.</w:t>
            </w:r>
            <w:r w:rsidRPr="00C22FD0">
              <w:rPr>
                <w:rFonts w:ascii="Times New Roman" w:eastAsia="Times New Roman" w:hAnsi="Times New Roman" w:cs="Times New Roman"/>
                <w:sz w:val="20"/>
                <w:szCs w:val="20"/>
                <w:lang w:eastAsia="en-GB"/>
              </w:rPr>
              <w:br w:type="page"/>
            </w:r>
          </w:p>
        </w:tc>
      </w:tr>
      <w:tr w:rsidR="00E21451" w:rsidRPr="00C22FD0" w14:paraId="16BBE7B1" w14:textId="77777777" w:rsidTr="0040755A">
        <w:tc>
          <w:tcPr>
            <w:tcW w:w="1951" w:type="dxa"/>
          </w:tcPr>
          <w:p w14:paraId="7D56F22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C0120/R0600</w:t>
            </w:r>
          </w:p>
        </w:tc>
        <w:tc>
          <w:tcPr>
            <w:tcW w:w="2552" w:type="dxa"/>
          </w:tcPr>
          <w:p w14:paraId="0B9435BC" w14:textId="0187FEE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 Total Windstorm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4FDE1AED" w14:textId="594ADF2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capital requirement, after the deduction of the risk mitigating effect of the group’s specific reinsurance contracts and special purpose vehicles for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6B7D519B" w14:textId="77777777" w:rsidTr="0040755A">
        <w:tc>
          <w:tcPr>
            <w:tcW w:w="1951" w:type="dxa"/>
          </w:tcPr>
          <w:p w14:paraId="41B432D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C0120/R0790</w:t>
            </w:r>
          </w:p>
        </w:tc>
        <w:tc>
          <w:tcPr>
            <w:tcW w:w="2552" w:type="dxa"/>
          </w:tcPr>
          <w:p w14:paraId="39101FA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Total Windstorm Other Regions before diversifications</w:t>
            </w:r>
          </w:p>
        </w:tc>
        <w:tc>
          <w:tcPr>
            <w:tcW w:w="4739" w:type="dxa"/>
          </w:tcPr>
          <w:p w14:paraId="3A9B1B91" w14:textId="2860937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Capital requirement after risk mitigation for Windstorm risk in regions other than the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It is the amount of the instantaneous loss, including the deduction of the amounts recoverable from reinsurance contracts and Special Purpose Vehicles.</w:t>
            </w:r>
          </w:p>
        </w:tc>
      </w:tr>
      <w:tr w:rsidR="00E21451" w:rsidRPr="00C22FD0" w14:paraId="255A022B" w14:textId="77777777" w:rsidTr="0040755A">
        <w:tc>
          <w:tcPr>
            <w:tcW w:w="1951" w:type="dxa"/>
          </w:tcPr>
          <w:p w14:paraId="41B08F8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C0120/R0800</w:t>
            </w:r>
          </w:p>
        </w:tc>
        <w:tc>
          <w:tcPr>
            <w:tcW w:w="2552" w:type="dxa"/>
          </w:tcPr>
          <w:p w14:paraId="2D7F47B9" w14:textId="075E70C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Windstorm all Regions before diversification</w:t>
            </w:r>
          </w:p>
        </w:tc>
        <w:tc>
          <w:tcPr>
            <w:tcW w:w="4739" w:type="dxa"/>
          </w:tcPr>
          <w:p w14:paraId="06EF4C9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capital requirement, after the deduction of the risk mitigating effect of the group’s specific reinsurance contracts and special purpose vehicles for all regions.</w:t>
            </w:r>
          </w:p>
        </w:tc>
      </w:tr>
      <w:tr w:rsidR="00E21451" w:rsidRPr="00C22FD0" w14:paraId="251BF0EA" w14:textId="77777777" w:rsidTr="0040755A">
        <w:tc>
          <w:tcPr>
            <w:tcW w:w="1951" w:type="dxa"/>
            <w:tcBorders>
              <w:bottom w:val="single" w:sz="4" w:space="0" w:color="auto"/>
            </w:tcBorders>
          </w:tcPr>
          <w:p w14:paraId="0911DFC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C0120/R0810</w:t>
            </w:r>
          </w:p>
        </w:tc>
        <w:tc>
          <w:tcPr>
            <w:tcW w:w="2552" w:type="dxa"/>
            <w:tcBorders>
              <w:bottom w:val="single" w:sz="4" w:space="0" w:color="auto"/>
            </w:tcBorders>
          </w:tcPr>
          <w:p w14:paraId="0DC2729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14:paraId="77B2E584" w14:textId="1C064AE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Diversification effect arising from the aggregation of the capital requirement after risk mitigations for Windstorm risks relating to the different regions (both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and “other regions”).</w:t>
            </w:r>
            <w:r w:rsidRPr="00C22FD0">
              <w:rPr>
                <w:rFonts w:ascii="Times New Roman" w:eastAsia="Times New Roman" w:hAnsi="Times New Roman" w:cs="Times New Roman"/>
                <w:sz w:val="20"/>
                <w:szCs w:val="20"/>
                <w:lang w:eastAsia="en-GB"/>
              </w:rPr>
              <w:br/>
            </w:r>
          </w:p>
        </w:tc>
      </w:tr>
      <w:tr w:rsidR="00E21451" w:rsidRPr="00C22FD0" w14:paraId="2F1B16B3" w14:textId="77777777" w:rsidTr="0040755A">
        <w:tc>
          <w:tcPr>
            <w:tcW w:w="1951" w:type="dxa"/>
            <w:tcBorders>
              <w:bottom w:val="single" w:sz="4" w:space="0" w:color="auto"/>
            </w:tcBorders>
          </w:tcPr>
          <w:p w14:paraId="3BF6138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C0120/R0820</w:t>
            </w:r>
          </w:p>
        </w:tc>
        <w:tc>
          <w:tcPr>
            <w:tcW w:w="2552" w:type="dxa"/>
            <w:tcBorders>
              <w:bottom w:val="single" w:sz="4" w:space="0" w:color="auto"/>
            </w:tcBorders>
          </w:tcPr>
          <w:p w14:paraId="6A57152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Total Windstorm after diversification</w:t>
            </w:r>
          </w:p>
        </w:tc>
        <w:tc>
          <w:tcPr>
            <w:tcW w:w="4739" w:type="dxa"/>
            <w:tcBorders>
              <w:bottom w:val="single" w:sz="4" w:space="0" w:color="auto"/>
            </w:tcBorders>
          </w:tcPr>
          <w:p w14:paraId="29D44CF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after risk mitigation for Windstorm risk, taking into consideration the diversification effect given in item C0120/R0810.</w:t>
            </w:r>
          </w:p>
          <w:p w14:paraId="509995F7"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3D77684D" w14:textId="77777777" w:rsidTr="0040755A">
        <w:tc>
          <w:tcPr>
            <w:tcW w:w="9242" w:type="dxa"/>
            <w:gridSpan w:val="3"/>
            <w:tcBorders>
              <w:top w:val="single" w:sz="4" w:space="0" w:color="auto"/>
              <w:left w:val="nil"/>
              <w:bottom w:val="single" w:sz="4" w:space="0" w:color="auto"/>
              <w:right w:val="nil"/>
            </w:tcBorders>
          </w:tcPr>
          <w:p w14:paraId="3D428F12" w14:textId="77777777"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Natural catastrophe risk – Earthquake</w:t>
            </w:r>
          </w:p>
        </w:tc>
      </w:tr>
      <w:tr w:rsidR="00E21451" w:rsidRPr="00C22FD0" w14:paraId="24EC8EE7" w14:textId="77777777" w:rsidTr="0040755A">
        <w:tc>
          <w:tcPr>
            <w:tcW w:w="1951" w:type="dxa"/>
          </w:tcPr>
          <w:p w14:paraId="28E925BF" w14:textId="4D19C60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C0130/R1040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R1210</w:t>
            </w:r>
          </w:p>
        </w:tc>
        <w:tc>
          <w:tcPr>
            <w:tcW w:w="2552" w:type="dxa"/>
          </w:tcPr>
          <w:p w14:paraId="1359C6B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Estimation of the gross premium to be earned – Other Regions</w:t>
            </w:r>
          </w:p>
        </w:tc>
        <w:tc>
          <w:tcPr>
            <w:tcW w:w="4739" w:type="dxa"/>
          </w:tcPr>
          <w:p w14:paraId="7629020A" w14:textId="3874070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An estimate of the premiums to be earned by the insurance or reinsurance group, during the following year in relation to each of the 14 regions other than the </w:t>
            </w:r>
            <w:r w:rsidR="002A1B56" w:rsidRPr="00C22FD0">
              <w:rPr>
                <w:rFonts w:ascii="Times New Roman" w:eastAsia="Times New Roman" w:hAnsi="Times New Roman" w:cs="Times New Roman"/>
                <w:sz w:val="20"/>
                <w:szCs w:val="20"/>
                <w:lang w:eastAsia="en-GB"/>
              </w:rPr>
              <w:lastRenderedPageBreak/>
              <w:t>specified</w:t>
            </w:r>
            <w:r w:rsidRPr="00C22FD0">
              <w:rPr>
                <w:rFonts w:ascii="Times New Roman" w:eastAsia="Times New Roman" w:hAnsi="Times New Roman" w:cs="Times New Roman"/>
                <w:sz w:val="20"/>
                <w:szCs w:val="20"/>
                <w:lang w:eastAsia="en-GB"/>
              </w:rPr>
              <w:t xml:space="preserve"> Regions(include regions as specified in Annex III, except the ones specified in Annex V or in Annex XIII of Delegated Regulation (EU) 2015/35), for the contract in relation to the obligations of lines of business:</w:t>
            </w:r>
          </w:p>
          <w:p w14:paraId="1E40363E" w14:textId="29C77514"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Fire and other damage covering earthquake risk, including the proportional reinsurance obligations; and</w:t>
            </w:r>
          </w:p>
          <w:p w14:paraId="206D9EB3" w14:textId="63E346C5"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Marine, aviation and transport insurance covering onshore property damage by earthquake, including the proportional reinsurance obligations.</w:t>
            </w:r>
          </w:p>
          <w:p w14:paraId="286DF905" w14:textId="77777777" w:rsidR="00E21451" w:rsidRPr="00C22FD0" w:rsidRDefault="00E21451" w:rsidP="0040755A">
            <w:pPr>
              <w:rPr>
                <w:rFonts w:ascii="Times New Roman" w:eastAsia="Times New Roman" w:hAnsi="Times New Roman" w:cs="Times New Roman"/>
                <w:sz w:val="20"/>
                <w:szCs w:val="20"/>
                <w:lang w:eastAsia="en-GB"/>
              </w:rPr>
            </w:pPr>
          </w:p>
          <w:p w14:paraId="1DF6ECF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Premiums shall be gross, without deduction of premiums for reinsurance contracts.</w:t>
            </w:r>
          </w:p>
        </w:tc>
      </w:tr>
      <w:tr w:rsidR="00E21451" w:rsidRPr="00C22FD0" w14:paraId="77AA3125" w14:textId="77777777" w:rsidTr="0040755A">
        <w:tc>
          <w:tcPr>
            <w:tcW w:w="1951" w:type="dxa"/>
          </w:tcPr>
          <w:p w14:paraId="2232F3F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C0130/R1220</w:t>
            </w:r>
          </w:p>
        </w:tc>
        <w:tc>
          <w:tcPr>
            <w:tcW w:w="2552" w:type="dxa"/>
          </w:tcPr>
          <w:p w14:paraId="17C6C9A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Estimation of the gross premium to be earned – Total Earthquake Other Regions before diversification</w:t>
            </w:r>
          </w:p>
        </w:tc>
        <w:tc>
          <w:tcPr>
            <w:tcW w:w="4739" w:type="dxa"/>
          </w:tcPr>
          <w:p w14:paraId="403249C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estimate of the premiums to be earned, by the insurance or reinsurance group, during the following year for the other regions.</w:t>
            </w:r>
          </w:p>
          <w:p w14:paraId="64464AA3" w14:textId="77777777" w:rsidR="00E21451" w:rsidRPr="00C22FD0" w:rsidRDefault="00E21451" w:rsidP="0040755A">
            <w:pPr>
              <w:ind w:firstLine="400"/>
              <w:rPr>
                <w:rFonts w:ascii="Times New Roman" w:eastAsia="Times New Roman" w:hAnsi="Times New Roman" w:cs="Times New Roman"/>
                <w:sz w:val="20"/>
                <w:szCs w:val="20"/>
                <w:lang w:eastAsia="en-GB"/>
              </w:rPr>
            </w:pPr>
          </w:p>
        </w:tc>
      </w:tr>
      <w:tr w:rsidR="00E21451" w:rsidRPr="00C22FD0" w14:paraId="05D65B2B" w14:textId="77777777" w:rsidTr="0040755A">
        <w:tc>
          <w:tcPr>
            <w:tcW w:w="1951" w:type="dxa"/>
          </w:tcPr>
          <w:p w14:paraId="572C41CA" w14:textId="211EF0D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C0140/R0830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R1020</w:t>
            </w:r>
          </w:p>
        </w:tc>
        <w:tc>
          <w:tcPr>
            <w:tcW w:w="2552" w:type="dxa"/>
          </w:tcPr>
          <w:p w14:paraId="57E4CB0E" w14:textId="563EC7E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Exposure –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7F4ECEC5" w14:textId="418898E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sum of the total insured per each of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for the lines of business:</w:t>
            </w:r>
          </w:p>
          <w:p w14:paraId="0D5F50FC" w14:textId="305EAC89"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Earthquake risk and where the risk is situated in this particular </w:t>
            </w:r>
            <w:r w:rsidR="002A1B56" w:rsidRPr="00C22FD0">
              <w:rPr>
                <w:rFonts w:ascii="Times New Roman" w:eastAsia="Times New Roman" w:hAnsi="Times New Roman" w:cs="Times New Roman"/>
                <w:sz w:val="20"/>
                <w:szCs w:val="20"/>
                <w:lang w:eastAsia="en-GB"/>
              </w:rPr>
              <w:t>specified</w:t>
            </w:r>
            <w:r w:rsidR="00E21451" w:rsidRPr="00C22FD0">
              <w:rPr>
                <w:rFonts w:ascii="Times New Roman" w:eastAsia="Times New Roman" w:hAnsi="Times New Roman" w:cs="Times New Roman"/>
                <w:sz w:val="20"/>
                <w:szCs w:val="20"/>
                <w:lang w:eastAsia="en-GB"/>
              </w:rPr>
              <w:t xml:space="preserve"> region; and</w:t>
            </w:r>
          </w:p>
          <w:p w14:paraId="1CB278F0" w14:textId="3B0DDCB6"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lines of business Marine, aviation and transport insurance, including the proportional reinsurance obligations, in relation to contracts that cover onshore property damage by Earthquake and where the risk is situated in this particular </w:t>
            </w:r>
            <w:r w:rsidR="002A1B56" w:rsidRPr="00C22FD0">
              <w:rPr>
                <w:rFonts w:ascii="Times New Roman" w:eastAsia="Times New Roman" w:hAnsi="Times New Roman" w:cs="Times New Roman"/>
                <w:sz w:val="20"/>
                <w:szCs w:val="20"/>
                <w:lang w:eastAsia="en-GB"/>
              </w:rPr>
              <w:t>specified</w:t>
            </w:r>
            <w:r w:rsidR="00E21451" w:rsidRPr="00C22FD0">
              <w:rPr>
                <w:rFonts w:ascii="Times New Roman" w:eastAsia="Times New Roman" w:hAnsi="Times New Roman" w:cs="Times New Roman"/>
                <w:sz w:val="20"/>
                <w:szCs w:val="20"/>
                <w:lang w:eastAsia="en-GB"/>
              </w:rPr>
              <w:t xml:space="preserve"> region.</w:t>
            </w:r>
          </w:p>
        </w:tc>
      </w:tr>
      <w:tr w:rsidR="00E21451" w:rsidRPr="00C22FD0" w14:paraId="2AC63B26" w14:textId="77777777" w:rsidTr="0040755A">
        <w:tc>
          <w:tcPr>
            <w:tcW w:w="1951" w:type="dxa"/>
          </w:tcPr>
          <w:p w14:paraId="0B743B2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C0140/R1030</w:t>
            </w:r>
          </w:p>
        </w:tc>
        <w:tc>
          <w:tcPr>
            <w:tcW w:w="2552" w:type="dxa"/>
          </w:tcPr>
          <w:p w14:paraId="050DA89A" w14:textId="1DD8FCE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Exposure – Total Earthquake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7809CB39" w14:textId="286AC1A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exposure for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43CDA93A" w14:textId="77777777" w:rsidTr="0040755A">
        <w:tc>
          <w:tcPr>
            <w:tcW w:w="1951" w:type="dxa"/>
          </w:tcPr>
          <w:p w14:paraId="11D7FACC" w14:textId="50F8AE8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C0150/R0830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R1020</w:t>
            </w:r>
          </w:p>
        </w:tc>
        <w:tc>
          <w:tcPr>
            <w:tcW w:w="2552" w:type="dxa"/>
          </w:tcPr>
          <w:p w14:paraId="25BD1D5B" w14:textId="2294AD3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Loss –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631BFD34" w14:textId="3CC5E6A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Earthquake loss for each of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taking into consideration the effect of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zones.</w:t>
            </w:r>
          </w:p>
        </w:tc>
      </w:tr>
      <w:tr w:rsidR="00E21451" w:rsidRPr="00C22FD0" w14:paraId="4CA001C9" w14:textId="77777777" w:rsidTr="0040755A">
        <w:tc>
          <w:tcPr>
            <w:tcW w:w="1951" w:type="dxa"/>
          </w:tcPr>
          <w:p w14:paraId="43E2012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C0150/R1030</w:t>
            </w:r>
          </w:p>
        </w:tc>
        <w:tc>
          <w:tcPr>
            <w:tcW w:w="2552" w:type="dxa"/>
          </w:tcPr>
          <w:p w14:paraId="5052B192" w14:textId="0F2D8B8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Loss – Total Earthquake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0F7312AC" w14:textId="614F6AA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specified gross Earthquake loss for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5A171ED5" w14:textId="77777777" w:rsidTr="0040755A">
        <w:tc>
          <w:tcPr>
            <w:tcW w:w="1951" w:type="dxa"/>
          </w:tcPr>
          <w:p w14:paraId="317169CA" w14:textId="6F4CC62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C0160/R0830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R1020</w:t>
            </w:r>
          </w:p>
        </w:tc>
        <w:tc>
          <w:tcPr>
            <w:tcW w:w="2552" w:type="dxa"/>
          </w:tcPr>
          <w:p w14:paraId="66F44831" w14:textId="3EBA642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Factor before risk mitigation –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44826986" w14:textId="0F9FFDF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Risk Charge Factor per each of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for Earthquake according to the Standard Formula, taking into consideration the effect of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 xml:space="preserve">between zones. </w:t>
            </w:r>
          </w:p>
        </w:tc>
      </w:tr>
      <w:tr w:rsidR="00E21451" w:rsidRPr="00C22FD0" w14:paraId="74C62A01" w14:textId="77777777" w:rsidTr="0040755A">
        <w:tc>
          <w:tcPr>
            <w:tcW w:w="1951" w:type="dxa"/>
          </w:tcPr>
          <w:p w14:paraId="4406B37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C0160/R1030</w:t>
            </w:r>
          </w:p>
        </w:tc>
        <w:tc>
          <w:tcPr>
            <w:tcW w:w="2552" w:type="dxa"/>
          </w:tcPr>
          <w:p w14:paraId="501F86CA" w14:textId="07DE942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Factor before risk mitigation – Total Earthquake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6482D3D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Ratio between total specified gross loss and total exposure.</w:t>
            </w:r>
          </w:p>
          <w:p w14:paraId="0A04CA00"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1D195047" w14:textId="77777777" w:rsidTr="0040755A">
        <w:tc>
          <w:tcPr>
            <w:tcW w:w="1951" w:type="dxa"/>
          </w:tcPr>
          <w:p w14:paraId="7146578E" w14:textId="6F5A1D0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C0170/R0830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R1020</w:t>
            </w:r>
          </w:p>
        </w:tc>
        <w:tc>
          <w:tcPr>
            <w:tcW w:w="2552" w:type="dxa"/>
          </w:tcPr>
          <w:p w14:paraId="3299D1B5" w14:textId="00E617C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520ECE9D" w14:textId="1629DF1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Capital requirement before risk mitigation arising from Earthquakes in each of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r w:rsidRPr="00C22FD0">
              <w:rPr>
                <w:rFonts w:ascii="Times New Roman" w:eastAsia="Times New Roman" w:hAnsi="Times New Roman" w:cs="Times New Roman"/>
                <w:sz w:val="20"/>
                <w:szCs w:val="20"/>
                <w:lang w:eastAsia="en-GB"/>
              </w:rPr>
              <w:br/>
            </w:r>
          </w:p>
        </w:tc>
      </w:tr>
      <w:tr w:rsidR="00E21451" w:rsidRPr="00C22FD0" w14:paraId="19FB6DAA" w14:textId="77777777" w:rsidTr="0040755A">
        <w:tc>
          <w:tcPr>
            <w:tcW w:w="1951" w:type="dxa"/>
          </w:tcPr>
          <w:p w14:paraId="6F29753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C0170/R1030</w:t>
            </w:r>
          </w:p>
        </w:tc>
        <w:tc>
          <w:tcPr>
            <w:tcW w:w="2552" w:type="dxa"/>
          </w:tcPr>
          <w:p w14:paraId="24823BB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Total Earthquake EEA Regions before diversification</w:t>
            </w:r>
          </w:p>
        </w:tc>
        <w:tc>
          <w:tcPr>
            <w:tcW w:w="4739" w:type="dxa"/>
          </w:tcPr>
          <w:p w14:paraId="333882B7" w14:textId="5F6053F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capital requirement before risk mitigation arising from Earthquakes for the 20 </w:t>
            </w:r>
            <w:r w:rsidR="002A1B5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781794D6" w14:textId="77777777" w:rsidTr="0040755A">
        <w:tc>
          <w:tcPr>
            <w:tcW w:w="1951" w:type="dxa"/>
          </w:tcPr>
          <w:p w14:paraId="5DAADBA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C0170/R1220</w:t>
            </w:r>
          </w:p>
        </w:tc>
        <w:tc>
          <w:tcPr>
            <w:tcW w:w="2552" w:type="dxa"/>
          </w:tcPr>
          <w:p w14:paraId="7EB9D87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 Total Earthquake Other </w:t>
            </w:r>
            <w:r w:rsidRPr="00C22FD0">
              <w:rPr>
                <w:rFonts w:ascii="Times New Roman" w:eastAsia="Times New Roman" w:hAnsi="Times New Roman" w:cs="Times New Roman"/>
                <w:sz w:val="20"/>
                <w:szCs w:val="20"/>
                <w:lang w:eastAsia="en-GB"/>
              </w:rPr>
              <w:lastRenderedPageBreak/>
              <w:t>Regions before diversification</w:t>
            </w:r>
          </w:p>
        </w:tc>
        <w:tc>
          <w:tcPr>
            <w:tcW w:w="4739" w:type="dxa"/>
          </w:tcPr>
          <w:p w14:paraId="3AB2CAB7" w14:textId="0D83061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The capital requirement before risk mitigation for Earthquake risk in regions other than the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It is the amount of the instantaneous loss, </w:t>
            </w:r>
            <w:r w:rsidRPr="00C22FD0">
              <w:rPr>
                <w:rFonts w:ascii="Times New Roman" w:eastAsia="Times New Roman" w:hAnsi="Times New Roman" w:cs="Times New Roman"/>
                <w:sz w:val="20"/>
                <w:szCs w:val="20"/>
                <w:lang w:eastAsia="en-GB"/>
              </w:rPr>
              <w:lastRenderedPageBreak/>
              <w:t>without deduction of the amounts recoverable from reinsurance contracts and Special Purpose Vehicles.</w:t>
            </w:r>
          </w:p>
        </w:tc>
      </w:tr>
      <w:tr w:rsidR="00E21451" w:rsidRPr="00C22FD0" w14:paraId="5842FBB4" w14:textId="77777777" w:rsidTr="0040755A">
        <w:tc>
          <w:tcPr>
            <w:tcW w:w="1951" w:type="dxa"/>
          </w:tcPr>
          <w:p w14:paraId="3BB5C51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C0170/R1230</w:t>
            </w:r>
          </w:p>
        </w:tc>
        <w:tc>
          <w:tcPr>
            <w:tcW w:w="2552" w:type="dxa"/>
          </w:tcPr>
          <w:p w14:paraId="4756B3A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Total Earthquake – All Regions before diversification</w:t>
            </w:r>
          </w:p>
        </w:tc>
        <w:tc>
          <w:tcPr>
            <w:tcW w:w="4739" w:type="dxa"/>
          </w:tcPr>
          <w:p w14:paraId="6438207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capital requirement before risk mitigation arising from Earthquakes for all regions.</w:t>
            </w:r>
          </w:p>
        </w:tc>
      </w:tr>
      <w:tr w:rsidR="00E21451" w:rsidRPr="00C22FD0" w14:paraId="2D66891C" w14:textId="77777777" w:rsidTr="0040755A">
        <w:tc>
          <w:tcPr>
            <w:tcW w:w="1951" w:type="dxa"/>
          </w:tcPr>
          <w:p w14:paraId="1CBF0D3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C0170/R1240</w:t>
            </w:r>
          </w:p>
        </w:tc>
        <w:tc>
          <w:tcPr>
            <w:tcW w:w="2552" w:type="dxa"/>
          </w:tcPr>
          <w:p w14:paraId="686BF01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14:paraId="0FE6AA21" w14:textId="768C5A5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Diversification effect arising from the aggregation of the Earthquake risks relating to the different regions (both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and Other regions).</w:t>
            </w:r>
          </w:p>
          <w:p w14:paraId="1F196C90"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14E7E7D0" w14:textId="77777777" w:rsidTr="0040755A">
        <w:tc>
          <w:tcPr>
            <w:tcW w:w="1951" w:type="dxa"/>
          </w:tcPr>
          <w:p w14:paraId="51A6C4D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C0170/R1250</w:t>
            </w:r>
          </w:p>
        </w:tc>
        <w:tc>
          <w:tcPr>
            <w:tcW w:w="2552" w:type="dxa"/>
          </w:tcPr>
          <w:p w14:paraId="05DB86B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Total Earthquake after diversification</w:t>
            </w:r>
          </w:p>
        </w:tc>
        <w:tc>
          <w:tcPr>
            <w:tcW w:w="4739" w:type="dxa"/>
          </w:tcPr>
          <w:p w14:paraId="51CBDCF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for Earthquake risk, taking into consideration the diversification effect given in C0170/R1240.</w:t>
            </w:r>
          </w:p>
        </w:tc>
      </w:tr>
      <w:tr w:rsidR="00E21451" w:rsidRPr="00C22FD0" w14:paraId="03B3D230" w14:textId="77777777" w:rsidTr="0040755A">
        <w:tc>
          <w:tcPr>
            <w:tcW w:w="1951" w:type="dxa"/>
          </w:tcPr>
          <w:p w14:paraId="1FB4DD5F" w14:textId="6F18A08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C0180/R0830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R1020</w:t>
            </w:r>
          </w:p>
        </w:tc>
        <w:tc>
          <w:tcPr>
            <w:tcW w:w="2552" w:type="dxa"/>
          </w:tcPr>
          <w:p w14:paraId="789D51EF" w14:textId="0171D2B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465D4884" w14:textId="06AD383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Per each of the 20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risk mitigation effect of the group’s specific reinsurance contracts and special purpose vehicles relating to this peril, excluding the estimated reinstatement premiums.</w:t>
            </w:r>
          </w:p>
        </w:tc>
      </w:tr>
      <w:tr w:rsidR="00E21451" w:rsidRPr="00C22FD0" w14:paraId="098AF3C2" w14:textId="77777777" w:rsidTr="0040755A">
        <w:tc>
          <w:tcPr>
            <w:tcW w:w="1951" w:type="dxa"/>
          </w:tcPr>
          <w:p w14:paraId="249333E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C0180/R1030</w:t>
            </w:r>
          </w:p>
        </w:tc>
        <w:tc>
          <w:tcPr>
            <w:tcW w:w="2552" w:type="dxa"/>
          </w:tcPr>
          <w:p w14:paraId="3E3C3004" w14:textId="3E52038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 Total Earthquake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260ADB47" w14:textId="6B5F035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estimated Risk Mitigation for the 20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59977E73" w14:textId="77777777" w:rsidTr="0040755A">
        <w:tc>
          <w:tcPr>
            <w:tcW w:w="1951" w:type="dxa"/>
          </w:tcPr>
          <w:p w14:paraId="32B61F7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C0180/R1220</w:t>
            </w:r>
          </w:p>
        </w:tc>
        <w:tc>
          <w:tcPr>
            <w:tcW w:w="2552" w:type="dxa"/>
          </w:tcPr>
          <w:p w14:paraId="0FE1BE5F" w14:textId="1ED37F8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 Total Earthquake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Other Regions before diversification</w:t>
            </w:r>
          </w:p>
        </w:tc>
        <w:tc>
          <w:tcPr>
            <w:tcW w:w="4739" w:type="dxa"/>
          </w:tcPr>
          <w:p w14:paraId="62510772" w14:textId="370FEAEF" w:rsidR="00E21451" w:rsidRPr="00C22FD0" w:rsidRDefault="00E21451" w:rsidP="00313116">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For all the regions other than the </w:t>
            </w:r>
            <w:r w:rsidR="00313116" w:rsidRPr="00C22FD0">
              <w:rPr>
                <w:rFonts w:ascii="Times New Roman" w:eastAsia="Times New Roman" w:hAnsi="Times New Roman" w:cs="Times New Roman"/>
                <w:sz w:val="20"/>
                <w:szCs w:val="20"/>
                <w:lang w:eastAsia="en-GB"/>
              </w:rPr>
              <w:t xml:space="preserve">specified </w:t>
            </w:r>
            <w:r w:rsidRPr="00C22FD0">
              <w:rPr>
                <w:rFonts w:ascii="Times New Roman" w:eastAsia="Times New Roman" w:hAnsi="Times New Roman" w:cs="Times New Roman"/>
                <w:sz w:val="20"/>
                <w:szCs w:val="20"/>
                <w:lang w:eastAsia="en-GB"/>
              </w:rPr>
              <w:t>Regions, the estimated risk mitigation effect of the group’s specific reinsurance contracts and special purpose vehicles relating to this peril, excluding the estimated reinstatement premiums.</w:t>
            </w:r>
          </w:p>
        </w:tc>
      </w:tr>
      <w:tr w:rsidR="00E21451" w:rsidRPr="00C22FD0" w14:paraId="2AFE616E" w14:textId="77777777" w:rsidTr="0040755A">
        <w:tc>
          <w:tcPr>
            <w:tcW w:w="1951" w:type="dxa"/>
          </w:tcPr>
          <w:p w14:paraId="23DADA0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C0180/R1230</w:t>
            </w:r>
          </w:p>
        </w:tc>
        <w:tc>
          <w:tcPr>
            <w:tcW w:w="2552" w:type="dxa"/>
          </w:tcPr>
          <w:p w14:paraId="1DEBB0CA" w14:textId="32CF930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 Total Earthquake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All Regions before diversification</w:t>
            </w:r>
          </w:p>
        </w:tc>
        <w:tc>
          <w:tcPr>
            <w:tcW w:w="4739" w:type="dxa"/>
          </w:tcPr>
          <w:p w14:paraId="75E9F23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estimated Risk Mitigation for all regions.</w:t>
            </w:r>
          </w:p>
        </w:tc>
      </w:tr>
      <w:tr w:rsidR="00E21451" w:rsidRPr="00C22FD0" w14:paraId="4CAD142F" w14:textId="77777777" w:rsidTr="0040755A">
        <w:tc>
          <w:tcPr>
            <w:tcW w:w="1951" w:type="dxa"/>
          </w:tcPr>
          <w:p w14:paraId="7BEC8203" w14:textId="6048C74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C0190/R0830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R1020</w:t>
            </w:r>
          </w:p>
        </w:tc>
        <w:tc>
          <w:tcPr>
            <w:tcW w:w="2552" w:type="dxa"/>
          </w:tcPr>
          <w:p w14:paraId="3B44B11D" w14:textId="78B4B3D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554B8152" w14:textId="4764BB0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Per each of the 20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reinstatement premiums as a result of the group’s specific reinsurance contracts and special purpose vehicles relating to this peril.</w:t>
            </w:r>
          </w:p>
        </w:tc>
      </w:tr>
      <w:tr w:rsidR="00E21451" w:rsidRPr="00C22FD0" w14:paraId="136E2C73" w14:textId="77777777" w:rsidTr="0040755A">
        <w:tc>
          <w:tcPr>
            <w:tcW w:w="1951" w:type="dxa"/>
          </w:tcPr>
          <w:p w14:paraId="26EC306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C0190/R1030</w:t>
            </w:r>
          </w:p>
        </w:tc>
        <w:tc>
          <w:tcPr>
            <w:tcW w:w="2552" w:type="dxa"/>
          </w:tcPr>
          <w:p w14:paraId="4E09DDBF" w14:textId="7E6755D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 Total Earthquake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6B8CCBAA" w14:textId="5D557E6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estimated reinstatement premiums for the 20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2D0F4AEA" w14:textId="77777777" w:rsidTr="0040755A">
        <w:tc>
          <w:tcPr>
            <w:tcW w:w="1951" w:type="dxa"/>
          </w:tcPr>
          <w:p w14:paraId="04ABFCA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C0190/R1220</w:t>
            </w:r>
          </w:p>
        </w:tc>
        <w:tc>
          <w:tcPr>
            <w:tcW w:w="2552" w:type="dxa"/>
          </w:tcPr>
          <w:p w14:paraId="5507D048" w14:textId="631247D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Earthquake – Other Regions before diversification</w:t>
            </w:r>
          </w:p>
        </w:tc>
        <w:tc>
          <w:tcPr>
            <w:tcW w:w="4739" w:type="dxa"/>
          </w:tcPr>
          <w:p w14:paraId="27CE368B" w14:textId="33DE6EE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For all the regions other than the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reinstatement premiums, as a result of the group’s specific reinsurance contracts and special purpose vehicles relating to this peril.</w:t>
            </w:r>
          </w:p>
        </w:tc>
      </w:tr>
      <w:tr w:rsidR="00E21451" w:rsidRPr="00C22FD0" w14:paraId="59583EF9" w14:textId="77777777" w:rsidTr="0040755A">
        <w:tc>
          <w:tcPr>
            <w:tcW w:w="1951" w:type="dxa"/>
          </w:tcPr>
          <w:p w14:paraId="3EB9B35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C0190/R1230</w:t>
            </w:r>
          </w:p>
        </w:tc>
        <w:tc>
          <w:tcPr>
            <w:tcW w:w="2552" w:type="dxa"/>
          </w:tcPr>
          <w:p w14:paraId="75231E79" w14:textId="4F5BA4E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 Total Earthquake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All Regions before diversification</w:t>
            </w:r>
          </w:p>
        </w:tc>
        <w:tc>
          <w:tcPr>
            <w:tcW w:w="4739" w:type="dxa"/>
          </w:tcPr>
          <w:p w14:paraId="5F54F56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estimated reinstatement premiums for all regions.</w:t>
            </w:r>
          </w:p>
        </w:tc>
      </w:tr>
      <w:tr w:rsidR="00E21451" w:rsidRPr="00C22FD0" w14:paraId="58B41FB8" w14:textId="77777777" w:rsidTr="0040755A">
        <w:tc>
          <w:tcPr>
            <w:tcW w:w="1951" w:type="dxa"/>
          </w:tcPr>
          <w:p w14:paraId="2974B146" w14:textId="09D3086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C0200/R0830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R1020</w:t>
            </w:r>
          </w:p>
        </w:tc>
        <w:tc>
          <w:tcPr>
            <w:tcW w:w="2552" w:type="dxa"/>
          </w:tcPr>
          <w:p w14:paraId="7CC18399" w14:textId="7751BD6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26E27520" w14:textId="15DC13A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Capital requirement, after the deduction of the risk mitigating effect of the group’s specific reinsurance contracts and special purpose vehicles relating to this peril, arising from Earthquake in each of the 20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64B5DFA3" w14:textId="77777777" w:rsidTr="0040755A">
        <w:tc>
          <w:tcPr>
            <w:tcW w:w="1951" w:type="dxa"/>
          </w:tcPr>
          <w:p w14:paraId="1131C08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C0200/R1030</w:t>
            </w:r>
          </w:p>
        </w:tc>
        <w:tc>
          <w:tcPr>
            <w:tcW w:w="2552" w:type="dxa"/>
          </w:tcPr>
          <w:p w14:paraId="3CB46126" w14:textId="36EBA60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 Total Earthquake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6EFFC1AC" w14:textId="094DD7C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capital requirement, after the deduction of the risk mitigating effect of the group’s specific reinsurance contracts and special purpose vehicles relating to this peril, arising from Earthquake for the 20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72CDE3A9" w14:textId="77777777" w:rsidTr="0040755A">
        <w:tc>
          <w:tcPr>
            <w:tcW w:w="1951" w:type="dxa"/>
          </w:tcPr>
          <w:p w14:paraId="30516FA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C0200/R1220</w:t>
            </w:r>
          </w:p>
        </w:tc>
        <w:tc>
          <w:tcPr>
            <w:tcW w:w="2552" w:type="dxa"/>
          </w:tcPr>
          <w:p w14:paraId="3F35CBD6" w14:textId="7FF6AF0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w:t>
            </w:r>
            <w:r w:rsidRPr="00C22FD0">
              <w:rPr>
                <w:rFonts w:ascii="Times New Roman" w:eastAsia="Times New Roman" w:hAnsi="Times New Roman" w:cs="Times New Roman"/>
                <w:sz w:val="20"/>
                <w:szCs w:val="20"/>
                <w:lang w:eastAsia="en-GB"/>
              </w:rPr>
              <w:lastRenderedPageBreak/>
              <w:t xml:space="preserve">after risk mitigation – Total Earthquake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Other Regions before diversification</w:t>
            </w:r>
          </w:p>
        </w:tc>
        <w:tc>
          <w:tcPr>
            <w:tcW w:w="4739" w:type="dxa"/>
          </w:tcPr>
          <w:p w14:paraId="0DD9ACFB" w14:textId="0A5CAB3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Capital requirement after risk mitigation for Earthquake </w:t>
            </w:r>
            <w:r w:rsidRPr="00C22FD0">
              <w:rPr>
                <w:rFonts w:ascii="Times New Roman" w:eastAsia="Times New Roman" w:hAnsi="Times New Roman" w:cs="Times New Roman"/>
                <w:sz w:val="20"/>
                <w:szCs w:val="20"/>
                <w:lang w:eastAsia="en-GB"/>
              </w:rPr>
              <w:lastRenderedPageBreak/>
              <w:t xml:space="preserve">risk in regions other than the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It is the amount of the instantaneous loss, including the deduction of the amounts recoverable from reinsurance contracts and Special Purpose Vehicles.</w:t>
            </w:r>
          </w:p>
        </w:tc>
      </w:tr>
      <w:tr w:rsidR="00E21451" w:rsidRPr="00C22FD0" w14:paraId="4A7913D8" w14:textId="77777777" w:rsidTr="0040755A">
        <w:tc>
          <w:tcPr>
            <w:tcW w:w="1951" w:type="dxa"/>
          </w:tcPr>
          <w:p w14:paraId="5FA3B95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C0200/R1230</w:t>
            </w:r>
          </w:p>
        </w:tc>
        <w:tc>
          <w:tcPr>
            <w:tcW w:w="2552" w:type="dxa"/>
          </w:tcPr>
          <w:p w14:paraId="270AFF13" w14:textId="35A6C98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 Total Earthquake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All Regions before diversification</w:t>
            </w:r>
          </w:p>
        </w:tc>
        <w:tc>
          <w:tcPr>
            <w:tcW w:w="4739" w:type="dxa"/>
          </w:tcPr>
          <w:p w14:paraId="6BE8510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capital requirement, after the deduction of the risk mitigating effect of the group’s specific reinsurance contracts and special purpose vehicles relating to this peril, arising from Earthquake for all regions.</w:t>
            </w:r>
          </w:p>
        </w:tc>
      </w:tr>
      <w:tr w:rsidR="00E21451" w:rsidRPr="00C22FD0" w14:paraId="19B0B701" w14:textId="77777777" w:rsidTr="0040755A">
        <w:tc>
          <w:tcPr>
            <w:tcW w:w="1951" w:type="dxa"/>
            <w:tcBorders>
              <w:bottom w:val="single" w:sz="4" w:space="0" w:color="auto"/>
            </w:tcBorders>
          </w:tcPr>
          <w:p w14:paraId="21FB160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C0200/R1240</w:t>
            </w:r>
          </w:p>
        </w:tc>
        <w:tc>
          <w:tcPr>
            <w:tcW w:w="2552" w:type="dxa"/>
            <w:tcBorders>
              <w:bottom w:val="single" w:sz="4" w:space="0" w:color="auto"/>
            </w:tcBorders>
          </w:tcPr>
          <w:p w14:paraId="38887B6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14:paraId="66F32A75" w14:textId="20212B5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Diversification effect arising from the aggregation of the capital requirement after risk mitigations for Earthquake risks relating to the different regions (both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and Other regions).</w:t>
            </w:r>
          </w:p>
        </w:tc>
      </w:tr>
      <w:tr w:rsidR="00E21451" w:rsidRPr="00C22FD0" w14:paraId="151B5D6D" w14:textId="77777777" w:rsidTr="0040755A">
        <w:tc>
          <w:tcPr>
            <w:tcW w:w="1951" w:type="dxa"/>
            <w:tcBorders>
              <w:bottom w:val="single" w:sz="4" w:space="0" w:color="auto"/>
            </w:tcBorders>
          </w:tcPr>
          <w:p w14:paraId="2B69557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C0200/R1250</w:t>
            </w:r>
          </w:p>
        </w:tc>
        <w:tc>
          <w:tcPr>
            <w:tcW w:w="2552" w:type="dxa"/>
            <w:tcBorders>
              <w:bottom w:val="single" w:sz="4" w:space="0" w:color="auto"/>
            </w:tcBorders>
          </w:tcPr>
          <w:p w14:paraId="02FF8CB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Total Earthquake after diversification</w:t>
            </w:r>
          </w:p>
        </w:tc>
        <w:tc>
          <w:tcPr>
            <w:tcW w:w="4739" w:type="dxa"/>
            <w:tcBorders>
              <w:bottom w:val="single" w:sz="4" w:space="0" w:color="auto"/>
            </w:tcBorders>
          </w:tcPr>
          <w:p w14:paraId="20C733C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after risk mitigation for Earthquake risk, taking into consideration the diversification effect given in C0200/R1240</w:t>
            </w:r>
          </w:p>
        </w:tc>
      </w:tr>
      <w:tr w:rsidR="00E21451" w:rsidRPr="00C22FD0" w14:paraId="6FF3F398" w14:textId="77777777" w:rsidTr="0040755A">
        <w:tc>
          <w:tcPr>
            <w:tcW w:w="9242" w:type="dxa"/>
            <w:gridSpan w:val="3"/>
            <w:tcBorders>
              <w:top w:val="single" w:sz="4" w:space="0" w:color="auto"/>
              <w:left w:val="nil"/>
              <w:bottom w:val="single" w:sz="4" w:space="0" w:color="auto"/>
              <w:right w:val="nil"/>
            </w:tcBorders>
          </w:tcPr>
          <w:p w14:paraId="55DBE52E" w14:textId="77777777"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Natural catastrophe risk – Flood</w:t>
            </w:r>
          </w:p>
        </w:tc>
      </w:tr>
      <w:tr w:rsidR="00E21451" w:rsidRPr="00C22FD0" w14:paraId="63E178E4" w14:textId="77777777" w:rsidTr="0040755A">
        <w:tc>
          <w:tcPr>
            <w:tcW w:w="1951" w:type="dxa"/>
          </w:tcPr>
          <w:p w14:paraId="7CD4FEE8" w14:textId="5A8D723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C0210/R1410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R1580</w:t>
            </w:r>
          </w:p>
        </w:tc>
        <w:tc>
          <w:tcPr>
            <w:tcW w:w="2552" w:type="dxa"/>
          </w:tcPr>
          <w:p w14:paraId="124411A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Estimation of the gross premiums to be earned – Other Regions</w:t>
            </w:r>
          </w:p>
        </w:tc>
        <w:tc>
          <w:tcPr>
            <w:tcW w:w="4739" w:type="dxa"/>
          </w:tcPr>
          <w:p w14:paraId="5866FC61" w14:textId="33891BC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An estimate of the premiums to be earned by the insurance or reinsurance group, during the following year in relation to each of the 14 regions other than the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Regions(include regions as specified in Annex III, except the ones specified in Annex V or in Annex XIII of Delegated Regulation (EU) 2015/35), for the contract in relation to the obligations of lines of business:</w:t>
            </w:r>
          </w:p>
          <w:p w14:paraId="01ECE99D" w14:textId="068F0205"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Fire and other damage covering flood risk, including the proportional reinsurance obligations;</w:t>
            </w:r>
          </w:p>
          <w:p w14:paraId="78CACD60" w14:textId="374D274C"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Marine, aviation and transport insurance covering onshore property damage by flood, including the proportional reinsurance obligations;</w:t>
            </w:r>
          </w:p>
          <w:p w14:paraId="1735D590" w14:textId="25E97244"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Other motor insurance, including the proportional reinsurance obligations.  </w:t>
            </w:r>
          </w:p>
          <w:p w14:paraId="074EBF1F" w14:textId="77777777" w:rsidR="00E21451" w:rsidRPr="00C22FD0" w:rsidRDefault="00E21451" w:rsidP="0040755A">
            <w:pPr>
              <w:rPr>
                <w:rFonts w:ascii="Times New Roman" w:eastAsia="Times New Roman" w:hAnsi="Times New Roman" w:cs="Times New Roman"/>
                <w:sz w:val="20"/>
                <w:szCs w:val="20"/>
                <w:lang w:eastAsia="en-GB"/>
              </w:rPr>
            </w:pPr>
          </w:p>
          <w:p w14:paraId="7306B88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Premiums shall be gross, without deduction of premiums for reinsurance contracts.</w:t>
            </w:r>
          </w:p>
        </w:tc>
      </w:tr>
      <w:tr w:rsidR="00E21451" w:rsidRPr="00C22FD0" w14:paraId="5F5A7E6E" w14:textId="77777777" w:rsidTr="0040755A">
        <w:tc>
          <w:tcPr>
            <w:tcW w:w="1951" w:type="dxa"/>
          </w:tcPr>
          <w:p w14:paraId="5BE7B40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C0210/R1590</w:t>
            </w:r>
          </w:p>
        </w:tc>
        <w:tc>
          <w:tcPr>
            <w:tcW w:w="2552" w:type="dxa"/>
          </w:tcPr>
          <w:p w14:paraId="62F2F57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Estimation of the gross premium to be earned – Total Flood Other Regions before diversification</w:t>
            </w:r>
          </w:p>
        </w:tc>
        <w:tc>
          <w:tcPr>
            <w:tcW w:w="4739" w:type="dxa"/>
          </w:tcPr>
          <w:p w14:paraId="1DBEDC0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estimate of the premiums to be earned, by the insurance or reinsurance group, during the following year for the other regions.</w:t>
            </w:r>
          </w:p>
          <w:p w14:paraId="3E0BA234" w14:textId="77777777" w:rsidR="00E21451" w:rsidRPr="00C22FD0" w:rsidRDefault="00E21451" w:rsidP="0040755A">
            <w:pPr>
              <w:ind w:firstLine="400"/>
              <w:rPr>
                <w:rFonts w:ascii="Times New Roman" w:eastAsia="Times New Roman" w:hAnsi="Times New Roman" w:cs="Times New Roman"/>
                <w:sz w:val="20"/>
                <w:szCs w:val="20"/>
                <w:lang w:eastAsia="en-GB"/>
              </w:rPr>
            </w:pPr>
          </w:p>
        </w:tc>
      </w:tr>
      <w:tr w:rsidR="00E21451" w:rsidRPr="00C22FD0" w14:paraId="3DB9940E" w14:textId="77777777" w:rsidTr="0040755A">
        <w:tc>
          <w:tcPr>
            <w:tcW w:w="1951" w:type="dxa"/>
          </w:tcPr>
          <w:p w14:paraId="2DB11E20" w14:textId="07D1648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C0220/R1260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R1390</w:t>
            </w:r>
          </w:p>
        </w:tc>
        <w:tc>
          <w:tcPr>
            <w:tcW w:w="2552" w:type="dxa"/>
          </w:tcPr>
          <w:p w14:paraId="7EDD7522" w14:textId="2DFA587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Exposure –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10E38C72" w14:textId="78216EA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sum of the total insured per each of the 14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of lines of business:</w:t>
            </w:r>
          </w:p>
          <w:p w14:paraId="048FA4E5" w14:textId="359FD6B0"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Flood risk and where the risk is situated in this particular </w:t>
            </w:r>
            <w:r w:rsidR="00313116" w:rsidRPr="00C22FD0">
              <w:rPr>
                <w:rFonts w:ascii="Times New Roman" w:eastAsia="Times New Roman" w:hAnsi="Times New Roman" w:cs="Times New Roman"/>
                <w:sz w:val="20"/>
                <w:szCs w:val="20"/>
                <w:lang w:eastAsia="en-GB"/>
              </w:rPr>
              <w:t>specified</w:t>
            </w:r>
            <w:r w:rsidR="00E21451" w:rsidRPr="00C22FD0">
              <w:rPr>
                <w:rFonts w:ascii="Times New Roman" w:eastAsia="Times New Roman" w:hAnsi="Times New Roman" w:cs="Times New Roman"/>
                <w:sz w:val="20"/>
                <w:szCs w:val="20"/>
                <w:lang w:eastAsia="en-GB"/>
              </w:rPr>
              <w:t xml:space="preserve"> region;</w:t>
            </w:r>
          </w:p>
          <w:p w14:paraId="15B59081" w14:textId="4FFBF0BC"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Marine, aviation and transport insurance, including the proportional reinsurance obligations, in relation to contracts that cover onshore property damage by Flood and where the risk is situated in this particular </w:t>
            </w:r>
            <w:r w:rsidR="00313116" w:rsidRPr="00C22FD0">
              <w:rPr>
                <w:rFonts w:ascii="Times New Roman" w:eastAsia="Times New Roman" w:hAnsi="Times New Roman" w:cs="Times New Roman"/>
                <w:sz w:val="20"/>
                <w:szCs w:val="20"/>
                <w:lang w:eastAsia="en-GB"/>
              </w:rPr>
              <w:t>specified</w:t>
            </w:r>
            <w:r w:rsidR="00E21451" w:rsidRPr="00C22FD0">
              <w:rPr>
                <w:rFonts w:ascii="Times New Roman" w:eastAsia="Times New Roman" w:hAnsi="Times New Roman" w:cs="Times New Roman"/>
                <w:sz w:val="20"/>
                <w:szCs w:val="20"/>
                <w:lang w:eastAsia="en-GB"/>
              </w:rPr>
              <w:t xml:space="preserve"> region; and</w:t>
            </w:r>
          </w:p>
          <w:p w14:paraId="717557E3" w14:textId="0F4F2B20"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Other motor insurance, including the proportional reinsurance obligations, multiplied by 1.5, in relation to contracts that cover onshore property damage by Flood and where the risk is situated in this particular </w:t>
            </w:r>
            <w:r w:rsidR="00313116" w:rsidRPr="00C22FD0">
              <w:rPr>
                <w:rFonts w:ascii="Times New Roman" w:eastAsia="Times New Roman" w:hAnsi="Times New Roman" w:cs="Times New Roman"/>
                <w:sz w:val="20"/>
                <w:szCs w:val="20"/>
                <w:lang w:eastAsia="en-GB"/>
              </w:rPr>
              <w:t>specified</w:t>
            </w:r>
            <w:r w:rsidR="00E21451" w:rsidRPr="00C22FD0">
              <w:rPr>
                <w:rFonts w:ascii="Times New Roman" w:eastAsia="Times New Roman" w:hAnsi="Times New Roman" w:cs="Times New Roman"/>
                <w:sz w:val="20"/>
                <w:szCs w:val="20"/>
                <w:lang w:eastAsia="en-GB"/>
              </w:rPr>
              <w:t xml:space="preserve"> region.</w:t>
            </w:r>
          </w:p>
        </w:tc>
      </w:tr>
      <w:tr w:rsidR="00E21451" w:rsidRPr="00C22FD0" w14:paraId="6EC5D7D0" w14:textId="77777777" w:rsidTr="0040755A">
        <w:tc>
          <w:tcPr>
            <w:tcW w:w="1951" w:type="dxa"/>
          </w:tcPr>
          <w:p w14:paraId="1371A8D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C0220/R1400</w:t>
            </w:r>
          </w:p>
        </w:tc>
        <w:tc>
          <w:tcPr>
            <w:tcW w:w="2552" w:type="dxa"/>
          </w:tcPr>
          <w:p w14:paraId="0A670C16" w14:textId="6B36216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Exposure – Total Flood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2E476283" w14:textId="16AC176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exposure for the 14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p w14:paraId="039B101D"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0213057D" w14:textId="77777777" w:rsidTr="0040755A">
        <w:tc>
          <w:tcPr>
            <w:tcW w:w="1951" w:type="dxa"/>
          </w:tcPr>
          <w:p w14:paraId="36F53801" w14:textId="1CA4583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C0230/R1260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R1390</w:t>
            </w:r>
          </w:p>
        </w:tc>
        <w:tc>
          <w:tcPr>
            <w:tcW w:w="2552" w:type="dxa"/>
          </w:tcPr>
          <w:p w14:paraId="78725859" w14:textId="630B947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Loss –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55B4544E" w14:textId="4E4BEB0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Flood loss in each of the 14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taking into consideration the effect of diversification</w:t>
            </w:r>
            <w:r w:rsidR="00DF4F39" w:rsidRPr="00C22FD0">
              <w:rPr>
                <w:rFonts w:ascii="Times New Roman" w:eastAsia="Times New Roman" w:hAnsi="Times New Roman" w:cs="Times New Roman"/>
                <w:sz w:val="20"/>
                <w:szCs w:val="20"/>
                <w:lang w:eastAsia="en-GB"/>
              </w:rPr>
              <w:t xml:space="preserve"> effect</w:t>
            </w:r>
            <w:r w:rsidRPr="00C22FD0">
              <w:rPr>
                <w:rFonts w:ascii="Times New Roman" w:eastAsia="Times New Roman" w:hAnsi="Times New Roman" w:cs="Times New Roman"/>
                <w:sz w:val="20"/>
                <w:szCs w:val="20"/>
                <w:lang w:eastAsia="en-GB"/>
              </w:rPr>
              <w:t xml:space="preserve"> between zones.</w:t>
            </w:r>
          </w:p>
        </w:tc>
      </w:tr>
      <w:tr w:rsidR="00E21451" w:rsidRPr="00C22FD0" w14:paraId="4719CBF3" w14:textId="77777777" w:rsidTr="0040755A">
        <w:tc>
          <w:tcPr>
            <w:tcW w:w="1951" w:type="dxa"/>
          </w:tcPr>
          <w:p w14:paraId="2EC6350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C0230/R1400</w:t>
            </w:r>
          </w:p>
        </w:tc>
        <w:tc>
          <w:tcPr>
            <w:tcW w:w="2552" w:type="dxa"/>
          </w:tcPr>
          <w:p w14:paraId="04ECEBE5" w14:textId="51845C2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Loss – Total Flood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102269F7" w14:textId="5DD06AF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specified gross Flood loss for the 14</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regions.</w:t>
            </w:r>
          </w:p>
          <w:p w14:paraId="1347DDEF"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1ECFC0EC" w14:textId="77777777" w:rsidTr="0040755A">
        <w:tc>
          <w:tcPr>
            <w:tcW w:w="1951" w:type="dxa"/>
          </w:tcPr>
          <w:p w14:paraId="43B216F9" w14:textId="67D8FFC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C0240/R1260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R1390</w:t>
            </w:r>
          </w:p>
        </w:tc>
        <w:tc>
          <w:tcPr>
            <w:tcW w:w="2552" w:type="dxa"/>
          </w:tcPr>
          <w:p w14:paraId="2228254D" w14:textId="1FA41F9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Factor before risk mitigation –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792BC273" w14:textId="765C642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Risk Charge Factor per each of the 14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for Flood according to the Standard Formula, taking into consideration the effect of diversification</w:t>
            </w:r>
            <w:r w:rsidR="00DF4F39" w:rsidRPr="00C22FD0">
              <w:rPr>
                <w:rFonts w:ascii="Times New Roman" w:eastAsia="Times New Roman" w:hAnsi="Times New Roman" w:cs="Times New Roman"/>
                <w:sz w:val="20"/>
                <w:szCs w:val="20"/>
                <w:lang w:eastAsia="en-GB"/>
              </w:rPr>
              <w:t xml:space="preserve"> effect</w:t>
            </w:r>
            <w:r w:rsidRPr="00C22FD0">
              <w:rPr>
                <w:rFonts w:ascii="Times New Roman" w:eastAsia="Times New Roman" w:hAnsi="Times New Roman" w:cs="Times New Roman"/>
                <w:sz w:val="20"/>
                <w:szCs w:val="20"/>
                <w:lang w:eastAsia="en-GB"/>
              </w:rPr>
              <w:t xml:space="preserve"> between zones. </w:t>
            </w:r>
          </w:p>
        </w:tc>
      </w:tr>
      <w:tr w:rsidR="00E21451" w:rsidRPr="00C22FD0" w14:paraId="29DBA1F5" w14:textId="77777777" w:rsidTr="0040755A">
        <w:tc>
          <w:tcPr>
            <w:tcW w:w="1951" w:type="dxa"/>
          </w:tcPr>
          <w:p w14:paraId="2328DD0D" w14:textId="77777777" w:rsidR="00E21451" w:rsidRPr="00C22FD0" w:rsidRDefault="00E21451" w:rsidP="0040755A">
            <w:pPr>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C0240/R1400</w:t>
            </w:r>
          </w:p>
        </w:tc>
        <w:tc>
          <w:tcPr>
            <w:tcW w:w="2552" w:type="dxa"/>
          </w:tcPr>
          <w:p w14:paraId="71B501D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Factor before risk mitigation – Total Flood EEA Regions before diversification</w:t>
            </w:r>
          </w:p>
        </w:tc>
        <w:tc>
          <w:tcPr>
            <w:tcW w:w="4739" w:type="dxa"/>
          </w:tcPr>
          <w:p w14:paraId="481508F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Ratio between total specified gross loss and total exposure.</w:t>
            </w:r>
          </w:p>
          <w:p w14:paraId="6A0701C4"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441141A4" w14:textId="77777777" w:rsidTr="0040755A">
        <w:tc>
          <w:tcPr>
            <w:tcW w:w="1951" w:type="dxa"/>
          </w:tcPr>
          <w:p w14:paraId="69E1011A" w14:textId="0AD998A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C0250/R1260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R1390</w:t>
            </w:r>
          </w:p>
        </w:tc>
        <w:tc>
          <w:tcPr>
            <w:tcW w:w="2552" w:type="dxa"/>
          </w:tcPr>
          <w:p w14:paraId="77F43F1F" w14:textId="517B21E1" w:rsidR="00E21451" w:rsidRPr="00C22FD0" w:rsidRDefault="00E21451" w:rsidP="0040755A">
            <w:pPr>
              <w:rPr>
                <w:rFonts w:ascii="Times New Roman" w:eastAsia="Times New Roman" w:hAnsi="Times New Roman" w:cs="Times New Roman"/>
                <w:sz w:val="20"/>
                <w:szCs w:val="20"/>
                <w:lang w:val="it-IT" w:eastAsia="en-GB"/>
              </w:rPr>
            </w:pPr>
            <w:r w:rsidRPr="00C22FD0">
              <w:rPr>
                <w:rFonts w:ascii="Times New Roman" w:eastAsia="Times New Roman" w:hAnsi="Times New Roman" w:cs="Times New Roman"/>
                <w:sz w:val="20"/>
                <w:szCs w:val="20"/>
                <w:lang w:val="it-IT" w:eastAsia="en-GB"/>
              </w:rPr>
              <w:t xml:space="preserve">Scenario A or B –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val="it-IT" w:eastAsia="en-GB"/>
              </w:rPr>
              <w:t>Region</w:t>
            </w:r>
          </w:p>
        </w:tc>
        <w:tc>
          <w:tcPr>
            <w:tcW w:w="4739" w:type="dxa"/>
          </w:tcPr>
          <w:p w14:paraId="7026920D" w14:textId="7BCF9C5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larger of the capital requirement for Flood risk in each of the 14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according to scenario A or scenario B. </w:t>
            </w:r>
          </w:p>
          <w:p w14:paraId="12BDFE6D" w14:textId="77777777" w:rsidR="00E21451" w:rsidRPr="00C22FD0" w:rsidRDefault="00E21451" w:rsidP="0040755A">
            <w:pPr>
              <w:rPr>
                <w:rFonts w:ascii="Times New Roman" w:eastAsia="Times New Roman" w:hAnsi="Times New Roman" w:cs="Times New Roman"/>
                <w:sz w:val="20"/>
                <w:szCs w:val="20"/>
                <w:lang w:eastAsia="en-GB"/>
              </w:rPr>
            </w:pPr>
          </w:p>
          <w:p w14:paraId="1DD65F43" w14:textId="58C17E27" w:rsidR="00E21451" w:rsidRPr="00C22FD0" w:rsidRDefault="00CB62AA"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When</w:t>
            </w:r>
            <w:r w:rsidR="00E21451" w:rsidRPr="00C22FD0">
              <w:rPr>
                <w:rFonts w:ascii="Times New Roman" w:eastAsia="Times New Roman" w:hAnsi="Times New Roman" w:cs="Times New Roman"/>
                <w:sz w:val="20"/>
                <w:szCs w:val="20"/>
                <w:lang w:eastAsia="en-GB"/>
              </w:rPr>
              <w:t xml:space="preserve"> determining the largest amount of scenario A and B, the risk mitigation effect of the group’s specific reinsurance contracts and special purpose vehicles relating to this peril, must be taken into account.</w:t>
            </w:r>
          </w:p>
        </w:tc>
      </w:tr>
      <w:tr w:rsidR="00E21451" w:rsidRPr="00C22FD0" w14:paraId="07079164" w14:textId="77777777" w:rsidTr="0040755A">
        <w:tc>
          <w:tcPr>
            <w:tcW w:w="1951" w:type="dxa"/>
          </w:tcPr>
          <w:p w14:paraId="6510022C" w14:textId="12118F5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C0260/R1260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R1390</w:t>
            </w:r>
          </w:p>
        </w:tc>
        <w:tc>
          <w:tcPr>
            <w:tcW w:w="2552" w:type="dxa"/>
          </w:tcPr>
          <w:p w14:paraId="32304AC5" w14:textId="66AE7DA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01B139EB" w14:textId="4F16DEF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Capital requirement before risk mitigation arising from Floods in each of the 14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corresponding to the larger of scenario A or B.</w:t>
            </w:r>
          </w:p>
        </w:tc>
      </w:tr>
      <w:tr w:rsidR="00E21451" w:rsidRPr="00C22FD0" w14:paraId="1CF41879" w14:textId="77777777" w:rsidTr="0040755A">
        <w:tc>
          <w:tcPr>
            <w:tcW w:w="1951" w:type="dxa"/>
          </w:tcPr>
          <w:p w14:paraId="4861527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C0260/1400</w:t>
            </w:r>
          </w:p>
        </w:tc>
        <w:tc>
          <w:tcPr>
            <w:tcW w:w="2552" w:type="dxa"/>
          </w:tcPr>
          <w:p w14:paraId="58A58559" w14:textId="3B7449C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 Total Flood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60F987FD" w14:textId="77400D6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capital requirement before risk mitigation arising from Floods for the 14 </w:t>
            </w:r>
            <w:r w:rsidR="00313116"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p w14:paraId="5FE2DAE3"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4960B399" w14:textId="77777777" w:rsidTr="0040755A">
        <w:tc>
          <w:tcPr>
            <w:tcW w:w="1951" w:type="dxa"/>
          </w:tcPr>
          <w:p w14:paraId="5B5BA3E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C0260/R1590</w:t>
            </w:r>
          </w:p>
        </w:tc>
        <w:tc>
          <w:tcPr>
            <w:tcW w:w="2552" w:type="dxa"/>
          </w:tcPr>
          <w:p w14:paraId="65AC063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Total Flood Other Regions before diversification</w:t>
            </w:r>
          </w:p>
        </w:tc>
        <w:tc>
          <w:tcPr>
            <w:tcW w:w="4739" w:type="dxa"/>
          </w:tcPr>
          <w:p w14:paraId="1376A33A" w14:textId="6F4FBAC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capital requirement before risk mitigation for Flood risk in regions other than the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It is the amount of the instantaneous loss, without deduction of the amounts recoverable from reinsurance contracts and Special Purpose Vehicles.</w:t>
            </w:r>
          </w:p>
        </w:tc>
      </w:tr>
      <w:tr w:rsidR="00E21451" w:rsidRPr="00C22FD0" w14:paraId="4B68AA95" w14:textId="77777777" w:rsidTr="0040755A">
        <w:tc>
          <w:tcPr>
            <w:tcW w:w="1951" w:type="dxa"/>
          </w:tcPr>
          <w:p w14:paraId="1DD6D20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C0260/R1600</w:t>
            </w:r>
          </w:p>
        </w:tc>
        <w:tc>
          <w:tcPr>
            <w:tcW w:w="2552" w:type="dxa"/>
          </w:tcPr>
          <w:p w14:paraId="5543D0B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Total Flood All Regions before diversification</w:t>
            </w:r>
          </w:p>
        </w:tc>
        <w:tc>
          <w:tcPr>
            <w:tcW w:w="4739" w:type="dxa"/>
          </w:tcPr>
          <w:p w14:paraId="25AA366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capital requirement before risk mitigation arising from Floods for all regions.</w:t>
            </w:r>
          </w:p>
          <w:p w14:paraId="0DF6AD72"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3F6B963B" w14:textId="77777777" w:rsidTr="0040755A">
        <w:tc>
          <w:tcPr>
            <w:tcW w:w="1951" w:type="dxa"/>
          </w:tcPr>
          <w:p w14:paraId="0964EA8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C0260/R1610</w:t>
            </w:r>
          </w:p>
        </w:tc>
        <w:tc>
          <w:tcPr>
            <w:tcW w:w="2552" w:type="dxa"/>
          </w:tcPr>
          <w:p w14:paraId="7F84F83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14:paraId="2B32DC93" w14:textId="60BE511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Diversification effect arising from the aggregation of the Flood risks relating to the different regions (both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and Other regions).</w:t>
            </w:r>
          </w:p>
          <w:p w14:paraId="5944CCA4"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7ADD7210" w14:textId="77777777" w:rsidTr="0040755A">
        <w:tc>
          <w:tcPr>
            <w:tcW w:w="1951" w:type="dxa"/>
          </w:tcPr>
          <w:p w14:paraId="1D6F296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C0260/R1620</w:t>
            </w:r>
          </w:p>
        </w:tc>
        <w:tc>
          <w:tcPr>
            <w:tcW w:w="2552" w:type="dxa"/>
          </w:tcPr>
          <w:p w14:paraId="4C952C3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Total Flood after diversification</w:t>
            </w:r>
          </w:p>
        </w:tc>
        <w:tc>
          <w:tcPr>
            <w:tcW w:w="4739" w:type="dxa"/>
          </w:tcPr>
          <w:p w14:paraId="11CD155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for Flood risk, taking into consideration the diversification effect given in C0260/R1610.</w:t>
            </w:r>
          </w:p>
          <w:p w14:paraId="03B9682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 </w:t>
            </w:r>
          </w:p>
        </w:tc>
      </w:tr>
      <w:tr w:rsidR="00E21451" w:rsidRPr="00C22FD0" w14:paraId="3DE28B38" w14:textId="77777777" w:rsidTr="0040755A">
        <w:tc>
          <w:tcPr>
            <w:tcW w:w="1951" w:type="dxa"/>
          </w:tcPr>
          <w:p w14:paraId="1C6DBE1C" w14:textId="46B3AE2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C0270/R1260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R1390</w:t>
            </w:r>
          </w:p>
        </w:tc>
        <w:tc>
          <w:tcPr>
            <w:tcW w:w="2552" w:type="dxa"/>
          </w:tcPr>
          <w:p w14:paraId="3922FA09" w14:textId="003AD57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0DDEF826" w14:textId="6C1C5A2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Per each of the 14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risk mitigation effect, corresponding to the selected scenario, of the group’s specific reinsurance contracts and special purpose vehicles relating to this peril, excluding the estimated reinstatement premiums.</w:t>
            </w:r>
          </w:p>
        </w:tc>
      </w:tr>
      <w:tr w:rsidR="00E21451" w:rsidRPr="00C22FD0" w14:paraId="05476D43" w14:textId="77777777" w:rsidTr="0040755A">
        <w:tc>
          <w:tcPr>
            <w:tcW w:w="1951" w:type="dxa"/>
          </w:tcPr>
          <w:p w14:paraId="3703ACC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C0270/R1400</w:t>
            </w:r>
          </w:p>
        </w:tc>
        <w:tc>
          <w:tcPr>
            <w:tcW w:w="2552" w:type="dxa"/>
          </w:tcPr>
          <w:p w14:paraId="23080212" w14:textId="16BC345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 Total Flood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054433BA" w14:textId="4D2F992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estimated Risk Mitigation for the 14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p w14:paraId="2481091D"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4DE2D142" w14:textId="77777777" w:rsidTr="0040755A">
        <w:tc>
          <w:tcPr>
            <w:tcW w:w="1951" w:type="dxa"/>
          </w:tcPr>
          <w:p w14:paraId="2037610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C0270/R1590</w:t>
            </w:r>
          </w:p>
        </w:tc>
        <w:tc>
          <w:tcPr>
            <w:tcW w:w="2552" w:type="dxa"/>
          </w:tcPr>
          <w:p w14:paraId="0791500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 – Total Flood Other Regions before diversification</w:t>
            </w:r>
          </w:p>
        </w:tc>
        <w:tc>
          <w:tcPr>
            <w:tcW w:w="4739" w:type="dxa"/>
          </w:tcPr>
          <w:p w14:paraId="6CB74519" w14:textId="36147BC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For all the regions other than the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risk mitigation effect of the group’s specific reinsurance contracts and special purpose vehicles relating to this peril, excluding the estimated </w:t>
            </w:r>
            <w:r w:rsidRPr="00C22FD0">
              <w:rPr>
                <w:rFonts w:ascii="Times New Roman" w:eastAsia="Times New Roman" w:hAnsi="Times New Roman" w:cs="Times New Roman"/>
                <w:sz w:val="20"/>
                <w:szCs w:val="20"/>
                <w:lang w:eastAsia="en-GB"/>
              </w:rPr>
              <w:lastRenderedPageBreak/>
              <w:t>reinstatement premiums.</w:t>
            </w:r>
          </w:p>
        </w:tc>
      </w:tr>
      <w:tr w:rsidR="00E21451" w:rsidRPr="00C22FD0" w14:paraId="511BCA5F" w14:textId="77777777" w:rsidTr="0040755A">
        <w:tc>
          <w:tcPr>
            <w:tcW w:w="1951" w:type="dxa"/>
          </w:tcPr>
          <w:p w14:paraId="1182B08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C0270/R1600</w:t>
            </w:r>
          </w:p>
        </w:tc>
        <w:tc>
          <w:tcPr>
            <w:tcW w:w="2552" w:type="dxa"/>
          </w:tcPr>
          <w:p w14:paraId="5DBA5BC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 – Total Flood All Regions before diversification</w:t>
            </w:r>
          </w:p>
        </w:tc>
        <w:tc>
          <w:tcPr>
            <w:tcW w:w="4739" w:type="dxa"/>
          </w:tcPr>
          <w:p w14:paraId="515F67A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estimated Risk Mitigation for all regions.</w:t>
            </w:r>
          </w:p>
          <w:p w14:paraId="5418A917"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1E95C281" w14:textId="77777777" w:rsidTr="0040755A">
        <w:tc>
          <w:tcPr>
            <w:tcW w:w="1951" w:type="dxa"/>
          </w:tcPr>
          <w:p w14:paraId="322F7162" w14:textId="762DE47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C0280/R1260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R1390</w:t>
            </w:r>
          </w:p>
        </w:tc>
        <w:tc>
          <w:tcPr>
            <w:tcW w:w="2552" w:type="dxa"/>
          </w:tcPr>
          <w:p w14:paraId="611D9265" w14:textId="4ADDB47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468605B5" w14:textId="36605ED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Per each of the 14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reinstatement premiums, corresponding to the selected scenario, as a result of the group’s specific reinsurance contracts and special purpose vehicles relating to this peril.</w:t>
            </w:r>
          </w:p>
        </w:tc>
      </w:tr>
      <w:tr w:rsidR="00E21451" w:rsidRPr="00C22FD0" w14:paraId="5D4253B8" w14:textId="77777777" w:rsidTr="0040755A">
        <w:tc>
          <w:tcPr>
            <w:tcW w:w="1951" w:type="dxa"/>
          </w:tcPr>
          <w:p w14:paraId="725388D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C0280/R1400</w:t>
            </w:r>
          </w:p>
        </w:tc>
        <w:tc>
          <w:tcPr>
            <w:tcW w:w="2552" w:type="dxa"/>
          </w:tcPr>
          <w:p w14:paraId="09B62A08" w14:textId="2A24423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 Total Flood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2C771ABF" w14:textId="4C0E04F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estimated reinstatement premiums for the 14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p w14:paraId="7049E0CF"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69BB4DE8" w14:textId="77777777" w:rsidTr="0040755A">
        <w:tc>
          <w:tcPr>
            <w:tcW w:w="1951" w:type="dxa"/>
          </w:tcPr>
          <w:p w14:paraId="549290A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C0280/R1590</w:t>
            </w:r>
          </w:p>
        </w:tc>
        <w:tc>
          <w:tcPr>
            <w:tcW w:w="2552" w:type="dxa"/>
          </w:tcPr>
          <w:p w14:paraId="15C5776C" w14:textId="2685BA2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 Total Flood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Other Regions before diversification</w:t>
            </w:r>
          </w:p>
        </w:tc>
        <w:tc>
          <w:tcPr>
            <w:tcW w:w="4739" w:type="dxa"/>
          </w:tcPr>
          <w:p w14:paraId="538328A6" w14:textId="50E1334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For all the regions other than the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reinstatement premiums, as a result of the group’s specific reinsurance contracts and special purpose vehicles relating to this peril.</w:t>
            </w:r>
          </w:p>
        </w:tc>
      </w:tr>
      <w:tr w:rsidR="00E21451" w:rsidRPr="00C22FD0" w14:paraId="05286593" w14:textId="77777777" w:rsidTr="0040755A">
        <w:tc>
          <w:tcPr>
            <w:tcW w:w="1951" w:type="dxa"/>
          </w:tcPr>
          <w:p w14:paraId="51A8A2C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C0280/R1600</w:t>
            </w:r>
          </w:p>
        </w:tc>
        <w:tc>
          <w:tcPr>
            <w:tcW w:w="2552" w:type="dxa"/>
          </w:tcPr>
          <w:p w14:paraId="4D7ABDC2" w14:textId="7343AEA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 Total Flood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All Regions before diversification</w:t>
            </w:r>
          </w:p>
        </w:tc>
        <w:tc>
          <w:tcPr>
            <w:tcW w:w="4739" w:type="dxa"/>
          </w:tcPr>
          <w:p w14:paraId="78CE9E2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estimated reinstatement premiums for all regions.</w:t>
            </w:r>
          </w:p>
          <w:p w14:paraId="299646D7"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2BF9DF41" w14:textId="77777777" w:rsidTr="0040755A">
        <w:tc>
          <w:tcPr>
            <w:tcW w:w="1951" w:type="dxa"/>
          </w:tcPr>
          <w:p w14:paraId="79CD661B" w14:textId="068F3A5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C0290/R1260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R1390</w:t>
            </w:r>
          </w:p>
        </w:tc>
        <w:tc>
          <w:tcPr>
            <w:tcW w:w="2552" w:type="dxa"/>
          </w:tcPr>
          <w:p w14:paraId="57D3125E" w14:textId="6A79D3F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 </w:t>
            </w:r>
          </w:p>
        </w:tc>
        <w:tc>
          <w:tcPr>
            <w:tcW w:w="4739" w:type="dxa"/>
          </w:tcPr>
          <w:p w14:paraId="57748407" w14:textId="5EC546A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Capital requirement, after the deduction of the risk mitigating effect of the group’s specific reinsurance contracts and special purpose vehicles relating to this peril, arising from Flood in each of the 14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corresponding to the selected scenario.</w:t>
            </w:r>
            <w:r w:rsidRPr="00C22FD0">
              <w:rPr>
                <w:rFonts w:ascii="Times New Roman" w:eastAsia="Times New Roman" w:hAnsi="Times New Roman" w:cs="Times New Roman"/>
                <w:sz w:val="20"/>
                <w:szCs w:val="20"/>
                <w:lang w:eastAsia="en-GB"/>
              </w:rPr>
              <w:br w:type="page"/>
            </w:r>
          </w:p>
        </w:tc>
      </w:tr>
      <w:tr w:rsidR="00E21451" w:rsidRPr="00C22FD0" w14:paraId="6A43B5B0" w14:textId="77777777" w:rsidTr="0040755A">
        <w:tc>
          <w:tcPr>
            <w:tcW w:w="1951" w:type="dxa"/>
          </w:tcPr>
          <w:p w14:paraId="2BF68AD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C0290/R1400</w:t>
            </w:r>
          </w:p>
        </w:tc>
        <w:tc>
          <w:tcPr>
            <w:tcW w:w="2552" w:type="dxa"/>
          </w:tcPr>
          <w:p w14:paraId="2C3A40B7" w14:textId="5135518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 Total Flood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51D16CB1" w14:textId="0585C3D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capital requirement, after the deduction of the risk mitigating effect of the group’s specific reinsurance contracts and special purpose vehicles for the 14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601824EA" w14:textId="77777777" w:rsidTr="0040755A">
        <w:tc>
          <w:tcPr>
            <w:tcW w:w="1951" w:type="dxa"/>
          </w:tcPr>
          <w:p w14:paraId="429E16A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C0290/R1590</w:t>
            </w:r>
          </w:p>
        </w:tc>
        <w:tc>
          <w:tcPr>
            <w:tcW w:w="2552" w:type="dxa"/>
          </w:tcPr>
          <w:p w14:paraId="45D7C5DB" w14:textId="1E79D00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 Total Flood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Other Regions before diversification</w:t>
            </w:r>
          </w:p>
        </w:tc>
        <w:tc>
          <w:tcPr>
            <w:tcW w:w="4739" w:type="dxa"/>
          </w:tcPr>
          <w:p w14:paraId="01CE3D73" w14:textId="77B61AF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Capital requirement after risk mitigation for Flood risk in regions other than the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It is the amount of the instantaneous loss, including the deduction of the amounts recoverable from reinsurance contracts and Special Purpose Vehicles.</w:t>
            </w:r>
          </w:p>
        </w:tc>
      </w:tr>
      <w:tr w:rsidR="00E21451" w:rsidRPr="00C22FD0" w14:paraId="25016C8F" w14:textId="77777777" w:rsidTr="0040755A">
        <w:tc>
          <w:tcPr>
            <w:tcW w:w="1951" w:type="dxa"/>
          </w:tcPr>
          <w:p w14:paraId="194D116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C0290/R1600</w:t>
            </w:r>
          </w:p>
        </w:tc>
        <w:tc>
          <w:tcPr>
            <w:tcW w:w="2552" w:type="dxa"/>
          </w:tcPr>
          <w:p w14:paraId="3CA2936F" w14:textId="422F324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 Total Flood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All Regions before diversification</w:t>
            </w:r>
          </w:p>
        </w:tc>
        <w:tc>
          <w:tcPr>
            <w:tcW w:w="4739" w:type="dxa"/>
          </w:tcPr>
          <w:p w14:paraId="43FEE76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capital requirement, after the deduction of the risk mitigating effect of the group’s specific reinsurance contracts and special purpose vehicles all regions.</w:t>
            </w:r>
          </w:p>
        </w:tc>
      </w:tr>
      <w:tr w:rsidR="00E21451" w:rsidRPr="00C22FD0" w14:paraId="2E78008E" w14:textId="77777777" w:rsidTr="0040755A">
        <w:tc>
          <w:tcPr>
            <w:tcW w:w="1951" w:type="dxa"/>
            <w:tcBorders>
              <w:bottom w:val="single" w:sz="4" w:space="0" w:color="auto"/>
            </w:tcBorders>
          </w:tcPr>
          <w:p w14:paraId="42AE7E9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C0290/R1610</w:t>
            </w:r>
          </w:p>
        </w:tc>
        <w:tc>
          <w:tcPr>
            <w:tcW w:w="2552" w:type="dxa"/>
            <w:tcBorders>
              <w:bottom w:val="single" w:sz="4" w:space="0" w:color="auto"/>
            </w:tcBorders>
          </w:tcPr>
          <w:p w14:paraId="3B3C56F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14:paraId="14E19E06" w14:textId="2035611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Diversification effect arising from the aggregation of the capital requirement after risk mitigations for Flood risks relating to the different regions (both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and Other regions).</w:t>
            </w:r>
          </w:p>
        </w:tc>
      </w:tr>
      <w:tr w:rsidR="00E21451" w:rsidRPr="00C22FD0" w14:paraId="30B2B749" w14:textId="77777777" w:rsidTr="0040755A">
        <w:tc>
          <w:tcPr>
            <w:tcW w:w="1951" w:type="dxa"/>
            <w:tcBorders>
              <w:bottom w:val="single" w:sz="4" w:space="0" w:color="auto"/>
            </w:tcBorders>
          </w:tcPr>
          <w:p w14:paraId="4CBA202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C0290/R1620</w:t>
            </w:r>
          </w:p>
        </w:tc>
        <w:tc>
          <w:tcPr>
            <w:tcW w:w="2552" w:type="dxa"/>
            <w:tcBorders>
              <w:bottom w:val="single" w:sz="4" w:space="0" w:color="auto"/>
            </w:tcBorders>
          </w:tcPr>
          <w:p w14:paraId="1B70467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Total Flood after diversification</w:t>
            </w:r>
          </w:p>
        </w:tc>
        <w:tc>
          <w:tcPr>
            <w:tcW w:w="4739" w:type="dxa"/>
            <w:tcBorders>
              <w:bottom w:val="single" w:sz="4" w:space="0" w:color="auto"/>
            </w:tcBorders>
          </w:tcPr>
          <w:p w14:paraId="3D4C3C5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after risk mitigation for Flood risk, taking into consideration the diversification effect given in C0290/R1610.</w:t>
            </w:r>
          </w:p>
        </w:tc>
      </w:tr>
      <w:tr w:rsidR="00E21451" w:rsidRPr="00C22FD0" w14:paraId="2C848182" w14:textId="77777777" w:rsidTr="0040755A">
        <w:tc>
          <w:tcPr>
            <w:tcW w:w="9242" w:type="dxa"/>
            <w:gridSpan w:val="3"/>
            <w:tcBorders>
              <w:top w:val="single" w:sz="4" w:space="0" w:color="auto"/>
              <w:left w:val="nil"/>
              <w:bottom w:val="single" w:sz="4" w:space="0" w:color="auto"/>
              <w:right w:val="nil"/>
            </w:tcBorders>
          </w:tcPr>
          <w:p w14:paraId="532E266A" w14:textId="77777777"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Natural catastrophe risk – Hail</w:t>
            </w:r>
          </w:p>
        </w:tc>
      </w:tr>
      <w:tr w:rsidR="00E21451" w:rsidRPr="00C22FD0" w14:paraId="16523A31" w14:textId="77777777" w:rsidTr="0040755A">
        <w:tc>
          <w:tcPr>
            <w:tcW w:w="1951" w:type="dxa"/>
          </w:tcPr>
          <w:p w14:paraId="72691943" w14:textId="27A99AE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C0300/R1730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R1900</w:t>
            </w:r>
          </w:p>
        </w:tc>
        <w:tc>
          <w:tcPr>
            <w:tcW w:w="2552" w:type="dxa"/>
          </w:tcPr>
          <w:p w14:paraId="44FB12A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Estimation of the gross premium to be earned – Other Regions</w:t>
            </w:r>
          </w:p>
        </w:tc>
        <w:tc>
          <w:tcPr>
            <w:tcW w:w="4739" w:type="dxa"/>
          </w:tcPr>
          <w:p w14:paraId="6F077F7C" w14:textId="3ADB078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An estimate of the premiums to be earned by the insurance or reinsurance group, during the following year and in relation to each of the 9 regions other than the </w:t>
            </w:r>
            <w:r w:rsidR="00D601D3"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Regions(include regions as specified in Annex III, except the ones specified in Annex V or in Annex XIII of Delegated Regulation (EU) 2015/35), for the contract in relation to the obligations of lines of business:</w:t>
            </w:r>
          </w:p>
          <w:p w14:paraId="0DB2AAB1" w14:textId="67F9D80D"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Fire and other damage covering hail risk, including the proportional reinsurance obligations;</w:t>
            </w:r>
          </w:p>
          <w:p w14:paraId="1A4AF855" w14:textId="76E25425"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Marine, aviation and transport insurance covering </w:t>
            </w:r>
            <w:r w:rsidR="00E21451" w:rsidRPr="00C22FD0">
              <w:rPr>
                <w:rFonts w:ascii="Times New Roman" w:eastAsia="Times New Roman" w:hAnsi="Times New Roman" w:cs="Times New Roman"/>
                <w:sz w:val="20"/>
                <w:szCs w:val="20"/>
                <w:lang w:eastAsia="en-GB"/>
              </w:rPr>
              <w:lastRenderedPageBreak/>
              <w:t>onshore property damage by hail, including the proportional reinsurance obligations; and</w:t>
            </w:r>
          </w:p>
          <w:p w14:paraId="492598EA" w14:textId="63C2FF15"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Other motor insurance, including the proportional reinsurance obligations.</w:t>
            </w:r>
          </w:p>
          <w:p w14:paraId="42682026" w14:textId="77777777" w:rsidR="00E21451" w:rsidRPr="00C22FD0" w:rsidRDefault="00E21451" w:rsidP="0040755A">
            <w:pPr>
              <w:rPr>
                <w:rFonts w:ascii="Times New Roman" w:eastAsia="Times New Roman" w:hAnsi="Times New Roman" w:cs="Times New Roman"/>
                <w:sz w:val="20"/>
                <w:szCs w:val="20"/>
                <w:lang w:eastAsia="en-GB"/>
              </w:rPr>
            </w:pPr>
          </w:p>
          <w:p w14:paraId="2FA6352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Premiums shall be gross, without deduction of premiums for reinsurance contracts.</w:t>
            </w:r>
          </w:p>
        </w:tc>
      </w:tr>
      <w:tr w:rsidR="00E21451" w:rsidRPr="00C22FD0" w14:paraId="7CD0F8CF" w14:textId="77777777" w:rsidTr="0040755A">
        <w:tc>
          <w:tcPr>
            <w:tcW w:w="1951" w:type="dxa"/>
          </w:tcPr>
          <w:p w14:paraId="6B8F2A8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C0300/R1910</w:t>
            </w:r>
          </w:p>
        </w:tc>
        <w:tc>
          <w:tcPr>
            <w:tcW w:w="2552" w:type="dxa"/>
          </w:tcPr>
          <w:p w14:paraId="6E5FC79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Estimation of the gross premium to be earned – Total Hail Other Regions before diversification</w:t>
            </w:r>
          </w:p>
        </w:tc>
        <w:tc>
          <w:tcPr>
            <w:tcW w:w="4739" w:type="dxa"/>
          </w:tcPr>
          <w:p w14:paraId="6B782B5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estimate of the premiums to be earned, by the insurance or reinsurance group, during the following year for the other regions.</w:t>
            </w:r>
          </w:p>
          <w:p w14:paraId="7C2399D2" w14:textId="77777777" w:rsidR="00E21451" w:rsidRPr="00C22FD0" w:rsidRDefault="00E21451" w:rsidP="0040755A">
            <w:pPr>
              <w:ind w:firstLine="400"/>
              <w:rPr>
                <w:rFonts w:ascii="Times New Roman" w:eastAsia="Times New Roman" w:hAnsi="Times New Roman" w:cs="Times New Roman"/>
                <w:sz w:val="20"/>
                <w:szCs w:val="20"/>
                <w:lang w:eastAsia="en-GB"/>
              </w:rPr>
            </w:pPr>
          </w:p>
        </w:tc>
      </w:tr>
      <w:tr w:rsidR="00E21451" w:rsidRPr="00C22FD0" w14:paraId="64759665" w14:textId="77777777" w:rsidTr="0040755A">
        <w:tc>
          <w:tcPr>
            <w:tcW w:w="1951" w:type="dxa"/>
          </w:tcPr>
          <w:p w14:paraId="77E61036" w14:textId="4AC0BB3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C0310/R1630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R1710</w:t>
            </w:r>
          </w:p>
        </w:tc>
        <w:tc>
          <w:tcPr>
            <w:tcW w:w="2552" w:type="dxa"/>
          </w:tcPr>
          <w:p w14:paraId="5008E0ED" w14:textId="7FBC7AC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Exposure –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7FA9C0EE" w14:textId="7CBF92C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sum of the total insured per each of the 9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for lines of business:</w:t>
            </w:r>
          </w:p>
          <w:p w14:paraId="2E5B6CB0" w14:textId="5C6F2F84"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Hail risk and where the risk is situated in this particular </w:t>
            </w:r>
            <w:r w:rsidR="00DA2CF9" w:rsidRPr="00C22FD0">
              <w:rPr>
                <w:rFonts w:ascii="Times New Roman" w:eastAsia="Times New Roman" w:hAnsi="Times New Roman" w:cs="Times New Roman"/>
                <w:sz w:val="20"/>
                <w:szCs w:val="20"/>
                <w:lang w:eastAsia="en-GB"/>
              </w:rPr>
              <w:t>specified</w:t>
            </w:r>
            <w:r w:rsidR="00E21451" w:rsidRPr="00C22FD0">
              <w:rPr>
                <w:rFonts w:ascii="Times New Roman" w:eastAsia="Times New Roman" w:hAnsi="Times New Roman" w:cs="Times New Roman"/>
                <w:sz w:val="20"/>
                <w:szCs w:val="20"/>
                <w:lang w:eastAsia="en-GB"/>
              </w:rPr>
              <w:t xml:space="preserve"> region; </w:t>
            </w:r>
          </w:p>
          <w:p w14:paraId="046569F1" w14:textId="307EB697"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Marine, aviation and transport insurance, including the proportional reinsurance obligations, in relation to contracts that cover onshore property damage by Hail and where the risk is situated in this particular </w:t>
            </w:r>
            <w:r w:rsidR="00DA2CF9" w:rsidRPr="00C22FD0">
              <w:rPr>
                <w:rFonts w:ascii="Times New Roman" w:eastAsia="Times New Roman" w:hAnsi="Times New Roman" w:cs="Times New Roman"/>
                <w:sz w:val="20"/>
                <w:szCs w:val="20"/>
                <w:lang w:eastAsia="en-GB"/>
              </w:rPr>
              <w:t>specified</w:t>
            </w:r>
            <w:r w:rsidR="00E21451" w:rsidRPr="00C22FD0">
              <w:rPr>
                <w:rFonts w:ascii="Times New Roman" w:eastAsia="Times New Roman" w:hAnsi="Times New Roman" w:cs="Times New Roman"/>
                <w:sz w:val="20"/>
                <w:szCs w:val="20"/>
                <w:lang w:eastAsia="en-GB"/>
              </w:rPr>
              <w:t xml:space="preserve"> region; and</w:t>
            </w:r>
          </w:p>
          <w:p w14:paraId="419DF966" w14:textId="082F9E51"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Other motor insurance, including the proportional reinsurance obligations, multiplied by 5, in relation to contracts that cover onshore property damage by Hail and where the risk is situated in this particular </w:t>
            </w:r>
            <w:r w:rsidR="00DA2CF9" w:rsidRPr="00C22FD0">
              <w:rPr>
                <w:rFonts w:ascii="Times New Roman" w:eastAsia="Times New Roman" w:hAnsi="Times New Roman" w:cs="Times New Roman"/>
                <w:sz w:val="20"/>
                <w:szCs w:val="20"/>
                <w:lang w:eastAsia="en-GB"/>
              </w:rPr>
              <w:t>specified</w:t>
            </w:r>
            <w:r w:rsidR="00E21451" w:rsidRPr="00C22FD0">
              <w:rPr>
                <w:rFonts w:ascii="Times New Roman" w:eastAsia="Times New Roman" w:hAnsi="Times New Roman" w:cs="Times New Roman"/>
                <w:sz w:val="20"/>
                <w:szCs w:val="20"/>
                <w:lang w:eastAsia="en-GB"/>
              </w:rPr>
              <w:t xml:space="preserve"> region.</w:t>
            </w:r>
          </w:p>
        </w:tc>
      </w:tr>
      <w:tr w:rsidR="00E21451" w:rsidRPr="00C22FD0" w14:paraId="746E85E0" w14:textId="77777777" w:rsidTr="0040755A">
        <w:tc>
          <w:tcPr>
            <w:tcW w:w="1951" w:type="dxa"/>
          </w:tcPr>
          <w:p w14:paraId="0E17807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C0310/R1720</w:t>
            </w:r>
          </w:p>
        </w:tc>
        <w:tc>
          <w:tcPr>
            <w:tcW w:w="2552" w:type="dxa"/>
          </w:tcPr>
          <w:p w14:paraId="36A79ADD" w14:textId="25D94CA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Exposure – Total Hail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56ECD704" w14:textId="1C5DE06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exposure for the 9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p w14:paraId="5701A046"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1E6AE7E1" w14:textId="77777777" w:rsidTr="0040755A">
        <w:tc>
          <w:tcPr>
            <w:tcW w:w="1951" w:type="dxa"/>
          </w:tcPr>
          <w:p w14:paraId="4F12EA85" w14:textId="7F4CDA6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C0320/R1630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R1710</w:t>
            </w:r>
          </w:p>
        </w:tc>
        <w:tc>
          <w:tcPr>
            <w:tcW w:w="2552" w:type="dxa"/>
          </w:tcPr>
          <w:p w14:paraId="23BBCBCE" w14:textId="5877C64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Loss – </w:t>
            </w:r>
            <w:proofErr w:type="spellStart"/>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Region</w:t>
            </w:r>
            <w:proofErr w:type="spellEnd"/>
          </w:p>
        </w:tc>
        <w:tc>
          <w:tcPr>
            <w:tcW w:w="4739" w:type="dxa"/>
          </w:tcPr>
          <w:p w14:paraId="76866F5B" w14:textId="05FEAEB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Hail loss in each of the 9 </w:t>
            </w:r>
            <w:proofErr w:type="spellStart"/>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regions</w:t>
            </w:r>
            <w:proofErr w:type="spellEnd"/>
            <w:r w:rsidRPr="00C22FD0">
              <w:rPr>
                <w:rFonts w:ascii="Times New Roman" w:eastAsia="Times New Roman" w:hAnsi="Times New Roman" w:cs="Times New Roman"/>
                <w:sz w:val="20"/>
                <w:szCs w:val="20"/>
                <w:lang w:eastAsia="en-GB"/>
              </w:rPr>
              <w:t xml:space="preserve">, taking into consideration the effect of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zones.</w:t>
            </w:r>
          </w:p>
        </w:tc>
      </w:tr>
      <w:tr w:rsidR="00E21451" w:rsidRPr="00C22FD0" w14:paraId="31B3CE5E" w14:textId="77777777" w:rsidTr="0040755A">
        <w:tc>
          <w:tcPr>
            <w:tcW w:w="1951" w:type="dxa"/>
          </w:tcPr>
          <w:p w14:paraId="064E52E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C0320/R1720</w:t>
            </w:r>
          </w:p>
        </w:tc>
        <w:tc>
          <w:tcPr>
            <w:tcW w:w="2552" w:type="dxa"/>
          </w:tcPr>
          <w:p w14:paraId="05CFD359" w14:textId="1680A3C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Loss – Total Hail </w:t>
            </w:r>
            <w:proofErr w:type="spellStart"/>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Regions</w:t>
            </w:r>
            <w:proofErr w:type="spellEnd"/>
            <w:r w:rsidRPr="00C22FD0">
              <w:rPr>
                <w:rFonts w:ascii="Times New Roman" w:eastAsia="Times New Roman" w:hAnsi="Times New Roman" w:cs="Times New Roman"/>
                <w:sz w:val="20"/>
                <w:szCs w:val="20"/>
                <w:lang w:eastAsia="en-GB"/>
              </w:rPr>
              <w:t xml:space="preserve"> before diversification</w:t>
            </w:r>
          </w:p>
        </w:tc>
        <w:tc>
          <w:tcPr>
            <w:tcW w:w="4739" w:type="dxa"/>
          </w:tcPr>
          <w:p w14:paraId="10EBA5DF" w14:textId="6017DD3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specified gross Hail loss for the 9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p w14:paraId="3B4719C1"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7034E5E8" w14:textId="77777777" w:rsidTr="0040755A">
        <w:tc>
          <w:tcPr>
            <w:tcW w:w="1951" w:type="dxa"/>
          </w:tcPr>
          <w:p w14:paraId="5A00AA0A" w14:textId="4264BD3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C0330/R1630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R1710</w:t>
            </w:r>
          </w:p>
        </w:tc>
        <w:tc>
          <w:tcPr>
            <w:tcW w:w="2552" w:type="dxa"/>
          </w:tcPr>
          <w:p w14:paraId="66881CD2" w14:textId="0E8E4B3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Factor before risk mitigation –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0EC6804E" w14:textId="03E94F3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Risk Charge Factor per each of the 9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for Hail according to the Standard Formula, taking into consideration the effect of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 xml:space="preserve">between zones. </w:t>
            </w:r>
          </w:p>
        </w:tc>
      </w:tr>
      <w:tr w:rsidR="00E21451" w:rsidRPr="00C22FD0" w14:paraId="282EEDF3" w14:textId="77777777" w:rsidTr="0040755A">
        <w:tc>
          <w:tcPr>
            <w:tcW w:w="1951" w:type="dxa"/>
          </w:tcPr>
          <w:p w14:paraId="3864F09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C0330/R1720</w:t>
            </w:r>
          </w:p>
        </w:tc>
        <w:tc>
          <w:tcPr>
            <w:tcW w:w="2552" w:type="dxa"/>
          </w:tcPr>
          <w:p w14:paraId="136F9021" w14:textId="28907B3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Factor before risk mitigation – Total Hail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39F8F45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Ratio between total specified gross loss and total exposure.</w:t>
            </w:r>
          </w:p>
          <w:p w14:paraId="1EC289D8"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44A7154C" w14:textId="77777777" w:rsidTr="0040755A">
        <w:tc>
          <w:tcPr>
            <w:tcW w:w="1951" w:type="dxa"/>
          </w:tcPr>
          <w:p w14:paraId="2B6B4BE2" w14:textId="2DBC18F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C0340/R1630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R1710</w:t>
            </w:r>
          </w:p>
        </w:tc>
        <w:tc>
          <w:tcPr>
            <w:tcW w:w="2552" w:type="dxa"/>
          </w:tcPr>
          <w:p w14:paraId="4E4AF751" w14:textId="49D4F54E" w:rsidR="00E21451" w:rsidRPr="00C22FD0" w:rsidRDefault="00E21451" w:rsidP="0040755A">
            <w:pPr>
              <w:rPr>
                <w:rFonts w:ascii="Times New Roman" w:eastAsia="Times New Roman" w:hAnsi="Times New Roman" w:cs="Times New Roman"/>
                <w:sz w:val="20"/>
                <w:szCs w:val="20"/>
                <w:lang w:val="it-IT" w:eastAsia="en-GB"/>
              </w:rPr>
            </w:pPr>
            <w:r w:rsidRPr="00C22FD0">
              <w:rPr>
                <w:rFonts w:ascii="Times New Roman" w:eastAsia="Times New Roman" w:hAnsi="Times New Roman" w:cs="Times New Roman"/>
                <w:sz w:val="20"/>
                <w:szCs w:val="20"/>
                <w:lang w:val="it-IT" w:eastAsia="en-GB"/>
              </w:rPr>
              <w:t xml:space="preserve">Scenario A or B –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val="it-IT" w:eastAsia="en-GB"/>
              </w:rPr>
              <w:t xml:space="preserve"> Region</w:t>
            </w:r>
          </w:p>
        </w:tc>
        <w:tc>
          <w:tcPr>
            <w:tcW w:w="4739" w:type="dxa"/>
          </w:tcPr>
          <w:p w14:paraId="2CFEAC94" w14:textId="09D38DE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larger of the capital requirement for Hail risk in each of the 9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according to scenario A or scenario B. </w:t>
            </w:r>
          </w:p>
          <w:p w14:paraId="412F6E8D" w14:textId="77777777" w:rsidR="00E21451" w:rsidRPr="00C22FD0" w:rsidRDefault="00E21451" w:rsidP="0040755A">
            <w:pPr>
              <w:rPr>
                <w:rFonts w:ascii="Times New Roman" w:eastAsia="Times New Roman" w:hAnsi="Times New Roman" w:cs="Times New Roman"/>
                <w:sz w:val="20"/>
                <w:szCs w:val="20"/>
                <w:lang w:eastAsia="en-GB"/>
              </w:rPr>
            </w:pPr>
          </w:p>
          <w:p w14:paraId="53B0E752" w14:textId="241571E0" w:rsidR="00E21451" w:rsidRPr="00C22FD0" w:rsidRDefault="00CB62AA"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When</w:t>
            </w:r>
            <w:r w:rsidR="00E21451" w:rsidRPr="00C22FD0">
              <w:rPr>
                <w:rFonts w:ascii="Times New Roman" w:eastAsia="Times New Roman" w:hAnsi="Times New Roman" w:cs="Times New Roman"/>
                <w:sz w:val="20"/>
                <w:szCs w:val="20"/>
                <w:lang w:eastAsia="en-GB"/>
              </w:rPr>
              <w:t xml:space="preserve"> determining the largest amount of scenario A and B, the risk mitigation effect of the group’s specific reinsurance contracts and special purpose vehicles relating to this peril, must be taken into account.</w:t>
            </w:r>
          </w:p>
        </w:tc>
      </w:tr>
      <w:tr w:rsidR="00E21451" w:rsidRPr="00C22FD0" w14:paraId="6E24E70D" w14:textId="77777777" w:rsidTr="0040755A">
        <w:tc>
          <w:tcPr>
            <w:tcW w:w="1951" w:type="dxa"/>
          </w:tcPr>
          <w:p w14:paraId="58E8DCA6" w14:textId="65BE6B2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C0350/R1630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R1710</w:t>
            </w:r>
          </w:p>
        </w:tc>
        <w:tc>
          <w:tcPr>
            <w:tcW w:w="2552" w:type="dxa"/>
          </w:tcPr>
          <w:p w14:paraId="7865B68D" w14:textId="13F68A5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71192ECA" w14:textId="7426F04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Capital requirement before risk mitigation arising from Hails in each of the 9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corresponding to the larger of scenario A or B.</w:t>
            </w:r>
          </w:p>
        </w:tc>
      </w:tr>
      <w:tr w:rsidR="00E21451" w:rsidRPr="00C22FD0" w14:paraId="20C89215" w14:textId="77777777" w:rsidTr="0040755A">
        <w:tc>
          <w:tcPr>
            <w:tcW w:w="1951" w:type="dxa"/>
          </w:tcPr>
          <w:p w14:paraId="18C0DEA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C0350/R1720</w:t>
            </w:r>
          </w:p>
        </w:tc>
        <w:tc>
          <w:tcPr>
            <w:tcW w:w="2552" w:type="dxa"/>
          </w:tcPr>
          <w:p w14:paraId="3A2B5D8D" w14:textId="14DC62C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 Total Hail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2CB0C7BC" w14:textId="65C652B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capital requirement before risk mitigation arising from Hails for the 9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p w14:paraId="14EB4526"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53ABF560" w14:textId="77777777" w:rsidTr="0040755A">
        <w:tc>
          <w:tcPr>
            <w:tcW w:w="1951" w:type="dxa"/>
          </w:tcPr>
          <w:p w14:paraId="4998E9D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C0350/R1910</w:t>
            </w:r>
          </w:p>
        </w:tc>
        <w:tc>
          <w:tcPr>
            <w:tcW w:w="2552" w:type="dxa"/>
          </w:tcPr>
          <w:p w14:paraId="0A5008D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Total Hail Other Regions before diversification</w:t>
            </w:r>
          </w:p>
        </w:tc>
        <w:tc>
          <w:tcPr>
            <w:tcW w:w="4739" w:type="dxa"/>
          </w:tcPr>
          <w:p w14:paraId="3B70063C" w14:textId="0460424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capital requirement before risk mitigation for Hail risk in regions other than the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It is the amount of the instantaneous loss, without deduction of the amounts recoverable from reinsurance contracts and Special Purpose Vehicles.</w:t>
            </w:r>
          </w:p>
        </w:tc>
      </w:tr>
      <w:tr w:rsidR="00E21451" w:rsidRPr="00C22FD0" w14:paraId="00DF0A16" w14:textId="77777777" w:rsidTr="0040755A">
        <w:tc>
          <w:tcPr>
            <w:tcW w:w="1951" w:type="dxa"/>
          </w:tcPr>
          <w:p w14:paraId="06F14BF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C0350/R1920</w:t>
            </w:r>
          </w:p>
        </w:tc>
        <w:tc>
          <w:tcPr>
            <w:tcW w:w="2552" w:type="dxa"/>
          </w:tcPr>
          <w:p w14:paraId="71FB8E9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Total Hail All Regions before diversification</w:t>
            </w:r>
          </w:p>
        </w:tc>
        <w:tc>
          <w:tcPr>
            <w:tcW w:w="4739" w:type="dxa"/>
          </w:tcPr>
          <w:p w14:paraId="5A99B3C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capital requirement before risk mitigation arising from Hails for all regions.</w:t>
            </w:r>
          </w:p>
          <w:p w14:paraId="5592EEC6"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351A1FC5" w14:textId="77777777" w:rsidTr="0040755A">
        <w:tc>
          <w:tcPr>
            <w:tcW w:w="1951" w:type="dxa"/>
          </w:tcPr>
          <w:p w14:paraId="07928D8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C0350/R1930</w:t>
            </w:r>
          </w:p>
        </w:tc>
        <w:tc>
          <w:tcPr>
            <w:tcW w:w="2552" w:type="dxa"/>
          </w:tcPr>
          <w:p w14:paraId="1C4CACA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14:paraId="4488F0AD" w14:textId="7BDC353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Diversification effect arising from the aggregation of the Hail risks relating to the different regions (both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and other regions).</w:t>
            </w:r>
          </w:p>
          <w:p w14:paraId="54860928"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567546F5" w14:textId="77777777" w:rsidTr="0040755A">
        <w:tc>
          <w:tcPr>
            <w:tcW w:w="1951" w:type="dxa"/>
          </w:tcPr>
          <w:p w14:paraId="4641930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C0350/R1940</w:t>
            </w:r>
          </w:p>
        </w:tc>
        <w:tc>
          <w:tcPr>
            <w:tcW w:w="2552" w:type="dxa"/>
          </w:tcPr>
          <w:p w14:paraId="5CB2FBF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Total Hail after diversification</w:t>
            </w:r>
          </w:p>
        </w:tc>
        <w:tc>
          <w:tcPr>
            <w:tcW w:w="4739" w:type="dxa"/>
          </w:tcPr>
          <w:p w14:paraId="59790CF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for Hail risk, taking into consideration the diversification effect given in C0350/R1930.</w:t>
            </w:r>
          </w:p>
          <w:p w14:paraId="13F26E11"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0A1DA347" w14:textId="77777777" w:rsidTr="0040755A">
        <w:tc>
          <w:tcPr>
            <w:tcW w:w="1951" w:type="dxa"/>
          </w:tcPr>
          <w:p w14:paraId="6C301B77" w14:textId="55227E2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C0360/R1630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R1710</w:t>
            </w:r>
          </w:p>
        </w:tc>
        <w:tc>
          <w:tcPr>
            <w:tcW w:w="2552" w:type="dxa"/>
          </w:tcPr>
          <w:p w14:paraId="0C9A84BE" w14:textId="49F1CC5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1EE31EB4" w14:textId="5C38947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Per each of the 9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risk mitigation effect, corresponding to the selected scenario, of the group’s specific reinsurance contracts and special purpose vehicles relating to this peril, excluding the estimated reinstatement premiums.</w:t>
            </w:r>
          </w:p>
        </w:tc>
      </w:tr>
      <w:tr w:rsidR="00E21451" w:rsidRPr="00C22FD0" w14:paraId="0EE8C5C1" w14:textId="77777777" w:rsidTr="0040755A">
        <w:tc>
          <w:tcPr>
            <w:tcW w:w="1951" w:type="dxa"/>
          </w:tcPr>
          <w:p w14:paraId="2E0DA40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C0360/R1720</w:t>
            </w:r>
          </w:p>
        </w:tc>
        <w:tc>
          <w:tcPr>
            <w:tcW w:w="2552" w:type="dxa"/>
          </w:tcPr>
          <w:p w14:paraId="5C59593B" w14:textId="01A3C2C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 Total Hail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 before diversification</w:t>
            </w:r>
          </w:p>
        </w:tc>
        <w:tc>
          <w:tcPr>
            <w:tcW w:w="4739" w:type="dxa"/>
          </w:tcPr>
          <w:p w14:paraId="6AC12657" w14:textId="02739B8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estimated risk mitigation for the 9 </w:t>
            </w:r>
            <w:r w:rsidR="00DA2CF9" w:rsidRPr="00C22FD0">
              <w:rPr>
                <w:rFonts w:ascii="Times New Roman" w:eastAsia="Times New Roman" w:hAnsi="Times New Roman" w:cs="Times New Roman"/>
                <w:sz w:val="20"/>
                <w:szCs w:val="20"/>
                <w:lang w:eastAsia="en-GB"/>
              </w:rPr>
              <w:t xml:space="preserve">specified </w:t>
            </w:r>
            <w:r w:rsidRPr="00C22FD0">
              <w:rPr>
                <w:rFonts w:ascii="Times New Roman" w:eastAsia="Times New Roman" w:hAnsi="Times New Roman" w:cs="Times New Roman"/>
                <w:sz w:val="20"/>
                <w:szCs w:val="20"/>
                <w:lang w:eastAsia="en-GB"/>
              </w:rPr>
              <w:t>regions.</w:t>
            </w:r>
          </w:p>
        </w:tc>
      </w:tr>
      <w:tr w:rsidR="00E21451" w:rsidRPr="00C22FD0" w14:paraId="3ED4C731" w14:textId="77777777" w:rsidTr="0040755A">
        <w:tc>
          <w:tcPr>
            <w:tcW w:w="1951" w:type="dxa"/>
          </w:tcPr>
          <w:p w14:paraId="12F7310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C0360/R1910</w:t>
            </w:r>
          </w:p>
        </w:tc>
        <w:tc>
          <w:tcPr>
            <w:tcW w:w="2552" w:type="dxa"/>
          </w:tcPr>
          <w:p w14:paraId="302121C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 – Total Hail Other Regions before diversification</w:t>
            </w:r>
          </w:p>
        </w:tc>
        <w:tc>
          <w:tcPr>
            <w:tcW w:w="4739" w:type="dxa"/>
          </w:tcPr>
          <w:p w14:paraId="0218A9C8" w14:textId="2821E74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For all the regions other than the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risk mitigation effect of the group’s specific reinsurance contracts and special purpose vehicles relating to this peril, excluding the estimated reinstatement premiums.</w:t>
            </w:r>
          </w:p>
          <w:p w14:paraId="073607C5"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26EC5AB1" w14:textId="77777777" w:rsidTr="0040755A">
        <w:tc>
          <w:tcPr>
            <w:tcW w:w="1951" w:type="dxa"/>
          </w:tcPr>
          <w:p w14:paraId="03EA7D3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C0360/R1820</w:t>
            </w:r>
          </w:p>
        </w:tc>
        <w:tc>
          <w:tcPr>
            <w:tcW w:w="2552" w:type="dxa"/>
          </w:tcPr>
          <w:p w14:paraId="55D3143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 – Total Hail All Regions before diversification</w:t>
            </w:r>
          </w:p>
        </w:tc>
        <w:tc>
          <w:tcPr>
            <w:tcW w:w="4739" w:type="dxa"/>
          </w:tcPr>
          <w:p w14:paraId="1DBAEB9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estimated risk mitigation for all regions.</w:t>
            </w:r>
          </w:p>
        </w:tc>
      </w:tr>
      <w:tr w:rsidR="00E21451" w:rsidRPr="00C22FD0" w14:paraId="0F96AC93" w14:textId="77777777" w:rsidTr="0040755A">
        <w:tc>
          <w:tcPr>
            <w:tcW w:w="1951" w:type="dxa"/>
          </w:tcPr>
          <w:p w14:paraId="54600E8B" w14:textId="274E921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C0370/R1630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R1710</w:t>
            </w:r>
          </w:p>
        </w:tc>
        <w:tc>
          <w:tcPr>
            <w:tcW w:w="2552" w:type="dxa"/>
          </w:tcPr>
          <w:p w14:paraId="041AC6F6" w14:textId="37B2695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124F8464" w14:textId="5280184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Per each of the 9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reinstatement premiums, corresponding to the selected scenario, as a result of the group’s specific reinsurance contracts and special purpose vehicles relating to this peril.</w:t>
            </w:r>
          </w:p>
        </w:tc>
      </w:tr>
      <w:tr w:rsidR="00E21451" w:rsidRPr="00C22FD0" w14:paraId="2E7A5A20" w14:textId="77777777" w:rsidTr="0040755A">
        <w:tc>
          <w:tcPr>
            <w:tcW w:w="1951" w:type="dxa"/>
          </w:tcPr>
          <w:p w14:paraId="2267386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C0370/R1720</w:t>
            </w:r>
          </w:p>
        </w:tc>
        <w:tc>
          <w:tcPr>
            <w:tcW w:w="2552" w:type="dxa"/>
          </w:tcPr>
          <w:p w14:paraId="6CEAA4D2" w14:textId="1730C3C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 Total Hail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00C2065A" w14:textId="44D3443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estimated reinstatement premiums for the 9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02E9F4EA" w14:textId="77777777" w:rsidTr="0040755A">
        <w:tc>
          <w:tcPr>
            <w:tcW w:w="1951" w:type="dxa"/>
          </w:tcPr>
          <w:p w14:paraId="26E056A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C0370/R1910</w:t>
            </w:r>
          </w:p>
        </w:tc>
        <w:tc>
          <w:tcPr>
            <w:tcW w:w="2552" w:type="dxa"/>
          </w:tcPr>
          <w:p w14:paraId="0768AED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 – Total Hail Other Regions before diversification</w:t>
            </w:r>
          </w:p>
        </w:tc>
        <w:tc>
          <w:tcPr>
            <w:tcW w:w="4739" w:type="dxa"/>
          </w:tcPr>
          <w:p w14:paraId="5607C3A8" w14:textId="77EBEDA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For all the regions other than the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the estimated reinstatement premiums, as a result of the group’s specific reinsurance contracts and special purpose vehicles relating to this peril.</w:t>
            </w:r>
          </w:p>
        </w:tc>
      </w:tr>
      <w:tr w:rsidR="00E21451" w:rsidRPr="00C22FD0" w14:paraId="68327D1E" w14:textId="77777777" w:rsidTr="0040755A">
        <w:tc>
          <w:tcPr>
            <w:tcW w:w="1951" w:type="dxa"/>
          </w:tcPr>
          <w:p w14:paraId="64656DF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C0370/R1920</w:t>
            </w:r>
          </w:p>
        </w:tc>
        <w:tc>
          <w:tcPr>
            <w:tcW w:w="2552" w:type="dxa"/>
          </w:tcPr>
          <w:p w14:paraId="2238054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 – Total Hail All Regions before diversification</w:t>
            </w:r>
          </w:p>
        </w:tc>
        <w:tc>
          <w:tcPr>
            <w:tcW w:w="4739" w:type="dxa"/>
          </w:tcPr>
          <w:p w14:paraId="5A2F6B4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estimated reinstatement premiums for all regions.</w:t>
            </w:r>
          </w:p>
        </w:tc>
      </w:tr>
      <w:tr w:rsidR="00E21451" w:rsidRPr="00C22FD0" w14:paraId="359A8F3E" w14:textId="77777777" w:rsidTr="0040755A">
        <w:tc>
          <w:tcPr>
            <w:tcW w:w="1951" w:type="dxa"/>
          </w:tcPr>
          <w:p w14:paraId="73F6E64D" w14:textId="0C47096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C0380/R1630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R1710</w:t>
            </w:r>
          </w:p>
        </w:tc>
        <w:tc>
          <w:tcPr>
            <w:tcW w:w="2552" w:type="dxa"/>
          </w:tcPr>
          <w:p w14:paraId="61EE0238" w14:textId="3109286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w:t>
            </w:r>
          </w:p>
        </w:tc>
        <w:tc>
          <w:tcPr>
            <w:tcW w:w="4739" w:type="dxa"/>
          </w:tcPr>
          <w:p w14:paraId="02D80DEB" w14:textId="4760310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Capital requirement, after the deduction of the risk mitigating effect of the group’s specific reinsurance contracts and special purpose vehicles relating to this peril, arising from Hail in each of the 9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corresponding to the selected scenario.</w:t>
            </w:r>
          </w:p>
        </w:tc>
      </w:tr>
      <w:tr w:rsidR="00E21451" w:rsidRPr="00C22FD0" w14:paraId="7ACA03D1" w14:textId="77777777" w:rsidTr="0040755A">
        <w:tc>
          <w:tcPr>
            <w:tcW w:w="1951" w:type="dxa"/>
          </w:tcPr>
          <w:p w14:paraId="0576111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C0380/R1720</w:t>
            </w:r>
          </w:p>
        </w:tc>
        <w:tc>
          <w:tcPr>
            <w:tcW w:w="2552" w:type="dxa"/>
          </w:tcPr>
          <w:p w14:paraId="1D79BE53" w14:textId="50453D5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 Total Hail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before diversification</w:t>
            </w:r>
          </w:p>
        </w:tc>
        <w:tc>
          <w:tcPr>
            <w:tcW w:w="4739" w:type="dxa"/>
          </w:tcPr>
          <w:p w14:paraId="6287475F" w14:textId="0B5033F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of the capital requirement, after the deduction of the risk mitigating effect of the group’s specific reinsurance contracts and special purpose vehicles for the 9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w:t>
            </w:r>
          </w:p>
        </w:tc>
      </w:tr>
      <w:tr w:rsidR="00E21451" w:rsidRPr="00C22FD0" w14:paraId="4A137CE9" w14:textId="77777777" w:rsidTr="0040755A">
        <w:tc>
          <w:tcPr>
            <w:tcW w:w="1951" w:type="dxa"/>
          </w:tcPr>
          <w:p w14:paraId="33014FE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C0380/R1910</w:t>
            </w:r>
          </w:p>
        </w:tc>
        <w:tc>
          <w:tcPr>
            <w:tcW w:w="2552" w:type="dxa"/>
          </w:tcPr>
          <w:p w14:paraId="5462343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Total Hail Other Regions before diversification</w:t>
            </w:r>
          </w:p>
        </w:tc>
        <w:tc>
          <w:tcPr>
            <w:tcW w:w="4739" w:type="dxa"/>
          </w:tcPr>
          <w:p w14:paraId="567B0FA1" w14:textId="1EE6450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Capital requirement after risk mitigation for Hail risk in regions other than the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It is the amount of the instantaneous loss, including the deduction of the amounts recoverable from reinsurance contracts and Special Purpose Vehicles.</w:t>
            </w:r>
          </w:p>
        </w:tc>
      </w:tr>
      <w:tr w:rsidR="00E21451" w:rsidRPr="00C22FD0" w14:paraId="025C5908" w14:textId="77777777" w:rsidTr="0040755A">
        <w:tc>
          <w:tcPr>
            <w:tcW w:w="1951" w:type="dxa"/>
          </w:tcPr>
          <w:p w14:paraId="68ABE64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C0380/R1920</w:t>
            </w:r>
          </w:p>
        </w:tc>
        <w:tc>
          <w:tcPr>
            <w:tcW w:w="2552" w:type="dxa"/>
          </w:tcPr>
          <w:p w14:paraId="25AE711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Total Hail All Regions before diversification</w:t>
            </w:r>
          </w:p>
        </w:tc>
        <w:tc>
          <w:tcPr>
            <w:tcW w:w="4739" w:type="dxa"/>
          </w:tcPr>
          <w:p w14:paraId="3035286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capital requirement, after the deduction of the risk mitigating effect of the group’s specific reinsurance contracts and special purpose vehicles for all regions.</w:t>
            </w:r>
          </w:p>
        </w:tc>
      </w:tr>
      <w:tr w:rsidR="00E21451" w:rsidRPr="00C22FD0" w14:paraId="292A95E2" w14:textId="77777777" w:rsidTr="0040755A">
        <w:tc>
          <w:tcPr>
            <w:tcW w:w="1951" w:type="dxa"/>
            <w:tcBorders>
              <w:bottom w:val="single" w:sz="4" w:space="0" w:color="auto"/>
            </w:tcBorders>
          </w:tcPr>
          <w:p w14:paraId="2BD0385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C0380/R1930</w:t>
            </w:r>
          </w:p>
        </w:tc>
        <w:tc>
          <w:tcPr>
            <w:tcW w:w="2552" w:type="dxa"/>
            <w:tcBorders>
              <w:bottom w:val="single" w:sz="4" w:space="0" w:color="auto"/>
            </w:tcBorders>
          </w:tcPr>
          <w:p w14:paraId="6E0D159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14:paraId="0701A84F" w14:textId="02F2DD2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Diversification effect arising from the aggregation of the capital requirement after risk mitigations for Hail risks relating to the different regions (both </w:t>
            </w:r>
            <w:r w:rsidR="00DA2CF9" w:rsidRPr="00C22FD0">
              <w:rPr>
                <w:rFonts w:ascii="Times New Roman" w:eastAsia="Times New Roman" w:hAnsi="Times New Roman" w:cs="Times New Roman"/>
                <w:sz w:val="20"/>
                <w:szCs w:val="20"/>
                <w:lang w:eastAsia="en-GB"/>
              </w:rPr>
              <w:t>specified</w:t>
            </w:r>
            <w:r w:rsidRPr="00C22FD0">
              <w:rPr>
                <w:rFonts w:ascii="Times New Roman" w:eastAsia="Times New Roman" w:hAnsi="Times New Roman" w:cs="Times New Roman"/>
                <w:sz w:val="20"/>
                <w:szCs w:val="20"/>
                <w:lang w:eastAsia="en-GB"/>
              </w:rPr>
              <w:t xml:space="preserve"> Regions and Other regions).</w:t>
            </w:r>
          </w:p>
          <w:p w14:paraId="65A29492"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2C94B1AC" w14:textId="77777777" w:rsidTr="0040755A">
        <w:tc>
          <w:tcPr>
            <w:tcW w:w="1951" w:type="dxa"/>
            <w:tcBorders>
              <w:bottom w:val="single" w:sz="4" w:space="0" w:color="auto"/>
            </w:tcBorders>
          </w:tcPr>
          <w:p w14:paraId="61C4C7B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C0380/R1940</w:t>
            </w:r>
          </w:p>
        </w:tc>
        <w:tc>
          <w:tcPr>
            <w:tcW w:w="2552" w:type="dxa"/>
            <w:tcBorders>
              <w:bottom w:val="single" w:sz="4" w:space="0" w:color="auto"/>
            </w:tcBorders>
          </w:tcPr>
          <w:p w14:paraId="552E44F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Total Hail after diversification</w:t>
            </w:r>
          </w:p>
        </w:tc>
        <w:tc>
          <w:tcPr>
            <w:tcW w:w="4739" w:type="dxa"/>
            <w:tcBorders>
              <w:bottom w:val="single" w:sz="4" w:space="0" w:color="auto"/>
            </w:tcBorders>
          </w:tcPr>
          <w:p w14:paraId="6B18AC3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after risk mitigation for Hail risk, taking into consideration the diversification effect given in C0380/R1930. </w:t>
            </w:r>
          </w:p>
        </w:tc>
      </w:tr>
      <w:tr w:rsidR="00E21451" w:rsidRPr="00C22FD0" w14:paraId="08D7ABA4" w14:textId="77777777" w:rsidTr="0040755A">
        <w:tc>
          <w:tcPr>
            <w:tcW w:w="9242" w:type="dxa"/>
            <w:gridSpan w:val="3"/>
            <w:tcBorders>
              <w:top w:val="single" w:sz="4" w:space="0" w:color="auto"/>
              <w:left w:val="nil"/>
              <w:bottom w:val="single" w:sz="4" w:space="0" w:color="auto"/>
              <w:right w:val="nil"/>
            </w:tcBorders>
          </w:tcPr>
          <w:p w14:paraId="5F70E395" w14:textId="77777777"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Natural catastrophe risk – Subsidence</w:t>
            </w:r>
          </w:p>
        </w:tc>
      </w:tr>
      <w:tr w:rsidR="00E21451" w:rsidRPr="00C22FD0" w14:paraId="5DFA7236" w14:textId="77777777" w:rsidTr="0040755A">
        <w:tc>
          <w:tcPr>
            <w:tcW w:w="1951" w:type="dxa"/>
            <w:tcBorders>
              <w:top w:val="single" w:sz="4" w:space="0" w:color="auto"/>
            </w:tcBorders>
          </w:tcPr>
          <w:p w14:paraId="54E0644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C0390/R1950</w:t>
            </w:r>
          </w:p>
        </w:tc>
        <w:tc>
          <w:tcPr>
            <w:tcW w:w="2552" w:type="dxa"/>
            <w:tcBorders>
              <w:top w:val="single" w:sz="4" w:space="0" w:color="auto"/>
            </w:tcBorders>
          </w:tcPr>
          <w:p w14:paraId="3F72FBDD" w14:textId="1C40326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Estimation of the gross premium to be earned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Subsidence before diversification</w:t>
            </w:r>
          </w:p>
        </w:tc>
        <w:tc>
          <w:tcPr>
            <w:tcW w:w="4739" w:type="dxa"/>
            <w:tcBorders>
              <w:top w:val="single" w:sz="4" w:space="0" w:color="auto"/>
            </w:tcBorders>
          </w:tcPr>
          <w:p w14:paraId="3935167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An estimate of the premiums to be earned, by the insurance or reinsurance group, during the following year, for the contract in relation to the obligations of fire and other damage, including the proportional reinsurance obligations.</w:t>
            </w:r>
          </w:p>
          <w:p w14:paraId="44ACA502" w14:textId="77777777" w:rsidR="00E21451" w:rsidRPr="00C22FD0" w:rsidRDefault="00E21451" w:rsidP="0040755A">
            <w:pPr>
              <w:rPr>
                <w:rFonts w:ascii="Times New Roman" w:eastAsia="Times New Roman" w:hAnsi="Times New Roman" w:cs="Times New Roman"/>
                <w:sz w:val="20"/>
                <w:szCs w:val="20"/>
                <w:lang w:eastAsia="en-GB"/>
              </w:rPr>
            </w:pPr>
          </w:p>
          <w:p w14:paraId="2E43114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Premiums shall be gross, without deduction of premiums for reinsurance contracts, and in relation to the territory of France.</w:t>
            </w:r>
          </w:p>
        </w:tc>
      </w:tr>
      <w:tr w:rsidR="00E21451" w:rsidRPr="00C22FD0" w14:paraId="0AC74E1B" w14:textId="77777777" w:rsidTr="0040755A">
        <w:tc>
          <w:tcPr>
            <w:tcW w:w="1951" w:type="dxa"/>
          </w:tcPr>
          <w:p w14:paraId="6BFC5BE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C0400/R1950</w:t>
            </w:r>
          </w:p>
        </w:tc>
        <w:tc>
          <w:tcPr>
            <w:tcW w:w="2552" w:type="dxa"/>
          </w:tcPr>
          <w:p w14:paraId="4B5EA866" w14:textId="65DA2A3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Exposure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Subsidence before diversification</w:t>
            </w:r>
          </w:p>
        </w:tc>
        <w:tc>
          <w:tcPr>
            <w:tcW w:w="4739" w:type="dxa"/>
          </w:tcPr>
          <w:p w14:paraId="096F381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sum of the total insured made up of the geographical divisions of the territory of France for fire and other damage, including the proportional reinsurance obligations, which are sufficiently homogeneous in relation to the subsidence risk that the insurance and reinsurance groups are exposed to in relation to the territory. Together the zones shall comprise the whole territory.</w:t>
            </w:r>
          </w:p>
        </w:tc>
      </w:tr>
      <w:tr w:rsidR="00E21451" w:rsidRPr="00C22FD0" w14:paraId="4FBAD68B" w14:textId="77777777" w:rsidTr="0040755A">
        <w:tc>
          <w:tcPr>
            <w:tcW w:w="1951" w:type="dxa"/>
          </w:tcPr>
          <w:p w14:paraId="1B0C186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C0410/R1950</w:t>
            </w:r>
          </w:p>
        </w:tc>
        <w:tc>
          <w:tcPr>
            <w:tcW w:w="2552" w:type="dxa"/>
          </w:tcPr>
          <w:p w14:paraId="3A121DC3" w14:textId="7D91DAB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Loss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Subsidence before diversification</w:t>
            </w:r>
          </w:p>
        </w:tc>
        <w:tc>
          <w:tcPr>
            <w:tcW w:w="4739" w:type="dxa"/>
          </w:tcPr>
          <w:p w14:paraId="640C8799" w14:textId="28D81AF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Specified gross subsidence loss, </w:t>
            </w:r>
            <w:r w:rsidR="00DA2CF9" w:rsidRPr="00C22FD0">
              <w:rPr>
                <w:rFonts w:ascii="Times New Roman" w:eastAsia="Times New Roman" w:hAnsi="Times New Roman" w:cs="Times New Roman"/>
                <w:sz w:val="20"/>
                <w:szCs w:val="20"/>
                <w:lang w:eastAsia="en-GB"/>
              </w:rPr>
              <w:t xml:space="preserve">before </w:t>
            </w:r>
            <w:r w:rsidRPr="00C22FD0">
              <w:rPr>
                <w:rFonts w:ascii="Times New Roman" w:eastAsia="Times New Roman" w:hAnsi="Times New Roman" w:cs="Times New Roman"/>
                <w:sz w:val="20"/>
                <w:szCs w:val="20"/>
                <w:lang w:eastAsia="en-GB"/>
              </w:rPr>
              <w:t xml:space="preserve">taking into consideration the effect of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zones.</w:t>
            </w:r>
          </w:p>
        </w:tc>
      </w:tr>
      <w:tr w:rsidR="00E21451" w:rsidRPr="00C22FD0" w14:paraId="7291D229" w14:textId="77777777" w:rsidTr="0040755A">
        <w:tc>
          <w:tcPr>
            <w:tcW w:w="1951" w:type="dxa"/>
          </w:tcPr>
          <w:p w14:paraId="4DC563C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C0420/R1950</w:t>
            </w:r>
          </w:p>
        </w:tc>
        <w:tc>
          <w:tcPr>
            <w:tcW w:w="2552" w:type="dxa"/>
          </w:tcPr>
          <w:p w14:paraId="28923FA9" w14:textId="5F817A4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Factor before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Subsidence before diversification</w:t>
            </w:r>
          </w:p>
        </w:tc>
        <w:tc>
          <w:tcPr>
            <w:tcW w:w="4739" w:type="dxa"/>
          </w:tcPr>
          <w:p w14:paraId="0DA0F2DD" w14:textId="058F901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Risk Charge Factor of the territory of France for subsidence, </w:t>
            </w:r>
            <w:r w:rsidR="00DA2CF9" w:rsidRPr="00C22FD0">
              <w:rPr>
                <w:rFonts w:ascii="Times New Roman" w:eastAsia="Times New Roman" w:hAnsi="Times New Roman" w:cs="Times New Roman"/>
                <w:sz w:val="20"/>
                <w:szCs w:val="20"/>
                <w:lang w:eastAsia="en-GB"/>
              </w:rPr>
              <w:t xml:space="preserve">before </w:t>
            </w:r>
            <w:r w:rsidRPr="00C22FD0">
              <w:rPr>
                <w:rFonts w:ascii="Times New Roman" w:eastAsia="Times New Roman" w:hAnsi="Times New Roman" w:cs="Times New Roman"/>
                <w:sz w:val="20"/>
                <w:szCs w:val="20"/>
                <w:lang w:eastAsia="en-GB"/>
              </w:rPr>
              <w:t xml:space="preserve">taking into consideration the effect of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 xml:space="preserve">between zones. </w:t>
            </w:r>
          </w:p>
        </w:tc>
      </w:tr>
      <w:tr w:rsidR="00E21451" w:rsidRPr="00C22FD0" w14:paraId="19DC031F" w14:textId="77777777" w:rsidTr="0040755A">
        <w:tc>
          <w:tcPr>
            <w:tcW w:w="1951" w:type="dxa"/>
          </w:tcPr>
          <w:p w14:paraId="5F3872D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C0430/R1950</w:t>
            </w:r>
          </w:p>
        </w:tc>
        <w:tc>
          <w:tcPr>
            <w:tcW w:w="2552" w:type="dxa"/>
          </w:tcPr>
          <w:p w14:paraId="139A9D5E" w14:textId="053D963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Subsidence before diversification</w:t>
            </w:r>
          </w:p>
        </w:tc>
        <w:tc>
          <w:tcPr>
            <w:tcW w:w="4739" w:type="dxa"/>
          </w:tcPr>
          <w:p w14:paraId="2D93CAE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capital requirement before risk mitigation for Subsidence risk in the territory of France. It is the amount of the instantaneous loss, without deduction of the amounts recoverable from reinsurance contracts and Special Purpose Vehicles, which for subsidence is equal to the Specified Gross Loss (item C0410/R1950).</w:t>
            </w:r>
          </w:p>
        </w:tc>
      </w:tr>
      <w:tr w:rsidR="00E21451" w:rsidRPr="00C22FD0" w14:paraId="222B49F7" w14:textId="77777777" w:rsidTr="0040755A">
        <w:tc>
          <w:tcPr>
            <w:tcW w:w="1951" w:type="dxa"/>
          </w:tcPr>
          <w:p w14:paraId="287071C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C0430/R1960</w:t>
            </w:r>
          </w:p>
        </w:tc>
        <w:tc>
          <w:tcPr>
            <w:tcW w:w="2552" w:type="dxa"/>
          </w:tcPr>
          <w:p w14:paraId="7CC913D6" w14:textId="26B7B4D0" w:rsidR="00E21451" w:rsidRPr="00C22FD0" w:rsidRDefault="00E21451" w:rsidP="0040755A">
            <w:pPr>
              <w:rPr>
                <w:rFonts w:ascii="Times New Roman" w:eastAsia="Times New Roman" w:hAnsi="Times New Roman" w:cs="Times New Roman"/>
                <w:b/>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 Diversification effect between zones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Subsidence before diversification</w:t>
            </w:r>
          </w:p>
        </w:tc>
        <w:tc>
          <w:tcPr>
            <w:tcW w:w="4739" w:type="dxa"/>
          </w:tcPr>
          <w:p w14:paraId="490AFC5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Subsidence risks relating to the different zones of the territory of France.</w:t>
            </w:r>
          </w:p>
          <w:p w14:paraId="457E87C4"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0889BED5" w14:textId="77777777" w:rsidTr="0040755A">
        <w:tc>
          <w:tcPr>
            <w:tcW w:w="1951" w:type="dxa"/>
          </w:tcPr>
          <w:p w14:paraId="71C1417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C0430/R1970</w:t>
            </w:r>
          </w:p>
        </w:tc>
        <w:tc>
          <w:tcPr>
            <w:tcW w:w="2552" w:type="dxa"/>
          </w:tcPr>
          <w:p w14:paraId="1DF8C5E0" w14:textId="70A04F5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 Total Subsidence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Subsidence before diversification</w:t>
            </w:r>
          </w:p>
        </w:tc>
        <w:tc>
          <w:tcPr>
            <w:tcW w:w="4739" w:type="dxa"/>
          </w:tcPr>
          <w:p w14:paraId="6BCBE7D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for subsidence risk, taking into consideration the diversification effect given in item C0430/R1960.</w:t>
            </w:r>
          </w:p>
        </w:tc>
      </w:tr>
      <w:tr w:rsidR="00E21451" w:rsidRPr="00C22FD0" w14:paraId="6E27C15E" w14:textId="77777777" w:rsidTr="0040755A">
        <w:tc>
          <w:tcPr>
            <w:tcW w:w="1951" w:type="dxa"/>
          </w:tcPr>
          <w:p w14:paraId="276AACC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C0440/R1950</w:t>
            </w:r>
          </w:p>
        </w:tc>
        <w:tc>
          <w:tcPr>
            <w:tcW w:w="2552" w:type="dxa"/>
          </w:tcPr>
          <w:p w14:paraId="4273E986" w14:textId="5110131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Subsidence before diversification</w:t>
            </w:r>
          </w:p>
        </w:tc>
        <w:tc>
          <w:tcPr>
            <w:tcW w:w="4739" w:type="dxa"/>
          </w:tcPr>
          <w:p w14:paraId="73D2843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risk mitigation effect of the group’s specific reinsurance contracts and special purpose vehicles relating to this peril, excluding the estimated reinstatement premiums.</w:t>
            </w:r>
          </w:p>
        </w:tc>
      </w:tr>
      <w:tr w:rsidR="00E21451" w:rsidRPr="00C22FD0" w14:paraId="01D34C1D" w14:textId="77777777" w:rsidTr="0040755A">
        <w:tc>
          <w:tcPr>
            <w:tcW w:w="1951" w:type="dxa"/>
          </w:tcPr>
          <w:p w14:paraId="06322F9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C0450/R1950</w:t>
            </w:r>
          </w:p>
        </w:tc>
        <w:tc>
          <w:tcPr>
            <w:tcW w:w="2552" w:type="dxa"/>
          </w:tcPr>
          <w:p w14:paraId="4E591BE8" w14:textId="70B967C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Subsidence before diversification</w:t>
            </w:r>
          </w:p>
        </w:tc>
        <w:tc>
          <w:tcPr>
            <w:tcW w:w="4739" w:type="dxa"/>
          </w:tcPr>
          <w:p w14:paraId="4B9081E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this peril.</w:t>
            </w:r>
          </w:p>
        </w:tc>
      </w:tr>
      <w:tr w:rsidR="00E21451" w:rsidRPr="00C22FD0" w14:paraId="465E9C16" w14:textId="77777777" w:rsidTr="0040755A">
        <w:tc>
          <w:tcPr>
            <w:tcW w:w="1951" w:type="dxa"/>
          </w:tcPr>
          <w:p w14:paraId="221BB0E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C0460/R1950</w:t>
            </w:r>
          </w:p>
        </w:tc>
        <w:tc>
          <w:tcPr>
            <w:tcW w:w="2552" w:type="dxa"/>
          </w:tcPr>
          <w:p w14:paraId="1B5F5D60" w14:textId="13CFBC0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Subsidence before diversification</w:t>
            </w:r>
          </w:p>
        </w:tc>
        <w:tc>
          <w:tcPr>
            <w:tcW w:w="4739" w:type="dxa"/>
          </w:tcPr>
          <w:p w14:paraId="348DFE3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Capital requirement, after the deduction of the risk mitigating effect of the group’s specific reinsurance contracts and special purpose vehicles relating to this peril, arising from subsidence.</w:t>
            </w:r>
          </w:p>
        </w:tc>
      </w:tr>
      <w:tr w:rsidR="00E21451" w:rsidRPr="00C22FD0" w14:paraId="627980C7" w14:textId="77777777" w:rsidTr="0040755A">
        <w:tc>
          <w:tcPr>
            <w:tcW w:w="1951" w:type="dxa"/>
            <w:tcBorders>
              <w:bottom w:val="single" w:sz="4" w:space="0" w:color="auto"/>
            </w:tcBorders>
          </w:tcPr>
          <w:p w14:paraId="3696C77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C0460/R1960</w:t>
            </w:r>
          </w:p>
        </w:tc>
        <w:tc>
          <w:tcPr>
            <w:tcW w:w="2552" w:type="dxa"/>
            <w:tcBorders>
              <w:bottom w:val="single" w:sz="4" w:space="0" w:color="auto"/>
            </w:tcBorders>
          </w:tcPr>
          <w:p w14:paraId="516FFBE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Diversification effect between zones</w:t>
            </w:r>
          </w:p>
        </w:tc>
        <w:tc>
          <w:tcPr>
            <w:tcW w:w="4739" w:type="dxa"/>
            <w:tcBorders>
              <w:bottom w:val="single" w:sz="4" w:space="0" w:color="auto"/>
            </w:tcBorders>
          </w:tcPr>
          <w:p w14:paraId="501F793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capital requirement after risk mitigations for Subsidence risks relating to the different zones of the territory of France.</w:t>
            </w:r>
          </w:p>
        </w:tc>
      </w:tr>
      <w:tr w:rsidR="00E21451" w:rsidRPr="00C22FD0" w14:paraId="701CE77D" w14:textId="77777777" w:rsidTr="0040755A">
        <w:tc>
          <w:tcPr>
            <w:tcW w:w="1951" w:type="dxa"/>
            <w:tcBorders>
              <w:bottom w:val="single" w:sz="4" w:space="0" w:color="auto"/>
            </w:tcBorders>
          </w:tcPr>
          <w:p w14:paraId="6A4E37A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C0460/R1970</w:t>
            </w:r>
          </w:p>
        </w:tc>
        <w:tc>
          <w:tcPr>
            <w:tcW w:w="2552" w:type="dxa"/>
            <w:tcBorders>
              <w:bottom w:val="single" w:sz="4" w:space="0" w:color="auto"/>
            </w:tcBorders>
          </w:tcPr>
          <w:p w14:paraId="55BA921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Total Subsidence after diversification</w:t>
            </w:r>
          </w:p>
        </w:tc>
        <w:tc>
          <w:tcPr>
            <w:tcW w:w="4739" w:type="dxa"/>
            <w:tcBorders>
              <w:bottom w:val="single" w:sz="4" w:space="0" w:color="auto"/>
            </w:tcBorders>
          </w:tcPr>
          <w:p w14:paraId="718400B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after risk mitigation for subsidence risk, taking into consideration the diversification effect given in item C0460/R1960. </w:t>
            </w:r>
          </w:p>
        </w:tc>
      </w:tr>
      <w:tr w:rsidR="00E21451" w:rsidRPr="00C22FD0" w14:paraId="5EC40825" w14:textId="77777777" w:rsidTr="0040755A">
        <w:tc>
          <w:tcPr>
            <w:tcW w:w="9242" w:type="dxa"/>
            <w:gridSpan w:val="3"/>
            <w:tcBorders>
              <w:top w:val="single" w:sz="4" w:space="0" w:color="auto"/>
              <w:left w:val="nil"/>
              <w:bottom w:val="single" w:sz="4" w:space="0" w:color="auto"/>
              <w:right w:val="nil"/>
            </w:tcBorders>
          </w:tcPr>
          <w:p w14:paraId="1FE99349" w14:textId="236E0861"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Natural catastrophe risk – Non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proportional property reinsurance</w:t>
            </w:r>
          </w:p>
        </w:tc>
      </w:tr>
      <w:tr w:rsidR="00E21451" w:rsidRPr="00C22FD0" w14:paraId="5B4DC547" w14:textId="77777777" w:rsidTr="0040755A">
        <w:tc>
          <w:tcPr>
            <w:tcW w:w="1951" w:type="dxa"/>
            <w:tcBorders>
              <w:top w:val="single" w:sz="4" w:space="0" w:color="auto"/>
            </w:tcBorders>
          </w:tcPr>
          <w:p w14:paraId="21796F3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C0470/R2000</w:t>
            </w:r>
          </w:p>
        </w:tc>
        <w:tc>
          <w:tcPr>
            <w:tcW w:w="2552" w:type="dxa"/>
            <w:tcBorders>
              <w:top w:val="single" w:sz="4" w:space="0" w:color="auto"/>
            </w:tcBorders>
          </w:tcPr>
          <w:p w14:paraId="4AACBA3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Estimation of the gross premium to be earned</w:t>
            </w:r>
          </w:p>
        </w:tc>
        <w:tc>
          <w:tcPr>
            <w:tcW w:w="4739" w:type="dxa"/>
            <w:tcBorders>
              <w:top w:val="single" w:sz="4" w:space="0" w:color="auto"/>
            </w:tcBorders>
          </w:tcPr>
          <w:p w14:paraId="5F71C2E0" w14:textId="65A60FA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An estimate of the premiums to be earned, by the insurance or reinsurance group, during the following year, for the contract in relation to the obligations of the line of business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w:t>
            </w:r>
            <w:r w:rsidR="00445CF4" w:rsidRPr="00C22FD0">
              <w:rPr>
                <w:rFonts w:ascii="Times New Roman" w:eastAsia="Times New Roman" w:hAnsi="Times New Roman" w:cs="Times New Roman"/>
                <w:sz w:val="20"/>
                <w:szCs w:val="20"/>
                <w:lang w:eastAsia="es-ES"/>
              </w:rPr>
              <w:t>, as defined in Annex I to Delegated Regulation (EU) 2015/35</w:t>
            </w:r>
            <w:r w:rsidRPr="00C22FD0">
              <w:rPr>
                <w:rFonts w:ascii="Times New Roman" w:eastAsia="Times New Roman" w:hAnsi="Times New Roman" w:cs="Times New Roman"/>
                <w:sz w:val="20"/>
                <w:szCs w:val="20"/>
                <w:lang w:eastAsia="en-GB"/>
              </w:rPr>
              <w:t>.</w:t>
            </w:r>
          </w:p>
          <w:p w14:paraId="2A4DE9DC" w14:textId="77777777" w:rsidR="00E21451" w:rsidRPr="00C22FD0" w:rsidRDefault="00E21451" w:rsidP="0040755A">
            <w:pPr>
              <w:rPr>
                <w:rFonts w:ascii="Times New Roman" w:eastAsia="Times New Roman" w:hAnsi="Times New Roman" w:cs="Times New Roman"/>
                <w:sz w:val="20"/>
                <w:szCs w:val="20"/>
                <w:lang w:eastAsia="en-GB"/>
              </w:rPr>
            </w:pPr>
          </w:p>
          <w:p w14:paraId="0A1178A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Premiums shall be gross, without deduction of premiums for reinsurance contracts.</w:t>
            </w:r>
          </w:p>
        </w:tc>
      </w:tr>
      <w:tr w:rsidR="00E21451" w:rsidRPr="00C22FD0" w14:paraId="5044A431" w14:textId="77777777" w:rsidTr="0040755A">
        <w:tc>
          <w:tcPr>
            <w:tcW w:w="1951" w:type="dxa"/>
          </w:tcPr>
          <w:p w14:paraId="51961A3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C0480/R2000</w:t>
            </w:r>
          </w:p>
        </w:tc>
        <w:tc>
          <w:tcPr>
            <w:tcW w:w="2552" w:type="dxa"/>
          </w:tcPr>
          <w:p w14:paraId="0679BA7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w:t>
            </w:r>
          </w:p>
        </w:tc>
        <w:tc>
          <w:tcPr>
            <w:tcW w:w="4739" w:type="dxa"/>
          </w:tcPr>
          <w:p w14:paraId="06F3C120" w14:textId="076ECD8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capital requirement before risk mitigation for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 It is the amount of the instantaneous loss, without deduction of the amounts recoverable from reinsurance contracts and Special Purpose Vehicles.</w:t>
            </w:r>
          </w:p>
        </w:tc>
      </w:tr>
      <w:tr w:rsidR="00E21451" w:rsidRPr="00C22FD0" w14:paraId="0F43F1A7" w14:textId="77777777" w:rsidTr="0040755A">
        <w:tc>
          <w:tcPr>
            <w:tcW w:w="1951" w:type="dxa"/>
          </w:tcPr>
          <w:p w14:paraId="745BD52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C0490/R2000</w:t>
            </w:r>
          </w:p>
        </w:tc>
        <w:tc>
          <w:tcPr>
            <w:tcW w:w="2552" w:type="dxa"/>
          </w:tcPr>
          <w:p w14:paraId="020CFB7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w:t>
            </w:r>
          </w:p>
        </w:tc>
        <w:tc>
          <w:tcPr>
            <w:tcW w:w="4739" w:type="dxa"/>
          </w:tcPr>
          <w:p w14:paraId="47186E15" w14:textId="40D08A9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risk mitigation effect of the group’s specific retrocession contracts and special purpose vehicles relating to risks arising from accepted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 excluding the estimated reinstatement premiums.</w:t>
            </w:r>
          </w:p>
        </w:tc>
      </w:tr>
      <w:tr w:rsidR="00E21451" w:rsidRPr="00C22FD0" w14:paraId="3C0C4419" w14:textId="77777777" w:rsidTr="0040755A">
        <w:tc>
          <w:tcPr>
            <w:tcW w:w="1951" w:type="dxa"/>
            <w:tcBorders>
              <w:bottom w:val="single" w:sz="4" w:space="0" w:color="auto"/>
            </w:tcBorders>
          </w:tcPr>
          <w:p w14:paraId="3C9A4BD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C0500/R2000</w:t>
            </w:r>
          </w:p>
        </w:tc>
        <w:tc>
          <w:tcPr>
            <w:tcW w:w="2552" w:type="dxa"/>
            <w:tcBorders>
              <w:bottom w:val="single" w:sz="4" w:space="0" w:color="auto"/>
            </w:tcBorders>
          </w:tcPr>
          <w:p w14:paraId="065D3FF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14:paraId="426BC909" w14:textId="1B62948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reinstatement premiums as a result of the group’s specific retrocession contracts and special purpose vehicles relating to risks arising from accepted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w:t>
            </w:r>
          </w:p>
        </w:tc>
      </w:tr>
      <w:tr w:rsidR="00E21451" w:rsidRPr="00C22FD0" w14:paraId="66E7FC98" w14:textId="77777777" w:rsidTr="0040755A">
        <w:tc>
          <w:tcPr>
            <w:tcW w:w="1951" w:type="dxa"/>
            <w:tcBorders>
              <w:bottom w:val="single" w:sz="4" w:space="0" w:color="auto"/>
            </w:tcBorders>
          </w:tcPr>
          <w:p w14:paraId="3D9D472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C0510/R2000</w:t>
            </w:r>
          </w:p>
        </w:tc>
        <w:tc>
          <w:tcPr>
            <w:tcW w:w="2552" w:type="dxa"/>
            <w:tcBorders>
              <w:bottom w:val="single" w:sz="4" w:space="0" w:color="auto"/>
            </w:tcBorders>
          </w:tcPr>
          <w:p w14:paraId="55BF755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w:t>
            </w:r>
          </w:p>
        </w:tc>
        <w:tc>
          <w:tcPr>
            <w:tcW w:w="4739" w:type="dxa"/>
            <w:tcBorders>
              <w:bottom w:val="single" w:sz="4" w:space="0" w:color="auto"/>
            </w:tcBorders>
          </w:tcPr>
          <w:p w14:paraId="2D065497" w14:textId="2FE9FE8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Capital requirement, after the deduction of the risk mitigating effect of the group’s specific retrocession contracts and special purpose vehicles relating to risks arising from accepted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w:t>
            </w:r>
          </w:p>
        </w:tc>
      </w:tr>
      <w:tr w:rsidR="00E21451" w:rsidRPr="00C22FD0" w14:paraId="5A1F5BB1" w14:textId="77777777" w:rsidTr="0040755A">
        <w:tc>
          <w:tcPr>
            <w:tcW w:w="9242" w:type="dxa"/>
            <w:gridSpan w:val="3"/>
            <w:tcBorders>
              <w:top w:val="single" w:sz="4" w:space="0" w:color="auto"/>
              <w:left w:val="nil"/>
              <w:bottom w:val="single" w:sz="4" w:space="0" w:color="auto"/>
              <w:right w:val="nil"/>
            </w:tcBorders>
          </w:tcPr>
          <w:p w14:paraId="6CD247F4" w14:textId="3ED64CF2"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Man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made catastrophe risk – Motor Vehicle Liability</w:t>
            </w:r>
          </w:p>
        </w:tc>
      </w:tr>
      <w:tr w:rsidR="00E21451" w:rsidRPr="00C22FD0" w14:paraId="6EECE124" w14:textId="77777777" w:rsidTr="0040755A">
        <w:tc>
          <w:tcPr>
            <w:tcW w:w="1951" w:type="dxa"/>
            <w:tcBorders>
              <w:top w:val="single" w:sz="4" w:space="0" w:color="auto"/>
            </w:tcBorders>
          </w:tcPr>
          <w:p w14:paraId="000D7F7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C0520/R2100</w:t>
            </w:r>
          </w:p>
        </w:tc>
        <w:tc>
          <w:tcPr>
            <w:tcW w:w="2552" w:type="dxa"/>
            <w:tcBorders>
              <w:top w:val="single" w:sz="4" w:space="0" w:color="auto"/>
            </w:tcBorders>
          </w:tcPr>
          <w:p w14:paraId="20E02D8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Number of vehicles policy limit above 24M€</w:t>
            </w:r>
          </w:p>
        </w:tc>
        <w:tc>
          <w:tcPr>
            <w:tcW w:w="4739" w:type="dxa"/>
            <w:tcBorders>
              <w:top w:val="single" w:sz="4" w:space="0" w:color="auto"/>
            </w:tcBorders>
          </w:tcPr>
          <w:p w14:paraId="5340904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Number of vehicles insured by the insurance or reinsurance group in lines of business Motor vehicle liability insurance, including proportional reinsurance obligations, with a deemed policy limit above 24,000,000 Euro.</w:t>
            </w:r>
          </w:p>
        </w:tc>
      </w:tr>
      <w:tr w:rsidR="00E21451" w:rsidRPr="00C22FD0" w14:paraId="664F2FA5" w14:textId="77777777" w:rsidTr="0040755A">
        <w:tc>
          <w:tcPr>
            <w:tcW w:w="1951" w:type="dxa"/>
          </w:tcPr>
          <w:p w14:paraId="108615F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C0530/R2100</w:t>
            </w:r>
          </w:p>
        </w:tc>
        <w:tc>
          <w:tcPr>
            <w:tcW w:w="2552" w:type="dxa"/>
          </w:tcPr>
          <w:p w14:paraId="03068B1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Number of vehicles policy limit below or equal to </w:t>
            </w:r>
            <w:r w:rsidRPr="00C22FD0">
              <w:rPr>
                <w:rFonts w:ascii="Times New Roman" w:eastAsia="Times New Roman" w:hAnsi="Times New Roman" w:cs="Times New Roman"/>
                <w:sz w:val="20"/>
                <w:szCs w:val="20"/>
                <w:lang w:eastAsia="en-GB"/>
              </w:rPr>
              <w:lastRenderedPageBreak/>
              <w:t>24M€</w:t>
            </w:r>
          </w:p>
        </w:tc>
        <w:tc>
          <w:tcPr>
            <w:tcW w:w="4739" w:type="dxa"/>
          </w:tcPr>
          <w:p w14:paraId="2D13A93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Number of vehicles insured by the insurance or reinsurance group in lines of business lines of business </w:t>
            </w:r>
            <w:r w:rsidRPr="00C22FD0">
              <w:rPr>
                <w:rFonts w:ascii="Times New Roman" w:eastAsia="Times New Roman" w:hAnsi="Times New Roman" w:cs="Times New Roman"/>
                <w:sz w:val="20"/>
                <w:szCs w:val="20"/>
                <w:lang w:eastAsia="en-GB"/>
              </w:rPr>
              <w:lastRenderedPageBreak/>
              <w:t>Motor vehicle liability insurance, including proportional reinsurance obligations, with a deemed policy limit below or equal to 24,000,000 Euro.</w:t>
            </w:r>
          </w:p>
        </w:tc>
      </w:tr>
      <w:tr w:rsidR="00E21451" w:rsidRPr="00C22FD0" w14:paraId="1F135C54" w14:textId="77777777" w:rsidTr="0040755A">
        <w:tc>
          <w:tcPr>
            <w:tcW w:w="1951" w:type="dxa"/>
          </w:tcPr>
          <w:p w14:paraId="06E3B22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C0540/R2100</w:t>
            </w:r>
          </w:p>
        </w:tc>
        <w:tc>
          <w:tcPr>
            <w:tcW w:w="2552" w:type="dxa"/>
          </w:tcPr>
          <w:p w14:paraId="683704A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Motor Vehicle Liability before risk mitigation</w:t>
            </w:r>
          </w:p>
        </w:tc>
        <w:tc>
          <w:tcPr>
            <w:tcW w:w="4739" w:type="dxa"/>
          </w:tcPr>
          <w:p w14:paraId="21BB074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for Motor Vehicle Liability risk.</w:t>
            </w:r>
          </w:p>
        </w:tc>
      </w:tr>
      <w:tr w:rsidR="00E21451" w:rsidRPr="00C22FD0" w14:paraId="28634020" w14:textId="77777777" w:rsidTr="0040755A">
        <w:tc>
          <w:tcPr>
            <w:tcW w:w="1951" w:type="dxa"/>
          </w:tcPr>
          <w:p w14:paraId="44C9D01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C0550/R2100</w:t>
            </w:r>
          </w:p>
        </w:tc>
        <w:tc>
          <w:tcPr>
            <w:tcW w:w="2552" w:type="dxa"/>
          </w:tcPr>
          <w:p w14:paraId="0D3FF5F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w:t>
            </w:r>
          </w:p>
        </w:tc>
        <w:tc>
          <w:tcPr>
            <w:tcW w:w="4739" w:type="dxa"/>
          </w:tcPr>
          <w:p w14:paraId="69CAE94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risk mitigation effect of the group’s specific retrocession contracts and special purpose vehicles relating to risks arising from Motor Vehicle Liability, excluding the estimated reinstatement premiums.</w:t>
            </w:r>
          </w:p>
        </w:tc>
      </w:tr>
      <w:tr w:rsidR="00E21451" w:rsidRPr="00C22FD0" w14:paraId="73F4A57B" w14:textId="77777777" w:rsidTr="0040755A">
        <w:tc>
          <w:tcPr>
            <w:tcW w:w="1951" w:type="dxa"/>
            <w:tcBorders>
              <w:bottom w:val="single" w:sz="4" w:space="0" w:color="auto"/>
            </w:tcBorders>
          </w:tcPr>
          <w:p w14:paraId="029FD97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C0560/R2100</w:t>
            </w:r>
          </w:p>
        </w:tc>
        <w:tc>
          <w:tcPr>
            <w:tcW w:w="2552" w:type="dxa"/>
            <w:tcBorders>
              <w:bottom w:val="single" w:sz="4" w:space="0" w:color="auto"/>
            </w:tcBorders>
          </w:tcPr>
          <w:p w14:paraId="4966EC9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14:paraId="0C8F63C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risks arising from Motor Vehicle Liability.</w:t>
            </w:r>
          </w:p>
        </w:tc>
      </w:tr>
      <w:tr w:rsidR="00E21451" w:rsidRPr="00C22FD0" w14:paraId="3C73EBC1" w14:textId="77777777" w:rsidTr="0040755A">
        <w:tc>
          <w:tcPr>
            <w:tcW w:w="1951" w:type="dxa"/>
            <w:tcBorders>
              <w:bottom w:val="single" w:sz="4" w:space="0" w:color="auto"/>
            </w:tcBorders>
          </w:tcPr>
          <w:p w14:paraId="0B7D631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C0570/R2100</w:t>
            </w:r>
          </w:p>
        </w:tc>
        <w:tc>
          <w:tcPr>
            <w:tcW w:w="2552" w:type="dxa"/>
            <w:tcBorders>
              <w:bottom w:val="single" w:sz="4" w:space="0" w:color="auto"/>
            </w:tcBorders>
          </w:tcPr>
          <w:p w14:paraId="644FF39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Motor Vehicle Liability after risk mitigation</w:t>
            </w:r>
          </w:p>
        </w:tc>
        <w:tc>
          <w:tcPr>
            <w:tcW w:w="4739" w:type="dxa"/>
            <w:tcBorders>
              <w:bottom w:val="single" w:sz="4" w:space="0" w:color="auto"/>
            </w:tcBorders>
          </w:tcPr>
          <w:p w14:paraId="6A40366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Capital requirement, after the deduction of the risk mitigating effect of the group’s specific retrocession contracts and special purpose vehicles, relating to risks arising from Motor Vehicle Liability.</w:t>
            </w:r>
          </w:p>
        </w:tc>
      </w:tr>
      <w:tr w:rsidR="00E21451" w:rsidRPr="00C22FD0" w14:paraId="0B4FAB23" w14:textId="77777777" w:rsidTr="0040755A">
        <w:tc>
          <w:tcPr>
            <w:tcW w:w="9242" w:type="dxa"/>
            <w:gridSpan w:val="3"/>
            <w:tcBorders>
              <w:top w:val="single" w:sz="4" w:space="0" w:color="auto"/>
              <w:left w:val="nil"/>
              <w:bottom w:val="single" w:sz="4" w:space="0" w:color="auto"/>
              <w:right w:val="nil"/>
            </w:tcBorders>
          </w:tcPr>
          <w:p w14:paraId="462818E4" w14:textId="3E52B9D4"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Man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made catastrophe risk – Marine Tanker Collision</w:t>
            </w:r>
          </w:p>
        </w:tc>
      </w:tr>
      <w:tr w:rsidR="00E21451" w:rsidRPr="00C22FD0" w14:paraId="73C314FF" w14:textId="77777777" w:rsidTr="0040755A">
        <w:tc>
          <w:tcPr>
            <w:tcW w:w="1951" w:type="dxa"/>
            <w:tcBorders>
              <w:top w:val="single" w:sz="4" w:space="0" w:color="auto"/>
            </w:tcBorders>
          </w:tcPr>
          <w:p w14:paraId="0A651C0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C0580/R2200</w:t>
            </w:r>
          </w:p>
        </w:tc>
        <w:tc>
          <w:tcPr>
            <w:tcW w:w="2552" w:type="dxa"/>
            <w:tcBorders>
              <w:top w:val="single" w:sz="4" w:space="0" w:color="auto"/>
            </w:tcBorders>
          </w:tcPr>
          <w:p w14:paraId="63F223B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Type of cover Catastrophe Risk Charge Share marine hull in tanker t before risk mitigation</w:t>
            </w:r>
          </w:p>
        </w:tc>
        <w:tc>
          <w:tcPr>
            <w:tcW w:w="4739" w:type="dxa"/>
            <w:tcBorders>
              <w:top w:val="single" w:sz="4" w:space="0" w:color="auto"/>
            </w:tcBorders>
          </w:tcPr>
          <w:p w14:paraId="5B51337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capital requirement before risk mitigation, per each marine hull cover, for risks arising from Marine Tanker Collision.</w:t>
            </w:r>
          </w:p>
          <w:p w14:paraId="553146F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maximum relates to all oil and gas tankers insured by the insurance or reinsurance group in respect of tanker collision in lines of business:</w:t>
            </w:r>
          </w:p>
          <w:p w14:paraId="5E7C0B34" w14:textId="06AFD2A9"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Marine, aviation and transport, including proportional reinsurance obligations; and</w:t>
            </w:r>
          </w:p>
          <w:p w14:paraId="57C6C0CD" w14:textId="5848F492" w:rsidR="00E21451" w:rsidRPr="00C22FD0" w:rsidRDefault="004508C9" w:rsidP="0040755A">
            <w:pPr>
              <w:rPr>
                <w:rFonts w:ascii="Times New Roman" w:eastAsia="Times New Roman" w:hAnsi="Times New Roman" w:cs="Times New Roman"/>
                <w:sz w:val="20"/>
                <w:szCs w:val="20"/>
                <w:lang w:val="fr-BE" w:eastAsia="en-GB"/>
              </w:rPr>
            </w:pPr>
            <w:r w:rsidRPr="00C22FD0">
              <w:rPr>
                <w:rFonts w:ascii="Times New Roman" w:eastAsia="Times New Roman" w:hAnsi="Times New Roman" w:cs="Times New Roman"/>
                <w:sz w:val="20"/>
                <w:szCs w:val="20"/>
                <w:lang w:val="fr-BE" w:eastAsia="en-GB"/>
              </w:rPr>
              <w:t>–</w:t>
            </w:r>
            <w:r w:rsidR="00E21451" w:rsidRPr="00C22FD0">
              <w:rPr>
                <w:rFonts w:ascii="Times New Roman" w:eastAsia="Times New Roman" w:hAnsi="Times New Roman" w:cs="Times New Roman"/>
                <w:sz w:val="20"/>
                <w:szCs w:val="20"/>
                <w:lang w:val="fr-BE" w:eastAsia="en-GB"/>
              </w:rPr>
              <w:t xml:space="preserve"> Non</w:t>
            </w:r>
            <w:r w:rsidRPr="00C22FD0">
              <w:rPr>
                <w:rFonts w:ascii="Times New Roman" w:eastAsia="Times New Roman" w:hAnsi="Times New Roman" w:cs="Times New Roman"/>
                <w:sz w:val="20"/>
                <w:szCs w:val="20"/>
                <w:lang w:val="fr-BE" w:eastAsia="en-GB"/>
              </w:rPr>
              <w:t>–</w:t>
            </w:r>
            <w:proofErr w:type="spellStart"/>
            <w:r w:rsidR="00E21451" w:rsidRPr="00C22FD0">
              <w:rPr>
                <w:rFonts w:ascii="Times New Roman" w:eastAsia="Times New Roman" w:hAnsi="Times New Roman" w:cs="Times New Roman"/>
                <w:sz w:val="20"/>
                <w:szCs w:val="20"/>
                <w:lang w:val="fr-BE" w:eastAsia="en-GB"/>
              </w:rPr>
              <w:t>proportional</w:t>
            </w:r>
            <w:proofErr w:type="spellEnd"/>
            <w:r w:rsidR="00E21451" w:rsidRPr="00C22FD0">
              <w:rPr>
                <w:rFonts w:ascii="Times New Roman" w:eastAsia="Times New Roman" w:hAnsi="Times New Roman" w:cs="Times New Roman"/>
                <w:sz w:val="20"/>
                <w:szCs w:val="20"/>
                <w:lang w:val="fr-BE" w:eastAsia="en-GB"/>
              </w:rPr>
              <w:t xml:space="preserve"> marine, aviation and transport </w:t>
            </w:r>
            <w:proofErr w:type="spellStart"/>
            <w:r w:rsidR="00E21451" w:rsidRPr="00C22FD0">
              <w:rPr>
                <w:rFonts w:ascii="Times New Roman" w:eastAsia="Times New Roman" w:hAnsi="Times New Roman" w:cs="Times New Roman"/>
                <w:sz w:val="20"/>
                <w:szCs w:val="20"/>
                <w:lang w:val="fr-BE" w:eastAsia="en-GB"/>
              </w:rPr>
              <w:t>reinsurance</w:t>
            </w:r>
            <w:proofErr w:type="spellEnd"/>
            <w:r w:rsidR="00E21451" w:rsidRPr="00C22FD0">
              <w:rPr>
                <w:rFonts w:ascii="Times New Roman" w:eastAsia="Times New Roman" w:hAnsi="Times New Roman" w:cs="Times New Roman"/>
                <w:sz w:val="20"/>
                <w:szCs w:val="20"/>
                <w:lang w:val="fr-BE" w:eastAsia="en-GB"/>
              </w:rPr>
              <w:t>.</w:t>
            </w:r>
          </w:p>
          <w:p w14:paraId="7EDF5C6C" w14:textId="77777777" w:rsidR="00E21451" w:rsidRPr="00C22FD0" w:rsidRDefault="00E21451" w:rsidP="0040755A">
            <w:pPr>
              <w:rPr>
                <w:rFonts w:ascii="Times New Roman" w:eastAsia="Times New Roman" w:hAnsi="Times New Roman" w:cs="Times New Roman"/>
                <w:sz w:val="20"/>
                <w:szCs w:val="20"/>
                <w:lang w:val="fr-BE" w:eastAsia="en-GB"/>
              </w:rPr>
            </w:pPr>
          </w:p>
          <w:p w14:paraId="59E9A74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amount for this cover is equal to the sum insured accepted by the insurance or reinsurance group for marine insurance and reinsurance in relation to each tanker.</w:t>
            </w:r>
          </w:p>
        </w:tc>
      </w:tr>
      <w:tr w:rsidR="00E21451" w:rsidRPr="00C22FD0" w14:paraId="2F7E8F85" w14:textId="77777777" w:rsidTr="0040755A">
        <w:tc>
          <w:tcPr>
            <w:tcW w:w="1951" w:type="dxa"/>
          </w:tcPr>
          <w:p w14:paraId="1E09826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C0590/R2200</w:t>
            </w:r>
          </w:p>
        </w:tc>
        <w:tc>
          <w:tcPr>
            <w:tcW w:w="2552" w:type="dxa"/>
          </w:tcPr>
          <w:p w14:paraId="6DDCAEB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Share marine liability in tanker t before risk mitigation</w:t>
            </w:r>
          </w:p>
        </w:tc>
        <w:tc>
          <w:tcPr>
            <w:tcW w:w="4739" w:type="dxa"/>
          </w:tcPr>
          <w:p w14:paraId="462781A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capital requirement before risk mitigation, per marine liability cover, for risks arising from Marine Tanker Collision.</w:t>
            </w:r>
          </w:p>
          <w:p w14:paraId="74A53E4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maximum relates to all oil and gas tankers insured by the insurance or reinsurance group in respect of tanker collision in lines of business:</w:t>
            </w:r>
          </w:p>
          <w:p w14:paraId="0253117F" w14:textId="01DB73A3"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Marine, aviation and transport, including proportional reinsurance obligations; and</w:t>
            </w:r>
          </w:p>
          <w:p w14:paraId="47D2F799" w14:textId="412DBC40" w:rsidR="00E21451" w:rsidRPr="00C22FD0" w:rsidRDefault="004508C9" w:rsidP="0040755A">
            <w:pPr>
              <w:rPr>
                <w:rFonts w:ascii="Times New Roman" w:eastAsia="Times New Roman" w:hAnsi="Times New Roman" w:cs="Times New Roman"/>
                <w:sz w:val="20"/>
                <w:szCs w:val="20"/>
                <w:lang w:val="fr-BE" w:eastAsia="en-GB"/>
              </w:rPr>
            </w:pPr>
            <w:r w:rsidRPr="00C22FD0">
              <w:rPr>
                <w:rFonts w:ascii="Times New Roman" w:eastAsia="Times New Roman" w:hAnsi="Times New Roman" w:cs="Times New Roman"/>
                <w:sz w:val="20"/>
                <w:szCs w:val="20"/>
                <w:lang w:val="fr-BE" w:eastAsia="en-GB"/>
              </w:rPr>
              <w:t>–</w:t>
            </w:r>
            <w:r w:rsidR="00E21451" w:rsidRPr="00C22FD0">
              <w:rPr>
                <w:rFonts w:ascii="Times New Roman" w:eastAsia="Times New Roman" w:hAnsi="Times New Roman" w:cs="Times New Roman"/>
                <w:sz w:val="20"/>
                <w:szCs w:val="20"/>
                <w:lang w:val="fr-BE" w:eastAsia="en-GB"/>
              </w:rPr>
              <w:t xml:space="preserve"> Non</w:t>
            </w:r>
            <w:r w:rsidRPr="00C22FD0">
              <w:rPr>
                <w:rFonts w:ascii="Times New Roman" w:eastAsia="Times New Roman" w:hAnsi="Times New Roman" w:cs="Times New Roman"/>
                <w:sz w:val="20"/>
                <w:szCs w:val="20"/>
                <w:lang w:val="fr-BE" w:eastAsia="en-GB"/>
              </w:rPr>
              <w:t>–</w:t>
            </w:r>
            <w:proofErr w:type="spellStart"/>
            <w:r w:rsidR="00E21451" w:rsidRPr="00C22FD0">
              <w:rPr>
                <w:rFonts w:ascii="Times New Roman" w:eastAsia="Times New Roman" w:hAnsi="Times New Roman" w:cs="Times New Roman"/>
                <w:sz w:val="20"/>
                <w:szCs w:val="20"/>
                <w:lang w:val="fr-BE" w:eastAsia="en-GB"/>
              </w:rPr>
              <w:t>proportional</w:t>
            </w:r>
            <w:proofErr w:type="spellEnd"/>
            <w:r w:rsidR="00E21451" w:rsidRPr="00C22FD0">
              <w:rPr>
                <w:rFonts w:ascii="Times New Roman" w:eastAsia="Times New Roman" w:hAnsi="Times New Roman" w:cs="Times New Roman"/>
                <w:sz w:val="20"/>
                <w:szCs w:val="20"/>
                <w:lang w:val="fr-BE" w:eastAsia="en-GB"/>
              </w:rPr>
              <w:t xml:space="preserve"> marine, aviation and transport </w:t>
            </w:r>
            <w:proofErr w:type="spellStart"/>
            <w:r w:rsidR="00E21451" w:rsidRPr="00C22FD0">
              <w:rPr>
                <w:rFonts w:ascii="Times New Roman" w:eastAsia="Times New Roman" w:hAnsi="Times New Roman" w:cs="Times New Roman"/>
                <w:sz w:val="20"/>
                <w:szCs w:val="20"/>
                <w:lang w:val="fr-BE" w:eastAsia="en-GB"/>
              </w:rPr>
              <w:t>reinsurance</w:t>
            </w:r>
            <w:proofErr w:type="spellEnd"/>
            <w:r w:rsidR="00E21451" w:rsidRPr="00C22FD0">
              <w:rPr>
                <w:rFonts w:ascii="Times New Roman" w:eastAsia="Times New Roman" w:hAnsi="Times New Roman" w:cs="Times New Roman"/>
                <w:sz w:val="20"/>
                <w:szCs w:val="20"/>
                <w:lang w:val="fr-BE" w:eastAsia="en-GB"/>
              </w:rPr>
              <w:t>.</w:t>
            </w:r>
          </w:p>
          <w:p w14:paraId="037186D9" w14:textId="77777777" w:rsidR="00E21451" w:rsidRPr="00C22FD0" w:rsidRDefault="00E21451" w:rsidP="0040755A">
            <w:pPr>
              <w:rPr>
                <w:rFonts w:ascii="Times New Roman" w:eastAsia="Times New Roman" w:hAnsi="Times New Roman" w:cs="Times New Roman"/>
                <w:sz w:val="20"/>
                <w:szCs w:val="20"/>
                <w:lang w:val="fr-BE" w:eastAsia="en-GB"/>
              </w:rPr>
            </w:pPr>
          </w:p>
          <w:p w14:paraId="354EEA4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amount for this cover is equal to the sum insured accepted by the insurance or reinsurance group for marine insurance and reinsurance in relation to each tanker.</w:t>
            </w:r>
          </w:p>
        </w:tc>
      </w:tr>
      <w:tr w:rsidR="00E21451" w:rsidRPr="00C22FD0" w14:paraId="328A0673" w14:textId="77777777" w:rsidTr="0040755A">
        <w:tc>
          <w:tcPr>
            <w:tcW w:w="1951" w:type="dxa"/>
          </w:tcPr>
          <w:p w14:paraId="2554A01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C0600/R2200</w:t>
            </w:r>
          </w:p>
        </w:tc>
        <w:tc>
          <w:tcPr>
            <w:tcW w:w="2552" w:type="dxa"/>
          </w:tcPr>
          <w:p w14:paraId="3A8F0DE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Share marine oil pollution liability in tanker t before risk mitigation</w:t>
            </w:r>
          </w:p>
        </w:tc>
        <w:tc>
          <w:tcPr>
            <w:tcW w:w="4739" w:type="dxa"/>
          </w:tcPr>
          <w:p w14:paraId="1D14B4C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capital requirement before risk mitigation, per marine oil </w:t>
            </w:r>
            <w:proofErr w:type="spellStart"/>
            <w:r w:rsidRPr="00C22FD0">
              <w:rPr>
                <w:rFonts w:ascii="Times New Roman" w:eastAsia="Times New Roman" w:hAnsi="Times New Roman" w:cs="Times New Roman"/>
                <w:sz w:val="20"/>
                <w:szCs w:val="20"/>
                <w:lang w:eastAsia="en-GB"/>
              </w:rPr>
              <w:t>polution</w:t>
            </w:r>
            <w:proofErr w:type="spellEnd"/>
            <w:r w:rsidRPr="00C22FD0">
              <w:rPr>
                <w:rFonts w:ascii="Times New Roman" w:eastAsia="Times New Roman" w:hAnsi="Times New Roman" w:cs="Times New Roman"/>
                <w:sz w:val="20"/>
                <w:szCs w:val="20"/>
                <w:lang w:eastAsia="en-GB"/>
              </w:rPr>
              <w:t xml:space="preserve"> liability cover, for risks arising from Marine Tanker Collision.</w:t>
            </w:r>
          </w:p>
          <w:p w14:paraId="3E670A2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maximum relates to all oil and gas tankers insured by the insurance or reinsurance group in respect of tanker collision in lines of business:</w:t>
            </w:r>
          </w:p>
          <w:p w14:paraId="11FE7E26" w14:textId="129BBD2B"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Marine, aviation and transport, including proportional reinsurance obligations; and</w:t>
            </w:r>
          </w:p>
          <w:p w14:paraId="6B3A3FCF" w14:textId="622568D2" w:rsidR="00E21451" w:rsidRPr="00C22FD0" w:rsidRDefault="004508C9" w:rsidP="0040755A">
            <w:pPr>
              <w:rPr>
                <w:rFonts w:ascii="Times New Roman" w:eastAsia="Times New Roman" w:hAnsi="Times New Roman" w:cs="Times New Roman"/>
                <w:sz w:val="20"/>
                <w:szCs w:val="20"/>
                <w:lang w:val="fr-BE" w:eastAsia="en-GB"/>
              </w:rPr>
            </w:pPr>
            <w:r w:rsidRPr="00C22FD0">
              <w:rPr>
                <w:rFonts w:ascii="Times New Roman" w:eastAsia="Times New Roman" w:hAnsi="Times New Roman" w:cs="Times New Roman"/>
                <w:sz w:val="20"/>
                <w:szCs w:val="20"/>
                <w:lang w:val="fr-BE" w:eastAsia="en-GB"/>
              </w:rPr>
              <w:t>–</w:t>
            </w:r>
            <w:r w:rsidR="00E21451" w:rsidRPr="00C22FD0">
              <w:rPr>
                <w:rFonts w:ascii="Times New Roman" w:eastAsia="Times New Roman" w:hAnsi="Times New Roman" w:cs="Times New Roman"/>
                <w:sz w:val="20"/>
                <w:szCs w:val="20"/>
                <w:lang w:val="fr-BE" w:eastAsia="en-GB"/>
              </w:rPr>
              <w:t xml:space="preserve"> Non</w:t>
            </w:r>
            <w:r w:rsidRPr="00C22FD0">
              <w:rPr>
                <w:rFonts w:ascii="Times New Roman" w:eastAsia="Times New Roman" w:hAnsi="Times New Roman" w:cs="Times New Roman"/>
                <w:sz w:val="20"/>
                <w:szCs w:val="20"/>
                <w:lang w:val="fr-BE" w:eastAsia="en-GB"/>
              </w:rPr>
              <w:t>–</w:t>
            </w:r>
            <w:proofErr w:type="spellStart"/>
            <w:r w:rsidR="00E21451" w:rsidRPr="00C22FD0">
              <w:rPr>
                <w:rFonts w:ascii="Times New Roman" w:eastAsia="Times New Roman" w:hAnsi="Times New Roman" w:cs="Times New Roman"/>
                <w:sz w:val="20"/>
                <w:szCs w:val="20"/>
                <w:lang w:val="fr-BE" w:eastAsia="en-GB"/>
              </w:rPr>
              <w:t>proportional</w:t>
            </w:r>
            <w:proofErr w:type="spellEnd"/>
            <w:r w:rsidR="00E21451" w:rsidRPr="00C22FD0">
              <w:rPr>
                <w:rFonts w:ascii="Times New Roman" w:eastAsia="Times New Roman" w:hAnsi="Times New Roman" w:cs="Times New Roman"/>
                <w:sz w:val="20"/>
                <w:szCs w:val="20"/>
                <w:lang w:val="fr-BE" w:eastAsia="en-GB"/>
              </w:rPr>
              <w:t xml:space="preserve"> marine, aviation and transport </w:t>
            </w:r>
            <w:proofErr w:type="spellStart"/>
            <w:r w:rsidR="00E21451" w:rsidRPr="00C22FD0">
              <w:rPr>
                <w:rFonts w:ascii="Times New Roman" w:eastAsia="Times New Roman" w:hAnsi="Times New Roman" w:cs="Times New Roman"/>
                <w:sz w:val="20"/>
                <w:szCs w:val="20"/>
                <w:lang w:val="fr-BE" w:eastAsia="en-GB"/>
              </w:rPr>
              <w:lastRenderedPageBreak/>
              <w:t>reinsurance</w:t>
            </w:r>
            <w:proofErr w:type="spellEnd"/>
            <w:r w:rsidR="00E21451" w:rsidRPr="00C22FD0">
              <w:rPr>
                <w:rFonts w:ascii="Times New Roman" w:eastAsia="Times New Roman" w:hAnsi="Times New Roman" w:cs="Times New Roman"/>
                <w:sz w:val="20"/>
                <w:szCs w:val="20"/>
                <w:lang w:val="fr-BE" w:eastAsia="en-GB"/>
              </w:rPr>
              <w:t>.</w:t>
            </w:r>
          </w:p>
          <w:p w14:paraId="34AED76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amount for this cover is equal to the sum insured accepted by the insurance or reinsurance group for marine insurance and reinsurance in relation to each tanker.</w:t>
            </w:r>
          </w:p>
        </w:tc>
      </w:tr>
      <w:tr w:rsidR="00E21451" w:rsidRPr="00C22FD0" w14:paraId="004C4C8C" w14:textId="77777777" w:rsidTr="0040755A">
        <w:tc>
          <w:tcPr>
            <w:tcW w:w="1951" w:type="dxa"/>
          </w:tcPr>
          <w:p w14:paraId="74262B9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C0610/R2200</w:t>
            </w:r>
          </w:p>
        </w:tc>
        <w:tc>
          <w:tcPr>
            <w:tcW w:w="2552" w:type="dxa"/>
          </w:tcPr>
          <w:p w14:paraId="77621F9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Marine Tanker Collision before risk mitigation</w:t>
            </w:r>
          </w:p>
        </w:tc>
        <w:tc>
          <w:tcPr>
            <w:tcW w:w="4739" w:type="dxa"/>
          </w:tcPr>
          <w:p w14:paraId="0A62831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for risks arising from Marine Tanker Collision.</w:t>
            </w:r>
          </w:p>
        </w:tc>
      </w:tr>
      <w:tr w:rsidR="00E21451" w:rsidRPr="00C22FD0" w14:paraId="7F784C7B" w14:textId="77777777" w:rsidTr="0040755A">
        <w:tc>
          <w:tcPr>
            <w:tcW w:w="1951" w:type="dxa"/>
          </w:tcPr>
          <w:p w14:paraId="0A21510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C0620/R2200</w:t>
            </w:r>
          </w:p>
        </w:tc>
        <w:tc>
          <w:tcPr>
            <w:tcW w:w="2552" w:type="dxa"/>
          </w:tcPr>
          <w:p w14:paraId="3B2D6B6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w:t>
            </w:r>
          </w:p>
        </w:tc>
        <w:tc>
          <w:tcPr>
            <w:tcW w:w="4739" w:type="dxa"/>
          </w:tcPr>
          <w:p w14:paraId="587E470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risk mitigation effect of the group’s specific reinsurance contracts and special purpose vehicles relating to risks arising from Marine Tanker Collision, excluding the estimated reinstatement premiums.</w:t>
            </w:r>
          </w:p>
        </w:tc>
      </w:tr>
      <w:tr w:rsidR="00E21451" w:rsidRPr="00C22FD0" w14:paraId="7F380386" w14:textId="77777777" w:rsidTr="0040755A">
        <w:tc>
          <w:tcPr>
            <w:tcW w:w="1951" w:type="dxa"/>
          </w:tcPr>
          <w:p w14:paraId="451B029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C0630/R2200</w:t>
            </w:r>
          </w:p>
        </w:tc>
        <w:tc>
          <w:tcPr>
            <w:tcW w:w="2552" w:type="dxa"/>
          </w:tcPr>
          <w:p w14:paraId="383E667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w:t>
            </w:r>
          </w:p>
        </w:tc>
        <w:tc>
          <w:tcPr>
            <w:tcW w:w="4739" w:type="dxa"/>
          </w:tcPr>
          <w:p w14:paraId="4CEEC63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risks arising from Marine Tanker Collision.</w:t>
            </w:r>
          </w:p>
        </w:tc>
      </w:tr>
      <w:tr w:rsidR="00E21451" w:rsidRPr="00C22FD0" w14:paraId="1E382491" w14:textId="77777777" w:rsidTr="0040755A">
        <w:tc>
          <w:tcPr>
            <w:tcW w:w="1951" w:type="dxa"/>
            <w:tcBorders>
              <w:bottom w:val="single" w:sz="4" w:space="0" w:color="auto"/>
            </w:tcBorders>
          </w:tcPr>
          <w:p w14:paraId="22EC251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C0640/R2200</w:t>
            </w:r>
          </w:p>
        </w:tc>
        <w:tc>
          <w:tcPr>
            <w:tcW w:w="2552" w:type="dxa"/>
            <w:tcBorders>
              <w:bottom w:val="single" w:sz="4" w:space="0" w:color="auto"/>
            </w:tcBorders>
          </w:tcPr>
          <w:p w14:paraId="5856BA8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Marine Tanker Collision after risk mitigation</w:t>
            </w:r>
          </w:p>
        </w:tc>
        <w:tc>
          <w:tcPr>
            <w:tcW w:w="4739" w:type="dxa"/>
            <w:tcBorders>
              <w:bottom w:val="single" w:sz="4" w:space="0" w:color="auto"/>
            </w:tcBorders>
          </w:tcPr>
          <w:p w14:paraId="123F374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total capital requirement after risk mitigation, after the deduction of the risk mitigating effect of the group’s specific retrocession contracts and special purpose vehicles, relating to risks arising from Marine Tanker Collision.</w:t>
            </w:r>
          </w:p>
        </w:tc>
      </w:tr>
      <w:tr w:rsidR="00E21451" w:rsidRPr="00C22FD0" w14:paraId="0D4AECD1" w14:textId="77777777" w:rsidTr="0040755A">
        <w:tc>
          <w:tcPr>
            <w:tcW w:w="1951" w:type="dxa"/>
            <w:tcBorders>
              <w:bottom w:val="single" w:sz="4" w:space="0" w:color="auto"/>
            </w:tcBorders>
          </w:tcPr>
          <w:p w14:paraId="6ADF81A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C0650/R2200</w:t>
            </w:r>
          </w:p>
        </w:tc>
        <w:tc>
          <w:tcPr>
            <w:tcW w:w="2552" w:type="dxa"/>
            <w:tcBorders>
              <w:bottom w:val="single" w:sz="4" w:space="0" w:color="auto"/>
            </w:tcBorders>
          </w:tcPr>
          <w:p w14:paraId="1B7CC4B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Name vessel</w:t>
            </w:r>
          </w:p>
        </w:tc>
        <w:tc>
          <w:tcPr>
            <w:tcW w:w="4739" w:type="dxa"/>
            <w:tcBorders>
              <w:bottom w:val="single" w:sz="4" w:space="0" w:color="auto"/>
            </w:tcBorders>
          </w:tcPr>
          <w:p w14:paraId="1C94A35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Name of the corresponding vessel.</w:t>
            </w:r>
          </w:p>
        </w:tc>
      </w:tr>
      <w:tr w:rsidR="00E21451" w:rsidRPr="00C22FD0" w14:paraId="57DE92F7" w14:textId="77777777" w:rsidTr="0040755A">
        <w:tc>
          <w:tcPr>
            <w:tcW w:w="9242" w:type="dxa"/>
            <w:gridSpan w:val="3"/>
            <w:tcBorders>
              <w:top w:val="single" w:sz="4" w:space="0" w:color="auto"/>
              <w:left w:val="nil"/>
              <w:bottom w:val="single" w:sz="4" w:space="0" w:color="auto"/>
              <w:right w:val="nil"/>
            </w:tcBorders>
          </w:tcPr>
          <w:p w14:paraId="0E6BC7D9" w14:textId="50333540"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Man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made catastrophe risk – Marine Platform Explosion</w:t>
            </w:r>
          </w:p>
        </w:tc>
      </w:tr>
      <w:tr w:rsidR="00E21451" w:rsidRPr="00C22FD0" w14:paraId="30D2499D" w14:textId="77777777" w:rsidTr="0040755A">
        <w:tc>
          <w:tcPr>
            <w:tcW w:w="1951" w:type="dxa"/>
            <w:tcBorders>
              <w:top w:val="single" w:sz="4" w:space="0" w:color="auto"/>
            </w:tcBorders>
          </w:tcPr>
          <w:p w14:paraId="10B90458" w14:textId="578EC6D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C0660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C0700/R2300</w:t>
            </w:r>
          </w:p>
        </w:tc>
        <w:tc>
          <w:tcPr>
            <w:tcW w:w="2552" w:type="dxa"/>
            <w:tcBorders>
              <w:top w:val="single" w:sz="4" w:space="0" w:color="auto"/>
            </w:tcBorders>
          </w:tcPr>
          <w:p w14:paraId="24E86C0D" w14:textId="1B6F2A3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Marine Platform Explosion – </w:t>
            </w:r>
            <w:r w:rsidRPr="00C22FD0">
              <w:rPr>
                <w:rFonts w:ascii="Times New Roman" w:eastAsia="Times New Roman" w:hAnsi="Times New Roman" w:cs="Times New Roman"/>
                <w:i/>
                <w:sz w:val="20"/>
                <w:szCs w:val="20"/>
                <w:lang w:eastAsia="en-GB"/>
              </w:rPr>
              <w:t>Type of cover</w:t>
            </w:r>
            <w:r w:rsidRPr="00C22FD0">
              <w:rPr>
                <w:rFonts w:ascii="Times New Roman" w:eastAsia="Times New Roman" w:hAnsi="Times New Roman" w:cs="Times New Roman"/>
                <w:sz w:val="20"/>
                <w:szCs w:val="20"/>
                <w:lang w:eastAsia="en-GB"/>
              </w:rPr>
              <w:t xml:space="preserve">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before risk mitigation</w:t>
            </w:r>
          </w:p>
        </w:tc>
        <w:tc>
          <w:tcPr>
            <w:tcW w:w="4739" w:type="dxa"/>
            <w:tcBorders>
              <w:top w:val="single" w:sz="4" w:space="0" w:color="auto"/>
            </w:tcBorders>
          </w:tcPr>
          <w:p w14:paraId="0385FE8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14:paraId="46821F5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w:t>
            </w:r>
          </w:p>
          <w:p w14:paraId="08F8289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maximum relates to all oil and gas offshore platforms insured by the insurance or reinsurance group in respect of platform explosion in lines of business:</w:t>
            </w:r>
          </w:p>
          <w:p w14:paraId="3339EB3E" w14:textId="12B2EFA6"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Marine, aviation and transport, including proportional reinsurance obligations; and</w:t>
            </w:r>
          </w:p>
          <w:p w14:paraId="500280D0" w14:textId="27E3FDB0" w:rsidR="00E21451" w:rsidRPr="00C22FD0" w:rsidRDefault="004508C9" w:rsidP="0040755A">
            <w:pPr>
              <w:rPr>
                <w:rFonts w:ascii="Times New Roman" w:eastAsia="Times New Roman" w:hAnsi="Times New Roman" w:cs="Times New Roman"/>
                <w:sz w:val="20"/>
                <w:szCs w:val="20"/>
                <w:lang w:val="fr-BE" w:eastAsia="en-GB"/>
              </w:rPr>
            </w:pPr>
            <w:r w:rsidRPr="00C22FD0">
              <w:rPr>
                <w:rFonts w:ascii="Times New Roman" w:eastAsia="Times New Roman" w:hAnsi="Times New Roman" w:cs="Times New Roman"/>
                <w:sz w:val="20"/>
                <w:szCs w:val="20"/>
                <w:lang w:val="fr-BE" w:eastAsia="en-GB"/>
              </w:rPr>
              <w:t>–</w:t>
            </w:r>
            <w:r w:rsidR="00E21451" w:rsidRPr="00C22FD0">
              <w:rPr>
                <w:rFonts w:ascii="Times New Roman" w:eastAsia="Times New Roman" w:hAnsi="Times New Roman" w:cs="Times New Roman"/>
                <w:sz w:val="20"/>
                <w:szCs w:val="20"/>
                <w:lang w:val="fr-BE" w:eastAsia="en-GB"/>
              </w:rPr>
              <w:t xml:space="preserve"> Non</w:t>
            </w:r>
            <w:r w:rsidRPr="00C22FD0">
              <w:rPr>
                <w:rFonts w:ascii="Times New Roman" w:eastAsia="Times New Roman" w:hAnsi="Times New Roman" w:cs="Times New Roman"/>
                <w:sz w:val="20"/>
                <w:szCs w:val="20"/>
                <w:lang w:val="fr-BE" w:eastAsia="en-GB"/>
              </w:rPr>
              <w:t>–</w:t>
            </w:r>
            <w:proofErr w:type="spellStart"/>
            <w:r w:rsidR="00E21451" w:rsidRPr="00C22FD0">
              <w:rPr>
                <w:rFonts w:ascii="Times New Roman" w:eastAsia="Times New Roman" w:hAnsi="Times New Roman" w:cs="Times New Roman"/>
                <w:sz w:val="20"/>
                <w:szCs w:val="20"/>
                <w:lang w:val="fr-BE" w:eastAsia="en-GB"/>
              </w:rPr>
              <w:t>proportional</w:t>
            </w:r>
            <w:proofErr w:type="spellEnd"/>
            <w:r w:rsidR="00E21451" w:rsidRPr="00C22FD0">
              <w:rPr>
                <w:rFonts w:ascii="Times New Roman" w:eastAsia="Times New Roman" w:hAnsi="Times New Roman" w:cs="Times New Roman"/>
                <w:sz w:val="20"/>
                <w:szCs w:val="20"/>
                <w:lang w:val="fr-BE" w:eastAsia="en-GB"/>
              </w:rPr>
              <w:t xml:space="preserve"> marine, aviation and transport </w:t>
            </w:r>
            <w:proofErr w:type="spellStart"/>
            <w:r w:rsidR="00E21451" w:rsidRPr="00C22FD0">
              <w:rPr>
                <w:rFonts w:ascii="Times New Roman" w:eastAsia="Times New Roman" w:hAnsi="Times New Roman" w:cs="Times New Roman"/>
                <w:sz w:val="20"/>
                <w:szCs w:val="20"/>
                <w:lang w:val="fr-BE" w:eastAsia="en-GB"/>
              </w:rPr>
              <w:t>reinsurance</w:t>
            </w:r>
            <w:proofErr w:type="spellEnd"/>
            <w:r w:rsidR="00E21451" w:rsidRPr="00C22FD0">
              <w:rPr>
                <w:rFonts w:ascii="Times New Roman" w:eastAsia="Times New Roman" w:hAnsi="Times New Roman" w:cs="Times New Roman"/>
                <w:sz w:val="20"/>
                <w:szCs w:val="20"/>
                <w:lang w:val="fr-BE" w:eastAsia="en-GB"/>
              </w:rPr>
              <w:t>.</w:t>
            </w:r>
          </w:p>
          <w:p w14:paraId="0B149CD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group in relation to the selected platform.</w:t>
            </w:r>
          </w:p>
        </w:tc>
      </w:tr>
      <w:tr w:rsidR="00E21451" w:rsidRPr="00C22FD0" w14:paraId="095CE714" w14:textId="77777777" w:rsidTr="0040755A">
        <w:tc>
          <w:tcPr>
            <w:tcW w:w="1951" w:type="dxa"/>
          </w:tcPr>
          <w:p w14:paraId="0E5ECD8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C0710/R2300</w:t>
            </w:r>
          </w:p>
        </w:tc>
        <w:tc>
          <w:tcPr>
            <w:tcW w:w="2552" w:type="dxa"/>
          </w:tcPr>
          <w:p w14:paraId="65FF5E1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Marine Platform Explosion before risk mitigation</w:t>
            </w:r>
          </w:p>
        </w:tc>
        <w:tc>
          <w:tcPr>
            <w:tcW w:w="4739" w:type="dxa"/>
          </w:tcPr>
          <w:p w14:paraId="10C8FB4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for risks arising from Marine Platform Explosion.</w:t>
            </w:r>
          </w:p>
        </w:tc>
      </w:tr>
      <w:tr w:rsidR="00E21451" w:rsidRPr="00C22FD0" w14:paraId="55C2A0C5" w14:textId="77777777" w:rsidTr="0040755A">
        <w:tc>
          <w:tcPr>
            <w:tcW w:w="1951" w:type="dxa"/>
          </w:tcPr>
          <w:p w14:paraId="4C19AFA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C0720/R2300</w:t>
            </w:r>
          </w:p>
        </w:tc>
        <w:tc>
          <w:tcPr>
            <w:tcW w:w="2552" w:type="dxa"/>
          </w:tcPr>
          <w:p w14:paraId="107454C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w:t>
            </w:r>
          </w:p>
        </w:tc>
        <w:tc>
          <w:tcPr>
            <w:tcW w:w="4739" w:type="dxa"/>
          </w:tcPr>
          <w:p w14:paraId="59E588E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risk mitigation effect of the group’s specific reinsurance contracts and special purpose vehicles relating to risks arising from Marine Platform Explosion, excluding the estimated reinstatement premiums.</w:t>
            </w:r>
          </w:p>
        </w:tc>
      </w:tr>
      <w:tr w:rsidR="00E21451" w:rsidRPr="00C22FD0" w14:paraId="605A309D" w14:textId="77777777" w:rsidTr="0040755A">
        <w:tc>
          <w:tcPr>
            <w:tcW w:w="1951" w:type="dxa"/>
          </w:tcPr>
          <w:p w14:paraId="269E9A0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C0730/R2300</w:t>
            </w:r>
          </w:p>
        </w:tc>
        <w:tc>
          <w:tcPr>
            <w:tcW w:w="2552" w:type="dxa"/>
          </w:tcPr>
          <w:p w14:paraId="2D86FC8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w:t>
            </w:r>
          </w:p>
        </w:tc>
        <w:tc>
          <w:tcPr>
            <w:tcW w:w="4739" w:type="dxa"/>
          </w:tcPr>
          <w:p w14:paraId="2E9334B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risks arising from Marine Platform Explosion.</w:t>
            </w:r>
          </w:p>
        </w:tc>
      </w:tr>
      <w:tr w:rsidR="00E21451" w:rsidRPr="00C22FD0" w14:paraId="61016482" w14:textId="77777777" w:rsidTr="0040755A">
        <w:tc>
          <w:tcPr>
            <w:tcW w:w="1951" w:type="dxa"/>
            <w:tcBorders>
              <w:bottom w:val="single" w:sz="4" w:space="0" w:color="auto"/>
            </w:tcBorders>
          </w:tcPr>
          <w:p w14:paraId="7F07D29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C0740/R2300</w:t>
            </w:r>
          </w:p>
        </w:tc>
        <w:tc>
          <w:tcPr>
            <w:tcW w:w="2552" w:type="dxa"/>
            <w:tcBorders>
              <w:bottom w:val="single" w:sz="4" w:space="0" w:color="auto"/>
            </w:tcBorders>
          </w:tcPr>
          <w:p w14:paraId="6A27101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Marine Platform Explosion after risk mitigation</w:t>
            </w:r>
          </w:p>
        </w:tc>
        <w:tc>
          <w:tcPr>
            <w:tcW w:w="4739" w:type="dxa"/>
            <w:tcBorders>
              <w:bottom w:val="single" w:sz="4" w:space="0" w:color="auto"/>
            </w:tcBorders>
          </w:tcPr>
          <w:p w14:paraId="77A0704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Capital requirement, after the deduction of the risk mitigating effect of the group’s specific retrocession contracts and special purpose vehicles, relating to risks arising from Marine Platform Explosion.</w:t>
            </w:r>
          </w:p>
        </w:tc>
      </w:tr>
      <w:tr w:rsidR="00E21451" w:rsidRPr="00C22FD0" w14:paraId="05D83BEC" w14:textId="77777777" w:rsidTr="0040755A">
        <w:tc>
          <w:tcPr>
            <w:tcW w:w="1951" w:type="dxa"/>
            <w:tcBorders>
              <w:bottom w:val="single" w:sz="4" w:space="0" w:color="auto"/>
            </w:tcBorders>
          </w:tcPr>
          <w:p w14:paraId="0D79B8F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C0750/R2300</w:t>
            </w:r>
          </w:p>
        </w:tc>
        <w:tc>
          <w:tcPr>
            <w:tcW w:w="2552" w:type="dxa"/>
            <w:tcBorders>
              <w:bottom w:val="single" w:sz="4" w:space="0" w:color="auto"/>
            </w:tcBorders>
          </w:tcPr>
          <w:p w14:paraId="11B9276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Name platform</w:t>
            </w:r>
          </w:p>
        </w:tc>
        <w:tc>
          <w:tcPr>
            <w:tcW w:w="4739" w:type="dxa"/>
            <w:tcBorders>
              <w:bottom w:val="single" w:sz="4" w:space="0" w:color="auto"/>
            </w:tcBorders>
          </w:tcPr>
          <w:p w14:paraId="072A890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Name of the corresponding platform.</w:t>
            </w:r>
          </w:p>
        </w:tc>
      </w:tr>
      <w:tr w:rsidR="00E21451" w:rsidRPr="00C22FD0" w14:paraId="5E635DE8" w14:textId="77777777" w:rsidTr="0040755A">
        <w:tc>
          <w:tcPr>
            <w:tcW w:w="9242" w:type="dxa"/>
            <w:gridSpan w:val="3"/>
            <w:tcBorders>
              <w:top w:val="single" w:sz="4" w:space="0" w:color="auto"/>
              <w:left w:val="nil"/>
              <w:bottom w:val="single" w:sz="4" w:space="0" w:color="auto"/>
              <w:right w:val="nil"/>
            </w:tcBorders>
          </w:tcPr>
          <w:p w14:paraId="537F86CE" w14:textId="70881D61"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lastRenderedPageBreak/>
              <w:t>Man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made catastrophe risk – Marine</w:t>
            </w:r>
          </w:p>
        </w:tc>
      </w:tr>
      <w:tr w:rsidR="00E21451" w:rsidRPr="00C22FD0" w14:paraId="5EA27B1C" w14:textId="77777777" w:rsidTr="0040755A">
        <w:tc>
          <w:tcPr>
            <w:tcW w:w="1951" w:type="dxa"/>
            <w:tcBorders>
              <w:top w:val="single" w:sz="4" w:space="0" w:color="auto"/>
            </w:tcBorders>
          </w:tcPr>
          <w:p w14:paraId="25167BA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C0760/R2400</w:t>
            </w:r>
          </w:p>
        </w:tc>
        <w:tc>
          <w:tcPr>
            <w:tcW w:w="2552" w:type="dxa"/>
            <w:tcBorders>
              <w:top w:val="single" w:sz="4" w:space="0" w:color="auto"/>
            </w:tcBorders>
          </w:tcPr>
          <w:p w14:paraId="6A927E7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Marine before risk mitigation – Total before diversification</w:t>
            </w:r>
          </w:p>
        </w:tc>
        <w:tc>
          <w:tcPr>
            <w:tcW w:w="4739" w:type="dxa"/>
            <w:tcBorders>
              <w:top w:val="single" w:sz="4" w:space="0" w:color="auto"/>
            </w:tcBorders>
          </w:tcPr>
          <w:p w14:paraId="110BBD42" w14:textId="140FBB4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before risk mitigation,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types of events, for marine risks.</w:t>
            </w:r>
          </w:p>
          <w:p w14:paraId="0A684EC4"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251F0814" w14:textId="77777777" w:rsidTr="0040755A">
        <w:tc>
          <w:tcPr>
            <w:tcW w:w="1951" w:type="dxa"/>
          </w:tcPr>
          <w:p w14:paraId="1A59CD1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C0760/R2410</w:t>
            </w:r>
          </w:p>
        </w:tc>
        <w:tc>
          <w:tcPr>
            <w:tcW w:w="2552" w:type="dxa"/>
          </w:tcPr>
          <w:p w14:paraId="021CF49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Marine before risk mitigation – Diversification between type of event</w:t>
            </w:r>
          </w:p>
        </w:tc>
        <w:tc>
          <w:tcPr>
            <w:tcW w:w="4739" w:type="dxa"/>
          </w:tcPr>
          <w:p w14:paraId="2BE048E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marine risks.</w:t>
            </w:r>
          </w:p>
          <w:p w14:paraId="5658BB87"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5DE727FE" w14:textId="77777777" w:rsidTr="0040755A">
        <w:tc>
          <w:tcPr>
            <w:tcW w:w="1951" w:type="dxa"/>
          </w:tcPr>
          <w:p w14:paraId="3285BF8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C0760/R2420</w:t>
            </w:r>
          </w:p>
        </w:tc>
        <w:tc>
          <w:tcPr>
            <w:tcW w:w="2552" w:type="dxa"/>
          </w:tcPr>
          <w:p w14:paraId="50119D3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Marine before risk mitigation – Total after diversification</w:t>
            </w:r>
          </w:p>
        </w:tc>
        <w:tc>
          <w:tcPr>
            <w:tcW w:w="4739" w:type="dxa"/>
          </w:tcPr>
          <w:p w14:paraId="4EC86A5E" w14:textId="3A90676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before risk mitigation, after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the types of events, for marine risks.</w:t>
            </w:r>
          </w:p>
          <w:p w14:paraId="79A584DE"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76DC24A6" w14:textId="77777777" w:rsidTr="0040755A">
        <w:tc>
          <w:tcPr>
            <w:tcW w:w="1951" w:type="dxa"/>
          </w:tcPr>
          <w:p w14:paraId="07F611F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C0770/R2400</w:t>
            </w:r>
          </w:p>
        </w:tc>
        <w:tc>
          <w:tcPr>
            <w:tcW w:w="2552" w:type="dxa"/>
          </w:tcPr>
          <w:p w14:paraId="061C10A4" w14:textId="30DC074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Total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before diversification</w:t>
            </w:r>
          </w:p>
        </w:tc>
        <w:tc>
          <w:tcPr>
            <w:tcW w:w="4739" w:type="dxa"/>
          </w:tcPr>
          <w:p w14:paraId="7DB72A3B" w14:textId="50DB1D9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risk mitigation effect, before diversification</w:t>
            </w:r>
            <w:r w:rsidR="00DF4F39" w:rsidRPr="00C22FD0">
              <w:rPr>
                <w:rFonts w:ascii="Times New Roman" w:eastAsia="Times New Roman" w:hAnsi="Times New Roman" w:cs="Times New Roman"/>
                <w:sz w:val="20"/>
                <w:szCs w:val="20"/>
                <w:lang w:eastAsia="en-GB"/>
              </w:rPr>
              <w:t xml:space="preserve"> effect</w:t>
            </w:r>
            <w:r w:rsidRPr="00C22FD0">
              <w:rPr>
                <w:rFonts w:ascii="Times New Roman" w:eastAsia="Times New Roman" w:hAnsi="Times New Roman" w:cs="Times New Roman"/>
                <w:sz w:val="20"/>
                <w:szCs w:val="20"/>
                <w:lang w:eastAsia="en-GB"/>
              </w:rPr>
              <w:t xml:space="preserve"> between types of events, of the group’s specific reinsurance contracts and special purpose vehicles arising from the marine risks. </w:t>
            </w:r>
          </w:p>
        </w:tc>
      </w:tr>
      <w:tr w:rsidR="00E21451" w:rsidRPr="00C22FD0" w14:paraId="5E088A3F" w14:textId="77777777" w:rsidTr="0040755A">
        <w:tc>
          <w:tcPr>
            <w:tcW w:w="1951" w:type="dxa"/>
          </w:tcPr>
          <w:p w14:paraId="7676E0D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C0780/R2400</w:t>
            </w:r>
          </w:p>
        </w:tc>
        <w:tc>
          <w:tcPr>
            <w:tcW w:w="2552" w:type="dxa"/>
          </w:tcPr>
          <w:p w14:paraId="499DD2D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Marine after risk mitigation – Total before diversification</w:t>
            </w:r>
          </w:p>
        </w:tc>
        <w:tc>
          <w:tcPr>
            <w:tcW w:w="4739" w:type="dxa"/>
          </w:tcPr>
          <w:p w14:paraId="46AF0189" w14:textId="010A7DB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after risk mitigation,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types of events, for marine risks.</w:t>
            </w:r>
          </w:p>
          <w:p w14:paraId="42DAC6C7"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2CF03651" w14:textId="77777777" w:rsidTr="0040755A">
        <w:tc>
          <w:tcPr>
            <w:tcW w:w="1951" w:type="dxa"/>
            <w:tcBorders>
              <w:bottom w:val="single" w:sz="4" w:space="0" w:color="auto"/>
            </w:tcBorders>
          </w:tcPr>
          <w:p w14:paraId="08AC777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C0780/R2410</w:t>
            </w:r>
          </w:p>
        </w:tc>
        <w:tc>
          <w:tcPr>
            <w:tcW w:w="2552" w:type="dxa"/>
            <w:tcBorders>
              <w:bottom w:val="single" w:sz="4" w:space="0" w:color="auto"/>
            </w:tcBorders>
          </w:tcPr>
          <w:p w14:paraId="5B6EFAB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Marine after risk mitigation – Diversification between type of event</w:t>
            </w:r>
          </w:p>
        </w:tc>
        <w:tc>
          <w:tcPr>
            <w:tcW w:w="4739" w:type="dxa"/>
            <w:tcBorders>
              <w:bottom w:val="single" w:sz="4" w:space="0" w:color="auto"/>
            </w:tcBorders>
          </w:tcPr>
          <w:p w14:paraId="4B96634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marine risks.</w:t>
            </w:r>
          </w:p>
          <w:p w14:paraId="636B783A"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4CC6727D" w14:textId="77777777" w:rsidTr="0040755A">
        <w:tc>
          <w:tcPr>
            <w:tcW w:w="1951" w:type="dxa"/>
            <w:tcBorders>
              <w:bottom w:val="single" w:sz="4" w:space="0" w:color="auto"/>
            </w:tcBorders>
          </w:tcPr>
          <w:p w14:paraId="166094D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C0780/R2420</w:t>
            </w:r>
          </w:p>
        </w:tc>
        <w:tc>
          <w:tcPr>
            <w:tcW w:w="2552" w:type="dxa"/>
            <w:tcBorders>
              <w:bottom w:val="single" w:sz="4" w:space="0" w:color="auto"/>
            </w:tcBorders>
          </w:tcPr>
          <w:p w14:paraId="123A1C8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Marine after risk mitigation – Total after diversification</w:t>
            </w:r>
          </w:p>
        </w:tc>
        <w:tc>
          <w:tcPr>
            <w:tcW w:w="4739" w:type="dxa"/>
            <w:tcBorders>
              <w:bottom w:val="single" w:sz="4" w:space="0" w:color="auto"/>
            </w:tcBorders>
          </w:tcPr>
          <w:p w14:paraId="5A6416AB" w14:textId="0A85FC9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after risk mitigation, after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the types of events, for marine risks.</w:t>
            </w:r>
          </w:p>
        </w:tc>
      </w:tr>
      <w:tr w:rsidR="00E21451" w:rsidRPr="00C22FD0" w14:paraId="00AF2902" w14:textId="77777777" w:rsidTr="0040755A">
        <w:tc>
          <w:tcPr>
            <w:tcW w:w="9242" w:type="dxa"/>
            <w:gridSpan w:val="3"/>
            <w:tcBorders>
              <w:top w:val="single" w:sz="4" w:space="0" w:color="auto"/>
              <w:left w:val="nil"/>
              <w:bottom w:val="single" w:sz="4" w:space="0" w:color="auto"/>
              <w:right w:val="nil"/>
            </w:tcBorders>
          </w:tcPr>
          <w:p w14:paraId="7423137A" w14:textId="040FFDFF"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Man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made catastrophe risk – Aviation</w:t>
            </w:r>
          </w:p>
        </w:tc>
      </w:tr>
      <w:tr w:rsidR="00E21451" w:rsidRPr="00C22FD0" w14:paraId="7A15147F" w14:textId="77777777" w:rsidTr="0040755A">
        <w:tc>
          <w:tcPr>
            <w:tcW w:w="1951" w:type="dxa"/>
            <w:tcBorders>
              <w:top w:val="single" w:sz="4" w:space="0" w:color="auto"/>
            </w:tcBorders>
          </w:tcPr>
          <w:p w14:paraId="5AC4E49A" w14:textId="748FD2E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C0790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C0800/R2500</w:t>
            </w:r>
          </w:p>
        </w:tc>
        <w:tc>
          <w:tcPr>
            <w:tcW w:w="2552" w:type="dxa"/>
            <w:tcBorders>
              <w:top w:val="single" w:sz="4" w:space="0" w:color="auto"/>
            </w:tcBorders>
          </w:tcPr>
          <w:p w14:paraId="4E82CE99" w14:textId="4C9A319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Aviation before risk mitigation – </w:t>
            </w:r>
            <w:r w:rsidRPr="00C22FD0">
              <w:rPr>
                <w:rFonts w:ascii="Times New Roman" w:eastAsia="Times New Roman" w:hAnsi="Times New Roman" w:cs="Times New Roman"/>
                <w:i/>
                <w:sz w:val="20"/>
                <w:szCs w:val="20"/>
                <w:lang w:eastAsia="en-GB"/>
              </w:rPr>
              <w:t>Type of cover</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before risk mitigation</w:t>
            </w:r>
          </w:p>
        </w:tc>
        <w:tc>
          <w:tcPr>
            <w:tcW w:w="4739" w:type="dxa"/>
            <w:tcBorders>
              <w:top w:val="single" w:sz="4" w:space="0" w:color="auto"/>
            </w:tcBorders>
          </w:tcPr>
          <w:p w14:paraId="0B3CA30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capital requirement before risk mitigation, per type of cover (Aviation hull and Aviation liability), for risks arising from Aviation.</w:t>
            </w:r>
          </w:p>
          <w:p w14:paraId="3047A03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w:t>
            </w:r>
          </w:p>
          <w:p w14:paraId="46D9E87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maximum relates to all aircrafts insured by the insurance or reinsurance group in lines of business:</w:t>
            </w:r>
          </w:p>
          <w:p w14:paraId="30B82DEB" w14:textId="526D7A0C"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Marine, aviation and transport, including proportional reinsurance obligations; and</w:t>
            </w:r>
          </w:p>
          <w:p w14:paraId="24C6608C" w14:textId="2C343829" w:rsidR="00E21451" w:rsidRPr="00C22FD0" w:rsidRDefault="004508C9" w:rsidP="0040755A">
            <w:pPr>
              <w:rPr>
                <w:rFonts w:ascii="Times New Roman" w:eastAsia="Times New Roman" w:hAnsi="Times New Roman" w:cs="Times New Roman"/>
                <w:sz w:val="20"/>
                <w:szCs w:val="20"/>
                <w:lang w:val="fr-BE" w:eastAsia="en-GB"/>
              </w:rPr>
            </w:pPr>
            <w:r w:rsidRPr="00C22FD0">
              <w:rPr>
                <w:rFonts w:ascii="Times New Roman" w:eastAsia="Times New Roman" w:hAnsi="Times New Roman" w:cs="Times New Roman"/>
                <w:sz w:val="20"/>
                <w:szCs w:val="20"/>
                <w:lang w:val="fr-BE" w:eastAsia="en-GB"/>
              </w:rPr>
              <w:t>–</w:t>
            </w:r>
            <w:r w:rsidR="00E21451" w:rsidRPr="00C22FD0">
              <w:rPr>
                <w:rFonts w:ascii="Times New Roman" w:eastAsia="Times New Roman" w:hAnsi="Times New Roman" w:cs="Times New Roman"/>
                <w:sz w:val="20"/>
                <w:szCs w:val="20"/>
                <w:lang w:val="fr-BE" w:eastAsia="en-GB"/>
              </w:rPr>
              <w:t xml:space="preserve"> Non</w:t>
            </w:r>
            <w:r w:rsidRPr="00C22FD0">
              <w:rPr>
                <w:rFonts w:ascii="Times New Roman" w:eastAsia="Times New Roman" w:hAnsi="Times New Roman" w:cs="Times New Roman"/>
                <w:sz w:val="20"/>
                <w:szCs w:val="20"/>
                <w:lang w:val="fr-BE" w:eastAsia="en-GB"/>
              </w:rPr>
              <w:t>–</w:t>
            </w:r>
            <w:proofErr w:type="spellStart"/>
            <w:r w:rsidR="00E21451" w:rsidRPr="00C22FD0">
              <w:rPr>
                <w:rFonts w:ascii="Times New Roman" w:eastAsia="Times New Roman" w:hAnsi="Times New Roman" w:cs="Times New Roman"/>
                <w:sz w:val="20"/>
                <w:szCs w:val="20"/>
                <w:lang w:val="fr-BE" w:eastAsia="en-GB"/>
              </w:rPr>
              <w:t>proportional</w:t>
            </w:r>
            <w:proofErr w:type="spellEnd"/>
            <w:r w:rsidR="00E21451" w:rsidRPr="00C22FD0">
              <w:rPr>
                <w:rFonts w:ascii="Times New Roman" w:eastAsia="Times New Roman" w:hAnsi="Times New Roman" w:cs="Times New Roman"/>
                <w:sz w:val="20"/>
                <w:szCs w:val="20"/>
                <w:lang w:val="fr-BE" w:eastAsia="en-GB"/>
              </w:rPr>
              <w:t xml:space="preserve"> marine, aviation and transport </w:t>
            </w:r>
            <w:proofErr w:type="spellStart"/>
            <w:r w:rsidR="00E21451" w:rsidRPr="00C22FD0">
              <w:rPr>
                <w:rFonts w:ascii="Times New Roman" w:eastAsia="Times New Roman" w:hAnsi="Times New Roman" w:cs="Times New Roman"/>
                <w:sz w:val="20"/>
                <w:szCs w:val="20"/>
                <w:lang w:val="fr-BE" w:eastAsia="en-GB"/>
              </w:rPr>
              <w:t>reinsurance</w:t>
            </w:r>
            <w:proofErr w:type="spellEnd"/>
            <w:r w:rsidR="00E21451" w:rsidRPr="00C22FD0">
              <w:rPr>
                <w:rFonts w:ascii="Times New Roman" w:eastAsia="Times New Roman" w:hAnsi="Times New Roman" w:cs="Times New Roman"/>
                <w:sz w:val="20"/>
                <w:szCs w:val="20"/>
                <w:lang w:val="fr-BE" w:eastAsia="en-GB"/>
              </w:rPr>
              <w:t>.</w:t>
            </w:r>
          </w:p>
          <w:p w14:paraId="69729BF8" w14:textId="77777777" w:rsidR="00E21451" w:rsidRPr="00C22FD0" w:rsidRDefault="00E21451" w:rsidP="0040755A">
            <w:pPr>
              <w:rPr>
                <w:rFonts w:ascii="Times New Roman" w:eastAsia="Times New Roman" w:hAnsi="Times New Roman" w:cs="Times New Roman"/>
                <w:sz w:val="20"/>
                <w:szCs w:val="20"/>
                <w:lang w:val="fr-BE" w:eastAsia="en-GB"/>
              </w:rPr>
            </w:pPr>
            <w:r w:rsidRPr="00C22FD0">
              <w:rPr>
                <w:rFonts w:ascii="Times New Roman" w:eastAsia="Times New Roman" w:hAnsi="Times New Roman" w:cs="Times New Roman"/>
                <w:sz w:val="20"/>
                <w:szCs w:val="20"/>
                <w:lang w:val="fr-BE" w:eastAsia="en-GB"/>
              </w:rPr>
              <w:t> </w:t>
            </w:r>
          </w:p>
          <w:p w14:paraId="6CD6736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group for aviation insurance and reinsurance and in relation to the selected aircraft.</w:t>
            </w:r>
          </w:p>
        </w:tc>
      </w:tr>
      <w:tr w:rsidR="00E21451" w:rsidRPr="00C22FD0" w14:paraId="32547C0A" w14:textId="77777777" w:rsidTr="0040755A">
        <w:tc>
          <w:tcPr>
            <w:tcW w:w="1951" w:type="dxa"/>
          </w:tcPr>
          <w:p w14:paraId="15C0384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C0810/R2500</w:t>
            </w:r>
          </w:p>
        </w:tc>
        <w:tc>
          <w:tcPr>
            <w:tcW w:w="2552" w:type="dxa"/>
          </w:tcPr>
          <w:p w14:paraId="0A3B1A0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Aviation before risk mitigation</w:t>
            </w:r>
          </w:p>
        </w:tc>
        <w:tc>
          <w:tcPr>
            <w:tcW w:w="4739" w:type="dxa"/>
          </w:tcPr>
          <w:p w14:paraId="1861BD5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for risks arising from Aviation.</w:t>
            </w:r>
          </w:p>
          <w:p w14:paraId="78AA24D8"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39724A52" w14:textId="77777777" w:rsidTr="0040755A">
        <w:tc>
          <w:tcPr>
            <w:tcW w:w="1951" w:type="dxa"/>
          </w:tcPr>
          <w:p w14:paraId="6E2751F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C0820/R2500</w:t>
            </w:r>
          </w:p>
        </w:tc>
        <w:tc>
          <w:tcPr>
            <w:tcW w:w="2552" w:type="dxa"/>
          </w:tcPr>
          <w:p w14:paraId="7581464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w:t>
            </w:r>
          </w:p>
        </w:tc>
        <w:tc>
          <w:tcPr>
            <w:tcW w:w="4739" w:type="dxa"/>
          </w:tcPr>
          <w:p w14:paraId="7B71024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risk mitigation effect of the group’s specific reinsurance contracts and special purpose vehicles relating to risks arising from Aviation, excluding the estimated reinstatement premiums.</w:t>
            </w:r>
          </w:p>
        </w:tc>
      </w:tr>
      <w:tr w:rsidR="00E21451" w:rsidRPr="00C22FD0" w14:paraId="76FD5EE5" w14:textId="77777777" w:rsidTr="0040755A">
        <w:tc>
          <w:tcPr>
            <w:tcW w:w="1951" w:type="dxa"/>
            <w:tcBorders>
              <w:bottom w:val="single" w:sz="4" w:space="0" w:color="auto"/>
            </w:tcBorders>
          </w:tcPr>
          <w:p w14:paraId="7099F97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C0830/R2500</w:t>
            </w:r>
          </w:p>
        </w:tc>
        <w:tc>
          <w:tcPr>
            <w:tcW w:w="2552" w:type="dxa"/>
            <w:tcBorders>
              <w:bottom w:val="single" w:sz="4" w:space="0" w:color="auto"/>
            </w:tcBorders>
          </w:tcPr>
          <w:p w14:paraId="5E05181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14:paraId="047AD30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risks arising from Aviation.</w:t>
            </w:r>
          </w:p>
        </w:tc>
      </w:tr>
      <w:tr w:rsidR="00E21451" w:rsidRPr="00C22FD0" w14:paraId="262D2ED5" w14:textId="77777777" w:rsidTr="0040755A">
        <w:tc>
          <w:tcPr>
            <w:tcW w:w="1951" w:type="dxa"/>
            <w:tcBorders>
              <w:bottom w:val="single" w:sz="4" w:space="0" w:color="auto"/>
            </w:tcBorders>
          </w:tcPr>
          <w:p w14:paraId="712E645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C0840/R2500</w:t>
            </w:r>
          </w:p>
        </w:tc>
        <w:tc>
          <w:tcPr>
            <w:tcW w:w="2552" w:type="dxa"/>
            <w:tcBorders>
              <w:bottom w:val="single" w:sz="4" w:space="0" w:color="auto"/>
            </w:tcBorders>
          </w:tcPr>
          <w:p w14:paraId="1BCD104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Aviation after risk mitigation – Total (row)</w:t>
            </w:r>
          </w:p>
        </w:tc>
        <w:tc>
          <w:tcPr>
            <w:tcW w:w="4739" w:type="dxa"/>
            <w:tcBorders>
              <w:bottom w:val="single" w:sz="4" w:space="0" w:color="auto"/>
            </w:tcBorders>
          </w:tcPr>
          <w:p w14:paraId="24F6ABE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total capital requirement after risk mitigation, after the deduction of the risk mitigating effect of the group’s specific retrocession contracts and special purpose </w:t>
            </w:r>
            <w:r w:rsidRPr="00C22FD0">
              <w:rPr>
                <w:rFonts w:ascii="Times New Roman" w:eastAsia="Times New Roman" w:hAnsi="Times New Roman" w:cs="Times New Roman"/>
                <w:sz w:val="20"/>
                <w:szCs w:val="20"/>
                <w:lang w:eastAsia="en-GB"/>
              </w:rPr>
              <w:lastRenderedPageBreak/>
              <w:t>vehicles, relating to risks arising from Aviation.</w:t>
            </w:r>
          </w:p>
        </w:tc>
      </w:tr>
      <w:tr w:rsidR="00E21451" w:rsidRPr="00C22FD0" w14:paraId="452B6ED8" w14:textId="77777777" w:rsidTr="0040755A">
        <w:tc>
          <w:tcPr>
            <w:tcW w:w="9242" w:type="dxa"/>
            <w:gridSpan w:val="3"/>
            <w:tcBorders>
              <w:top w:val="single" w:sz="4" w:space="0" w:color="auto"/>
              <w:left w:val="nil"/>
              <w:bottom w:val="single" w:sz="4" w:space="0" w:color="auto"/>
              <w:right w:val="nil"/>
            </w:tcBorders>
            <w:vAlign w:val="center"/>
          </w:tcPr>
          <w:p w14:paraId="2E6A7586" w14:textId="6A5B3A55"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lastRenderedPageBreak/>
              <w:t>Man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made catastrophe risk – Fire</w:t>
            </w:r>
          </w:p>
        </w:tc>
      </w:tr>
      <w:tr w:rsidR="00E21451" w:rsidRPr="00C22FD0" w14:paraId="1CDF8330" w14:textId="77777777" w:rsidTr="0040755A">
        <w:trPr>
          <w:trHeight w:val="391"/>
        </w:trPr>
        <w:tc>
          <w:tcPr>
            <w:tcW w:w="1951" w:type="dxa"/>
            <w:tcBorders>
              <w:top w:val="single" w:sz="4" w:space="0" w:color="auto"/>
            </w:tcBorders>
          </w:tcPr>
          <w:p w14:paraId="2E48342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C0850/R2600</w:t>
            </w:r>
          </w:p>
        </w:tc>
        <w:tc>
          <w:tcPr>
            <w:tcW w:w="2552" w:type="dxa"/>
            <w:tcBorders>
              <w:top w:val="single" w:sz="4" w:space="0" w:color="auto"/>
            </w:tcBorders>
          </w:tcPr>
          <w:p w14:paraId="2305944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Fire before risk mitigation</w:t>
            </w:r>
          </w:p>
        </w:tc>
        <w:tc>
          <w:tcPr>
            <w:tcW w:w="4739" w:type="dxa"/>
            <w:tcBorders>
              <w:top w:val="single" w:sz="4" w:space="0" w:color="auto"/>
            </w:tcBorders>
          </w:tcPr>
          <w:p w14:paraId="28167F6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for Fire risks.</w:t>
            </w:r>
          </w:p>
          <w:p w14:paraId="02214AF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 </w:t>
            </w:r>
          </w:p>
          <w:p w14:paraId="524584F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Amount is equal to the largest fire risk concentration of an insurance or reinsurance group being the set of buildings with the largest sum insured that meets the following conditions:</w:t>
            </w:r>
          </w:p>
          <w:p w14:paraId="500B3AD8" w14:textId="48D9CCFC"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The insurance or reinsurance group has insurance or reinsurance obligations in lines of business Fire and other damage to property insurance, including proportional reinsurance obligations, in relation to each building which cover damage due to fire or explosion, including as a result of terrorist attacks.</w:t>
            </w:r>
          </w:p>
          <w:p w14:paraId="59DD6103" w14:textId="6699ADEB"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All buildings are partly or fully located within a radius of 200 meters.</w:t>
            </w:r>
          </w:p>
        </w:tc>
      </w:tr>
      <w:tr w:rsidR="00E21451" w:rsidRPr="00C22FD0" w14:paraId="5386F4CB" w14:textId="77777777" w:rsidTr="0040755A">
        <w:tc>
          <w:tcPr>
            <w:tcW w:w="1951" w:type="dxa"/>
          </w:tcPr>
          <w:p w14:paraId="45B88CC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C0860/R2600</w:t>
            </w:r>
          </w:p>
        </w:tc>
        <w:tc>
          <w:tcPr>
            <w:tcW w:w="2552" w:type="dxa"/>
          </w:tcPr>
          <w:p w14:paraId="53FD549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w:t>
            </w:r>
          </w:p>
        </w:tc>
        <w:tc>
          <w:tcPr>
            <w:tcW w:w="4739" w:type="dxa"/>
          </w:tcPr>
          <w:p w14:paraId="38A2AB0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risk mitigation effect of the group’s specific retrocession contracts and special purpose vehicles relating to risks arising from Fire, excluding the estimated reinstatement premiums.</w:t>
            </w:r>
          </w:p>
        </w:tc>
      </w:tr>
      <w:tr w:rsidR="00E21451" w:rsidRPr="00C22FD0" w14:paraId="6819692B" w14:textId="77777777" w:rsidTr="0040755A">
        <w:tc>
          <w:tcPr>
            <w:tcW w:w="1951" w:type="dxa"/>
            <w:tcBorders>
              <w:bottom w:val="single" w:sz="4" w:space="0" w:color="auto"/>
            </w:tcBorders>
          </w:tcPr>
          <w:p w14:paraId="7B69E8C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C0870/R2600</w:t>
            </w:r>
          </w:p>
        </w:tc>
        <w:tc>
          <w:tcPr>
            <w:tcW w:w="2552" w:type="dxa"/>
            <w:tcBorders>
              <w:bottom w:val="single" w:sz="4" w:space="0" w:color="auto"/>
            </w:tcBorders>
          </w:tcPr>
          <w:p w14:paraId="2913529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14:paraId="655424E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risks arising from Fire.</w:t>
            </w:r>
          </w:p>
        </w:tc>
      </w:tr>
      <w:tr w:rsidR="00E21451" w:rsidRPr="00C22FD0" w14:paraId="086F7577" w14:textId="77777777" w:rsidTr="0040755A">
        <w:tc>
          <w:tcPr>
            <w:tcW w:w="1951" w:type="dxa"/>
            <w:tcBorders>
              <w:bottom w:val="single" w:sz="4" w:space="0" w:color="auto"/>
            </w:tcBorders>
          </w:tcPr>
          <w:p w14:paraId="31E484F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C0880/R2600</w:t>
            </w:r>
          </w:p>
        </w:tc>
        <w:tc>
          <w:tcPr>
            <w:tcW w:w="2552" w:type="dxa"/>
            <w:tcBorders>
              <w:bottom w:val="single" w:sz="4" w:space="0" w:color="auto"/>
            </w:tcBorders>
          </w:tcPr>
          <w:p w14:paraId="26CECD1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Fire</w:t>
            </w:r>
          </w:p>
        </w:tc>
        <w:tc>
          <w:tcPr>
            <w:tcW w:w="4739" w:type="dxa"/>
            <w:tcBorders>
              <w:bottom w:val="single" w:sz="4" w:space="0" w:color="auto"/>
            </w:tcBorders>
          </w:tcPr>
          <w:p w14:paraId="669F4D9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total capital requirement after risk mitigation, after the deduction of the risk mitigating effect of the group’s specific retrocession contracts and special purpose vehicles, relating to risks arising from Fire.</w:t>
            </w:r>
          </w:p>
        </w:tc>
      </w:tr>
      <w:tr w:rsidR="00E21451" w:rsidRPr="00C22FD0" w14:paraId="3416569D" w14:textId="77777777" w:rsidTr="0040755A">
        <w:tc>
          <w:tcPr>
            <w:tcW w:w="9242" w:type="dxa"/>
            <w:gridSpan w:val="3"/>
            <w:tcBorders>
              <w:top w:val="single" w:sz="4" w:space="0" w:color="auto"/>
              <w:left w:val="nil"/>
              <w:bottom w:val="single" w:sz="4" w:space="0" w:color="auto"/>
              <w:right w:val="nil"/>
            </w:tcBorders>
            <w:vAlign w:val="center"/>
          </w:tcPr>
          <w:p w14:paraId="36FA1C24" w14:textId="30B2106D"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Man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made catastrophe risk – Liability</w:t>
            </w:r>
          </w:p>
        </w:tc>
      </w:tr>
      <w:tr w:rsidR="00E21451" w:rsidRPr="00C22FD0" w14:paraId="67B4799E" w14:textId="77777777" w:rsidTr="0040755A">
        <w:tc>
          <w:tcPr>
            <w:tcW w:w="1951" w:type="dxa"/>
            <w:tcBorders>
              <w:top w:val="single" w:sz="4" w:space="0" w:color="auto"/>
            </w:tcBorders>
          </w:tcPr>
          <w:p w14:paraId="58058E17" w14:textId="3A2CE95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C0890/R2700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R2740</w:t>
            </w:r>
          </w:p>
        </w:tc>
        <w:tc>
          <w:tcPr>
            <w:tcW w:w="2552" w:type="dxa"/>
            <w:tcBorders>
              <w:top w:val="single" w:sz="4" w:space="0" w:color="auto"/>
            </w:tcBorders>
          </w:tcPr>
          <w:p w14:paraId="6828E60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Earned premium following 12 months –Type of cover</w:t>
            </w:r>
          </w:p>
        </w:tc>
        <w:tc>
          <w:tcPr>
            <w:tcW w:w="4739" w:type="dxa"/>
            <w:tcBorders>
              <w:top w:val="single" w:sz="4" w:space="0" w:color="auto"/>
            </w:tcBorders>
          </w:tcPr>
          <w:p w14:paraId="040D033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Premiums earned, per type of cover, by the insurance or reinsurance group, during the following 12 months, in relation to insurance and reinsurance obligations in liability risks, for the following type of covers:</w:t>
            </w:r>
          </w:p>
          <w:p w14:paraId="0242288F" w14:textId="6D2AC610"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Professional malpractice liability insurance and proportional reinsurance obligations other than professional malpractice liability insurance and reinsurance for self</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employed crafts persons or artisans;</w:t>
            </w:r>
          </w:p>
          <w:p w14:paraId="3F1AB0EB" w14:textId="1CFD4CF9"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Employers liability insurance and proportional reinsurance obligations;</w:t>
            </w:r>
          </w:p>
          <w:p w14:paraId="7E01FF56" w14:textId="3C7EBB5B"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Directors and officers liability insurance and proportional reinsurance obligations;</w:t>
            </w:r>
          </w:p>
          <w:p w14:paraId="2DAD8087" w14:textId="784FF681"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employed crafts persons or artisans;</w:t>
            </w:r>
          </w:p>
          <w:p w14:paraId="74287F4D" w14:textId="4D61F2DF"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proportional reinsurance.</w:t>
            </w:r>
          </w:p>
          <w:p w14:paraId="50A8990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w:t>
            </w:r>
          </w:p>
          <w:p w14:paraId="6F032BC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For this purpose premiums shall be gross, without deduction of premiums for reinsurance contracts.</w:t>
            </w:r>
          </w:p>
        </w:tc>
      </w:tr>
      <w:tr w:rsidR="00E21451" w:rsidRPr="00C22FD0" w14:paraId="18939818" w14:textId="77777777" w:rsidTr="0040755A">
        <w:tc>
          <w:tcPr>
            <w:tcW w:w="1951" w:type="dxa"/>
          </w:tcPr>
          <w:p w14:paraId="11AA7EF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C0890/R2750</w:t>
            </w:r>
          </w:p>
        </w:tc>
        <w:tc>
          <w:tcPr>
            <w:tcW w:w="2552" w:type="dxa"/>
          </w:tcPr>
          <w:p w14:paraId="54D47D2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Earned premium following 12 months – Total</w:t>
            </w:r>
          </w:p>
        </w:tc>
        <w:tc>
          <w:tcPr>
            <w:tcW w:w="4739" w:type="dxa"/>
          </w:tcPr>
          <w:p w14:paraId="76D305D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for all types of covers of premiums earned by the insurance or reinsurance group, during the following 12 months.</w:t>
            </w:r>
          </w:p>
        </w:tc>
      </w:tr>
      <w:tr w:rsidR="00E21451" w:rsidRPr="00C22FD0" w14:paraId="5AF782A4" w14:textId="77777777" w:rsidTr="0040755A">
        <w:tc>
          <w:tcPr>
            <w:tcW w:w="1951" w:type="dxa"/>
          </w:tcPr>
          <w:p w14:paraId="713E90C8" w14:textId="41AF310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C0900/R2700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R2740</w:t>
            </w:r>
          </w:p>
        </w:tc>
        <w:tc>
          <w:tcPr>
            <w:tcW w:w="2552" w:type="dxa"/>
          </w:tcPr>
          <w:p w14:paraId="08452E1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Largest liability limit provided  –Type of cover</w:t>
            </w:r>
          </w:p>
        </w:tc>
        <w:tc>
          <w:tcPr>
            <w:tcW w:w="4739" w:type="dxa"/>
          </w:tcPr>
          <w:p w14:paraId="6106BFC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largest liability limit, per type of cover, provided by the insurance or reinsurance group in liability risks.</w:t>
            </w:r>
          </w:p>
        </w:tc>
      </w:tr>
      <w:tr w:rsidR="00E21451" w:rsidRPr="00C22FD0" w14:paraId="4C25EE97" w14:textId="77777777" w:rsidTr="0040755A">
        <w:tc>
          <w:tcPr>
            <w:tcW w:w="1951" w:type="dxa"/>
          </w:tcPr>
          <w:p w14:paraId="645BAF82" w14:textId="78F88F1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C0910/R2700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R2740</w:t>
            </w:r>
          </w:p>
        </w:tc>
        <w:tc>
          <w:tcPr>
            <w:tcW w:w="2552" w:type="dxa"/>
          </w:tcPr>
          <w:p w14:paraId="2C68F79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Number of claims  –Type of cover</w:t>
            </w:r>
          </w:p>
        </w:tc>
        <w:tc>
          <w:tcPr>
            <w:tcW w:w="4739" w:type="dxa"/>
          </w:tcPr>
          <w:p w14:paraId="51EEAB1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number of claims, per type of cover, which is equal to the lowest integer that exceeds the amount according to the provided formula.</w:t>
            </w:r>
          </w:p>
        </w:tc>
      </w:tr>
      <w:tr w:rsidR="00E21451" w:rsidRPr="00C22FD0" w14:paraId="613BE1E0" w14:textId="77777777" w:rsidTr="0040755A">
        <w:tc>
          <w:tcPr>
            <w:tcW w:w="1951" w:type="dxa"/>
          </w:tcPr>
          <w:p w14:paraId="663EE5E7" w14:textId="729746D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C0920/R2700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R2740</w:t>
            </w:r>
          </w:p>
        </w:tc>
        <w:tc>
          <w:tcPr>
            <w:tcW w:w="2552" w:type="dxa"/>
          </w:tcPr>
          <w:p w14:paraId="1606C0F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Liability before risk mitigation –Type of cover </w:t>
            </w:r>
          </w:p>
        </w:tc>
        <w:tc>
          <w:tcPr>
            <w:tcW w:w="4739" w:type="dxa"/>
          </w:tcPr>
          <w:p w14:paraId="1C25626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capital requirement before risk mitigation, per type of cover, for liability risks.</w:t>
            </w:r>
          </w:p>
        </w:tc>
      </w:tr>
      <w:tr w:rsidR="00E21451" w:rsidRPr="00C22FD0" w14:paraId="5E57117B" w14:textId="77777777" w:rsidTr="0040755A">
        <w:tc>
          <w:tcPr>
            <w:tcW w:w="1951" w:type="dxa"/>
          </w:tcPr>
          <w:p w14:paraId="515548E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C0920/R2750</w:t>
            </w:r>
          </w:p>
        </w:tc>
        <w:tc>
          <w:tcPr>
            <w:tcW w:w="2552" w:type="dxa"/>
          </w:tcPr>
          <w:p w14:paraId="4FD9DF4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Liability before risk mitigation – Total</w:t>
            </w:r>
          </w:p>
        </w:tc>
        <w:tc>
          <w:tcPr>
            <w:tcW w:w="4739" w:type="dxa"/>
          </w:tcPr>
          <w:p w14:paraId="7457136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for all types of cover of the capital requirement before risk mitigation for liability risks.</w:t>
            </w:r>
          </w:p>
          <w:p w14:paraId="4B8F9515"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10DDD6DF" w14:textId="77777777" w:rsidTr="0040755A">
        <w:tc>
          <w:tcPr>
            <w:tcW w:w="1951" w:type="dxa"/>
          </w:tcPr>
          <w:p w14:paraId="4D468721" w14:textId="30868BB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C0930/R2700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R2740</w:t>
            </w:r>
          </w:p>
        </w:tc>
        <w:tc>
          <w:tcPr>
            <w:tcW w:w="2552" w:type="dxa"/>
          </w:tcPr>
          <w:p w14:paraId="25BAE8F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  – Type of cover</w:t>
            </w:r>
          </w:p>
        </w:tc>
        <w:tc>
          <w:tcPr>
            <w:tcW w:w="4739" w:type="dxa"/>
          </w:tcPr>
          <w:p w14:paraId="0E87F56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risk mitigation effect, per type of cover, of the group’s specific reinsurance contracts and special purpose vehicles relating to risks arising from Liability, excluding the estimated reinstatement premiums.</w:t>
            </w:r>
          </w:p>
        </w:tc>
      </w:tr>
      <w:tr w:rsidR="00E21451" w:rsidRPr="00C22FD0" w14:paraId="0F5FE855" w14:textId="77777777" w:rsidTr="0040755A">
        <w:tc>
          <w:tcPr>
            <w:tcW w:w="1951" w:type="dxa"/>
          </w:tcPr>
          <w:p w14:paraId="2988DED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C0930/R2750</w:t>
            </w:r>
          </w:p>
        </w:tc>
        <w:tc>
          <w:tcPr>
            <w:tcW w:w="2552" w:type="dxa"/>
          </w:tcPr>
          <w:p w14:paraId="02D8951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  – Total</w:t>
            </w:r>
          </w:p>
        </w:tc>
        <w:tc>
          <w:tcPr>
            <w:tcW w:w="4739" w:type="dxa"/>
          </w:tcPr>
          <w:p w14:paraId="49DBC6A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for all types of cover of the estimated risk mitigation.</w:t>
            </w:r>
          </w:p>
        </w:tc>
      </w:tr>
      <w:tr w:rsidR="00E21451" w:rsidRPr="00C22FD0" w14:paraId="4D1EF586" w14:textId="77777777" w:rsidTr="0040755A">
        <w:tc>
          <w:tcPr>
            <w:tcW w:w="1951" w:type="dxa"/>
          </w:tcPr>
          <w:p w14:paraId="6D60C730" w14:textId="34ABAA7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C0940/R2700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R2740</w:t>
            </w:r>
          </w:p>
        </w:tc>
        <w:tc>
          <w:tcPr>
            <w:tcW w:w="2552" w:type="dxa"/>
          </w:tcPr>
          <w:p w14:paraId="34C6732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  – Type of cover</w:t>
            </w:r>
          </w:p>
        </w:tc>
        <w:tc>
          <w:tcPr>
            <w:tcW w:w="4739" w:type="dxa"/>
          </w:tcPr>
          <w:p w14:paraId="3C3B61A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reinstatement premiums, per type of cover, as a result of the group’s specific reinsurance contracts and special purpose vehicles relating to risks arising from Liability.</w:t>
            </w:r>
          </w:p>
        </w:tc>
      </w:tr>
      <w:tr w:rsidR="00E21451" w:rsidRPr="00C22FD0" w14:paraId="7A6320A4" w14:textId="77777777" w:rsidTr="0040755A">
        <w:tc>
          <w:tcPr>
            <w:tcW w:w="1951" w:type="dxa"/>
          </w:tcPr>
          <w:p w14:paraId="37BE010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C0940/R2750</w:t>
            </w:r>
          </w:p>
        </w:tc>
        <w:tc>
          <w:tcPr>
            <w:tcW w:w="2552" w:type="dxa"/>
          </w:tcPr>
          <w:p w14:paraId="0F3B34B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  – Total</w:t>
            </w:r>
          </w:p>
        </w:tc>
        <w:tc>
          <w:tcPr>
            <w:tcW w:w="4739" w:type="dxa"/>
          </w:tcPr>
          <w:p w14:paraId="6D6297B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for all types of cover of the estimated reinstatement premiums.</w:t>
            </w:r>
          </w:p>
        </w:tc>
      </w:tr>
      <w:tr w:rsidR="00E21451" w:rsidRPr="00C22FD0" w14:paraId="23895837" w14:textId="77777777" w:rsidTr="0040755A">
        <w:tc>
          <w:tcPr>
            <w:tcW w:w="1951" w:type="dxa"/>
          </w:tcPr>
          <w:p w14:paraId="47E839A0" w14:textId="38B6E0F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C0950/R2700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R2740</w:t>
            </w:r>
          </w:p>
        </w:tc>
        <w:tc>
          <w:tcPr>
            <w:tcW w:w="2552" w:type="dxa"/>
          </w:tcPr>
          <w:p w14:paraId="32F78751" w14:textId="5AE1E9E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Liability after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Type of cover</w:t>
            </w:r>
          </w:p>
        </w:tc>
        <w:tc>
          <w:tcPr>
            <w:tcW w:w="4739" w:type="dxa"/>
          </w:tcPr>
          <w:p w14:paraId="5D0F003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Capital requirement, per type of cover, after the deduction of the risk mitigating effect of the group’s specific retrocession contracts and special purpose vehicles, relating to risks arising from Liability.</w:t>
            </w:r>
          </w:p>
        </w:tc>
      </w:tr>
      <w:tr w:rsidR="00E21451" w:rsidRPr="00C22FD0" w14:paraId="2DD294F8" w14:textId="77777777" w:rsidTr="0040755A">
        <w:tc>
          <w:tcPr>
            <w:tcW w:w="1951" w:type="dxa"/>
          </w:tcPr>
          <w:p w14:paraId="6709FBF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C0950/R2750</w:t>
            </w:r>
          </w:p>
        </w:tc>
        <w:tc>
          <w:tcPr>
            <w:tcW w:w="2552" w:type="dxa"/>
          </w:tcPr>
          <w:p w14:paraId="0513FF3C" w14:textId="27D7324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Liability after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w:t>
            </w:r>
          </w:p>
        </w:tc>
        <w:tc>
          <w:tcPr>
            <w:tcW w:w="4739" w:type="dxa"/>
          </w:tcPr>
          <w:p w14:paraId="6B3365B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for all types of cover of the capital requirement, per type of cover, after the deduction of the risk mitigating effect of the group’s specific retrocession contracts and special purpose vehicles, relating to risks arising from Liability.</w:t>
            </w:r>
          </w:p>
        </w:tc>
      </w:tr>
      <w:tr w:rsidR="00E21451" w:rsidRPr="00C22FD0" w14:paraId="78A356CF" w14:textId="77777777" w:rsidTr="0040755A">
        <w:tc>
          <w:tcPr>
            <w:tcW w:w="1951" w:type="dxa"/>
          </w:tcPr>
          <w:p w14:paraId="02A9C67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C0960/R2800</w:t>
            </w:r>
          </w:p>
        </w:tc>
        <w:tc>
          <w:tcPr>
            <w:tcW w:w="2552" w:type="dxa"/>
          </w:tcPr>
          <w:p w14:paraId="462E701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Liability before risk mitigation – Total before diversification</w:t>
            </w:r>
          </w:p>
        </w:tc>
        <w:tc>
          <w:tcPr>
            <w:tcW w:w="4739" w:type="dxa"/>
          </w:tcPr>
          <w:p w14:paraId="7E8EB4B6" w14:textId="5137492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before risk mitigation,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types of cover, for liability risks.</w:t>
            </w:r>
          </w:p>
          <w:p w14:paraId="43B7AE37"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205C9532" w14:textId="77777777" w:rsidTr="0040755A">
        <w:tc>
          <w:tcPr>
            <w:tcW w:w="1951" w:type="dxa"/>
          </w:tcPr>
          <w:p w14:paraId="2D46337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C0960/R2810</w:t>
            </w:r>
          </w:p>
        </w:tc>
        <w:tc>
          <w:tcPr>
            <w:tcW w:w="2552" w:type="dxa"/>
          </w:tcPr>
          <w:p w14:paraId="793053A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Liability before risk mitigation – Diversification between type of cover</w:t>
            </w:r>
          </w:p>
        </w:tc>
        <w:tc>
          <w:tcPr>
            <w:tcW w:w="4739" w:type="dxa"/>
          </w:tcPr>
          <w:p w14:paraId="4E05690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covers for liability risks.</w:t>
            </w:r>
          </w:p>
          <w:p w14:paraId="409B496C"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0D3E44B6" w14:textId="77777777" w:rsidTr="0040755A">
        <w:tc>
          <w:tcPr>
            <w:tcW w:w="1951" w:type="dxa"/>
          </w:tcPr>
          <w:p w14:paraId="1AD4544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C0960/R2820</w:t>
            </w:r>
          </w:p>
        </w:tc>
        <w:tc>
          <w:tcPr>
            <w:tcW w:w="2552" w:type="dxa"/>
          </w:tcPr>
          <w:p w14:paraId="5EB26C6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Liability before risk mitigation – Total after diversification</w:t>
            </w:r>
          </w:p>
        </w:tc>
        <w:tc>
          <w:tcPr>
            <w:tcW w:w="4739" w:type="dxa"/>
          </w:tcPr>
          <w:p w14:paraId="7DF59D3B" w14:textId="50FD3F0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before risk mitigation, after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the types of covers, for liability risks.</w:t>
            </w:r>
          </w:p>
          <w:p w14:paraId="529DDD43"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224CDD1F" w14:textId="77777777" w:rsidTr="0040755A">
        <w:tc>
          <w:tcPr>
            <w:tcW w:w="1951" w:type="dxa"/>
          </w:tcPr>
          <w:p w14:paraId="28DEA6C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C0970/R2800</w:t>
            </w:r>
          </w:p>
        </w:tc>
        <w:tc>
          <w:tcPr>
            <w:tcW w:w="2552" w:type="dxa"/>
          </w:tcPr>
          <w:p w14:paraId="00B0DDA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Total Risk Mitigation – Total before diversification</w:t>
            </w:r>
          </w:p>
        </w:tc>
        <w:tc>
          <w:tcPr>
            <w:tcW w:w="4739" w:type="dxa"/>
          </w:tcPr>
          <w:p w14:paraId="1C346D2B" w14:textId="1E67F57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estimated total risk mitigation,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types of cover, for liability risks.</w:t>
            </w:r>
          </w:p>
        </w:tc>
      </w:tr>
      <w:tr w:rsidR="00E21451" w:rsidRPr="00C22FD0" w14:paraId="1B748210" w14:textId="77777777" w:rsidTr="0040755A">
        <w:tc>
          <w:tcPr>
            <w:tcW w:w="1951" w:type="dxa"/>
          </w:tcPr>
          <w:p w14:paraId="79CBACB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C0980/R2800</w:t>
            </w:r>
          </w:p>
        </w:tc>
        <w:tc>
          <w:tcPr>
            <w:tcW w:w="2552" w:type="dxa"/>
          </w:tcPr>
          <w:p w14:paraId="15ADBE6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Liability after risk mitigation – Total before diversification</w:t>
            </w:r>
          </w:p>
        </w:tc>
        <w:tc>
          <w:tcPr>
            <w:tcW w:w="4739" w:type="dxa"/>
          </w:tcPr>
          <w:p w14:paraId="456DAC37" w14:textId="153FBA3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after risk mitigation,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types of cover, for liability risks.</w:t>
            </w:r>
            <w:r w:rsidRPr="00C22FD0">
              <w:rPr>
                <w:rFonts w:ascii="Times New Roman" w:eastAsia="Times New Roman" w:hAnsi="Times New Roman" w:cs="Times New Roman"/>
                <w:sz w:val="20"/>
                <w:szCs w:val="20"/>
                <w:lang w:eastAsia="en-GB"/>
              </w:rPr>
              <w:br/>
            </w:r>
          </w:p>
        </w:tc>
      </w:tr>
      <w:tr w:rsidR="00E21451" w:rsidRPr="00C22FD0" w14:paraId="28E71598" w14:textId="77777777" w:rsidTr="0040755A">
        <w:tc>
          <w:tcPr>
            <w:tcW w:w="1951" w:type="dxa"/>
            <w:tcBorders>
              <w:bottom w:val="single" w:sz="4" w:space="0" w:color="auto"/>
            </w:tcBorders>
          </w:tcPr>
          <w:p w14:paraId="5FAE6F9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C0980/R2810</w:t>
            </w:r>
          </w:p>
        </w:tc>
        <w:tc>
          <w:tcPr>
            <w:tcW w:w="2552" w:type="dxa"/>
            <w:tcBorders>
              <w:bottom w:val="single" w:sz="4" w:space="0" w:color="auto"/>
            </w:tcBorders>
          </w:tcPr>
          <w:p w14:paraId="41FC9EA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Liability after risk mitigation – Diversification between type of cover</w:t>
            </w:r>
          </w:p>
        </w:tc>
        <w:tc>
          <w:tcPr>
            <w:tcW w:w="4739" w:type="dxa"/>
            <w:tcBorders>
              <w:bottom w:val="single" w:sz="4" w:space="0" w:color="auto"/>
            </w:tcBorders>
          </w:tcPr>
          <w:p w14:paraId="135FEEA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covers for liability risks.</w:t>
            </w:r>
          </w:p>
          <w:p w14:paraId="625318B0"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14D8E58C" w14:textId="77777777" w:rsidTr="0040755A">
        <w:tc>
          <w:tcPr>
            <w:tcW w:w="1951" w:type="dxa"/>
            <w:tcBorders>
              <w:bottom w:val="single" w:sz="4" w:space="0" w:color="auto"/>
            </w:tcBorders>
          </w:tcPr>
          <w:p w14:paraId="4434332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C0980/R2820</w:t>
            </w:r>
          </w:p>
        </w:tc>
        <w:tc>
          <w:tcPr>
            <w:tcW w:w="2552" w:type="dxa"/>
            <w:tcBorders>
              <w:bottom w:val="single" w:sz="4" w:space="0" w:color="auto"/>
            </w:tcBorders>
          </w:tcPr>
          <w:p w14:paraId="219B04D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Liability after risk mitigation – Total after diversification</w:t>
            </w:r>
          </w:p>
        </w:tc>
        <w:tc>
          <w:tcPr>
            <w:tcW w:w="4739" w:type="dxa"/>
            <w:tcBorders>
              <w:bottom w:val="single" w:sz="4" w:space="0" w:color="auto"/>
            </w:tcBorders>
          </w:tcPr>
          <w:p w14:paraId="53162D69" w14:textId="48D83C8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after risk mitigation, after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the types of covers, for liability risks.</w:t>
            </w:r>
          </w:p>
        </w:tc>
      </w:tr>
      <w:tr w:rsidR="00E21451" w:rsidRPr="00C22FD0" w14:paraId="4FF41E82" w14:textId="77777777" w:rsidTr="0040755A">
        <w:tc>
          <w:tcPr>
            <w:tcW w:w="9242" w:type="dxa"/>
            <w:gridSpan w:val="3"/>
            <w:tcBorders>
              <w:top w:val="single" w:sz="4" w:space="0" w:color="auto"/>
              <w:left w:val="nil"/>
              <w:bottom w:val="single" w:sz="4" w:space="0" w:color="auto"/>
              <w:right w:val="nil"/>
            </w:tcBorders>
          </w:tcPr>
          <w:p w14:paraId="5FEADB83" w14:textId="05B00B09"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Man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made catastrophe risk – Credit &amp; Suretyship</w:t>
            </w:r>
          </w:p>
        </w:tc>
      </w:tr>
      <w:tr w:rsidR="00E21451" w:rsidRPr="00C22FD0" w14:paraId="5BE48B64" w14:textId="77777777" w:rsidTr="0040755A">
        <w:tc>
          <w:tcPr>
            <w:tcW w:w="1951" w:type="dxa"/>
            <w:tcBorders>
              <w:top w:val="single" w:sz="4" w:space="0" w:color="auto"/>
            </w:tcBorders>
          </w:tcPr>
          <w:p w14:paraId="63434CF9" w14:textId="4DA411D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C0990/R2900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lastRenderedPageBreak/>
              <w:t>R2910</w:t>
            </w:r>
          </w:p>
        </w:tc>
        <w:tc>
          <w:tcPr>
            <w:tcW w:w="2552" w:type="dxa"/>
            <w:tcBorders>
              <w:top w:val="single" w:sz="4" w:space="0" w:color="auto"/>
            </w:tcBorders>
          </w:tcPr>
          <w:p w14:paraId="27ECCDF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Exposure (individual or </w:t>
            </w:r>
            <w:r w:rsidRPr="00C22FD0">
              <w:rPr>
                <w:rFonts w:ascii="Times New Roman" w:eastAsia="Times New Roman" w:hAnsi="Times New Roman" w:cs="Times New Roman"/>
                <w:sz w:val="20"/>
                <w:szCs w:val="20"/>
                <w:lang w:eastAsia="en-GB"/>
              </w:rPr>
              <w:lastRenderedPageBreak/>
              <w:t>group) – Largest exposure</w:t>
            </w:r>
          </w:p>
        </w:tc>
        <w:tc>
          <w:tcPr>
            <w:tcW w:w="4739" w:type="dxa"/>
            <w:tcBorders>
              <w:top w:val="single" w:sz="4" w:space="0" w:color="auto"/>
            </w:tcBorders>
          </w:tcPr>
          <w:p w14:paraId="42A55617" w14:textId="5C3FE38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Two largest gross credit insurance exposures of the </w:t>
            </w:r>
            <w:r w:rsidRPr="00C22FD0">
              <w:rPr>
                <w:rFonts w:ascii="Times New Roman" w:eastAsia="Times New Roman" w:hAnsi="Times New Roman" w:cs="Times New Roman"/>
                <w:sz w:val="20"/>
                <w:szCs w:val="20"/>
                <w:lang w:eastAsia="en-GB"/>
              </w:rPr>
              <w:lastRenderedPageBreak/>
              <w:t>insurance or reinsurance group based on a comparison of the net loss</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given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default of the credit insurance exposures, being the loss</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given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default after deduction of the amounts recoverable from reinsurance contracts and special purpose vehicles. </w:t>
            </w:r>
          </w:p>
        </w:tc>
      </w:tr>
      <w:tr w:rsidR="00E21451" w:rsidRPr="00C22FD0" w14:paraId="12D0B56D" w14:textId="77777777" w:rsidTr="0040755A">
        <w:tc>
          <w:tcPr>
            <w:tcW w:w="1951" w:type="dxa"/>
          </w:tcPr>
          <w:p w14:paraId="69C46FC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C0990/R2920</w:t>
            </w:r>
          </w:p>
        </w:tc>
        <w:tc>
          <w:tcPr>
            <w:tcW w:w="2552" w:type="dxa"/>
          </w:tcPr>
          <w:p w14:paraId="3000966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Exposure (individual or group) – Total</w:t>
            </w:r>
          </w:p>
        </w:tc>
        <w:tc>
          <w:tcPr>
            <w:tcW w:w="4739" w:type="dxa"/>
          </w:tcPr>
          <w:p w14:paraId="219601D3" w14:textId="17EB052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two largest gross credit insurance exposures of the insurance or reinsurance group based on a comparison of the net loss</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given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default of the credit insurance exposures, being the loss</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given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default after deduction of the amounts recoverable from reinsurance contracts and special purpose vehicles. </w:t>
            </w:r>
          </w:p>
        </w:tc>
      </w:tr>
      <w:tr w:rsidR="00E21451" w:rsidRPr="00C22FD0" w14:paraId="2C931A82" w14:textId="77777777" w:rsidTr="0040755A">
        <w:tc>
          <w:tcPr>
            <w:tcW w:w="1951" w:type="dxa"/>
          </w:tcPr>
          <w:p w14:paraId="6BCCCBCB" w14:textId="2E322B7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C1000/R2900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R2910</w:t>
            </w:r>
          </w:p>
        </w:tc>
        <w:tc>
          <w:tcPr>
            <w:tcW w:w="2552" w:type="dxa"/>
          </w:tcPr>
          <w:p w14:paraId="2AB3299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Proportion of damage caused by scenario – Largest exposure </w:t>
            </w:r>
          </w:p>
        </w:tc>
        <w:tc>
          <w:tcPr>
            <w:tcW w:w="4739" w:type="dxa"/>
          </w:tcPr>
          <w:p w14:paraId="364FC05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Percentage representing the loss given default of the gross credit exposure without deduction of the amounts recoverable from reinsurance contracts and special purpose vehicles, for each of the two largest gross credit insurance exposures of the insurance or reinsurance group. </w:t>
            </w:r>
          </w:p>
        </w:tc>
      </w:tr>
      <w:tr w:rsidR="00E21451" w:rsidRPr="00C22FD0" w14:paraId="7F676A19" w14:textId="77777777" w:rsidTr="0040755A">
        <w:tc>
          <w:tcPr>
            <w:tcW w:w="1951" w:type="dxa"/>
          </w:tcPr>
          <w:p w14:paraId="226CB09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C1000/R2920</w:t>
            </w:r>
          </w:p>
        </w:tc>
        <w:tc>
          <w:tcPr>
            <w:tcW w:w="2552" w:type="dxa"/>
          </w:tcPr>
          <w:p w14:paraId="3EBF4FA5"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Proportion of damage caused by scenario – Total </w:t>
            </w:r>
          </w:p>
        </w:tc>
        <w:tc>
          <w:tcPr>
            <w:tcW w:w="4739" w:type="dxa"/>
          </w:tcPr>
          <w:p w14:paraId="4C5F4F0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Average loss given default of the two largest gross credit exposures without deduction of the amounts recoverable from reinsurance contracts and special purpose vehicles. </w:t>
            </w:r>
          </w:p>
        </w:tc>
      </w:tr>
      <w:tr w:rsidR="00E21451" w:rsidRPr="00C22FD0" w14:paraId="77B285C2" w14:textId="77777777" w:rsidTr="0040755A">
        <w:tc>
          <w:tcPr>
            <w:tcW w:w="1951" w:type="dxa"/>
          </w:tcPr>
          <w:p w14:paraId="3D5E47E1" w14:textId="55B992A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C1010/R2900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R2910</w:t>
            </w:r>
          </w:p>
        </w:tc>
        <w:tc>
          <w:tcPr>
            <w:tcW w:w="2552" w:type="dxa"/>
          </w:tcPr>
          <w:p w14:paraId="64F853E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Credit &amp; Suretyship before risk mitigation – Large Credit Default –Largest exposure </w:t>
            </w:r>
          </w:p>
        </w:tc>
        <w:tc>
          <w:tcPr>
            <w:tcW w:w="4739" w:type="dxa"/>
          </w:tcPr>
          <w:p w14:paraId="25B6FA7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capital requirement before risk mitigation, per largest exposure, arising from the Large Credit Default scenario of Credit &amp; Suretyship risks.</w:t>
            </w:r>
            <w:r w:rsidRPr="00C22FD0">
              <w:rPr>
                <w:rFonts w:ascii="Times New Roman" w:eastAsia="Times New Roman" w:hAnsi="Times New Roman" w:cs="Times New Roman"/>
                <w:sz w:val="20"/>
                <w:szCs w:val="20"/>
                <w:lang w:eastAsia="en-GB"/>
              </w:rPr>
              <w:br/>
            </w:r>
          </w:p>
        </w:tc>
      </w:tr>
      <w:tr w:rsidR="00E21451" w:rsidRPr="00C22FD0" w14:paraId="41C7168B" w14:textId="77777777" w:rsidTr="0040755A">
        <w:tc>
          <w:tcPr>
            <w:tcW w:w="1951" w:type="dxa"/>
          </w:tcPr>
          <w:p w14:paraId="16C252F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C1010/R2920</w:t>
            </w:r>
          </w:p>
        </w:tc>
        <w:tc>
          <w:tcPr>
            <w:tcW w:w="2552" w:type="dxa"/>
          </w:tcPr>
          <w:p w14:paraId="37F5D8B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Credit &amp; Suretyship before risk mitigation – Large Credit Default – Total </w:t>
            </w:r>
          </w:p>
        </w:tc>
        <w:tc>
          <w:tcPr>
            <w:tcW w:w="4739" w:type="dxa"/>
          </w:tcPr>
          <w:p w14:paraId="6D8808D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arising from the Large Credit Default scenario of Credit &amp; Suretyship risks.</w:t>
            </w:r>
          </w:p>
          <w:p w14:paraId="16C940C9"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4998EF4F" w14:textId="77777777" w:rsidTr="0040755A">
        <w:tc>
          <w:tcPr>
            <w:tcW w:w="1951" w:type="dxa"/>
          </w:tcPr>
          <w:p w14:paraId="0DB89CD4" w14:textId="4B3CBDA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C1020/R2900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R2910</w:t>
            </w:r>
          </w:p>
        </w:tc>
        <w:tc>
          <w:tcPr>
            <w:tcW w:w="2552" w:type="dxa"/>
          </w:tcPr>
          <w:p w14:paraId="7E652BA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 Largest exposure </w:t>
            </w:r>
          </w:p>
        </w:tc>
        <w:tc>
          <w:tcPr>
            <w:tcW w:w="4739" w:type="dxa"/>
          </w:tcPr>
          <w:p w14:paraId="0A49BB0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risk mitigation effect, per largest exposure, of the group’s specific reinsurance contracts and special purpose vehicles relating to risks arising from the Large Credit Default scenario of Credit &amp; Suretyship, excluding the estimated reinstatement premiums.</w:t>
            </w:r>
          </w:p>
        </w:tc>
      </w:tr>
      <w:tr w:rsidR="00E21451" w:rsidRPr="00C22FD0" w14:paraId="36980761" w14:textId="77777777" w:rsidTr="0040755A">
        <w:tc>
          <w:tcPr>
            <w:tcW w:w="1951" w:type="dxa"/>
          </w:tcPr>
          <w:p w14:paraId="0B21758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C1020/R2920</w:t>
            </w:r>
          </w:p>
        </w:tc>
        <w:tc>
          <w:tcPr>
            <w:tcW w:w="2552" w:type="dxa"/>
          </w:tcPr>
          <w:p w14:paraId="1DA68EF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 Total </w:t>
            </w:r>
          </w:p>
        </w:tc>
        <w:tc>
          <w:tcPr>
            <w:tcW w:w="4739" w:type="dxa"/>
          </w:tcPr>
          <w:p w14:paraId="19C85CA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risk mitigation effect, for the two largest exposures, of the group’s specific reinsurance contracts and special purpose vehicles relating to risks arising from the Large Credit Default scenario of Credit &amp; Suretyship, excluding the estimated reinstatement premiums.</w:t>
            </w:r>
          </w:p>
        </w:tc>
      </w:tr>
      <w:tr w:rsidR="00E21451" w:rsidRPr="00C22FD0" w14:paraId="25D44892" w14:textId="77777777" w:rsidTr="0040755A">
        <w:tc>
          <w:tcPr>
            <w:tcW w:w="1951" w:type="dxa"/>
          </w:tcPr>
          <w:p w14:paraId="015FE65D" w14:textId="7444A27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C1030/R2900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R2910</w:t>
            </w:r>
          </w:p>
        </w:tc>
        <w:tc>
          <w:tcPr>
            <w:tcW w:w="2552" w:type="dxa"/>
          </w:tcPr>
          <w:p w14:paraId="5715344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 Largest exposure </w:t>
            </w:r>
          </w:p>
        </w:tc>
        <w:tc>
          <w:tcPr>
            <w:tcW w:w="4739" w:type="dxa"/>
          </w:tcPr>
          <w:p w14:paraId="6382A3D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reinstatement premiums, per largest exposure, as a result of the group’s specific reinsurance contracts and special purpose vehicles relating to risks arising from the Large Credit Default scenario of Credit &amp; Suretyship.</w:t>
            </w:r>
          </w:p>
        </w:tc>
      </w:tr>
      <w:tr w:rsidR="00E21451" w:rsidRPr="00C22FD0" w14:paraId="1219056D" w14:textId="77777777" w:rsidTr="0040755A">
        <w:tc>
          <w:tcPr>
            <w:tcW w:w="1951" w:type="dxa"/>
          </w:tcPr>
          <w:p w14:paraId="5BF0DE3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C1030/R2920</w:t>
            </w:r>
          </w:p>
        </w:tc>
        <w:tc>
          <w:tcPr>
            <w:tcW w:w="2552" w:type="dxa"/>
          </w:tcPr>
          <w:p w14:paraId="428A6B6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 Total </w:t>
            </w:r>
          </w:p>
        </w:tc>
        <w:tc>
          <w:tcPr>
            <w:tcW w:w="4739" w:type="dxa"/>
          </w:tcPr>
          <w:p w14:paraId="5348275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reinstatement premiums, for the two largest exposures, as a result of the group’s specific reinsurance contracts and special purpose vehicles relating to risks arising from the Large Credit Default scenario of Credit &amp; Suretyship.</w:t>
            </w:r>
          </w:p>
        </w:tc>
      </w:tr>
      <w:tr w:rsidR="00E21451" w:rsidRPr="00C22FD0" w14:paraId="066A57A2" w14:textId="77777777" w:rsidTr="0040755A">
        <w:tc>
          <w:tcPr>
            <w:tcW w:w="1951" w:type="dxa"/>
          </w:tcPr>
          <w:p w14:paraId="64F1E682" w14:textId="081946D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C1040/R2900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R2910</w:t>
            </w:r>
          </w:p>
        </w:tc>
        <w:tc>
          <w:tcPr>
            <w:tcW w:w="2552" w:type="dxa"/>
          </w:tcPr>
          <w:p w14:paraId="2F25071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Credit &amp; Suretyship after risk mitigation – Large Credit Default – Largest exposure</w:t>
            </w:r>
          </w:p>
        </w:tc>
        <w:tc>
          <w:tcPr>
            <w:tcW w:w="4739" w:type="dxa"/>
          </w:tcPr>
          <w:p w14:paraId="3A8E76A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Net capital requirement, per largest exposure, after the deduction of the risk mitigating effect of the group’s specific retrocession contracts and special purpose vehicles, relating to risks arising from the Large Credit Default scenario of Credit &amp; Suretyship.</w:t>
            </w:r>
          </w:p>
        </w:tc>
      </w:tr>
      <w:tr w:rsidR="00E21451" w:rsidRPr="00C22FD0" w14:paraId="04BD0F47" w14:textId="77777777" w:rsidTr="0040755A">
        <w:tc>
          <w:tcPr>
            <w:tcW w:w="1951" w:type="dxa"/>
          </w:tcPr>
          <w:p w14:paraId="38B0A47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C1040/R2920</w:t>
            </w:r>
          </w:p>
        </w:tc>
        <w:tc>
          <w:tcPr>
            <w:tcW w:w="2552" w:type="dxa"/>
          </w:tcPr>
          <w:p w14:paraId="6BA22F1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Credit &amp; Suretyship after risk mitigation – Large </w:t>
            </w:r>
            <w:r w:rsidRPr="00C22FD0">
              <w:rPr>
                <w:rFonts w:ascii="Times New Roman" w:eastAsia="Times New Roman" w:hAnsi="Times New Roman" w:cs="Times New Roman"/>
                <w:sz w:val="20"/>
                <w:szCs w:val="20"/>
                <w:lang w:eastAsia="en-GB"/>
              </w:rPr>
              <w:lastRenderedPageBreak/>
              <w:t xml:space="preserve">Credit Default  – Total </w:t>
            </w:r>
          </w:p>
        </w:tc>
        <w:tc>
          <w:tcPr>
            <w:tcW w:w="4739" w:type="dxa"/>
          </w:tcPr>
          <w:p w14:paraId="47F45DB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The total capital requirement after risk mitigation, after the deduction of the risk mitigating effect of the group’s specific retrocession contracts and special purpose </w:t>
            </w:r>
            <w:r w:rsidRPr="00C22FD0">
              <w:rPr>
                <w:rFonts w:ascii="Times New Roman" w:eastAsia="Times New Roman" w:hAnsi="Times New Roman" w:cs="Times New Roman"/>
                <w:sz w:val="20"/>
                <w:szCs w:val="20"/>
                <w:lang w:eastAsia="en-GB"/>
              </w:rPr>
              <w:lastRenderedPageBreak/>
              <w:t>vehicles, relating to risks arising from the Large Credit Default scenario of Credit &amp; Suretyship.</w:t>
            </w:r>
          </w:p>
        </w:tc>
      </w:tr>
      <w:tr w:rsidR="00E21451" w:rsidRPr="00C22FD0" w14:paraId="5D80A321" w14:textId="77777777" w:rsidTr="0040755A">
        <w:tc>
          <w:tcPr>
            <w:tcW w:w="1951" w:type="dxa"/>
          </w:tcPr>
          <w:p w14:paraId="63FFD4A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C1050/R3000</w:t>
            </w:r>
          </w:p>
        </w:tc>
        <w:tc>
          <w:tcPr>
            <w:tcW w:w="2552" w:type="dxa"/>
          </w:tcPr>
          <w:p w14:paraId="688F18C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Earned premium following 12 months</w:t>
            </w:r>
          </w:p>
        </w:tc>
        <w:tc>
          <w:tcPr>
            <w:tcW w:w="4739" w:type="dxa"/>
          </w:tcPr>
          <w:p w14:paraId="54B5CCD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Gross premiums earned by the insurance or reinsurance group, during the following 12 months, in lines of business Credit and Suretyship insurance including proportional reinsurance obligations.</w:t>
            </w:r>
          </w:p>
        </w:tc>
      </w:tr>
      <w:tr w:rsidR="00E21451" w:rsidRPr="00C22FD0" w14:paraId="6E59F460" w14:textId="77777777" w:rsidTr="0040755A">
        <w:tc>
          <w:tcPr>
            <w:tcW w:w="1951" w:type="dxa"/>
          </w:tcPr>
          <w:p w14:paraId="2AFF245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C1060/R3000</w:t>
            </w:r>
          </w:p>
        </w:tc>
        <w:tc>
          <w:tcPr>
            <w:tcW w:w="2552" w:type="dxa"/>
          </w:tcPr>
          <w:p w14:paraId="192136E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Credit &amp; Suretyship before risk mitigation – Recession Risk</w:t>
            </w:r>
          </w:p>
        </w:tc>
        <w:tc>
          <w:tcPr>
            <w:tcW w:w="4739" w:type="dxa"/>
          </w:tcPr>
          <w:p w14:paraId="2A432E7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for the Recession scenario of Credit &amp; Suretyship risks.</w:t>
            </w:r>
          </w:p>
        </w:tc>
      </w:tr>
      <w:tr w:rsidR="00E21451" w:rsidRPr="00C22FD0" w14:paraId="0119C56E" w14:textId="77777777" w:rsidTr="0040755A">
        <w:tc>
          <w:tcPr>
            <w:tcW w:w="1951" w:type="dxa"/>
          </w:tcPr>
          <w:p w14:paraId="0C00F7B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C1070/R3000</w:t>
            </w:r>
          </w:p>
        </w:tc>
        <w:tc>
          <w:tcPr>
            <w:tcW w:w="2552" w:type="dxa"/>
          </w:tcPr>
          <w:p w14:paraId="1C2C167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w:t>
            </w:r>
          </w:p>
        </w:tc>
        <w:tc>
          <w:tcPr>
            <w:tcW w:w="4739" w:type="dxa"/>
          </w:tcPr>
          <w:p w14:paraId="626613F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risk mitigation effect of the group’s specific retrocession contracts and special purpose vehicles relating to risks arising from the Recession scenario of Credit &amp; Suretyship, excluding the estimated reinstatement premiums.</w:t>
            </w:r>
          </w:p>
        </w:tc>
      </w:tr>
      <w:tr w:rsidR="00E21451" w:rsidRPr="00C22FD0" w14:paraId="4B5F4106" w14:textId="77777777" w:rsidTr="0040755A">
        <w:tc>
          <w:tcPr>
            <w:tcW w:w="1951" w:type="dxa"/>
          </w:tcPr>
          <w:p w14:paraId="54B7AB6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C1080/R3000</w:t>
            </w:r>
          </w:p>
        </w:tc>
        <w:tc>
          <w:tcPr>
            <w:tcW w:w="2552" w:type="dxa"/>
          </w:tcPr>
          <w:p w14:paraId="25369EB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w:t>
            </w:r>
          </w:p>
        </w:tc>
        <w:tc>
          <w:tcPr>
            <w:tcW w:w="4739" w:type="dxa"/>
          </w:tcPr>
          <w:p w14:paraId="3B73250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risks arising from the Recession scenario of Credit &amp; Suretyship.</w:t>
            </w:r>
          </w:p>
        </w:tc>
      </w:tr>
      <w:tr w:rsidR="00E21451" w:rsidRPr="00C22FD0" w14:paraId="0A4EB3F7" w14:textId="77777777" w:rsidTr="0040755A">
        <w:tc>
          <w:tcPr>
            <w:tcW w:w="1951" w:type="dxa"/>
          </w:tcPr>
          <w:p w14:paraId="204E5CB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C1090/R3000</w:t>
            </w:r>
          </w:p>
        </w:tc>
        <w:tc>
          <w:tcPr>
            <w:tcW w:w="2552" w:type="dxa"/>
          </w:tcPr>
          <w:p w14:paraId="7947DB0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Credit &amp; Suretyship after risk mitigation – Recession Risk</w:t>
            </w:r>
          </w:p>
        </w:tc>
        <w:tc>
          <w:tcPr>
            <w:tcW w:w="4739" w:type="dxa"/>
          </w:tcPr>
          <w:p w14:paraId="54A99F3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total capital requirement after risk mitigation, after the deduction of the risk mitigating effect of the group’s specific retrocession contracts and special purpose vehicles, relating to risks arising from the Recession scenario of Credit &amp; Suretyship.</w:t>
            </w:r>
          </w:p>
        </w:tc>
      </w:tr>
      <w:tr w:rsidR="00E21451" w:rsidRPr="00C22FD0" w14:paraId="58F47D7E" w14:textId="77777777" w:rsidTr="0040755A">
        <w:tc>
          <w:tcPr>
            <w:tcW w:w="1951" w:type="dxa"/>
          </w:tcPr>
          <w:p w14:paraId="085AC52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C1100/R3100</w:t>
            </w:r>
          </w:p>
        </w:tc>
        <w:tc>
          <w:tcPr>
            <w:tcW w:w="2552" w:type="dxa"/>
          </w:tcPr>
          <w:p w14:paraId="1D4B1CE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Credit &amp; Suretyship before risk mitigation – Total before diversification </w:t>
            </w:r>
          </w:p>
        </w:tc>
        <w:tc>
          <w:tcPr>
            <w:tcW w:w="4739" w:type="dxa"/>
          </w:tcPr>
          <w:p w14:paraId="65A07D51" w14:textId="2A96F1B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before risk mitigation,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types of events, for Credit &amp; Suretyship risks.</w:t>
            </w:r>
            <w:r w:rsidRPr="00C22FD0">
              <w:rPr>
                <w:rFonts w:ascii="Times New Roman" w:eastAsia="Times New Roman" w:hAnsi="Times New Roman" w:cs="Times New Roman"/>
                <w:sz w:val="20"/>
                <w:szCs w:val="20"/>
                <w:lang w:eastAsia="en-GB"/>
              </w:rPr>
              <w:br/>
            </w:r>
          </w:p>
        </w:tc>
      </w:tr>
      <w:tr w:rsidR="00E21451" w:rsidRPr="00C22FD0" w14:paraId="6645F49A" w14:textId="77777777" w:rsidTr="0040755A">
        <w:tc>
          <w:tcPr>
            <w:tcW w:w="1951" w:type="dxa"/>
          </w:tcPr>
          <w:p w14:paraId="367F284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C1100/R3110</w:t>
            </w:r>
          </w:p>
        </w:tc>
        <w:tc>
          <w:tcPr>
            <w:tcW w:w="2552" w:type="dxa"/>
          </w:tcPr>
          <w:p w14:paraId="4739465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Credit &amp; Suretyship before risk mitigation – Diversification between type of event </w:t>
            </w:r>
          </w:p>
        </w:tc>
        <w:tc>
          <w:tcPr>
            <w:tcW w:w="4739" w:type="dxa"/>
          </w:tcPr>
          <w:p w14:paraId="7B4D79C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Credit &amp; Suretyship risks.</w:t>
            </w:r>
            <w:r w:rsidRPr="00C22FD0">
              <w:rPr>
                <w:rFonts w:ascii="Times New Roman" w:eastAsia="Times New Roman" w:hAnsi="Times New Roman" w:cs="Times New Roman"/>
                <w:sz w:val="20"/>
                <w:szCs w:val="20"/>
                <w:lang w:eastAsia="en-GB"/>
              </w:rPr>
              <w:br/>
            </w:r>
          </w:p>
        </w:tc>
      </w:tr>
      <w:tr w:rsidR="00E21451" w:rsidRPr="00C22FD0" w14:paraId="68E3169F" w14:textId="77777777" w:rsidTr="0040755A">
        <w:tc>
          <w:tcPr>
            <w:tcW w:w="1951" w:type="dxa"/>
          </w:tcPr>
          <w:p w14:paraId="24C5970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C1100/R3120</w:t>
            </w:r>
          </w:p>
        </w:tc>
        <w:tc>
          <w:tcPr>
            <w:tcW w:w="2552" w:type="dxa"/>
          </w:tcPr>
          <w:p w14:paraId="4B3FD4A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Credit &amp; Suretyship before risk mitigation – Total after diversification </w:t>
            </w:r>
          </w:p>
        </w:tc>
        <w:tc>
          <w:tcPr>
            <w:tcW w:w="4739" w:type="dxa"/>
          </w:tcPr>
          <w:p w14:paraId="6ACD5D09" w14:textId="7BC4D2A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before risk mitigation, after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the types of events, for Credit &amp; Suretyship risks.</w:t>
            </w:r>
          </w:p>
          <w:p w14:paraId="63770AB8"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08E92EFE" w14:textId="77777777" w:rsidTr="0040755A">
        <w:tc>
          <w:tcPr>
            <w:tcW w:w="1951" w:type="dxa"/>
          </w:tcPr>
          <w:p w14:paraId="6AE7D38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C1110/R3100</w:t>
            </w:r>
          </w:p>
        </w:tc>
        <w:tc>
          <w:tcPr>
            <w:tcW w:w="2552" w:type="dxa"/>
          </w:tcPr>
          <w:p w14:paraId="5AAB1FAF" w14:textId="4CBF3B9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Total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before diversification </w:t>
            </w:r>
          </w:p>
        </w:tc>
        <w:tc>
          <w:tcPr>
            <w:tcW w:w="4739" w:type="dxa"/>
          </w:tcPr>
          <w:p w14:paraId="71EB7295" w14:textId="48D309B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risk mitigation effect,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 xml:space="preserve">between types of events, of the group’s specific reinsurance contracts and special purpose vehicles arising from the Credit &amp; Suretyship risks. </w:t>
            </w:r>
          </w:p>
          <w:p w14:paraId="7097C18D"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28DD22F4" w14:textId="77777777" w:rsidTr="0040755A">
        <w:tc>
          <w:tcPr>
            <w:tcW w:w="1951" w:type="dxa"/>
          </w:tcPr>
          <w:p w14:paraId="74BC87F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C1120/R3100</w:t>
            </w:r>
          </w:p>
        </w:tc>
        <w:tc>
          <w:tcPr>
            <w:tcW w:w="2552" w:type="dxa"/>
          </w:tcPr>
          <w:p w14:paraId="7FB9B3D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Credit &amp; Suretyship after risk mitigation – Total before diversification </w:t>
            </w:r>
          </w:p>
        </w:tc>
        <w:tc>
          <w:tcPr>
            <w:tcW w:w="4739" w:type="dxa"/>
          </w:tcPr>
          <w:p w14:paraId="12357BDA" w14:textId="6328ADA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after risk mitigation, before diversification</w:t>
            </w:r>
            <w:r w:rsidR="00DF4F39" w:rsidRPr="00C22FD0">
              <w:rPr>
                <w:rFonts w:ascii="Times New Roman" w:eastAsia="Times New Roman" w:hAnsi="Times New Roman" w:cs="Times New Roman"/>
                <w:sz w:val="20"/>
                <w:szCs w:val="20"/>
                <w:lang w:eastAsia="en-GB"/>
              </w:rPr>
              <w:t xml:space="preserve"> effect</w:t>
            </w:r>
            <w:r w:rsidRPr="00C22FD0">
              <w:rPr>
                <w:rFonts w:ascii="Times New Roman" w:eastAsia="Times New Roman" w:hAnsi="Times New Roman" w:cs="Times New Roman"/>
                <w:sz w:val="20"/>
                <w:szCs w:val="20"/>
                <w:lang w:eastAsia="en-GB"/>
              </w:rPr>
              <w:t xml:space="preserve"> between types of events, for Credit &amp; Suretyship risks.</w:t>
            </w:r>
            <w:r w:rsidRPr="00C22FD0">
              <w:rPr>
                <w:rFonts w:ascii="Times New Roman" w:eastAsia="Times New Roman" w:hAnsi="Times New Roman" w:cs="Times New Roman"/>
                <w:sz w:val="20"/>
                <w:szCs w:val="20"/>
                <w:lang w:eastAsia="en-GB"/>
              </w:rPr>
              <w:br/>
            </w:r>
          </w:p>
        </w:tc>
      </w:tr>
      <w:tr w:rsidR="00E21451" w:rsidRPr="00C22FD0" w14:paraId="733B98E9" w14:textId="77777777" w:rsidTr="0040755A">
        <w:tc>
          <w:tcPr>
            <w:tcW w:w="1951" w:type="dxa"/>
            <w:tcBorders>
              <w:bottom w:val="single" w:sz="4" w:space="0" w:color="auto"/>
            </w:tcBorders>
          </w:tcPr>
          <w:p w14:paraId="4692AC6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C1120/R3110</w:t>
            </w:r>
          </w:p>
        </w:tc>
        <w:tc>
          <w:tcPr>
            <w:tcW w:w="2552" w:type="dxa"/>
            <w:tcBorders>
              <w:bottom w:val="single" w:sz="4" w:space="0" w:color="auto"/>
            </w:tcBorders>
          </w:tcPr>
          <w:p w14:paraId="03EDBDD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Credit &amp; Suretyship after risk mitigation – Diversification between type of event </w:t>
            </w:r>
          </w:p>
        </w:tc>
        <w:tc>
          <w:tcPr>
            <w:tcW w:w="4739" w:type="dxa"/>
            <w:tcBorders>
              <w:bottom w:val="single" w:sz="4" w:space="0" w:color="auto"/>
            </w:tcBorders>
          </w:tcPr>
          <w:p w14:paraId="5299D98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Credit &amp; Suretyship risks.</w:t>
            </w:r>
            <w:r w:rsidRPr="00C22FD0">
              <w:rPr>
                <w:rFonts w:ascii="Times New Roman" w:eastAsia="Times New Roman" w:hAnsi="Times New Roman" w:cs="Times New Roman"/>
                <w:sz w:val="20"/>
                <w:szCs w:val="20"/>
                <w:lang w:eastAsia="en-GB"/>
              </w:rPr>
              <w:br/>
            </w:r>
          </w:p>
        </w:tc>
      </w:tr>
      <w:tr w:rsidR="00E21451" w:rsidRPr="00C22FD0" w14:paraId="4D66F8AD" w14:textId="77777777" w:rsidTr="0040755A">
        <w:tc>
          <w:tcPr>
            <w:tcW w:w="1951" w:type="dxa"/>
            <w:tcBorders>
              <w:bottom w:val="single" w:sz="4" w:space="0" w:color="auto"/>
            </w:tcBorders>
          </w:tcPr>
          <w:p w14:paraId="506626A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C1120/R3120</w:t>
            </w:r>
          </w:p>
        </w:tc>
        <w:tc>
          <w:tcPr>
            <w:tcW w:w="2552" w:type="dxa"/>
            <w:tcBorders>
              <w:bottom w:val="single" w:sz="4" w:space="0" w:color="auto"/>
            </w:tcBorders>
          </w:tcPr>
          <w:p w14:paraId="79E649E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Credit &amp; Suretyship after risk mitigation – Total after diversification </w:t>
            </w:r>
          </w:p>
        </w:tc>
        <w:tc>
          <w:tcPr>
            <w:tcW w:w="4739" w:type="dxa"/>
            <w:tcBorders>
              <w:bottom w:val="single" w:sz="4" w:space="0" w:color="auto"/>
            </w:tcBorders>
          </w:tcPr>
          <w:p w14:paraId="12AE36AE" w14:textId="2A9A1F3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after risk mitigation, after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the types of events, for Credit &amp; Suretyship risks.</w:t>
            </w:r>
          </w:p>
          <w:p w14:paraId="40746C2E"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0DFC0751" w14:textId="77777777" w:rsidTr="0040755A">
        <w:tc>
          <w:tcPr>
            <w:tcW w:w="9242" w:type="dxa"/>
            <w:gridSpan w:val="3"/>
            <w:tcBorders>
              <w:top w:val="single" w:sz="4" w:space="0" w:color="auto"/>
              <w:left w:val="nil"/>
              <w:bottom w:val="single" w:sz="4" w:space="0" w:color="auto"/>
              <w:right w:val="nil"/>
            </w:tcBorders>
          </w:tcPr>
          <w:p w14:paraId="025EE822" w14:textId="4E5A6F99"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Man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made catastrophe risk – Other non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life catastrophe risk</w:t>
            </w:r>
          </w:p>
        </w:tc>
      </w:tr>
      <w:tr w:rsidR="00E21451" w:rsidRPr="00C22FD0" w14:paraId="30ACE6A0" w14:textId="77777777" w:rsidTr="0040755A">
        <w:tc>
          <w:tcPr>
            <w:tcW w:w="1951" w:type="dxa"/>
            <w:tcBorders>
              <w:top w:val="single" w:sz="4" w:space="0" w:color="auto"/>
            </w:tcBorders>
          </w:tcPr>
          <w:p w14:paraId="18B1734A" w14:textId="7E78126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C1130/R3200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lastRenderedPageBreak/>
              <w:t>R3240</w:t>
            </w:r>
          </w:p>
        </w:tc>
        <w:tc>
          <w:tcPr>
            <w:tcW w:w="2552" w:type="dxa"/>
            <w:tcBorders>
              <w:top w:val="single" w:sz="4" w:space="0" w:color="auto"/>
            </w:tcBorders>
          </w:tcPr>
          <w:p w14:paraId="6AA0A59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Estimation of the gross </w:t>
            </w:r>
            <w:r w:rsidRPr="00C22FD0">
              <w:rPr>
                <w:rFonts w:ascii="Times New Roman" w:eastAsia="Times New Roman" w:hAnsi="Times New Roman" w:cs="Times New Roman"/>
                <w:sz w:val="20"/>
                <w:szCs w:val="20"/>
                <w:lang w:eastAsia="en-GB"/>
              </w:rPr>
              <w:lastRenderedPageBreak/>
              <w:t>premium to be earned – Group of obligations</w:t>
            </w:r>
          </w:p>
        </w:tc>
        <w:tc>
          <w:tcPr>
            <w:tcW w:w="4739" w:type="dxa"/>
            <w:tcBorders>
              <w:top w:val="single" w:sz="4" w:space="0" w:color="auto"/>
            </w:tcBorders>
          </w:tcPr>
          <w:p w14:paraId="2FFD652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An estimate of the premiums to be earned by the </w:t>
            </w:r>
            <w:r w:rsidRPr="00C22FD0">
              <w:rPr>
                <w:rFonts w:ascii="Times New Roman" w:eastAsia="Times New Roman" w:hAnsi="Times New Roman" w:cs="Times New Roman"/>
                <w:sz w:val="20"/>
                <w:szCs w:val="20"/>
                <w:lang w:eastAsia="en-GB"/>
              </w:rPr>
              <w:lastRenderedPageBreak/>
              <w:t>insurance or reinsurance group, during the following year, for the contracts in relation to the following group of obligations:</w:t>
            </w:r>
          </w:p>
          <w:p w14:paraId="271F4897" w14:textId="5F66E0BE"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Insurance and reinsurance obligations included in lines of business Marine, aviation and transport insurance, including proportional reinsurance obligations, other than marine insurance and reinsurance and aviation insurance and reinsurance;</w:t>
            </w:r>
          </w:p>
          <w:p w14:paraId="76308924" w14:textId="71D12655"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Reinsurance obligations included in line of business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proportional marine, aviation and transport reinsurance, other than marine reinsurance and aviation reinsurance</w:t>
            </w:r>
            <w:r w:rsidR="00445CF4" w:rsidRPr="00C22FD0">
              <w:rPr>
                <w:rFonts w:ascii="Times New Roman" w:eastAsia="Times New Roman" w:hAnsi="Times New Roman" w:cs="Times New Roman"/>
                <w:sz w:val="20"/>
                <w:szCs w:val="20"/>
                <w:lang w:eastAsia="es-ES"/>
              </w:rPr>
              <w:t>, as defined in Annex I to Delegated Regulation (EU) 2015/35</w:t>
            </w:r>
            <w:r w:rsidR="00E21451" w:rsidRPr="00C22FD0">
              <w:rPr>
                <w:rFonts w:ascii="Times New Roman" w:eastAsia="Times New Roman" w:hAnsi="Times New Roman" w:cs="Times New Roman"/>
                <w:sz w:val="20"/>
                <w:szCs w:val="20"/>
                <w:lang w:eastAsia="en-GB"/>
              </w:rPr>
              <w:t>;</w:t>
            </w:r>
          </w:p>
          <w:p w14:paraId="3F0A2470" w14:textId="7F8FBA46"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Insurance and reinsurance obligations included in lines of business Miscellaneous financial loss, including proportional reinsurance obligations other than extended warranty insurance and reinsurance obligations provided that the portfolio of these obligations is highly diversified and these obligation do not cover the costs of product recalls;</w:t>
            </w:r>
          </w:p>
          <w:p w14:paraId="0324A7FF" w14:textId="7FB891D2"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Reinsurance obligations included in line of business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proportional casualty reinsurance, other than general liability reinsurance</w:t>
            </w:r>
            <w:r w:rsidR="00445CF4" w:rsidRPr="00C22FD0">
              <w:rPr>
                <w:rFonts w:ascii="Times New Roman" w:eastAsia="Times New Roman" w:hAnsi="Times New Roman" w:cs="Times New Roman"/>
                <w:sz w:val="20"/>
                <w:szCs w:val="20"/>
                <w:lang w:eastAsia="es-ES"/>
              </w:rPr>
              <w:t>, as defined in Annex I to Delegated Regulation (EU) 2015/35</w:t>
            </w:r>
            <w:r w:rsidR="00E21451" w:rsidRPr="00C22FD0">
              <w:rPr>
                <w:rFonts w:ascii="Times New Roman" w:eastAsia="Times New Roman" w:hAnsi="Times New Roman" w:cs="Times New Roman"/>
                <w:sz w:val="20"/>
                <w:szCs w:val="20"/>
                <w:lang w:eastAsia="en-GB"/>
              </w:rPr>
              <w:t>;</w:t>
            </w:r>
          </w:p>
          <w:p w14:paraId="304D83CE" w14:textId="5DAB3622"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proportional reinsurance obligations relating to insurance obligations included in lines of business Credit and Suretyship insurance, including proportional reinsurance obligations.</w:t>
            </w:r>
          </w:p>
          <w:p w14:paraId="28C6491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w:t>
            </w:r>
          </w:p>
          <w:p w14:paraId="59EE93E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Premiums shall be gross, without deduction of premiums for reinsurance contracts.</w:t>
            </w:r>
          </w:p>
        </w:tc>
      </w:tr>
      <w:tr w:rsidR="00E21451" w:rsidRPr="00C22FD0" w14:paraId="3CCA17C8" w14:textId="77777777" w:rsidTr="0040755A">
        <w:tc>
          <w:tcPr>
            <w:tcW w:w="1951" w:type="dxa"/>
          </w:tcPr>
          <w:p w14:paraId="74185C91" w14:textId="0C48917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C1140/R3200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R3240</w:t>
            </w:r>
          </w:p>
        </w:tc>
        <w:tc>
          <w:tcPr>
            <w:tcW w:w="2552" w:type="dxa"/>
          </w:tcPr>
          <w:p w14:paraId="65A41BB6" w14:textId="5701574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life catastrophe risk before risk mitigation – Group of obligations </w:t>
            </w:r>
          </w:p>
        </w:tc>
        <w:tc>
          <w:tcPr>
            <w:tcW w:w="4739" w:type="dxa"/>
          </w:tcPr>
          <w:p w14:paraId="63C80AAE" w14:textId="697DF87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capital requirement before risk mitigation, per group of obligations, for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risks.</w:t>
            </w:r>
          </w:p>
          <w:p w14:paraId="0C4E8ED4"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21C72753" w14:textId="77777777" w:rsidTr="0040755A">
        <w:tc>
          <w:tcPr>
            <w:tcW w:w="1951" w:type="dxa"/>
          </w:tcPr>
          <w:p w14:paraId="2FFF396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C1140/R3250</w:t>
            </w:r>
          </w:p>
        </w:tc>
        <w:tc>
          <w:tcPr>
            <w:tcW w:w="2552" w:type="dxa"/>
          </w:tcPr>
          <w:p w14:paraId="6D4A3E3E" w14:textId="20B2A80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life catastrophe risk before risk mitigation – Total before diversification </w:t>
            </w:r>
          </w:p>
        </w:tc>
        <w:tc>
          <w:tcPr>
            <w:tcW w:w="4739" w:type="dxa"/>
          </w:tcPr>
          <w:p w14:paraId="5442CD34" w14:textId="00E40AF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before risk mitigation,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groups of obligations, for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risks.</w:t>
            </w:r>
            <w:r w:rsidRPr="00C22FD0">
              <w:rPr>
                <w:rFonts w:ascii="Times New Roman" w:eastAsia="Times New Roman" w:hAnsi="Times New Roman" w:cs="Times New Roman"/>
                <w:sz w:val="20"/>
                <w:szCs w:val="20"/>
                <w:lang w:eastAsia="en-GB"/>
              </w:rPr>
              <w:br/>
            </w:r>
          </w:p>
        </w:tc>
      </w:tr>
      <w:tr w:rsidR="00E21451" w:rsidRPr="00C22FD0" w14:paraId="3E286078" w14:textId="77777777" w:rsidTr="0040755A">
        <w:tc>
          <w:tcPr>
            <w:tcW w:w="1951" w:type="dxa"/>
          </w:tcPr>
          <w:p w14:paraId="703C500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C1140/R3260</w:t>
            </w:r>
          </w:p>
        </w:tc>
        <w:tc>
          <w:tcPr>
            <w:tcW w:w="2552" w:type="dxa"/>
          </w:tcPr>
          <w:p w14:paraId="54D7E5B4" w14:textId="4785DFC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life catastrophe risk before risk mitigation – Diversification between groups of obligations </w:t>
            </w:r>
          </w:p>
        </w:tc>
        <w:tc>
          <w:tcPr>
            <w:tcW w:w="4739" w:type="dxa"/>
          </w:tcPr>
          <w:p w14:paraId="79940247" w14:textId="75E6AFA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before risk mitigation relating to different groups of obligations for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risks.</w:t>
            </w:r>
            <w:r w:rsidRPr="00C22FD0">
              <w:rPr>
                <w:rFonts w:ascii="Times New Roman" w:eastAsia="Times New Roman" w:hAnsi="Times New Roman" w:cs="Times New Roman"/>
                <w:sz w:val="20"/>
                <w:szCs w:val="20"/>
                <w:lang w:eastAsia="en-GB"/>
              </w:rPr>
              <w:br/>
            </w:r>
          </w:p>
        </w:tc>
      </w:tr>
      <w:tr w:rsidR="00E21451" w:rsidRPr="00C22FD0" w14:paraId="0542DDFF" w14:textId="77777777" w:rsidTr="0040755A">
        <w:tc>
          <w:tcPr>
            <w:tcW w:w="1951" w:type="dxa"/>
          </w:tcPr>
          <w:p w14:paraId="2E09AD0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C1140/R3270</w:t>
            </w:r>
          </w:p>
        </w:tc>
        <w:tc>
          <w:tcPr>
            <w:tcW w:w="2552" w:type="dxa"/>
          </w:tcPr>
          <w:p w14:paraId="4440437B" w14:textId="2DEDA79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life catastrophe risk before risk mitigation – Total after diversification </w:t>
            </w:r>
          </w:p>
        </w:tc>
        <w:tc>
          <w:tcPr>
            <w:tcW w:w="4739" w:type="dxa"/>
          </w:tcPr>
          <w:p w14:paraId="7069A045" w14:textId="1142DA0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before risk mitigation, after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groups of obligations, for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risks.</w:t>
            </w:r>
          </w:p>
          <w:p w14:paraId="1F366810"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6F30DDD2" w14:textId="77777777" w:rsidTr="0040755A">
        <w:tc>
          <w:tcPr>
            <w:tcW w:w="1951" w:type="dxa"/>
          </w:tcPr>
          <w:p w14:paraId="714B2B3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C1150/R3250</w:t>
            </w:r>
          </w:p>
        </w:tc>
        <w:tc>
          <w:tcPr>
            <w:tcW w:w="2552" w:type="dxa"/>
          </w:tcPr>
          <w:p w14:paraId="6BC6DEC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
          <w:p w14:paraId="475DA933" w14:textId="4CB2B1F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estimated total risk mitigation,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groups of obligations, for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risks.</w:t>
            </w:r>
          </w:p>
        </w:tc>
      </w:tr>
      <w:tr w:rsidR="00E21451" w:rsidRPr="00C22FD0" w14:paraId="2EEC23F4" w14:textId="77777777" w:rsidTr="0040755A">
        <w:tc>
          <w:tcPr>
            <w:tcW w:w="1951" w:type="dxa"/>
          </w:tcPr>
          <w:p w14:paraId="40BAA86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C1160/R3250</w:t>
            </w:r>
          </w:p>
        </w:tc>
        <w:tc>
          <w:tcPr>
            <w:tcW w:w="2552" w:type="dxa"/>
          </w:tcPr>
          <w:p w14:paraId="53DADBC5" w14:textId="7E61CA0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life catastrophe risk after risk mitigation – Total before diversification </w:t>
            </w:r>
          </w:p>
        </w:tc>
        <w:tc>
          <w:tcPr>
            <w:tcW w:w="4739" w:type="dxa"/>
          </w:tcPr>
          <w:p w14:paraId="0E2DED6F" w14:textId="08919B4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after risk mitigation,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groups of obligations, for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risks.</w:t>
            </w:r>
          </w:p>
          <w:p w14:paraId="12FA7F23"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5BFE0E64" w14:textId="77777777" w:rsidTr="0040755A">
        <w:tc>
          <w:tcPr>
            <w:tcW w:w="1951" w:type="dxa"/>
            <w:tcBorders>
              <w:bottom w:val="single" w:sz="4" w:space="0" w:color="auto"/>
            </w:tcBorders>
          </w:tcPr>
          <w:p w14:paraId="342C10F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C1160/R3260</w:t>
            </w:r>
          </w:p>
        </w:tc>
        <w:tc>
          <w:tcPr>
            <w:tcW w:w="2552" w:type="dxa"/>
            <w:tcBorders>
              <w:bottom w:val="single" w:sz="4" w:space="0" w:color="auto"/>
            </w:tcBorders>
          </w:tcPr>
          <w:p w14:paraId="1994D9CF" w14:textId="54FF005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life catastrophe risk after risk mitigation – Diversification between groups of obligations </w:t>
            </w:r>
          </w:p>
        </w:tc>
        <w:tc>
          <w:tcPr>
            <w:tcW w:w="4739" w:type="dxa"/>
            <w:tcBorders>
              <w:bottom w:val="single" w:sz="4" w:space="0" w:color="auto"/>
            </w:tcBorders>
          </w:tcPr>
          <w:p w14:paraId="7E74A580" w14:textId="55BC9B4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total capital charges after risk mitigation relating to different groups of obligations for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risks.</w:t>
            </w:r>
            <w:r w:rsidRPr="00C22FD0">
              <w:rPr>
                <w:rFonts w:ascii="Times New Roman" w:eastAsia="Times New Roman" w:hAnsi="Times New Roman" w:cs="Times New Roman"/>
                <w:sz w:val="20"/>
                <w:szCs w:val="20"/>
                <w:lang w:eastAsia="en-GB"/>
              </w:rPr>
              <w:br/>
            </w:r>
          </w:p>
        </w:tc>
      </w:tr>
      <w:tr w:rsidR="00E21451" w:rsidRPr="00C22FD0" w14:paraId="12F91F43" w14:textId="77777777" w:rsidTr="0040755A">
        <w:tc>
          <w:tcPr>
            <w:tcW w:w="1951" w:type="dxa"/>
            <w:tcBorders>
              <w:bottom w:val="single" w:sz="4" w:space="0" w:color="auto"/>
            </w:tcBorders>
          </w:tcPr>
          <w:p w14:paraId="3C7B0BF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C1160/R3270</w:t>
            </w:r>
          </w:p>
        </w:tc>
        <w:tc>
          <w:tcPr>
            <w:tcW w:w="2552" w:type="dxa"/>
            <w:tcBorders>
              <w:bottom w:val="single" w:sz="4" w:space="0" w:color="auto"/>
            </w:tcBorders>
          </w:tcPr>
          <w:p w14:paraId="5785C875" w14:textId="3F9E3AA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life catastrophe risk after risk mitigation – Total after diversification </w:t>
            </w:r>
          </w:p>
        </w:tc>
        <w:tc>
          <w:tcPr>
            <w:tcW w:w="4739" w:type="dxa"/>
            <w:tcBorders>
              <w:bottom w:val="single" w:sz="4" w:space="0" w:color="auto"/>
            </w:tcBorders>
          </w:tcPr>
          <w:p w14:paraId="42681B47" w14:textId="343BF6A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after risk mitigation, after diversification</w:t>
            </w:r>
            <w:r w:rsidR="00DF4F39" w:rsidRPr="00C22FD0">
              <w:rPr>
                <w:rFonts w:ascii="Times New Roman" w:eastAsia="Times New Roman" w:hAnsi="Times New Roman" w:cs="Times New Roman"/>
                <w:sz w:val="20"/>
                <w:szCs w:val="20"/>
                <w:lang w:eastAsia="en-GB"/>
              </w:rPr>
              <w:t xml:space="preserve"> effect</w:t>
            </w:r>
            <w:r w:rsidRPr="00C22FD0">
              <w:rPr>
                <w:rFonts w:ascii="Times New Roman" w:eastAsia="Times New Roman" w:hAnsi="Times New Roman" w:cs="Times New Roman"/>
                <w:sz w:val="20"/>
                <w:szCs w:val="20"/>
                <w:lang w:eastAsia="en-GB"/>
              </w:rPr>
              <w:t xml:space="preserve"> between groups of obligations, for Other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catastrophe risks.</w:t>
            </w:r>
          </w:p>
          <w:p w14:paraId="2EEB466A"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095D3968" w14:textId="77777777" w:rsidTr="0040755A">
        <w:tc>
          <w:tcPr>
            <w:tcW w:w="9242" w:type="dxa"/>
            <w:gridSpan w:val="3"/>
            <w:tcBorders>
              <w:top w:val="single" w:sz="4" w:space="0" w:color="auto"/>
              <w:left w:val="nil"/>
              <w:bottom w:val="single" w:sz="4" w:space="0" w:color="auto"/>
              <w:right w:val="nil"/>
            </w:tcBorders>
          </w:tcPr>
          <w:p w14:paraId="7A30FD24" w14:textId="7B73098F"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Health catastrophe risk</w:t>
            </w:r>
          </w:p>
          <w:p w14:paraId="446C49EF" w14:textId="0742B46E"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Health catastrophe risk – Mass accident</w:t>
            </w:r>
          </w:p>
        </w:tc>
      </w:tr>
      <w:tr w:rsidR="00E21451" w:rsidRPr="00C22FD0" w14:paraId="3CC964AF" w14:textId="77777777" w:rsidTr="0040755A">
        <w:tc>
          <w:tcPr>
            <w:tcW w:w="1951" w:type="dxa"/>
            <w:tcBorders>
              <w:top w:val="single" w:sz="4" w:space="0" w:color="auto"/>
            </w:tcBorders>
          </w:tcPr>
          <w:p w14:paraId="58700D9E" w14:textId="25108EA5"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C1170/R3300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R3600,</w:t>
            </w:r>
          </w:p>
          <w:p w14:paraId="5DC74123" w14:textId="073D09A4"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C1190/R3300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R3600,</w:t>
            </w:r>
          </w:p>
          <w:p w14:paraId="401AB448" w14:textId="4BA786CF"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C1210/R3300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R3600,</w:t>
            </w:r>
          </w:p>
          <w:p w14:paraId="5B82FC74" w14:textId="74EB8FCF"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C1230/R3300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R3600,</w:t>
            </w:r>
          </w:p>
          <w:p w14:paraId="4B1BE739" w14:textId="0BF8E586"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C1250/R3300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R3600</w:t>
            </w:r>
          </w:p>
        </w:tc>
        <w:tc>
          <w:tcPr>
            <w:tcW w:w="2552" w:type="dxa"/>
            <w:tcBorders>
              <w:top w:val="single" w:sz="4" w:space="0" w:color="auto"/>
            </w:tcBorders>
          </w:tcPr>
          <w:p w14:paraId="088263EE" w14:textId="6689F9C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Policyholders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per type of event  </w:t>
            </w:r>
          </w:p>
        </w:tc>
        <w:tc>
          <w:tcPr>
            <w:tcW w:w="4739" w:type="dxa"/>
            <w:tcBorders>
              <w:top w:val="single" w:sz="4" w:space="0" w:color="auto"/>
            </w:tcBorders>
          </w:tcPr>
          <w:p w14:paraId="0D405C5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All insured persons of the insurance or reinsurance group who are inhabitants of each of the countries and are insured against the following types of event:</w:t>
            </w:r>
          </w:p>
          <w:p w14:paraId="7923E00E" w14:textId="563F442B"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Death caused by an accident;</w:t>
            </w:r>
          </w:p>
          <w:p w14:paraId="7057607C" w14:textId="54270468"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Permanent disability caused by an accident;</w:t>
            </w:r>
          </w:p>
          <w:p w14:paraId="631D685C" w14:textId="77E0DB00"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Disability that lasts 10 years caused by an accident;</w:t>
            </w:r>
          </w:p>
          <w:p w14:paraId="7A39803D" w14:textId="083E8B4F"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Disability that lasts 12 months caused by an accident;</w:t>
            </w:r>
          </w:p>
          <w:p w14:paraId="0AF996CE" w14:textId="6273165C"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Medical treatment caused by an accident.</w:t>
            </w:r>
          </w:p>
          <w:p w14:paraId="241B0CD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w:t>
            </w:r>
          </w:p>
        </w:tc>
      </w:tr>
      <w:tr w:rsidR="00E21451" w:rsidRPr="00C22FD0" w14:paraId="362B2E7F" w14:textId="77777777" w:rsidTr="0040755A">
        <w:tc>
          <w:tcPr>
            <w:tcW w:w="1951" w:type="dxa"/>
          </w:tcPr>
          <w:p w14:paraId="152864B8" w14:textId="742DBE41"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C1180/R3300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 xml:space="preserve"> /R3600,</w:t>
            </w:r>
          </w:p>
          <w:p w14:paraId="49ACA3D6" w14:textId="19E8C6F7"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C1200/R3300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R3600,</w:t>
            </w:r>
          </w:p>
          <w:p w14:paraId="7F161D08" w14:textId="1225B53E"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C1220/R3300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R3600,</w:t>
            </w:r>
          </w:p>
          <w:p w14:paraId="0E64C960" w14:textId="4BA6D840"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C1240/R3300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R3600,</w:t>
            </w:r>
          </w:p>
          <w:p w14:paraId="4B8E18F4" w14:textId="5AC2E916"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C1260/R3300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R3600</w:t>
            </w:r>
          </w:p>
          <w:p w14:paraId="25602182" w14:textId="77777777" w:rsidR="00E21451" w:rsidRPr="00C22FD0" w:rsidRDefault="00E21451" w:rsidP="0040755A">
            <w:pPr>
              <w:rPr>
                <w:rFonts w:ascii="Times New Roman" w:eastAsia="Times New Roman" w:hAnsi="Times New Roman" w:cs="Times New Roman"/>
                <w:sz w:val="20"/>
                <w:szCs w:val="20"/>
                <w:lang w:val="pt-PT" w:eastAsia="en-GB"/>
              </w:rPr>
            </w:pPr>
          </w:p>
        </w:tc>
        <w:tc>
          <w:tcPr>
            <w:tcW w:w="2552" w:type="dxa"/>
          </w:tcPr>
          <w:p w14:paraId="73F23C09" w14:textId="0274E90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Value of benefits payable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per type of event </w:t>
            </w:r>
          </w:p>
        </w:tc>
        <w:tc>
          <w:tcPr>
            <w:tcW w:w="4739" w:type="dxa"/>
          </w:tcPr>
          <w:p w14:paraId="2EF60DDF" w14:textId="5A1C8AE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value of the benefits shall be the sum insured or where the insurance contract provides for recurring benefit payments the best estimate of the benefit payments, using the cash</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flow projection, per event type. </w:t>
            </w:r>
          </w:p>
          <w:p w14:paraId="307EED5E" w14:textId="77777777" w:rsidR="00E21451" w:rsidRPr="00C22FD0" w:rsidRDefault="00E21451" w:rsidP="0040755A">
            <w:pPr>
              <w:rPr>
                <w:rFonts w:ascii="Times New Roman" w:eastAsia="Times New Roman" w:hAnsi="Times New Roman" w:cs="Times New Roman"/>
                <w:sz w:val="20"/>
                <w:szCs w:val="20"/>
                <w:lang w:eastAsia="en-GB"/>
              </w:rPr>
            </w:pPr>
          </w:p>
          <w:p w14:paraId="1065025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14:paraId="0E16CF18" w14:textId="77777777" w:rsidR="00E21451" w:rsidRPr="00C22FD0" w:rsidRDefault="00E21451" w:rsidP="0040755A">
            <w:pPr>
              <w:rPr>
                <w:rFonts w:ascii="Times New Roman" w:eastAsia="Times New Roman" w:hAnsi="Times New Roman" w:cs="Times New Roman"/>
                <w:sz w:val="20"/>
                <w:szCs w:val="20"/>
                <w:lang w:eastAsia="en-GB"/>
              </w:rPr>
            </w:pPr>
          </w:p>
          <w:p w14:paraId="1C13944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For medical expense insurance and reinsurance obligations the value of the benefits shall be based on an estimate of the average amounts paid in case of event types taking into account the specific guarantees the obligations include.</w:t>
            </w:r>
          </w:p>
        </w:tc>
      </w:tr>
      <w:tr w:rsidR="00E21451" w:rsidRPr="00C22FD0" w14:paraId="4B0CDF01" w14:textId="77777777" w:rsidTr="0040755A">
        <w:tc>
          <w:tcPr>
            <w:tcW w:w="1951" w:type="dxa"/>
          </w:tcPr>
          <w:p w14:paraId="31A39069" w14:textId="140AC10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C1270/R3300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R3600</w:t>
            </w:r>
          </w:p>
        </w:tc>
        <w:tc>
          <w:tcPr>
            <w:tcW w:w="2552" w:type="dxa"/>
          </w:tcPr>
          <w:p w14:paraId="6AE7D08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w:t>
            </w:r>
          </w:p>
        </w:tc>
        <w:tc>
          <w:tcPr>
            <w:tcW w:w="4739" w:type="dxa"/>
          </w:tcPr>
          <w:p w14:paraId="5A38AB34" w14:textId="4F0F1B9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Capital requirement before risk mitigation, for each of the countries, arising from the </w:t>
            </w:r>
            <w:r w:rsidR="00C3621C" w:rsidRPr="00C22FD0">
              <w:rPr>
                <w:rFonts w:ascii="Times New Roman" w:eastAsia="Times New Roman" w:hAnsi="Times New Roman" w:cs="Times New Roman"/>
                <w:sz w:val="20"/>
                <w:szCs w:val="20"/>
                <w:lang w:eastAsia="en-GB"/>
              </w:rPr>
              <w:t>mass accident risk sub</w:t>
            </w:r>
            <w:r w:rsidR="004508C9" w:rsidRPr="00C22FD0">
              <w:rPr>
                <w:rFonts w:ascii="Times New Roman" w:eastAsia="Times New Roman" w:hAnsi="Times New Roman" w:cs="Times New Roman"/>
                <w:sz w:val="20"/>
                <w:szCs w:val="20"/>
                <w:lang w:eastAsia="en-GB"/>
              </w:rPr>
              <w:t>–</w:t>
            </w:r>
            <w:r w:rsidR="00C3621C" w:rsidRPr="00C22FD0">
              <w:rPr>
                <w:rFonts w:ascii="Times New Roman" w:eastAsia="Times New Roman" w:hAnsi="Times New Roman" w:cs="Times New Roman"/>
                <w:sz w:val="20"/>
                <w:szCs w:val="20"/>
                <w:lang w:eastAsia="en-GB"/>
              </w:rPr>
              <w:t>module to health insurance and reinsurance obligations</w:t>
            </w:r>
            <w:r w:rsidRPr="00C22FD0">
              <w:rPr>
                <w:rFonts w:ascii="Times New Roman" w:eastAsia="Times New Roman" w:hAnsi="Times New Roman" w:cs="Times New Roman"/>
                <w:sz w:val="20"/>
                <w:szCs w:val="20"/>
                <w:lang w:eastAsia="en-GB"/>
              </w:rPr>
              <w:t>.</w:t>
            </w:r>
          </w:p>
        </w:tc>
      </w:tr>
      <w:tr w:rsidR="00E21451" w:rsidRPr="00C22FD0" w14:paraId="521291AE" w14:textId="77777777" w:rsidTr="0040755A">
        <w:tc>
          <w:tcPr>
            <w:tcW w:w="1951" w:type="dxa"/>
          </w:tcPr>
          <w:p w14:paraId="47D3FF8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C1270/R3610</w:t>
            </w:r>
          </w:p>
        </w:tc>
        <w:tc>
          <w:tcPr>
            <w:tcW w:w="2552" w:type="dxa"/>
          </w:tcPr>
          <w:p w14:paraId="2AFED9E7" w14:textId="11A27801"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Mass accident all countries before diversification</w:t>
            </w:r>
          </w:p>
        </w:tc>
        <w:tc>
          <w:tcPr>
            <w:tcW w:w="4739" w:type="dxa"/>
          </w:tcPr>
          <w:p w14:paraId="0DFA3010" w14:textId="03DB596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before risk mitigation,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 xml:space="preserve">between countries, for the </w:t>
            </w:r>
            <w:r w:rsidR="00C3621C" w:rsidRPr="00C22FD0">
              <w:rPr>
                <w:rFonts w:ascii="Times New Roman" w:eastAsia="Times New Roman" w:hAnsi="Times New Roman" w:cs="Times New Roman"/>
                <w:sz w:val="20"/>
                <w:szCs w:val="20"/>
                <w:lang w:eastAsia="en-GB"/>
              </w:rPr>
              <w:t>mass accident risk sub</w:t>
            </w:r>
            <w:r w:rsidR="004508C9" w:rsidRPr="00C22FD0">
              <w:rPr>
                <w:rFonts w:ascii="Times New Roman" w:eastAsia="Times New Roman" w:hAnsi="Times New Roman" w:cs="Times New Roman"/>
                <w:sz w:val="20"/>
                <w:szCs w:val="20"/>
                <w:lang w:eastAsia="en-GB"/>
              </w:rPr>
              <w:t>–</w:t>
            </w:r>
            <w:r w:rsidR="00C3621C" w:rsidRPr="00C22FD0">
              <w:rPr>
                <w:rFonts w:ascii="Times New Roman" w:eastAsia="Times New Roman" w:hAnsi="Times New Roman" w:cs="Times New Roman"/>
                <w:sz w:val="20"/>
                <w:szCs w:val="20"/>
                <w:lang w:eastAsia="en-GB"/>
              </w:rPr>
              <w:t>module to health insurance and reinsurance obligations</w:t>
            </w:r>
            <w:r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br/>
            </w:r>
          </w:p>
        </w:tc>
      </w:tr>
      <w:tr w:rsidR="00E21451" w:rsidRPr="00C22FD0" w14:paraId="3B516371" w14:textId="77777777" w:rsidTr="0040755A">
        <w:tc>
          <w:tcPr>
            <w:tcW w:w="1951" w:type="dxa"/>
          </w:tcPr>
          <w:p w14:paraId="2D6B9F1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C1270/R3620</w:t>
            </w:r>
          </w:p>
        </w:tc>
        <w:tc>
          <w:tcPr>
            <w:tcW w:w="2552" w:type="dxa"/>
          </w:tcPr>
          <w:p w14:paraId="14C24DB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14:paraId="7D2CD0C0" w14:textId="021EBA1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Diversification effect arising from the aggregation of the </w:t>
            </w:r>
            <w:r w:rsidR="00C3621C" w:rsidRPr="00C22FD0">
              <w:rPr>
                <w:rFonts w:ascii="Times New Roman" w:eastAsia="Times New Roman" w:hAnsi="Times New Roman" w:cs="Times New Roman"/>
                <w:sz w:val="20"/>
                <w:szCs w:val="20"/>
                <w:lang w:eastAsia="en-GB"/>
              </w:rPr>
              <w:t>mass accident risk sub</w:t>
            </w:r>
            <w:r w:rsidR="004508C9" w:rsidRPr="00C22FD0">
              <w:rPr>
                <w:rFonts w:ascii="Times New Roman" w:eastAsia="Times New Roman" w:hAnsi="Times New Roman" w:cs="Times New Roman"/>
                <w:sz w:val="20"/>
                <w:szCs w:val="20"/>
                <w:lang w:eastAsia="en-GB"/>
              </w:rPr>
              <w:t>–</w:t>
            </w:r>
            <w:r w:rsidR="00C3621C" w:rsidRPr="00C22FD0">
              <w:rPr>
                <w:rFonts w:ascii="Times New Roman" w:eastAsia="Times New Roman" w:hAnsi="Times New Roman" w:cs="Times New Roman"/>
                <w:sz w:val="20"/>
                <w:szCs w:val="20"/>
                <w:lang w:eastAsia="en-GB"/>
              </w:rPr>
              <w:t>module to health insurance and reinsurance obligations</w:t>
            </w:r>
            <w:r w:rsidRPr="00C22FD0">
              <w:rPr>
                <w:rFonts w:ascii="Times New Roman" w:eastAsia="Times New Roman" w:hAnsi="Times New Roman" w:cs="Times New Roman"/>
                <w:sz w:val="20"/>
                <w:szCs w:val="20"/>
                <w:lang w:eastAsia="en-GB"/>
              </w:rPr>
              <w:t xml:space="preserve"> relating to the different countries.</w:t>
            </w:r>
            <w:r w:rsidRPr="00C22FD0">
              <w:rPr>
                <w:rFonts w:ascii="Times New Roman" w:eastAsia="Times New Roman" w:hAnsi="Times New Roman" w:cs="Times New Roman"/>
                <w:sz w:val="20"/>
                <w:szCs w:val="20"/>
                <w:lang w:eastAsia="en-GB"/>
              </w:rPr>
              <w:br/>
            </w:r>
          </w:p>
        </w:tc>
      </w:tr>
      <w:tr w:rsidR="00E21451" w:rsidRPr="00C22FD0" w14:paraId="51279A6C" w14:textId="77777777" w:rsidTr="0040755A">
        <w:tc>
          <w:tcPr>
            <w:tcW w:w="1951" w:type="dxa"/>
          </w:tcPr>
          <w:p w14:paraId="3C60AC1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C1270/R3630</w:t>
            </w:r>
          </w:p>
        </w:tc>
        <w:tc>
          <w:tcPr>
            <w:tcW w:w="2552" w:type="dxa"/>
          </w:tcPr>
          <w:p w14:paraId="63B781A4" w14:textId="6FD5998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Mass accident all countries after diversification</w:t>
            </w:r>
          </w:p>
        </w:tc>
        <w:tc>
          <w:tcPr>
            <w:tcW w:w="4739" w:type="dxa"/>
          </w:tcPr>
          <w:p w14:paraId="11F557C2" w14:textId="37261F3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before risk mitigation, after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 xml:space="preserve">between countries, for the </w:t>
            </w:r>
            <w:r w:rsidR="00C3621C" w:rsidRPr="00C22FD0">
              <w:rPr>
                <w:rFonts w:ascii="Times New Roman" w:eastAsia="Times New Roman" w:hAnsi="Times New Roman" w:cs="Times New Roman"/>
                <w:sz w:val="20"/>
                <w:szCs w:val="20"/>
                <w:lang w:eastAsia="en-GB"/>
              </w:rPr>
              <w:t>mass accident risk sub</w:t>
            </w:r>
            <w:r w:rsidR="004508C9" w:rsidRPr="00C22FD0">
              <w:rPr>
                <w:rFonts w:ascii="Times New Roman" w:eastAsia="Times New Roman" w:hAnsi="Times New Roman" w:cs="Times New Roman"/>
                <w:sz w:val="20"/>
                <w:szCs w:val="20"/>
                <w:lang w:eastAsia="en-GB"/>
              </w:rPr>
              <w:t>–</w:t>
            </w:r>
            <w:r w:rsidR="00C3621C" w:rsidRPr="00C22FD0">
              <w:rPr>
                <w:rFonts w:ascii="Times New Roman" w:eastAsia="Times New Roman" w:hAnsi="Times New Roman" w:cs="Times New Roman"/>
                <w:sz w:val="20"/>
                <w:szCs w:val="20"/>
                <w:lang w:eastAsia="en-GB"/>
              </w:rPr>
              <w:t>module to health insurance and reinsurance obligations</w:t>
            </w:r>
            <w:r w:rsidRPr="00C22FD0">
              <w:rPr>
                <w:rFonts w:ascii="Times New Roman" w:eastAsia="Times New Roman" w:hAnsi="Times New Roman" w:cs="Times New Roman"/>
                <w:sz w:val="20"/>
                <w:szCs w:val="20"/>
                <w:lang w:eastAsia="en-GB"/>
              </w:rPr>
              <w:t>.</w:t>
            </w:r>
          </w:p>
          <w:p w14:paraId="0C346587"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3B45B80F" w14:textId="77777777" w:rsidTr="0040755A">
        <w:tc>
          <w:tcPr>
            <w:tcW w:w="1951" w:type="dxa"/>
          </w:tcPr>
          <w:p w14:paraId="775C0BC8" w14:textId="4C88415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C1280/R3300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R3600</w:t>
            </w:r>
          </w:p>
        </w:tc>
        <w:tc>
          <w:tcPr>
            <w:tcW w:w="2552" w:type="dxa"/>
          </w:tcPr>
          <w:p w14:paraId="213CDCB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w:t>
            </w:r>
          </w:p>
        </w:tc>
        <w:tc>
          <w:tcPr>
            <w:tcW w:w="4739" w:type="dxa"/>
          </w:tcPr>
          <w:p w14:paraId="36ECF37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For each country the estimated risk mitigation effect of the group’s specific reinsurance contracts and special purpose vehicles relating to this peril, excluding the estimated reinstatement premiums.</w:t>
            </w:r>
          </w:p>
        </w:tc>
      </w:tr>
      <w:tr w:rsidR="00E21451" w:rsidRPr="00C22FD0" w14:paraId="468487CC" w14:textId="77777777" w:rsidTr="0040755A">
        <w:tc>
          <w:tcPr>
            <w:tcW w:w="1951" w:type="dxa"/>
          </w:tcPr>
          <w:p w14:paraId="7CB2F36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C1280/R3610</w:t>
            </w:r>
          </w:p>
        </w:tc>
        <w:tc>
          <w:tcPr>
            <w:tcW w:w="2552" w:type="dxa"/>
          </w:tcPr>
          <w:p w14:paraId="782FF1E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 Total Mass accident all countries before </w:t>
            </w:r>
            <w:r w:rsidRPr="00C22FD0">
              <w:rPr>
                <w:rFonts w:ascii="Times New Roman" w:eastAsia="Times New Roman" w:hAnsi="Times New Roman" w:cs="Times New Roman"/>
                <w:sz w:val="20"/>
                <w:szCs w:val="20"/>
                <w:lang w:eastAsia="en-GB"/>
              </w:rPr>
              <w:lastRenderedPageBreak/>
              <w:t>diversification</w:t>
            </w:r>
          </w:p>
        </w:tc>
        <w:tc>
          <w:tcPr>
            <w:tcW w:w="4739" w:type="dxa"/>
          </w:tcPr>
          <w:p w14:paraId="626136E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Total amount of estimated risk mitigation effect of the group’s specific reinsurance contracts and special purpose vehicles for all countries.</w:t>
            </w:r>
          </w:p>
        </w:tc>
      </w:tr>
      <w:tr w:rsidR="00E21451" w:rsidRPr="00C22FD0" w14:paraId="086B8FB2" w14:textId="77777777" w:rsidTr="0040755A">
        <w:tc>
          <w:tcPr>
            <w:tcW w:w="1951" w:type="dxa"/>
          </w:tcPr>
          <w:p w14:paraId="655A8050" w14:textId="223FA7E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C1290/R3300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R3600</w:t>
            </w:r>
          </w:p>
        </w:tc>
        <w:tc>
          <w:tcPr>
            <w:tcW w:w="2552" w:type="dxa"/>
          </w:tcPr>
          <w:p w14:paraId="5BF969C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w:t>
            </w:r>
          </w:p>
        </w:tc>
        <w:tc>
          <w:tcPr>
            <w:tcW w:w="4739" w:type="dxa"/>
          </w:tcPr>
          <w:p w14:paraId="0A5C0D0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For each country the estimated reinstatement premiums as a result of the group’s specific reinsurance contracts and special purpose vehicles relating to this peril.</w:t>
            </w:r>
          </w:p>
        </w:tc>
      </w:tr>
      <w:tr w:rsidR="00E21451" w:rsidRPr="00C22FD0" w14:paraId="20385BBB" w14:textId="77777777" w:rsidTr="0040755A">
        <w:tc>
          <w:tcPr>
            <w:tcW w:w="1951" w:type="dxa"/>
          </w:tcPr>
          <w:p w14:paraId="2174593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C1290/R3610</w:t>
            </w:r>
          </w:p>
        </w:tc>
        <w:tc>
          <w:tcPr>
            <w:tcW w:w="2552" w:type="dxa"/>
          </w:tcPr>
          <w:p w14:paraId="078F334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 – Total</w:t>
            </w:r>
          </w:p>
        </w:tc>
        <w:tc>
          <w:tcPr>
            <w:tcW w:w="4739" w:type="dxa"/>
          </w:tcPr>
          <w:p w14:paraId="1BAEE949"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amount of estimated reinstatement premiums as a result of the group’s specific reinsurance contracts and special purpose vehicles for all countries.</w:t>
            </w:r>
          </w:p>
        </w:tc>
      </w:tr>
      <w:tr w:rsidR="00E21451" w:rsidRPr="00C22FD0" w14:paraId="1418D222" w14:textId="77777777" w:rsidTr="0040755A">
        <w:tc>
          <w:tcPr>
            <w:tcW w:w="1951" w:type="dxa"/>
          </w:tcPr>
          <w:p w14:paraId="2D23CFFB" w14:textId="7F1A42E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C1300/R3300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R3600</w:t>
            </w:r>
          </w:p>
        </w:tc>
        <w:tc>
          <w:tcPr>
            <w:tcW w:w="2552" w:type="dxa"/>
          </w:tcPr>
          <w:p w14:paraId="51EE88C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w:t>
            </w:r>
          </w:p>
        </w:tc>
        <w:tc>
          <w:tcPr>
            <w:tcW w:w="4739" w:type="dxa"/>
          </w:tcPr>
          <w:p w14:paraId="47013346" w14:textId="1DD2E8B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Capital requirement, after the deduction of the risk mitigating effect of the group’s specific reinsurance contracts and special purpose vehicles relating to this peril, arising from the </w:t>
            </w:r>
            <w:r w:rsidR="00C3621C" w:rsidRPr="00C22FD0">
              <w:rPr>
                <w:rFonts w:ascii="Times New Roman" w:eastAsia="Times New Roman" w:hAnsi="Times New Roman" w:cs="Times New Roman"/>
                <w:sz w:val="20"/>
                <w:szCs w:val="20"/>
                <w:lang w:eastAsia="en-GB"/>
              </w:rPr>
              <w:t>mass accident risk sub</w:t>
            </w:r>
            <w:r w:rsidR="004508C9" w:rsidRPr="00C22FD0">
              <w:rPr>
                <w:rFonts w:ascii="Times New Roman" w:eastAsia="Times New Roman" w:hAnsi="Times New Roman" w:cs="Times New Roman"/>
                <w:sz w:val="20"/>
                <w:szCs w:val="20"/>
                <w:lang w:eastAsia="en-GB"/>
              </w:rPr>
              <w:t>–</w:t>
            </w:r>
            <w:r w:rsidR="00C3621C" w:rsidRPr="00C22FD0">
              <w:rPr>
                <w:rFonts w:ascii="Times New Roman" w:eastAsia="Times New Roman" w:hAnsi="Times New Roman" w:cs="Times New Roman"/>
                <w:sz w:val="20"/>
                <w:szCs w:val="20"/>
                <w:lang w:eastAsia="en-GB"/>
              </w:rPr>
              <w:t>module to health insurance and reinsurance obligations</w:t>
            </w:r>
            <w:r w:rsidRPr="00C22FD0">
              <w:rPr>
                <w:rFonts w:ascii="Times New Roman" w:eastAsia="Times New Roman" w:hAnsi="Times New Roman" w:cs="Times New Roman"/>
                <w:sz w:val="20"/>
                <w:szCs w:val="20"/>
                <w:lang w:eastAsia="en-GB"/>
              </w:rPr>
              <w:t>, for each country.</w:t>
            </w:r>
          </w:p>
        </w:tc>
      </w:tr>
      <w:tr w:rsidR="00E21451" w:rsidRPr="00C22FD0" w14:paraId="3B673E41" w14:textId="77777777" w:rsidTr="0040755A">
        <w:tc>
          <w:tcPr>
            <w:tcW w:w="1951" w:type="dxa"/>
          </w:tcPr>
          <w:p w14:paraId="174223B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C1300/R3610</w:t>
            </w:r>
          </w:p>
        </w:tc>
        <w:tc>
          <w:tcPr>
            <w:tcW w:w="2552" w:type="dxa"/>
          </w:tcPr>
          <w:p w14:paraId="5F5FFFC3" w14:textId="3F35653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Mass accident all countries before diversification</w:t>
            </w:r>
          </w:p>
        </w:tc>
        <w:tc>
          <w:tcPr>
            <w:tcW w:w="4739" w:type="dxa"/>
          </w:tcPr>
          <w:p w14:paraId="00E3BA1B" w14:textId="0F54C4C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after risk mitigation,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 xml:space="preserve">between countries, for the </w:t>
            </w:r>
            <w:r w:rsidR="00C3621C" w:rsidRPr="00C22FD0">
              <w:rPr>
                <w:rFonts w:ascii="Times New Roman" w:eastAsia="Times New Roman" w:hAnsi="Times New Roman" w:cs="Times New Roman"/>
                <w:sz w:val="20"/>
                <w:szCs w:val="20"/>
                <w:lang w:eastAsia="en-GB"/>
              </w:rPr>
              <w:t>mass accident risk sub</w:t>
            </w:r>
            <w:r w:rsidR="004508C9" w:rsidRPr="00C22FD0">
              <w:rPr>
                <w:rFonts w:ascii="Times New Roman" w:eastAsia="Times New Roman" w:hAnsi="Times New Roman" w:cs="Times New Roman"/>
                <w:sz w:val="20"/>
                <w:szCs w:val="20"/>
                <w:lang w:eastAsia="en-GB"/>
              </w:rPr>
              <w:t>–</w:t>
            </w:r>
            <w:r w:rsidR="00C3621C" w:rsidRPr="00C22FD0">
              <w:rPr>
                <w:rFonts w:ascii="Times New Roman" w:eastAsia="Times New Roman" w:hAnsi="Times New Roman" w:cs="Times New Roman"/>
                <w:sz w:val="20"/>
                <w:szCs w:val="20"/>
                <w:lang w:eastAsia="en-GB"/>
              </w:rPr>
              <w:t>module to health insurance and reinsurance obligations</w:t>
            </w:r>
            <w:r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br/>
            </w:r>
          </w:p>
        </w:tc>
      </w:tr>
      <w:tr w:rsidR="00E21451" w:rsidRPr="00C22FD0" w14:paraId="2B81BAD9" w14:textId="77777777" w:rsidTr="0040755A">
        <w:tc>
          <w:tcPr>
            <w:tcW w:w="1951" w:type="dxa"/>
            <w:tcBorders>
              <w:bottom w:val="single" w:sz="4" w:space="0" w:color="auto"/>
            </w:tcBorders>
          </w:tcPr>
          <w:p w14:paraId="02CC100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C1300/R3620</w:t>
            </w:r>
          </w:p>
        </w:tc>
        <w:tc>
          <w:tcPr>
            <w:tcW w:w="2552" w:type="dxa"/>
            <w:tcBorders>
              <w:bottom w:val="single" w:sz="4" w:space="0" w:color="auto"/>
            </w:tcBorders>
          </w:tcPr>
          <w:p w14:paraId="69903F6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14:paraId="5DDE12BD" w14:textId="2943AAE2" w:rsidR="00E21451" w:rsidRPr="00C22FD0" w:rsidRDefault="00E21451" w:rsidP="00C3621C">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Diversification effect arising from the aggregation of the capital requirement after risk mitigations for the </w:t>
            </w:r>
            <w:r w:rsidR="00C3621C" w:rsidRPr="00C22FD0">
              <w:rPr>
                <w:rFonts w:ascii="Times New Roman" w:eastAsia="Times New Roman" w:hAnsi="Times New Roman" w:cs="Times New Roman"/>
                <w:sz w:val="20"/>
                <w:szCs w:val="20"/>
                <w:lang w:eastAsia="en-GB"/>
              </w:rPr>
              <w:t>mass accident risk sub</w:t>
            </w:r>
            <w:r w:rsidR="004508C9" w:rsidRPr="00C22FD0">
              <w:rPr>
                <w:rFonts w:ascii="Times New Roman" w:eastAsia="Times New Roman" w:hAnsi="Times New Roman" w:cs="Times New Roman"/>
                <w:sz w:val="20"/>
                <w:szCs w:val="20"/>
                <w:lang w:eastAsia="en-GB"/>
              </w:rPr>
              <w:t>–</w:t>
            </w:r>
            <w:r w:rsidR="00C3621C" w:rsidRPr="00C22FD0">
              <w:rPr>
                <w:rFonts w:ascii="Times New Roman" w:eastAsia="Times New Roman" w:hAnsi="Times New Roman" w:cs="Times New Roman"/>
                <w:sz w:val="20"/>
                <w:szCs w:val="20"/>
                <w:lang w:eastAsia="en-GB"/>
              </w:rPr>
              <w:t>module to health insurance and reinsurance obligations</w:t>
            </w:r>
            <w:r w:rsidRPr="00C22FD0">
              <w:rPr>
                <w:rFonts w:ascii="Times New Roman" w:eastAsia="Times New Roman" w:hAnsi="Times New Roman" w:cs="Times New Roman"/>
                <w:sz w:val="20"/>
                <w:szCs w:val="20"/>
                <w:lang w:eastAsia="en-GB"/>
              </w:rPr>
              <w:t xml:space="preserve"> relating to the different countries.</w:t>
            </w:r>
          </w:p>
        </w:tc>
      </w:tr>
      <w:tr w:rsidR="00E21451" w:rsidRPr="00C22FD0" w14:paraId="66189899" w14:textId="77777777" w:rsidTr="0040755A">
        <w:tc>
          <w:tcPr>
            <w:tcW w:w="1951" w:type="dxa"/>
            <w:tcBorders>
              <w:bottom w:val="single" w:sz="4" w:space="0" w:color="auto"/>
            </w:tcBorders>
          </w:tcPr>
          <w:p w14:paraId="2AE9D6A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C1300/R3630</w:t>
            </w:r>
          </w:p>
        </w:tc>
        <w:tc>
          <w:tcPr>
            <w:tcW w:w="2552" w:type="dxa"/>
            <w:tcBorders>
              <w:bottom w:val="single" w:sz="4" w:space="0" w:color="auto"/>
            </w:tcBorders>
          </w:tcPr>
          <w:p w14:paraId="67DD550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Total Mass accident all countries after diversification</w:t>
            </w:r>
          </w:p>
        </w:tc>
        <w:tc>
          <w:tcPr>
            <w:tcW w:w="4739" w:type="dxa"/>
            <w:tcBorders>
              <w:bottom w:val="single" w:sz="4" w:space="0" w:color="auto"/>
            </w:tcBorders>
          </w:tcPr>
          <w:p w14:paraId="3113F7DD" w14:textId="491E499B" w:rsidR="00E21451" w:rsidRPr="00C22FD0" w:rsidRDefault="00E21451" w:rsidP="00C3621C">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after risk mitigation for the </w:t>
            </w:r>
            <w:r w:rsidR="00C3621C" w:rsidRPr="00C22FD0">
              <w:rPr>
                <w:rFonts w:ascii="Times New Roman" w:eastAsia="Times New Roman" w:hAnsi="Times New Roman" w:cs="Times New Roman"/>
                <w:sz w:val="20"/>
                <w:szCs w:val="20"/>
                <w:lang w:eastAsia="en-GB"/>
              </w:rPr>
              <w:t>mass accident risk sub</w:t>
            </w:r>
            <w:r w:rsidR="004508C9" w:rsidRPr="00C22FD0">
              <w:rPr>
                <w:rFonts w:ascii="Times New Roman" w:eastAsia="Times New Roman" w:hAnsi="Times New Roman" w:cs="Times New Roman"/>
                <w:sz w:val="20"/>
                <w:szCs w:val="20"/>
                <w:lang w:eastAsia="en-GB"/>
              </w:rPr>
              <w:t>–</w:t>
            </w:r>
            <w:r w:rsidR="00C3621C" w:rsidRPr="00C22FD0">
              <w:rPr>
                <w:rFonts w:ascii="Times New Roman" w:eastAsia="Times New Roman" w:hAnsi="Times New Roman" w:cs="Times New Roman"/>
                <w:sz w:val="20"/>
                <w:szCs w:val="20"/>
                <w:lang w:eastAsia="en-GB"/>
              </w:rPr>
              <w:t>module to health insurance and reinsurance obligations</w:t>
            </w:r>
            <w:r w:rsidRPr="00C22FD0">
              <w:rPr>
                <w:rFonts w:ascii="Times New Roman" w:eastAsia="Times New Roman" w:hAnsi="Times New Roman" w:cs="Times New Roman"/>
                <w:sz w:val="20"/>
                <w:szCs w:val="20"/>
                <w:lang w:eastAsia="en-GB"/>
              </w:rPr>
              <w:t xml:space="preserve">, taking into consideration the diversification effect given in C1300/R3620. </w:t>
            </w:r>
          </w:p>
        </w:tc>
      </w:tr>
      <w:tr w:rsidR="00E21451" w:rsidRPr="00C22FD0" w14:paraId="02F963B5" w14:textId="77777777" w:rsidTr="0040755A">
        <w:tc>
          <w:tcPr>
            <w:tcW w:w="9242" w:type="dxa"/>
            <w:gridSpan w:val="3"/>
            <w:tcBorders>
              <w:top w:val="single" w:sz="4" w:space="0" w:color="auto"/>
              <w:left w:val="nil"/>
              <w:bottom w:val="single" w:sz="4" w:space="0" w:color="auto"/>
              <w:right w:val="nil"/>
            </w:tcBorders>
          </w:tcPr>
          <w:p w14:paraId="58A31214" w14:textId="29FA89B7"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Health catastrophe risk – Concentration accident</w:t>
            </w:r>
          </w:p>
        </w:tc>
      </w:tr>
      <w:tr w:rsidR="00E21451" w:rsidRPr="00C22FD0" w14:paraId="279598DB" w14:textId="77777777" w:rsidTr="0040755A">
        <w:tc>
          <w:tcPr>
            <w:tcW w:w="1951" w:type="dxa"/>
            <w:tcBorders>
              <w:top w:val="single" w:sz="4" w:space="0" w:color="auto"/>
            </w:tcBorders>
          </w:tcPr>
          <w:p w14:paraId="3472D372" w14:textId="0B81F31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C1310/R3700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R4010</w:t>
            </w:r>
          </w:p>
        </w:tc>
        <w:tc>
          <w:tcPr>
            <w:tcW w:w="2552" w:type="dxa"/>
            <w:tcBorders>
              <w:top w:val="single" w:sz="4" w:space="0" w:color="auto"/>
            </w:tcBorders>
          </w:tcPr>
          <w:p w14:paraId="34269B3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Largest known accident risk concentration – Countries</w:t>
            </w:r>
          </w:p>
        </w:tc>
        <w:tc>
          <w:tcPr>
            <w:tcW w:w="4739" w:type="dxa"/>
            <w:tcBorders>
              <w:top w:val="single" w:sz="4" w:space="0" w:color="auto"/>
            </w:tcBorders>
          </w:tcPr>
          <w:p w14:paraId="481CDBC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largest accident risk concentration of an insurance or reinsurance group, for each country, shall be equal to the largest number of persons for which the following conditions are met:</w:t>
            </w:r>
          </w:p>
          <w:p w14:paraId="162747FE" w14:textId="1358A43C"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The insurance or reinsurance group has a workers' compensation insurance or reinsurance obligation or a group income protection insurance or reinsurance obligation in relation to each of the persons;</w:t>
            </w:r>
          </w:p>
          <w:p w14:paraId="7C019CAF" w14:textId="4AA15F92"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The obligations in relation to each of the persons cover at least one of the events set out in the next item;</w:t>
            </w:r>
          </w:p>
          <w:p w14:paraId="64E4D55E" w14:textId="2BDC52B6"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The persons are working in the same building which is situated in this particular country.</w:t>
            </w:r>
          </w:p>
          <w:p w14:paraId="39DA514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w:t>
            </w:r>
          </w:p>
          <w:p w14:paraId="076D4B1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These persons are insured against the following types of event:</w:t>
            </w:r>
          </w:p>
          <w:p w14:paraId="06E59416" w14:textId="3E5DCE75"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Death caused by an accident;</w:t>
            </w:r>
          </w:p>
          <w:p w14:paraId="306EB95B" w14:textId="2FC63D24"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Permanent disability caused by an accident;</w:t>
            </w:r>
          </w:p>
          <w:p w14:paraId="22C995BA" w14:textId="6324515D"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Disability that lasts 10 years caused by an accident;</w:t>
            </w:r>
          </w:p>
          <w:p w14:paraId="2A81C6DB" w14:textId="03523AF9"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Disability that lasts 12 months caused by an accident;</w:t>
            </w:r>
          </w:p>
          <w:p w14:paraId="4FB68192" w14:textId="04AD224D"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Medical treatment caused by an accident.</w:t>
            </w:r>
          </w:p>
        </w:tc>
      </w:tr>
      <w:tr w:rsidR="00E21451" w:rsidRPr="00C22FD0" w14:paraId="6BF424EA" w14:textId="77777777" w:rsidTr="0040755A">
        <w:tc>
          <w:tcPr>
            <w:tcW w:w="1951" w:type="dxa"/>
          </w:tcPr>
          <w:p w14:paraId="3115C2BB" w14:textId="01098E2A"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C1320/R3700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R4010,</w:t>
            </w:r>
          </w:p>
          <w:p w14:paraId="2ADC4A1D" w14:textId="669F8F7B"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C1330/R3700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R4010,</w:t>
            </w:r>
          </w:p>
          <w:p w14:paraId="60140DA1" w14:textId="12505D09"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C1340/R3700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R4010,</w:t>
            </w:r>
          </w:p>
          <w:p w14:paraId="7C5BC42F" w14:textId="300DD107"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C1350/R3700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R4010,</w:t>
            </w:r>
          </w:p>
          <w:p w14:paraId="67823216" w14:textId="1D18BA3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C1360/R3700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R4010</w:t>
            </w:r>
          </w:p>
        </w:tc>
        <w:tc>
          <w:tcPr>
            <w:tcW w:w="2552" w:type="dxa"/>
          </w:tcPr>
          <w:p w14:paraId="08C86F4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Average sum insured per  type of event </w:t>
            </w:r>
          </w:p>
        </w:tc>
        <w:tc>
          <w:tcPr>
            <w:tcW w:w="4739" w:type="dxa"/>
          </w:tcPr>
          <w:p w14:paraId="38FA0DE7" w14:textId="0EE57747" w:rsidR="00E21451" w:rsidRPr="00C22FD0" w:rsidRDefault="00DA2CF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average value of benefits payable by insurance and reinsurance undertakings for the largest accident risk concentration.</w:t>
            </w:r>
          </w:p>
        </w:tc>
      </w:tr>
      <w:tr w:rsidR="00E21451" w:rsidRPr="00C22FD0" w14:paraId="14493EC8" w14:textId="77777777" w:rsidTr="0040755A">
        <w:tc>
          <w:tcPr>
            <w:tcW w:w="1951" w:type="dxa"/>
          </w:tcPr>
          <w:p w14:paraId="10392896" w14:textId="58AC53B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C1370/R3700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R4010</w:t>
            </w:r>
          </w:p>
        </w:tc>
        <w:tc>
          <w:tcPr>
            <w:tcW w:w="2552" w:type="dxa"/>
          </w:tcPr>
          <w:p w14:paraId="7BD6B47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w:t>
            </w:r>
          </w:p>
        </w:tc>
        <w:tc>
          <w:tcPr>
            <w:tcW w:w="4739" w:type="dxa"/>
          </w:tcPr>
          <w:p w14:paraId="76D63F59" w14:textId="6614E38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Capital requirement before risk mitigation, for each country, arising from the health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 concentration accident.</w:t>
            </w:r>
          </w:p>
        </w:tc>
      </w:tr>
      <w:tr w:rsidR="00E21451" w:rsidRPr="00C22FD0" w14:paraId="221BF7A9" w14:textId="77777777" w:rsidTr="0040755A">
        <w:tc>
          <w:tcPr>
            <w:tcW w:w="1951" w:type="dxa"/>
            <w:shd w:val="clear" w:color="auto" w:fill="auto"/>
          </w:tcPr>
          <w:p w14:paraId="58FA457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C1410</w:t>
            </w:r>
          </w:p>
        </w:tc>
        <w:tc>
          <w:tcPr>
            <w:tcW w:w="2552" w:type="dxa"/>
            <w:shd w:val="clear" w:color="auto" w:fill="auto"/>
          </w:tcPr>
          <w:p w14:paraId="1447B2A9" w14:textId="77777777" w:rsidR="00E21451" w:rsidRPr="00C22FD0" w:rsidDel="003330C3"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Other countries to be considered in the Concentration accident</w:t>
            </w:r>
          </w:p>
        </w:tc>
        <w:tc>
          <w:tcPr>
            <w:tcW w:w="4739" w:type="dxa"/>
            <w:shd w:val="clear" w:color="auto" w:fill="auto"/>
          </w:tcPr>
          <w:p w14:paraId="1D9DBB5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Identify the ISO code of other countries to be considered in the Concentration accident.</w:t>
            </w:r>
          </w:p>
          <w:p w14:paraId="47299A94" w14:textId="77777777" w:rsidR="00E21451" w:rsidRPr="00C22FD0" w:rsidRDefault="00E21451" w:rsidP="0040755A">
            <w:pPr>
              <w:rPr>
                <w:rFonts w:ascii="Times New Roman" w:eastAsia="Times New Roman" w:hAnsi="Times New Roman" w:cs="Times New Roman"/>
                <w:sz w:val="20"/>
                <w:szCs w:val="20"/>
                <w:lang w:eastAsia="en-GB"/>
              </w:rPr>
            </w:pPr>
          </w:p>
        </w:tc>
      </w:tr>
      <w:tr w:rsidR="00E21451" w:rsidRPr="00C22FD0" w14:paraId="172293A6" w14:textId="77777777" w:rsidTr="0040755A">
        <w:tc>
          <w:tcPr>
            <w:tcW w:w="1951" w:type="dxa"/>
          </w:tcPr>
          <w:p w14:paraId="25F8C45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C1370/R4020</w:t>
            </w:r>
          </w:p>
        </w:tc>
        <w:tc>
          <w:tcPr>
            <w:tcW w:w="2552" w:type="dxa"/>
          </w:tcPr>
          <w:p w14:paraId="5391356A" w14:textId="4A6AA86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Concentration accident all countries before diversification</w:t>
            </w:r>
          </w:p>
        </w:tc>
        <w:tc>
          <w:tcPr>
            <w:tcW w:w="4739" w:type="dxa"/>
          </w:tcPr>
          <w:p w14:paraId="04BB0E5C" w14:textId="78CAA3B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before risk mitigation,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countries, for the health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 concentration accident.</w:t>
            </w:r>
            <w:r w:rsidRPr="00C22FD0">
              <w:rPr>
                <w:rFonts w:ascii="Times New Roman" w:eastAsia="Times New Roman" w:hAnsi="Times New Roman" w:cs="Times New Roman"/>
                <w:sz w:val="20"/>
                <w:szCs w:val="20"/>
                <w:lang w:eastAsia="en-GB"/>
              </w:rPr>
              <w:br/>
            </w:r>
          </w:p>
        </w:tc>
      </w:tr>
      <w:tr w:rsidR="00E21451" w:rsidRPr="00C22FD0" w14:paraId="0EB1302A" w14:textId="77777777" w:rsidTr="0040755A">
        <w:tc>
          <w:tcPr>
            <w:tcW w:w="1951" w:type="dxa"/>
          </w:tcPr>
          <w:p w14:paraId="248711E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C1370/R4030</w:t>
            </w:r>
          </w:p>
        </w:tc>
        <w:tc>
          <w:tcPr>
            <w:tcW w:w="2552" w:type="dxa"/>
          </w:tcPr>
          <w:p w14:paraId="6CC7D45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14:paraId="492AEC1F" w14:textId="10F7CE2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health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 concentration accident relating to the different countries.</w:t>
            </w:r>
          </w:p>
        </w:tc>
      </w:tr>
      <w:tr w:rsidR="00E21451" w:rsidRPr="00C22FD0" w14:paraId="0652310E" w14:textId="77777777" w:rsidTr="0040755A">
        <w:tc>
          <w:tcPr>
            <w:tcW w:w="1951" w:type="dxa"/>
          </w:tcPr>
          <w:p w14:paraId="3E91790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C1370/R4040</w:t>
            </w:r>
          </w:p>
        </w:tc>
        <w:tc>
          <w:tcPr>
            <w:tcW w:w="2552" w:type="dxa"/>
          </w:tcPr>
          <w:p w14:paraId="6DDBC240" w14:textId="0DAD18EC"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Concentration accident all countries after diversification</w:t>
            </w:r>
          </w:p>
        </w:tc>
        <w:tc>
          <w:tcPr>
            <w:tcW w:w="4739" w:type="dxa"/>
          </w:tcPr>
          <w:p w14:paraId="22B7F582" w14:textId="44A1CC4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total capital requirement before risk mitigation, after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countries, for the health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 concentration accident.</w:t>
            </w:r>
          </w:p>
        </w:tc>
      </w:tr>
      <w:tr w:rsidR="00E21451" w:rsidRPr="00C22FD0" w14:paraId="026DD14C" w14:textId="77777777" w:rsidTr="0040755A">
        <w:tc>
          <w:tcPr>
            <w:tcW w:w="1951" w:type="dxa"/>
          </w:tcPr>
          <w:p w14:paraId="1A309BBD" w14:textId="0E26C8FD"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C1380/R3700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R4010</w:t>
            </w:r>
          </w:p>
        </w:tc>
        <w:tc>
          <w:tcPr>
            <w:tcW w:w="2552" w:type="dxa"/>
          </w:tcPr>
          <w:p w14:paraId="55D3573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 – Countries</w:t>
            </w:r>
          </w:p>
        </w:tc>
        <w:tc>
          <w:tcPr>
            <w:tcW w:w="4739" w:type="dxa"/>
          </w:tcPr>
          <w:p w14:paraId="27C66DC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For each of the countries identified the estimated risk mitigation effect of the group’s specific reinsurance contracts and special purpose vehicles relating to this peril, excluding the estimated reinstatement premiums.</w:t>
            </w:r>
          </w:p>
        </w:tc>
      </w:tr>
      <w:tr w:rsidR="00E21451" w:rsidRPr="00C22FD0" w14:paraId="5B89455C" w14:textId="77777777" w:rsidTr="0040755A">
        <w:tc>
          <w:tcPr>
            <w:tcW w:w="1951" w:type="dxa"/>
          </w:tcPr>
          <w:p w14:paraId="4A0302F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C1380/R4020</w:t>
            </w:r>
          </w:p>
        </w:tc>
        <w:tc>
          <w:tcPr>
            <w:tcW w:w="2552" w:type="dxa"/>
          </w:tcPr>
          <w:p w14:paraId="7095739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Risk Mitigation – Total Concentration accident all countries before diversification</w:t>
            </w:r>
          </w:p>
        </w:tc>
        <w:tc>
          <w:tcPr>
            <w:tcW w:w="4739" w:type="dxa"/>
          </w:tcPr>
          <w:p w14:paraId="3080E2C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estimated risk mitigation effect of the group’s specific reinsurance contracts and special purpose vehicles for all countries.</w:t>
            </w:r>
          </w:p>
        </w:tc>
      </w:tr>
      <w:tr w:rsidR="00E21451" w:rsidRPr="00C22FD0" w14:paraId="5ECA3F02" w14:textId="77777777" w:rsidTr="0040755A">
        <w:tc>
          <w:tcPr>
            <w:tcW w:w="1951" w:type="dxa"/>
          </w:tcPr>
          <w:p w14:paraId="3C36BC6E" w14:textId="00F95BCB"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C1390/R3700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R4010</w:t>
            </w:r>
          </w:p>
        </w:tc>
        <w:tc>
          <w:tcPr>
            <w:tcW w:w="2552" w:type="dxa"/>
          </w:tcPr>
          <w:p w14:paraId="1AE791E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 – Countries</w:t>
            </w:r>
          </w:p>
        </w:tc>
        <w:tc>
          <w:tcPr>
            <w:tcW w:w="4739" w:type="dxa"/>
          </w:tcPr>
          <w:p w14:paraId="40D5A29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For each of the countries identified the estimated reinstatement premiums as a result of the group’s specific reinsurance contracts and special purpose vehicles relating to this peril.</w:t>
            </w:r>
          </w:p>
        </w:tc>
      </w:tr>
      <w:tr w:rsidR="00E21451" w:rsidRPr="00C22FD0" w14:paraId="7E3A4484" w14:textId="77777777" w:rsidTr="0040755A">
        <w:tc>
          <w:tcPr>
            <w:tcW w:w="1951" w:type="dxa"/>
          </w:tcPr>
          <w:p w14:paraId="0FE0219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C1390/R4020</w:t>
            </w:r>
          </w:p>
        </w:tc>
        <w:tc>
          <w:tcPr>
            <w:tcW w:w="2552" w:type="dxa"/>
          </w:tcPr>
          <w:p w14:paraId="247687D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Estimated Reinstatement Premiums – Total Concentration accident all countries before diversification</w:t>
            </w:r>
          </w:p>
        </w:tc>
        <w:tc>
          <w:tcPr>
            <w:tcW w:w="4739" w:type="dxa"/>
          </w:tcPr>
          <w:p w14:paraId="7245E39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of the estimated reinstatement premiums as a result of the group’s specific reinsurance contracts and special purpose vehicles for all countries.</w:t>
            </w:r>
          </w:p>
        </w:tc>
      </w:tr>
      <w:tr w:rsidR="00E21451" w:rsidRPr="00C22FD0" w14:paraId="5BFF43B5" w14:textId="77777777" w:rsidTr="0040755A">
        <w:tc>
          <w:tcPr>
            <w:tcW w:w="1951" w:type="dxa"/>
          </w:tcPr>
          <w:p w14:paraId="1C63829A" w14:textId="794331F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C1400/R3700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R4010</w:t>
            </w:r>
          </w:p>
        </w:tc>
        <w:tc>
          <w:tcPr>
            <w:tcW w:w="2552" w:type="dxa"/>
          </w:tcPr>
          <w:p w14:paraId="3096112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Countries</w:t>
            </w:r>
          </w:p>
        </w:tc>
        <w:tc>
          <w:tcPr>
            <w:tcW w:w="4739" w:type="dxa"/>
          </w:tcPr>
          <w:p w14:paraId="081D02C0" w14:textId="21E0CBE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Capital requirement, after the deduction of the risk mitigating effect of the group’s specific reinsurance contracts and special purpose vehicles relating to this peril, arising from the health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 concentration accident for each of the countries identified.</w:t>
            </w:r>
          </w:p>
        </w:tc>
      </w:tr>
      <w:tr w:rsidR="00E21451" w:rsidRPr="00C22FD0" w14:paraId="0FC56C1A" w14:textId="77777777" w:rsidTr="0040755A">
        <w:tc>
          <w:tcPr>
            <w:tcW w:w="1951" w:type="dxa"/>
          </w:tcPr>
          <w:p w14:paraId="6AD56D4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C1400/R4020</w:t>
            </w:r>
          </w:p>
        </w:tc>
        <w:tc>
          <w:tcPr>
            <w:tcW w:w="2552" w:type="dxa"/>
          </w:tcPr>
          <w:p w14:paraId="18CE975D" w14:textId="47FBA6B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after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Concentration accident all countries before diversification</w:t>
            </w:r>
          </w:p>
        </w:tc>
        <w:tc>
          <w:tcPr>
            <w:tcW w:w="4739" w:type="dxa"/>
          </w:tcPr>
          <w:p w14:paraId="4891786B" w14:textId="1C3700F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total capital requirement after risk mitigation, before diversification </w:t>
            </w:r>
            <w:r w:rsidR="00DF4F39" w:rsidRPr="00C22FD0">
              <w:rPr>
                <w:rFonts w:ascii="Times New Roman" w:eastAsia="Times New Roman" w:hAnsi="Times New Roman" w:cs="Times New Roman"/>
                <w:sz w:val="20"/>
                <w:szCs w:val="20"/>
                <w:lang w:eastAsia="en-GB"/>
              </w:rPr>
              <w:t xml:space="preserve">effect </w:t>
            </w:r>
            <w:r w:rsidRPr="00C22FD0">
              <w:rPr>
                <w:rFonts w:ascii="Times New Roman" w:eastAsia="Times New Roman" w:hAnsi="Times New Roman" w:cs="Times New Roman"/>
                <w:sz w:val="20"/>
                <w:szCs w:val="20"/>
                <w:lang w:eastAsia="en-GB"/>
              </w:rPr>
              <w:t>between countries, for the health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 concentration accident.</w:t>
            </w:r>
            <w:r w:rsidRPr="00C22FD0">
              <w:rPr>
                <w:rFonts w:ascii="Times New Roman" w:eastAsia="Times New Roman" w:hAnsi="Times New Roman" w:cs="Times New Roman"/>
                <w:sz w:val="20"/>
                <w:szCs w:val="20"/>
                <w:lang w:eastAsia="en-GB"/>
              </w:rPr>
              <w:br/>
            </w:r>
          </w:p>
        </w:tc>
      </w:tr>
      <w:tr w:rsidR="00E21451" w:rsidRPr="00C22FD0" w14:paraId="2A28AA55" w14:textId="77777777" w:rsidTr="0040755A">
        <w:tc>
          <w:tcPr>
            <w:tcW w:w="1951" w:type="dxa"/>
            <w:tcBorders>
              <w:bottom w:val="single" w:sz="4" w:space="0" w:color="auto"/>
            </w:tcBorders>
          </w:tcPr>
          <w:p w14:paraId="23D0E30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C1400/R4030</w:t>
            </w:r>
          </w:p>
        </w:tc>
        <w:tc>
          <w:tcPr>
            <w:tcW w:w="2552" w:type="dxa"/>
            <w:tcBorders>
              <w:bottom w:val="single" w:sz="4" w:space="0" w:color="auto"/>
            </w:tcBorders>
          </w:tcPr>
          <w:p w14:paraId="1FA19B1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14:paraId="15C7B99E" w14:textId="052BBDD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Diversification effect arising from the aggregation of the capital requirement after risk mitigations for the health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 concentration accident risks relating to the different countries. </w:t>
            </w:r>
          </w:p>
        </w:tc>
      </w:tr>
      <w:tr w:rsidR="00E21451" w:rsidRPr="00C22FD0" w14:paraId="1D497650" w14:textId="77777777" w:rsidTr="0040755A">
        <w:tc>
          <w:tcPr>
            <w:tcW w:w="1951" w:type="dxa"/>
            <w:tcBorders>
              <w:bottom w:val="single" w:sz="4" w:space="0" w:color="auto"/>
            </w:tcBorders>
          </w:tcPr>
          <w:p w14:paraId="751B40B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C1400/R4040</w:t>
            </w:r>
          </w:p>
        </w:tc>
        <w:tc>
          <w:tcPr>
            <w:tcW w:w="2552" w:type="dxa"/>
            <w:tcBorders>
              <w:bottom w:val="single" w:sz="4" w:space="0" w:color="auto"/>
            </w:tcBorders>
          </w:tcPr>
          <w:p w14:paraId="318F85E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after risk mitigation – Total Concentration accident all countries after diversification</w:t>
            </w:r>
          </w:p>
        </w:tc>
        <w:tc>
          <w:tcPr>
            <w:tcW w:w="4739" w:type="dxa"/>
            <w:tcBorders>
              <w:bottom w:val="single" w:sz="4" w:space="0" w:color="auto"/>
            </w:tcBorders>
          </w:tcPr>
          <w:p w14:paraId="6A10B054" w14:textId="7A1EEC52"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after risk mitigation for the health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module concentration accident risk, taking into consideration the diversification effect given in C1400/R4020. </w:t>
            </w:r>
          </w:p>
        </w:tc>
      </w:tr>
      <w:tr w:rsidR="00E21451" w:rsidRPr="00C22FD0" w14:paraId="62109549" w14:textId="77777777" w:rsidTr="0040755A">
        <w:tc>
          <w:tcPr>
            <w:tcW w:w="9242" w:type="dxa"/>
            <w:gridSpan w:val="3"/>
            <w:tcBorders>
              <w:top w:val="single" w:sz="4" w:space="0" w:color="auto"/>
              <w:left w:val="nil"/>
              <w:bottom w:val="single" w:sz="4" w:space="0" w:color="auto"/>
              <w:right w:val="nil"/>
            </w:tcBorders>
          </w:tcPr>
          <w:p w14:paraId="264C8ED7" w14:textId="0F5CF25D" w:rsidR="00E21451" w:rsidRPr="00C22FD0" w:rsidRDefault="00E21451" w:rsidP="0040755A">
            <w:pPr>
              <w:spacing w:before="120" w:after="120"/>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Health catastrophe risk – Pandemic</w:t>
            </w:r>
          </w:p>
        </w:tc>
      </w:tr>
      <w:tr w:rsidR="00E21451" w:rsidRPr="00C22FD0" w14:paraId="3C9C9754" w14:textId="77777777" w:rsidTr="0040755A">
        <w:tc>
          <w:tcPr>
            <w:tcW w:w="1951" w:type="dxa"/>
          </w:tcPr>
          <w:p w14:paraId="313C00CA" w14:textId="7BCA94E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C1440/R4100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lastRenderedPageBreak/>
              <w:t>R4410</w:t>
            </w:r>
          </w:p>
        </w:tc>
        <w:tc>
          <w:tcPr>
            <w:tcW w:w="2552" w:type="dxa"/>
          </w:tcPr>
          <w:p w14:paraId="65F7151B" w14:textId="25BF47D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Medical expense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Number </w:t>
            </w:r>
            <w:r w:rsidRPr="00C22FD0">
              <w:rPr>
                <w:rFonts w:ascii="Times New Roman" w:eastAsia="Times New Roman" w:hAnsi="Times New Roman" w:cs="Times New Roman"/>
                <w:sz w:val="20"/>
                <w:szCs w:val="20"/>
                <w:lang w:eastAsia="en-GB"/>
              </w:rPr>
              <w:lastRenderedPageBreak/>
              <w:t>of insured persons – Countries</w:t>
            </w:r>
          </w:p>
        </w:tc>
        <w:tc>
          <w:tcPr>
            <w:tcW w:w="4739" w:type="dxa"/>
          </w:tcPr>
          <w:p w14:paraId="52F190D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The number of insured persons of insurance and </w:t>
            </w:r>
            <w:r w:rsidRPr="00C22FD0">
              <w:rPr>
                <w:rFonts w:ascii="Times New Roman" w:eastAsia="Times New Roman" w:hAnsi="Times New Roman" w:cs="Times New Roman"/>
                <w:sz w:val="20"/>
                <w:szCs w:val="20"/>
                <w:lang w:eastAsia="en-GB"/>
              </w:rPr>
              <w:lastRenderedPageBreak/>
              <w:t>reinsurance groups, for each of the countries identified, which meet the following conditions:</w:t>
            </w:r>
          </w:p>
          <w:p w14:paraId="184E4E64" w14:textId="36331E54"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The insured persons are inhabitants of this particular country;</w:t>
            </w:r>
          </w:p>
          <w:p w14:paraId="0F221458" w14:textId="657D6708"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The insured persons are covered by medical expense insurance or reinsurance obligations, other than workers' compensation insurance or reinsurance obligations that cover medical expense resulting from an infectious disease.</w:t>
            </w:r>
          </w:p>
          <w:p w14:paraId="2973286C"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w:t>
            </w:r>
          </w:p>
          <w:p w14:paraId="41E2706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These insured persons may claim benefits for the following healthcare utilisation:</w:t>
            </w:r>
          </w:p>
          <w:p w14:paraId="26FF0FF6" w14:textId="16E6987E"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Hospitalisation;</w:t>
            </w:r>
          </w:p>
          <w:p w14:paraId="22142377" w14:textId="2774D38C"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Consultation with a medical practitioner;</w:t>
            </w:r>
          </w:p>
          <w:p w14:paraId="79A15090" w14:textId="47E4570F" w:rsidR="00E21451" w:rsidRPr="00C22FD0" w:rsidRDefault="004508C9"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No formal medical care sought.</w:t>
            </w:r>
          </w:p>
        </w:tc>
      </w:tr>
      <w:tr w:rsidR="00E21451" w:rsidRPr="00C22FD0" w14:paraId="2F8080DC" w14:textId="77777777" w:rsidTr="0040755A">
        <w:tc>
          <w:tcPr>
            <w:tcW w:w="1951" w:type="dxa"/>
          </w:tcPr>
          <w:p w14:paraId="5E664476" w14:textId="1DECB2F1"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lastRenderedPageBreak/>
              <w:t>C1450/R4100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R4410,</w:t>
            </w:r>
          </w:p>
          <w:p w14:paraId="145D3FA2" w14:textId="1C998EE3"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C1470/R4100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R4410,</w:t>
            </w:r>
          </w:p>
          <w:p w14:paraId="585ED862" w14:textId="4A0B4AF1"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C1490/R4100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R4410</w:t>
            </w:r>
          </w:p>
        </w:tc>
        <w:tc>
          <w:tcPr>
            <w:tcW w:w="2552" w:type="dxa"/>
          </w:tcPr>
          <w:p w14:paraId="499FF9B9" w14:textId="2E46ED6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Medical expense – Unit claim cost per type of healthcare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Countries</w:t>
            </w:r>
          </w:p>
        </w:tc>
        <w:tc>
          <w:tcPr>
            <w:tcW w:w="4739" w:type="dxa"/>
          </w:tcPr>
          <w:p w14:paraId="193C0B0C" w14:textId="720E207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Best estimate of the amounts payable, using the cash</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flow projection, by insurance and reinsurance groups for an insured person in relation to medical expense insurance or reinsurance obligations, other than workers’ compensation insurance or reinsurance obligations per healthcare utilisation type,  in the event of a pandemic, for each of the countries identified. </w:t>
            </w:r>
          </w:p>
        </w:tc>
      </w:tr>
      <w:tr w:rsidR="00E21451" w:rsidRPr="00C22FD0" w14:paraId="0D11F935" w14:textId="77777777" w:rsidTr="0040755A">
        <w:tc>
          <w:tcPr>
            <w:tcW w:w="1951" w:type="dxa"/>
          </w:tcPr>
          <w:p w14:paraId="6FDC45EB" w14:textId="23008133"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C1460/R4100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R4410,</w:t>
            </w:r>
          </w:p>
          <w:p w14:paraId="70734BF1" w14:textId="656940B1"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C1480/R4100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R4410,</w:t>
            </w:r>
          </w:p>
          <w:p w14:paraId="12355B42" w14:textId="11E3A4DD" w:rsidR="00E21451" w:rsidRPr="00C22FD0" w:rsidRDefault="00E21451" w:rsidP="0040755A">
            <w:pPr>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C1500/R4100</w:t>
            </w:r>
            <w:r w:rsidR="004508C9" w:rsidRPr="00C22FD0">
              <w:rPr>
                <w:rFonts w:ascii="Times New Roman" w:eastAsia="Times New Roman" w:hAnsi="Times New Roman" w:cs="Times New Roman"/>
                <w:sz w:val="20"/>
                <w:szCs w:val="20"/>
                <w:lang w:val="pt-PT" w:eastAsia="en-GB"/>
              </w:rPr>
              <w:t>–</w:t>
            </w:r>
            <w:r w:rsidRPr="00C22FD0">
              <w:rPr>
                <w:rFonts w:ascii="Times New Roman" w:eastAsia="Times New Roman" w:hAnsi="Times New Roman" w:cs="Times New Roman"/>
                <w:sz w:val="20"/>
                <w:szCs w:val="20"/>
                <w:lang w:val="pt-PT" w:eastAsia="en-GB"/>
              </w:rPr>
              <w:t>R4410</w:t>
            </w:r>
          </w:p>
        </w:tc>
        <w:tc>
          <w:tcPr>
            <w:tcW w:w="2552" w:type="dxa"/>
          </w:tcPr>
          <w:p w14:paraId="23FAAC7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Medical expense – Ratio of insured persons per type of healthcare – Countries</w:t>
            </w:r>
          </w:p>
        </w:tc>
        <w:tc>
          <w:tcPr>
            <w:tcW w:w="4739" w:type="dxa"/>
          </w:tcPr>
          <w:p w14:paraId="62B6777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ratio of insured persons with clinical symptoms utilising healthcare type, for each of the countries identified.</w:t>
            </w:r>
          </w:p>
        </w:tc>
      </w:tr>
      <w:tr w:rsidR="00E21451" w:rsidRPr="00C22FD0" w14:paraId="374B95EE" w14:textId="77777777" w:rsidTr="0040755A">
        <w:tc>
          <w:tcPr>
            <w:tcW w:w="1951" w:type="dxa"/>
          </w:tcPr>
          <w:p w14:paraId="05922C17" w14:textId="65386E9A"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C1510/R4100</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R4410</w:t>
            </w:r>
          </w:p>
        </w:tc>
        <w:tc>
          <w:tcPr>
            <w:tcW w:w="2552" w:type="dxa"/>
          </w:tcPr>
          <w:p w14:paraId="53B22CEB"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Catastrophe Risk Charge before risk mitigation – Countries</w:t>
            </w:r>
          </w:p>
        </w:tc>
        <w:tc>
          <w:tcPr>
            <w:tcW w:w="4739" w:type="dxa"/>
          </w:tcPr>
          <w:p w14:paraId="757226E8" w14:textId="40F7EC4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Capital requirement before risk mitigation, for each of the countries identified, arising from the health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 pandemic.</w:t>
            </w:r>
          </w:p>
        </w:tc>
      </w:tr>
      <w:tr w:rsidR="00E21451" w:rsidRPr="00C22FD0" w14:paraId="0EA9CD1D" w14:textId="77777777" w:rsidTr="0040755A">
        <w:tc>
          <w:tcPr>
            <w:tcW w:w="1951" w:type="dxa"/>
          </w:tcPr>
          <w:p w14:paraId="69C3AAD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C1550</w:t>
            </w:r>
          </w:p>
        </w:tc>
        <w:tc>
          <w:tcPr>
            <w:tcW w:w="2552" w:type="dxa"/>
          </w:tcPr>
          <w:p w14:paraId="127E0314" w14:textId="77777777" w:rsidR="00E21451" w:rsidRPr="00C22FD0" w:rsidDel="003330C3"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Other countries to be considered in the Pandemic</w:t>
            </w:r>
          </w:p>
        </w:tc>
        <w:tc>
          <w:tcPr>
            <w:tcW w:w="4739" w:type="dxa"/>
          </w:tcPr>
          <w:p w14:paraId="0748CB3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Identify the ISO code of other countries to be considered in the Concentration accident.</w:t>
            </w:r>
          </w:p>
        </w:tc>
      </w:tr>
      <w:tr w:rsidR="00E21451" w:rsidRPr="00C22FD0" w14:paraId="15077C09" w14:textId="77777777" w:rsidTr="0040755A">
        <w:tc>
          <w:tcPr>
            <w:tcW w:w="1951" w:type="dxa"/>
            <w:tcBorders>
              <w:top w:val="single" w:sz="4" w:space="0" w:color="auto"/>
            </w:tcBorders>
          </w:tcPr>
          <w:p w14:paraId="232E7EDE"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C1420/R4420</w:t>
            </w:r>
          </w:p>
        </w:tc>
        <w:tc>
          <w:tcPr>
            <w:tcW w:w="2552" w:type="dxa"/>
            <w:tcBorders>
              <w:top w:val="single" w:sz="4" w:space="0" w:color="auto"/>
            </w:tcBorders>
          </w:tcPr>
          <w:p w14:paraId="49C5E05E" w14:textId="022F3915"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Income protection – Number of insured persons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Pandemic all countries </w:t>
            </w:r>
          </w:p>
        </w:tc>
        <w:tc>
          <w:tcPr>
            <w:tcW w:w="4739" w:type="dxa"/>
            <w:tcBorders>
              <w:top w:val="single" w:sz="4" w:space="0" w:color="auto"/>
            </w:tcBorders>
          </w:tcPr>
          <w:p w14:paraId="473D4832"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number of insured persons for all countries identified covered by the income protection insurance or reinsurance obligations other than workers’ compensation insurance or reinsurance obligations.</w:t>
            </w:r>
          </w:p>
        </w:tc>
      </w:tr>
      <w:tr w:rsidR="00E21451" w:rsidRPr="00C22FD0" w14:paraId="22C89029" w14:textId="77777777" w:rsidTr="0040755A">
        <w:tc>
          <w:tcPr>
            <w:tcW w:w="1951" w:type="dxa"/>
          </w:tcPr>
          <w:p w14:paraId="5B2E1EE3"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C1430/R4420</w:t>
            </w:r>
          </w:p>
        </w:tc>
        <w:tc>
          <w:tcPr>
            <w:tcW w:w="2552" w:type="dxa"/>
          </w:tcPr>
          <w:p w14:paraId="1363DE75" w14:textId="64541D7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Income protection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pandemic exposure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Pandemic all countries</w:t>
            </w:r>
          </w:p>
        </w:tc>
        <w:tc>
          <w:tcPr>
            <w:tcW w:w="4739" w:type="dxa"/>
          </w:tcPr>
          <w:p w14:paraId="7959E8DF"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total of all income protection pandemic exposure for all countries identified of insurance and reinsurance groups.</w:t>
            </w:r>
          </w:p>
          <w:p w14:paraId="09479FF6"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w:t>
            </w:r>
          </w:p>
          <w:p w14:paraId="1BD057E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tc>
      </w:tr>
      <w:tr w:rsidR="00E21451" w:rsidRPr="00C22FD0" w14:paraId="352E67ED" w14:textId="77777777" w:rsidTr="0040755A">
        <w:tc>
          <w:tcPr>
            <w:tcW w:w="1951" w:type="dxa"/>
          </w:tcPr>
          <w:p w14:paraId="034F2F9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C1510/R4420</w:t>
            </w:r>
          </w:p>
        </w:tc>
        <w:tc>
          <w:tcPr>
            <w:tcW w:w="2552" w:type="dxa"/>
          </w:tcPr>
          <w:p w14:paraId="0FE089C6" w14:textId="09FA4C80"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before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Pandemic all countries</w:t>
            </w:r>
          </w:p>
        </w:tc>
        <w:tc>
          <w:tcPr>
            <w:tcW w:w="4739" w:type="dxa"/>
          </w:tcPr>
          <w:p w14:paraId="341217F9" w14:textId="625572CF"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is the total capital requirement before risk mitigation for the health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 pandemic for all countries identified.</w:t>
            </w:r>
            <w:r w:rsidRPr="00C22FD0">
              <w:rPr>
                <w:rFonts w:ascii="Times New Roman" w:eastAsia="Times New Roman" w:hAnsi="Times New Roman" w:cs="Times New Roman"/>
                <w:sz w:val="20"/>
                <w:szCs w:val="20"/>
                <w:lang w:eastAsia="en-GB"/>
              </w:rPr>
              <w:br/>
            </w:r>
          </w:p>
        </w:tc>
      </w:tr>
      <w:tr w:rsidR="00E21451" w:rsidRPr="00C22FD0" w14:paraId="0C26ED1A" w14:textId="77777777" w:rsidTr="0040755A">
        <w:tc>
          <w:tcPr>
            <w:tcW w:w="1951" w:type="dxa"/>
          </w:tcPr>
          <w:p w14:paraId="5055B8F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C1520/R4420</w:t>
            </w:r>
          </w:p>
        </w:tc>
        <w:tc>
          <w:tcPr>
            <w:tcW w:w="2552" w:type="dxa"/>
          </w:tcPr>
          <w:p w14:paraId="03A62C69" w14:textId="032264C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Pandemic all countries</w:t>
            </w:r>
          </w:p>
        </w:tc>
        <w:tc>
          <w:tcPr>
            <w:tcW w:w="4739" w:type="dxa"/>
          </w:tcPr>
          <w:p w14:paraId="1902669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total estimated risk mitigation effect of the group’s specific reinsurance contracts and special purpose vehicles relating to this peril, excluding the estimated reinstatement premiums for all countries identified.</w:t>
            </w:r>
          </w:p>
        </w:tc>
      </w:tr>
      <w:tr w:rsidR="00E21451" w:rsidRPr="00C22FD0" w14:paraId="5DF0D879" w14:textId="77777777" w:rsidTr="0040755A">
        <w:tc>
          <w:tcPr>
            <w:tcW w:w="1951" w:type="dxa"/>
          </w:tcPr>
          <w:p w14:paraId="4C62B90A"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C1530/R4420</w:t>
            </w:r>
          </w:p>
        </w:tc>
        <w:tc>
          <w:tcPr>
            <w:tcW w:w="2552" w:type="dxa"/>
          </w:tcPr>
          <w:p w14:paraId="02619020" w14:textId="59806674"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Estimated Reinstatement Premiums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Pandemic all countries</w:t>
            </w:r>
          </w:p>
        </w:tc>
        <w:tc>
          <w:tcPr>
            <w:tcW w:w="4739" w:type="dxa"/>
          </w:tcPr>
          <w:p w14:paraId="73E2C6C8"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total estimated reinstatement premiums as a result of the group’s specific reinsurance contracts and special purpose vehicles relating to this peril for all countries identified.</w:t>
            </w:r>
          </w:p>
        </w:tc>
      </w:tr>
      <w:tr w:rsidR="00E21451" w:rsidRPr="00C22FD0" w14:paraId="2445F3B6" w14:textId="77777777" w:rsidTr="0040755A">
        <w:tc>
          <w:tcPr>
            <w:tcW w:w="1951" w:type="dxa"/>
          </w:tcPr>
          <w:p w14:paraId="7BAD876D"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C1540/R4420</w:t>
            </w:r>
          </w:p>
        </w:tc>
        <w:tc>
          <w:tcPr>
            <w:tcW w:w="2552" w:type="dxa"/>
          </w:tcPr>
          <w:p w14:paraId="4B3148E6" w14:textId="2DE75346"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Catastrophe Risk Charge </w:t>
            </w:r>
            <w:r w:rsidRPr="00C22FD0">
              <w:rPr>
                <w:rFonts w:ascii="Times New Roman" w:eastAsia="Times New Roman" w:hAnsi="Times New Roman" w:cs="Times New Roman"/>
                <w:sz w:val="20"/>
                <w:szCs w:val="20"/>
                <w:lang w:eastAsia="en-GB"/>
              </w:rPr>
              <w:lastRenderedPageBreak/>
              <w:t xml:space="preserve">after risk mitigation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Total Pandemic all countries </w:t>
            </w:r>
          </w:p>
        </w:tc>
        <w:tc>
          <w:tcPr>
            <w:tcW w:w="4739" w:type="dxa"/>
          </w:tcPr>
          <w:p w14:paraId="3CC67366" w14:textId="1E727AD3"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The total capital requirement after risk mitigation for </w:t>
            </w:r>
            <w:r w:rsidRPr="00C22FD0">
              <w:rPr>
                <w:rFonts w:ascii="Times New Roman" w:eastAsia="Times New Roman" w:hAnsi="Times New Roman" w:cs="Times New Roman"/>
                <w:sz w:val="20"/>
                <w:szCs w:val="20"/>
                <w:lang w:eastAsia="en-GB"/>
              </w:rPr>
              <w:lastRenderedPageBreak/>
              <w:t>the health sub</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module pandemic for all countries identified.</w:t>
            </w:r>
          </w:p>
        </w:tc>
      </w:tr>
    </w:tbl>
    <w:p w14:paraId="2AA356EC" w14:textId="77777777" w:rsidR="00E21451" w:rsidRPr="00C22FD0" w:rsidRDefault="00E21451" w:rsidP="0040755A">
      <w:pPr>
        <w:rPr>
          <w:rFonts w:ascii="Times New Roman" w:hAnsi="Times New Roman"/>
        </w:rPr>
      </w:pPr>
    </w:p>
    <w:p w14:paraId="574A725A" w14:textId="02C69B15" w:rsidR="00E21451" w:rsidRPr="00C22FD0" w:rsidRDefault="00E21451">
      <w:pPr>
        <w:rPr>
          <w:rFonts w:ascii="Times New Roman" w:hAnsi="Times New Roman" w:cs="Times New Roman"/>
          <w:sz w:val="20"/>
          <w:szCs w:val="20"/>
        </w:rPr>
      </w:pPr>
      <w:r w:rsidRPr="00C22FD0">
        <w:rPr>
          <w:rFonts w:ascii="Times New Roman" w:hAnsi="Times New Roman" w:cs="Times New Roman"/>
          <w:b/>
          <w:bCs/>
          <w:sz w:val="20"/>
          <w:szCs w:val="20"/>
        </w:rPr>
        <w:t xml:space="preserve">S.31.01 </w:t>
      </w:r>
      <w:r w:rsidR="004508C9" w:rsidRPr="00C22FD0">
        <w:rPr>
          <w:rFonts w:ascii="Times New Roman" w:hAnsi="Times New Roman" w:cs="Times New Roman"/>
          <w:b/>
          <w:bCs/>
          <w:sz w:val="20"/>
          <w:szCs w:val="20"/>
        </w:rPr>
        <w:t>–</w:t>
      </w:r>
      <w:r w:rsidRPr="00C22FD0">
        <w:rPr>
          <w:rFonts w:ascii="Times New Roman" w:hAnsi="Times New Roman" w:cs="Times New Roman"/>
          <w:b/>
          <w:bCs/>
          <w:sz w:val="20"/>
          <w:szCs w:val="20"/>
        </w:rPr>
        <w:t xml:space="preserve"> Share of reinsurers (including Finite Reinsurance and SPV's) </w:t>
      </w:r>
    </w:p>
    <w:p w14:paraId="5E11BFA2" w14:textId="77777777" w:rsidR="00E21451" w:rsidRPr="00C22FD0" w:rsidRDefault="00E21451" w:rsidP="0040755A">
      <w:pPr>
        <w:jc w:val="both"/>
        <w:rPr>
          <w:rFonts w:ascii="Times New Roman" w:hAnsi="Times New Roman" w:cs="Times New Roman"/>
          <w:b/>
          <w:sz w:val="20"/>
          <w:szCs w:val="20"/>
        </w:rPr>
      </w:pPr>
      <w:r w:rsidRPr="00C22FD0">
        <w:rPr>
          <w:rFonts w:ascii="Times New Roman" w:hAnsi="Times New Roman" w:cs="Times New Roman"/>
          <w:b/>
          <w:sz w:val="20"/>
          <w:szCs w:val="20"/>
        </w:rPr>
        <w:t>General comments:</w:t>
      </w:r>
    </w:p>
    <w:p w14:paraId="69F19AFE" w14:textId="779B9830" w:rsidR="00E21451" w:rsidRPr="00C22FD0" w:rsidRDefault="00FC4845"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annual submission of information for groups. </w:t>
      </w:r>
    </w:p>
    <w:p w14:paraId="74D3E6C0" w14:textId="1F6BBE0A"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This template shall be filled by the insurance and reinsurance groups where a recoverable is recognised by related insurance undertakings in relation to the EEA or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EEA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reinsurer which is not in the scope of the group (even if all contracts with that reinsurer have terminated) and whose reinsurer is reducing the gross technical provisions as per end of the reporting year. </w:t>
      </w:r>
    </w:p>
    <w:p w14:paraId="004843D9" w14:textId="77777777" w:rsidR="00E21451" w:rsidRPr="00C22FD0" w:rsidRDefault="00E21451"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The template collects information on reinsurers and not on separate treaties. All ceded technical provisions, including those ceded under Finite reinsurance (as defined in S.30.03 Column C0060 of Annex II), shall be completed. This also means that if an SPV or a syndicate of Lloyd’s acts as a reinsurer the SPV or the syndicate must be listed. </w:t>
      </w:r>
    </w:p>
    <w:tbl>
      <w:tblPr>
        <w:tblStyle w:val="TableGrid"/>
        <w:tblW w:w="9814" w:type="dxa"/>
        <w:tblLook w:val="04A0" w:firstRow="1" w:lastRow="0" w:firstColumn="1" w:lastColumn="0" w:noHBand="0" w:noVBand="1"/>
      </w:tblPr>
      <w:tblGrid>
        <w:gridCol w:w="1283"/>
        <w:gridCol w:w="2290"/>
        <w:gridCol w:w="6241"/>
      </w:tblGrid>
      <w:tr w:rsidR="00E21451" w:rsidRPr="00C22FD0" w14:paraId="3EBB0BBD" w14:textId="77777777" w:rsidTr="0040755A">
        <w:trPr>
          <w:trHeight w:val="315"/>
        </w:trPr>
        <w:tc>
          <w:tcPr>
            <w:tcW w:w="1283" w:type="dxa"/>
            <w:hideMark/>
          </w:tcPr>
          <w:p w14:paraId="6F5F851D" w14:textId="77777777" w:rsidR="00E21451" w:rsidRPr="00C22FD0" w:rsidRDefault="00E21451" w:rsidP="0040755A">
            <w:pPr>
              <w:jc w:val="center"/>
              <w:rPr>
                <w:rFonts w:ascii="Times New Roman" w:hAnsi="Times New Roman" w:cs="Times New Roman"/>
                <w:b/>
                <w:bCs/>
                <w:sz w:val="20"/>
                <w:szCs w:val="20"/>
              </w:rPr>
            </w:pPr>
          </w:p>
        </w:tc>
        <w:tc>
          <w:tcPr>
            <w:tcW w:w="2290" w:type="dxa"/>
            <w:hideMark/>
          </w:tcPr>
          <w:p w14:paraId="3E82ACF6"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6241" w:type="dxa"/>
            <w:hideMark/>
          </w:tcPr>
          <w:p w14:paraId="36323228"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34DEA062" w14:textId="77777777" w:rsidTr="0040755A">
        <w:trPr>
          <w:trHeight w:val="660"/>
        </w:trPr>
        <w:tc>
          <w:tcPr>
            <w:tcW w:w="1283" w:type="dxa"/>
          </w:tcPr>
          <w:p w14:paraId="28BE180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w:t>
            </w:r>
          </w:p>
        </w:tc>
        <w:tc>
          <w:tcPr>
            <w:tcW w:w="2290" w:type="dxa"/>
          </w:tcPr>
          <w:p w14:paraId="1FAC40C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Legal name of reinsured undertaking </w:t>
            </w:r>
          </w:p>
        </w:tc>
        <w:tc>
          <w:tcPr>
            <w:tcW w:w="6241" w:type="dxa"/>
          </w:tcPr>
          <w:p w14:paraId="2E3EA8CE"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 xml:space="preserve">Name of reinsured entity, identifying the </w:t>
            </w:r>
            <w:proofErr w:type="spellStart"/>
            <w:r w:rsidRPr="00C22FD0">
              <w:rPr>
                <w:rFonts w:ascii="Times New Roman" w:hAnsi="Times New Roman" w:cs="Times New Roman"/>
                <w:sz w:val="20"/>
                <w:szCs w:val="20"/>
              </w:rPr>
              <w:t>cedent</w:t>
            </w:r>
            <w:proofErr w:type="spellEnd"/>
            <w:r w:rsidRPr="00C22FD0">
              <w:rPr>
                <w:rFonts w:ascii="Times New Roman" w:hAnsi="Times New Roman" w:cs="Times New Roman"/>
                <w:sz w:val="20"/>
                <w:szCs w:val="20"/>
              </w:rPr>
              <w:t xml:space="preserve"> (re)insurance undertaking. This item is only applicable to groups.</w:t>
            </w:r>
          </w:p>
        </w:tc>
      </w:tr>
      <w:tr w:rsidR="00E21451" w:rsidRPr="00C22FD0" w14:paraId="61435D32" w14:textId="77777777" w:rsidTr="0040755A">
        <w:trPr>
          <w:trHeight w:val="330"/>
        </w:trPr>
        <w:tc>
          <w:tcPr>
            <w:tcW w:w="1283" w:type="dxa"/>
          </w:tcPr>
          <w:p w14:paraId="5BBB964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C0020</w:t>
            </w:r>
          </w:p>
        </w:tc>
        <w:tc>
          <w:tcPr>
            <w:tcW w:w="2290" w:type="dxa"/>
          </w:tcPr>
          <w:p w14:paraId="468046D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Identification code of the undertaking</w:t>
            </w:r>
          </w:p>
        </w:tc>
        <w:tc>
          <w:tcPr>
            <w:tcW w:w="6241" w:type="dxa"/>
          </w:tcPr>
          <w:p w14:paraId="422A1F9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Identification code of the undertaking, using the following priority:: </w:t>
            </w:r>
          </w:p>
          <w:p w14:paraId="650A9EE6" w14:textId="77777777" w:rsidR="00E21451" w:rsidRPr="00C22FD0" w:rsidRDefault="00E21451" w:rsidP="00E21451">
            <w:pPr>
              <w:pStyle w:val="ListParagraph"/>
              <w:numPr>
                <w:ilvl w:val="0"/>
                <w:numId w:val="1"/>
              </w:numPr>
              <w:rPr>
                <w:rFonts w:ascii="Times New Roman" w:hAnsi="Times New Roman" w:cs="Times New Roman"/>
                <w:sz w:val="20"/>
                <w:szCs w:val="20"/>
                <w:lang w:val="pt-PT"/>
              </w:rPr>
            </w:pPr>
            <w:r w:rsidRPr="00C22FD0">
              <w:rPr>
                <w:rFonts w:ascii="Times New Roman" w:hAnsi="Times New Roman" w:cs="Times New Roman"/>
                <w:sz w:val="20"/>
                <w:szCs w:val="20"/>
                <w:lang w:val="pt-PT"/>
              </w:rPr>
              <w:t>Legal Entity Identifier (LEI)</w:t>
            </w:r>
          </w:p>
          <w:p w14:paraId="637EBC7D" w14:textId="77777777" w:rsidR="00E21451" w:rsidRPr="00C22FD0" w:rsidRDefault="00E21451" w:rsidP="00E21451">
            <w:pPr>
              <w:pStyle w:val="ListParagraph"/>
              <w:numPr>
                <w:ilvl w:val="0"/>
                <w:numId w:val="1"/>
              </w:numPr>
              <w:rPr>
                <w:rFonts w:ascii="Times New Roman" w:hAnsi="Times New Roman" w:cs="Times New Roman"/>
                <w:sz w:val="20"/>
                <w:szCs w:val="20"/>
              </w:rPr>
            </w:pPr>
            <w:r w:rsidRPr="00C22FD0">
              <w:rPr>
                <w:rFonts w:ascii="Times New Roman" w:hAnsi="Times New Roman" w:cs="Times New Roman"/>
                <w:sz w:val="20"/>
                <w:szCs w:val="20"/>
              </w:rPr>
              <w:t>Specific code</w:t>
            </w:r>
          </w:p>
          <w:p w14:paraId="1011E693" w14:textId="77777777" w:rsidR="00E21451" w:rsidRPr="00C22FD0" w:rsidRDefault="00E21451" w:rsidP="0040755A">
            <w:pPr>
              <w:rPr>
                <w:rFonts w:ascii="Times New Roman" w:hAnsi="Times New Roman" w:cs="Times New Roman"/>
                <w:sz w:val="20"/>
                <w:szCs w:val="20"/>
              </w:rPr>
            </w:pPr>
          </w:p>
          <w:p w14:paraId="19C73CB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When the undertaking uses the option “Specific code” the following shall be considered: </w:t>
            </w:r>
          </w:p>
          <w:p w14:paraId="0B72065D" w14:textId="221AE48C" w:rsidR="00E21451" w:rsidRPr="00C22FD0" w:rsidRDefault="004508C9" w:rsidP="0040755A">
            <w:pPr>
              <w:rPr>
                <w:rFonts w:ascii="Times New Roman" w:hAnsi="Times New Roman" w:cs="Times New Roman"/>
                <w:sz w:val="20"/>
                <w:szCs w:val="20"/>
              </w:rPr>
            </w:pPr>
            <w:r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 For EEA (re) insurance undertakings </w:t>
            </w:r>
            <w:r w:rsidR="00B46E40" w:rsidRPr="00C22FD0">
              <w:rPr>
                <w:rFonts w:ascii="Times New Roman" w:hAnsi="Times New Roman" w:cs="Times New Roman"/>
                <w:sz w:val="20"/>
                <w:szCs w:val="20"/>
              </w:rPr>
              <w:t>within the scope of group supervision</w:t>
            </w:r>
            <w:r w:rsidR="00E21451" w:rsidRPr="00C22FD0">
              <w:rPr>
                <w:rFonts w:ascii="Times New Roman" w:hAnsi="Times New Roman" w:cs="Times New Roman"/>
                <w:sz w:val="20"/>
                <w:szCs w:val="20"/>
              </w:rPr>
              <w:t xml:space="preserve">: identification code used in the local market, attributed by the undertaking's supervisory authority </w:t>
            </w:r>
          </w:p>
          <w:p w14:paraId="306AE03F" w14:textId="7CBE8AA6" w:rsidR="00E21451" w:rsidRPr="00C22FD0" w:rsidRDefault="004508C9" w:rsidP="0040755A">
            <w:pPr>
              <w:rPr>
                <w:rFonts w:ascii="Times New Roman" w:hAnsi="Times New Roman" w:cs="Times New Roman"/>
                <w:sz w:val="20"/>
                <w:szCs w:val="20"/>
              </w:rPr>
            </w:pPr>
            <w:r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 For non</w:t>
            </w:r>
            <w:r w:rsidRPr="00C22FD0">
              <w:rPr>
                <w:rFonts w:ascii="Times New Roman" w:hAnsi="Times New Roman" w:cs="Times New Roman"/>
                <w:sz w:val="20"/>
                <w:szCs w:val="20"/>
              </w:rPr>
              <w:t>–</w:t>
            </w:r>
            <w:r w:rsidR="00E21451" w:rsidRPr="00C22FD0">
              <w:rPr>
                <w:rFonts w:ascii="Times New Roman" w:hAnsi="Times New Roman" w:cs="Times New Roman"/>
                <w:sz w:val="20"/>
                <w:szCs w:val="20"/>
              </w:rPr>
              <w:t>EEA undertakings and non</w:t>
            </w:r>
            <w:r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regulated undertakings </w:t>
            </w:r>
            <w:r w:rsidR="00B46E40" w:rsidRPr="00C22FD0">
              <w:rPr>
                <w:rFonts w:ascii="Times New Roman" w:hAnsi="Times New Roman" w:cs="Times New Roman"/>
                <w:sz w:val="20"/>
                <w:szCs w:val="20"/>
              </w:rPr>
              <w:t>within the scope of group supervision</w:t>
            </w:r>
            <w:r w:rsidR="00E21451" w:rsidRPr="00C22FD0">
              <w:rPr>
                <w:rFonts w:ascii="Times New Roman" w:hAnsi="Times New Roman" w:cs="Times New Roman"/>
                <w:sz w:val="20"/>
                <w:szCs w:val="20"/>
              </w:rPr>
              <w:t>, identification code provided will be provided by the group. When allocating an identification code to each non</w:t>
            </w:r>
            <w:r w:rsidRPr="00C22FD0">
              <w:rPr>
                <w:rFonts w:ascii="Times New Roman" w:hAnsi="Times New Roman" w:cs="Times New Roman"/>
                <w:sz w:val="20"/>
                <w:szCs w:val="20"/>
              </w:rPr>
              <w:t>–</w:t>
            </w:r>
            <w:r w:rsidR="00E21451" w:rsidRPr="00C22FD0">
              <w:rPr>
                <w:rFonts w:ascii="Times New Roman" w:hAnsi="Times New Roman" w:cs="Times New Roman"/>
                <w:sz w:val="20"/>
                <w:szCs w:val="20"/>
              </w:rPr>
              <w:t>EEA or non</w:t>
            </w:r>
            <w:r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regulated undertaking, it should comply with the following format in a consistent manner: </w:t>
            </w:r>
          </w:p>
          <w:p w14:paraId="0F29AF2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 identification code of the parent undertaking + </w:t>
            </w:r>
          </w:p>
          <w:p w14:paraId="4D310B9D" w14:textId="573EF4E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 ISO 3166</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2 code of the country of the undertaking + </w:t>
            </w:r>
          </w:p>
          <w:p w14:paraId="6D975276" w14:textId="77777777" w:rsidR="00E21451" w:rsidRPr="00C22FD0" w:rsidRDefault="00E21451" w:rsidP="0040755A">
            <w:pPr>
              <w:ind w:right="175"/>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 xml:space="preserve"> 5 digits</w:t>
            </w:r>
          </w:p>
        </w:tc>
      </w:tr>
      <w:tr w:rsidR="00E21451" w:rsidRPr="00C22FD0" w14:paraId="18A7EE58" w14:textId="77777777" w:rsidTr="0040755A">
        <w:trPr>
          <w:trHeight w:val="330"/>
        </w:trPr>
        <w:tc>
          <w:tcPr>
            <w:tcW w:w="1283" w:type="dxa"/>
          </w:tcPr>
          <w:p w14:paraId="705B296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w:t>
            </w:r>
          </w:p>
        </w:tc>
        <w:tc>
          <w:tcPr>
            <w:tcW w:w="2290" w:type="dxa"/>
          </w:tcPr>
          <w:p w14:paraId="744FE68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code of the ID of the undertaking</w:t>
            </w:r>
          </w:p>
        </w:tc>
        <w:tc>
          <w:tcPr>
            <w:tcW w:w="6241" w:type="dxa"/>
          </w:tcPr>
          <w:p w14:paraId="384C876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ID Code used for the “Identification code of the undertaking” item. One of the options in the following closed list shall be used:</w:t>
            </w:r>
          </w:p>
          <w:p w14:paraId="6AF3BF67" w14:textId="2545830E" w:rsidR="00E21451" w:rsidRPr="00C22FD0" w:rsidRDefault="00E21451" w:rsidP="0040755A">
            <w:pPr>
              <w:rPr>
                <w:rFonts w:ascii="Times New Roman" w:hAnsi="Times New Roman" w:cs="Times New Roman"/>
                <w:sz w:val="20"/>
                <w:szCs w:val="20"/>
                <w:lang w:val="pt-PT"/>
              </w:rPr>
            </w:pPr>
            <w:r w:rsidRPr="00C22FD0">
              <w:rPr>
                <w:rFonts w:ascii="Times New Roman" w:hAnsi="Times New Roman" w:cs="Times New Roman"/>
                <w:sz w:val="20"/>
                <w:szCs w:val="20"/>
                <w:lang w:val="pt-PT"/>
              </w:rPr>
              <w:t xml:space="preserve">1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LEI </w:t>
            </w:r>
          </w:p>
          <w:p w14:paraId="2402C0B7" w14:textId="76C17AB6" w:rsidR="00E21451" w:rsidRPr="00C22FD0" w:rsidRDefault="00E21451" w:rsidP="0040755A">
            <w:pPr>
              <w:spacing w:after="200" w:line="276" w:lineRule="auto"/>
              <w:ind w:right="175"/>
              <w:rPr>
                <w:rFonts w:ascii="Times New Roman" w:eastAsia="Times New Roman" w:hAnsi="Times New Roman" w:cs="Times New Roman"/>
                <w:sz w:val="20"/>
                <w:szCs w:val="20"/>
                <w:lang w:val="pt-PT" w:eastAsia="en-GB"/>
              </w:rPr>
            </w:pPr>
            <w:r w:rsidRPr="00C22FD0">
              <w:rPr>
                <w:rFonts w:ascii="Times New Roman" w:hAnsi="Times New Roman" w:cs="Times New Roman"/>
                <w:sz w:val="20"/>
                <w:szCs w:val="20"/>
                <w:lang w:val="pt-PT"/>
              </w:rPr>
              <w:t xml:space="preserve">2 </w:t>
            </w:r>
            <w:r w:rsidR="004508C9" w:rsidRPr="00C22FD0">
              <w:rPr>
                <w:rFonts w:ascii="Times New Roman" w:hAnsi="Times New Roman" w:cs="Times New Roman"/>
                <w:sz w:val="20"/>
                <w:szCs w:val="20"/>
                <w:lang w:val="pt-PT"/>
              </w:rPr>
              <w:t>–</w:t>
            </w:r>
            <w:r w:rsidRPr="00C22FD0">
              <w:rPr>
                <w:rFonts w:ascii="Times New Roman" w:hAnsi="Times New Roman" w:cs="Times New Roman"/>
                <w:sz w:val="20"/>
                <w:szCs w:val="20"/>
                <w:lang w:val="pt-PT"/>
              </w:rPr>
              <w:t xml:space="preserve"> Specific code</w:t>
            </w:r>
          </w:p>
        </w:tc>
      </w:tr>
      <w:tr w:rsidR="00E21451" w:rsidRPr="00C22FD0" w14:paraId="36421F70" w14:textId="77777777" w:rsidTr="0040755A">
        <w:trPr>
          <w:trHeight w:val="919"/>
        </w:trPr>
        <w:tc>
          <w:tcPr>
            <w:tcW w:w="1283" w:type="dxa"/>
            <w:hideMark/>
          </w:tcPr>
          <w:p w14:paraId="7D6F72D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C0040</w:t>
            </w:r>
          </w:p>
        </w:tc>
        <w:tc>
          <w:tcPr>
            <w:tcW w:w="2290" w:type="dxa"/>
            <w:hideMark/>
          </w:tcPr>
          <w:p w14:paraId="3795B03F"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Code reinsurer</w:t>
            </w:r>
          </w:p>
        </w:tc>
        <w:tc>
          <w:tcPr>
            <w:tcW w:w="6241" w:type="dxa"/>
            <w:hideMark/>
          </w:tcPr>
          <w:p w14:paraId="04972A65" w14:textId="088C5C04" w:rsidR="00E21451" w:rsidRPr="00C22FD0" w:rsidRDefault="00E21451" w:rsidP="0040755A">
            <w:pPr>
              <w:ind w:right="175"/>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of the reinsurer 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 attributed by the undertaking</w:t>
            </w:r>
          </w:p>
        </w:tc>
      </w:tr>
      <w:tr w:rsidR="00E21451" w:rsidRPr="00C22FD0" w14:paraId="694542BC" w14:textId="77777777" w:rsidTr="0040755A">
        <w:trPr>
          <w:trHeight w:val="1118"/>
        </w:trPr>
        <w:tc>
          <w:tcPr>
            <w:tcW w:w="1283" w:type="dxa"/>
          </w:tcPr>
          <w:p w14:paraId="21BCCEC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w:t>
            </w:r>
          </w:p>
        </w:tc>
        <w:tc>
          <w:tcPr>
            <w:tcW w:w="2290" w:type="dxa"/>
          </w:tcPr>
          <w:p w14:paraId="63546507" w14:textId="77777777" w:rsidR="00E21451" w:rsidRPr="00C22FD0" w:rsidRDefault="00E21451" w:rsidP="0040755A">
            <w:pPr>
              <w:ind w:right="-1286"/>
              <w:rPr>
                <w:rFonts w:ascii="Times New Roman" w:hAnsi="Times New Roman" w:cs="Times New Roman"/>
                <w:sz w:val="20"/>
                <w:szCs w:val="20"/>
              </w:rPr>
            </w:pPr>
            <w:r w:rsidRPr="00C22FD0">
              <w:rPr>
                <w:rFonts w:ascii="Times New Roman" w:hAnsi="Times New Roman" w:cs="Times New Roman"/>
                <w:sz w:val="20"/>
                <w:szCs w:val="20"/>
              </w:rPr>
              <w:t xml:space="preserve">Type of code </w:t>
            </w:r>
          </w:p>
          <w:p w14:paraId="37B4B01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Reinsurer</w:t>
            </w:r>
          </w:p>
        </w:tc>
        <w:tc>
          <w:tcPr>
            <w:tcW w:w="6241" w:type="dxa"/>
          </w:tcPr>
          <w:p w14:paraId="29D4F199" w14:textId="77777777" w:rsidR="00E21451" w:rsidRPr="00C22FD0" w:rsidRDefault="00E21451" w:rsidP="0040755A">
            <w:pPr>
              <w:ind w:right="175"/>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 xml:space="preserve">Identification of the code used in item “Code reinsurer”. </w:t>
            </w:r>
            <w:r w:rsidRPr="00C22FD0">
              <w:rPr>
                <w:rFonts w:ascii="Times New Roman" w:hAnsi="Times New Roman" w:cs="Times New Roman"/>
                <w:sz w:val="20"/>
                <w:szCs w:val="20"/>
              </w:rPr>
              <w:t>The following closed list shall be used:</w:t>
            </w:r>
            <w:r w:rsidRPr="00C22FD0">
              <w:rPr>
                <w:rFonts w:ascii="Times New Roman" w:eastAsia="Times New Roman" w:hAnsi="Times New Roman" w:cs="Times New Roman"/>
                <w:sz w:val="20"/>
                <w:szCs w:val="20"/>
                <w:lang w:eastAsia="en-GB"/>
              </w:rPr>
              <w:br/>
              <w:t xml:space="preserve">1 – LEI </w:t>
            </w:r>
            <w:r w:rsidRPr="00C22FD0">
              <w:rPr>
                <w:rFonts w:ascii="Times New Roman" w:eastAsia="Times New Roman" w:hAnsi="Times New Roman" w:cs="Times New Roman"/>
                <w:sz w:val="20"/>
                <w:szCs w:val="20"/>
                <w:lang w:eastAsia="en-GB"/>
              </w:rPr>
              <w:br/>
              <w:t>2 – Specific code</w:t>
            </w:r>
          </w:p>
        </w:tc>
      </w:tr>
      <w:tr w:rsidR="00E21451" w:rsidRPr="00C22FD0" w14:paraId="3E1F23CA" w14:textId="77777777" w:rsidTr="0040755A">
        <w:trPr>
          <w:trHeight w:val="1157"/>
        </w:trPr>
        <w:tc>
          <w:tcPr>
            <w:tcW w:w="1283" w:type="dxa"/>
            <w:hideMark/>
          </w:tcPr>
          <w:p w14:paraId="211E236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C0060</w:t>
            </w:r>
          </w:p>
        </w:tc>
        <w:tc>
          <w:tcPr>
            <w:tcW w:w="2290" w:type="dxa"/>
            <w:hideMark/>
          </w:tcPr>
          <w:p w14:paraId="1C41F37A" w14:textId="7963D89B"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Reinsurance recoverables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Premium provision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including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SLT Health</w:t>
            </w:r>
          </w:p>
        </w:tc>
        <w:tc>
          <w:tcPr>
            <w:tcW w:w="6241" w:type="dxa"/>
            <w:hideMark/>
          </w:tcPr>
          <w:p w14:paraId="292651D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 </w:t>
            </w:r>
          </w:p>
        </w:tc>
      </w:tr>
      <w:tr w:rsidR="00E21451" w:rsidRPr="00C22FD0" w14:paraId="19C82410" w14:textId="77777777" w:rsidTr="0040755A">
        <w:trPr>
          <w:trHeight w:val="975"/>
        </w:trPr>
        <w:tc>
          <w:tcPr>
            <w:tcW w:w="1283" w:type="dxa"/>
            <w:hideMark/>
          </w:tcPr>
          <w:p w14:paraId="4BACBF1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C0070</w:t>
            </w:r>
          </w:p>
        </w:tc>
        <w:tc>
          <w:tcPr>
            <w:tcW w:w="2290" w:type="dxa"/>
            <w:hideMark/>
          </w:tcPr>
          <w:p w14:paraId="3D2AE257" w14:textId="0F4E8DD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Reinsurance recoverables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Claims provisions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including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SLT Health</w:t>
            </w:r>
          </w:p>
        </w:tc>
        <w:tc>
          <w:tcPr>
            <w:tcW w:w="6241" w:type="dxa"/>
            <w:hideMark/>
          </w:tcPr>
          <w:p w14:paraId="313A046A"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claims provisions. </w:t>
            </w:r>
          </w:p>
        </w:tc>
      </w:tr>
      <w:tr w:rsidR="00E21451" w:rsidRPr="00C22FD0" w14:paraId="08CD9DD9" w14:textId="77777777" w:rsidTr="0040755A">
        <w:trPr>
          <w:trHeight w:val="1125"/>
        </w:trPr>
        <w:tc>
          <w:tcPr>
            <w:tcW w:w="1283" w:type="dxa"/>
            <w:hideMark/>
          </w:tcPr>
          <w:p w14:paraId="2E1C2D3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w:t>
            </w:r>
          </w:p>
        </w:tc>
        <w:tc>
          <w:tcPr>
            <w:tcW w:w="2290" w:type="dxa"/>
            <w:hideMark/>
          </w:tcPr>
          <w:p w14:paraId="09FF61B0" w14:textId="53A43C6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Reinsurance recoverables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Technical provisions Life  including SLT Health</w:t>
            </w:r>
          </w:p>
        </w:tc>
        <w:tc>
          <w:tcPr>
            <w:tcW w:w="6241" w:type="dxa"/>
            <w:hideMark/>
          </w:tcPr>
          <w:p w14:paraId="2553541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technical provisions. </w:t>
            </w:r>
          </w:p>
        </w:tc>
      </w:tr>
      <w:tr w:rsidR="00E21451" w:rsidRPr="00C22FD0" w14:paraId="2C969556" w14:textId="77777777" w:rsidTr="0040755A">
        <w:trPr>
          <w:trHeight w:val="1230"/>
        </w:trPr>
        <w:tc>
          <w:tcPr>
            <w:tcW w:w="1283" w:type="dxa"/>
          </w:tcPr>
          <w:p w14:paraId="532D36B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C0090</w:t>
            </w:r>
          </w:p>
        </w:tc>
        <w:tc>
          <w:tcPr>
            <w:tcW w:w="2290" w:type="dxa"/>
          </w:tcPr>
          <w:p w14:paraId="0899F79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Adjustment for expected losses due to counterparty default</w:t>
            </w:r>
          </w:p>
        </w:tc>
        <w:tc>
          <w:tcPr>
            <w:tcW w:w="6241" w:type="dxa"/>
          </w:tcPr>
          <w:p w14:paraId="15BCD45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Per reinsurer the adjustment for expected losses due to counterparty default. The adjustment shall be calculated separately and must be in line with </w:t>
            </w:r>
            <w:r w:rsidRPr="00C22FD0">
              <w:rPr>
                <w:rFonts w:ascii="Times New Roman" w:eastAsia="Times New Roman" w:hAnsi="Times New Roman" w:cs="Times New Roman"/>
                <w:sz w:val="20"/>
                <w:szCs w:val="20"/>
                <w:lang w:eastAsia="es-ES"/>
              </w:rPr>
              <w:t>Delegated Regulation (EU) 2015/35</w:t>
            </w:r>
            <w:r w:rsidRPr="00C22FD0">
              <w:rPr>
                <w:rFonts w:ascii="Times New Roman" w:hAnsi="Times New Roman" w:cs="Times New Roman"/>
                <w:sz w:val="20"/>
                <w:szCs w:val="20"/>
              </w:rPr>
              <w:t>.</w:t>
            </w:r>
          </w:p>
          <w:p w14:paraId="082A0D8F" w14:textId="77777777" w:rsidR="00E21451" w:rsidRPr="00C22FD0" w:rsidRDefault="00E21451">
            <w:pPr>
              <w:rPr>
                <w:rFonts w:ascii="Times New Roman" w:hAnsi="Times New Roman" w:cs="Times New Roman"/>
                <w:sz w:val="20"/>
                <w:szCs w:val="20"/>
              </w:rPr>
            </w:pPr>
          </w:p>
          <w:p w14:paraId="5056CA2A"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This value shall be reported as negative value.</w:t>
            </w:r>
          </w:p>
        </w:tc>
      </w:tr>
      <w:tr w:rsidR="00E21451" w:rsidRPr="00C22FD0" w14:paraId="4A938138" w14:textId="77777777" w:rsidTr="0040755A">
        <w:trPr>
          <w:trHeight w:val="862"/>
        </w:trPr>
        <w:tc>
          <w:tcPr>
            <w:tcW w:w="1283" w:type="dxa"/>
            <w:hideMark/>
          </w:tcPr>
          <w:p w14:paraId="27EBC32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C0100</w:t>
            </w:r>
          </w:p>
        </w:tc>
        <w:tc>
          <w:tcPr>
            <w:tcW w:w="2290" w:type="dxa"/>
            <w:hideMark/>
          </w:tcPr>
          <w:p w14:paraId="1AABABB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Reinsurance recoverables: Total reinsurance recoverables</w:t>
            </w:r>
          </w:p>
        </w:tc>
        <w:tc>
          <w:tcPr>
            <w:tcW w:w="6241" w:type="dxa"/>
            <w:hideMark/>
          </w:tcPr>
          <w:p w14:paraId="46E7ED9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The result of ceded technical provisions (i.e. claims + premiums provisions), including the adjustment for expected losses due to counterparty default. </w:t>
            </w:r>
          </w:p>
        </w:tc>
      </w:tr>
      <w:tr w:rsidR="00E21451" w:rsidRPr="00C22FD0" w14:paraId="0E5660BD" w14:textId="77777777" w:rsidTr="0040755A">
        <w:trPr>
          <w:trHeight w:val="132"/>
        </w:trPr>
        <w:tc>
          <w:tcPr>
            <w:tcW w:w="1283" w:type="dxa"/>
            <w:hideMark/>
          </w:tcPr>
          <w:p w14:paraId="17D10B6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C0110</w:t>
            </w:r>
          </w:p>
        </w:tc>
        <w:tc>
          <w:tcPr>
            <w:tcW w:w="2290" w:type="dxa"/>
            <w:hideMark/>
          </w:tcPr>
          <w:p w14:paraId="49AE270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Net receivables</w:t>
            </w:r>
          </w:p>
        </w:tc>
        <w:tc>
          <w:tcPr>
            <w:tcW w:w="6241" w:type="dxa"/>
            <w:hideMark/>
          </w:tcPr>
          <w:p w14:paraId="391C50D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The amounts past due resulting from: claims paid by the insurer but not yet reimbursed by the reinsurer plus commissions to be paid by the reinsurer and other receivables minus debts to the reinsurer. Cash deposits are excluded and are to be considered as guarantees received. </w:t>
            </w:r>
          </w:p>
        </w:tc>
      </w:tr>
      <w:tr w:rsidR="00E21451" w:rsidRPr="00C22FD0" w14:paraId="160F627D" w14:textId="77777777" w:rsidTr="0040755A">
        <w:trPr>
          <w:trHeight w:val="699"/>
        </w:trPr>
        <w:tc>
          <w:tcPr>
            <w:tcW w:w="1283" w:type="dxa"/>
            <w:hideMark/>
          </w:tcPr>
          <w:p w14:paraId="22C9E63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C0120</w:t>
            </w:r>
          </w:p>
        </w:tc>
        <w:tc>
          <w:tcPr>
            <w:tcW w:w="2290" w:type="dxa"/>
            <w:hideMark/>
          </w:tcPr>
          <w:p w14:paraId="36917E4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Assets pledged by reinsurer</w:t>
            </w:r>
          </w:p>
        </w:tc>
        <w:tc>
          <w:tcPr>
            <w:tcW w:w="6241" w:type="dxa"/>
            <w:hideMark/>
          </w:tcPr>
          <w:p w14:paraId="06A57F4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assets pledged by the reinsurer to mitigate the counterparty default risk of the reinsurer. </w:t>
            </w:r>
          </w:p>
        </w:tc>
      </w:tr>
      <w:tr w:rsidR="00E21451" w:rsidRPr="00C22FD0" w14:paraId="7A148832" w14:textId="77777777" w:rsidTr="0040755A">
        <w:trPr>
          <w:trHeight w:val="915"/>
        </w:trPr>
        <w:tc>
          <w:tcPr>
            <w:tcW w:w="1283" w:type="dxa"/>
            <w:hideMark/>
          </w:tcPr>
          <w:p w14:paraId="67421DA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C0130</w:t>
            </w:r>
          </w:p>
        </w:tc>
        <w:tc>
          <w:tcPr>
            <w:tcW w:w="2290" w:type="dxa"/>
            <w:hideMark/>
          </w:tcPr>
          <w:p w14:paraId="6E77FA5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Financial guarantees</w:t>
            </w:r>
          </w:p>
        </w:tc>
        <w:tc>
          <w:tcPr>
            <w:tcW w:w="6241" w:type="dxa"/>
            <w:hideMark/>
          </w:tcPr>
          <w:p w14:paraId="0BCAB1D2"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guarantees received by the undertaking from the reinsurer to guarantee the payment of the liabilities due by the undertaking (includes letter of credit, undrawn committed borrowing facilities). </w:t>
            </w:r>
          </w:p>
        </w:tc>
      </w:tr>
      <w:tr w:rsidR="00E21451" w:rsidRPr="00C22FD0" w14:paraId="378F1C44" w14:textId="77777777" w:rsidTr="0040755A">
        <w:trPr>
          <w:trHeight w:val="486"/>
        </w:trPr>
        <w:tc>
          <w:tcPr>
            <w:tcW w:w="1283" w:type="dxa"/>
            <w:tcBorders>
              <w:bottom w:val="single" w:sz="4" w:space="0" w:color="auto"/>
            </w:tcBorders>
            <w:hideMark/>
          </w:tcPr>
          <w:p w14:paraId="00B9EE3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C0140 </w:t>
            </w:r>
          </w:p>
        </w:tc>
        <w:tc>
          <w:tcPr>
            <w:tcW w:w="2290" w:type="dxa"/>
            <w:tcBorders>
              <w:bottom w:val="single" w:sz="4" w:space="0" w:color="auto"/>
            </w:tcBorders>
            <w:hideMark/>
          </w:tcPr>
          <w:p w14:paraId="77F5483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Cash deposits</w:t>
            </w:r>
          </w:p>
        </w:tc>
        <w:tc>
          <w:tcPr>
            <w:tcW w:w="6241" w:type="dxa"/>
            <w:tcBorders>
              <w:bottom w:val="single" w:sz="4" w:space="0" w:color="auto"/>
            </w:tcBorders>
            <w:hideMark/>
          </w:tcPr>
          <w:p w14:paraId="17E14134" w14:textId="141DA168"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cash deposits received by the </w:t>
            </w:r>
            <w:r w:rsidR="00DA2CF9" w:rsidRPr="00C22FD0">
              <w:rPr>
                <w:rFonts w:ascii="Times New Roman" w:hAnsi="Times New Roman" w:cs="Times New Roman"/>
                <w:sz w:val="20"/>
                <w:szCs w:val="20"/>
              </w:rPr>
              <w:t>undertaking from the reinsurers</w:t>
            </w:r>
            <w:r w:rsidRPr="00C22FD0">
              <w:rPr>
                <w:rFonts w:ascii="Times New Roman" w:hAnsi="Times New Roman" w:cs="Times New Roman"/>
                <w:sz w:val="20"/>
                <w:szCs w:val="20"/>
              </w:rPr>
              <w:t xml:space="preserve">. </w:t>
            </w:r>
          </w:p>
        </w:tc>
      </w:tr>
      <w:tr w:rsidR="00E21451" w:rsidRPr="00C22FD0" w14:paraId="41A075E8" w14:textId="77777777" w:rsidTr="0040755A">
        <w:trPr>
          <w:trHeight w:val="563"/>
        </w:trPr>
        <w:tc>
          <w:tcPr>
            <w:tcW w:w="1283" w:type="dxa"/>
            <w:tcBorders>
              <w:bottom w:val="single" w:sz="4" w:space="0" w:color="auto"/>
            </w:tcBorders>
            <w:hideMark/>
          </w:tcPr>
          <w:p w14:paraId="083C354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C0150</w:t>
            </w:r>
          </w:p>
        </w:tc>
        <w:tc>
          <w:tcPr>
            <w:tcW w:w="2290" w:type="dxa"/>
            <w:tcBorders>
              <w:bottom w:val="single" w:sz="4" w:space="0" w:color="auto"/>
            </w:tcBorders>
            <w:hideMark/>
          </w:tcPr>
          <w:p w14:paraId="08D4665F"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guarantees received</w:t>
            </w:r>
          </w:p>
        </w:tc>
        <w:tc>
          <w:tcPr>
            <w:tcW w:w="6241" w:type="dxa"/>
            <w:tcBorders>
              <w:bottom w:val="single" w:sz="4" w:space="0" w:color="auto"/>
            </w:tcBorders>
            <w:hideMark/>
          </w:tcPr>
          <w:p w14:paraId="5767F6DE" w14:textId="2CD0F34C" w:rsidR="00E21451" w:rsidRPr="00C22FD0" w:rsidRDefault="00E21451" w:rsidP="0040755A">
            <w:pPr>
              <w:rPr>
                <w:rFonts w:ascii="Times New Roman" w:hAnsi="Times New Roman" w:cs="Times New Roman"/>
                <w:sz w:val="20"/>
                <w:szCs w:val="20"/>
                <w:rPrChange w:id="1230" w:author="Author">
                  <w:rPr>
                    <w:rFonts w:ascii="Times New Roman" w:hAnsi="Times New Roman" w:cs="Times New Roman"/>
                    <w:sz w:val="20"/>
                    <w:szCs w:val="20"/>
                    <w:highlight w:val="cyan"/>
                  </w:rPr>
                </w:rPrChange>
              </w:rPr>
            </w:pPr>
            <w:r w:rsidRPr="00C22FD0">
              <w:rPr>
                <w:rFonts w:ascii="Times New Roman" w:hAnsi="Times New Roman" w:cs="Times New Roman"/>
                <w:sz w:val="20"/>
                <w:szCs w:val="20"/>
              </w:rPr>
              <w:t xml:space="preserve">Total amount of types of guarantees. </w:t>
            </w:r>
            <w:ins w:id="1231" w:author="Author">
              <w:r w:rsidR="00E311BF" w:rsidRPr="00C22FD0">
                <w:rPr>
                  <w:rFonts w:ascii="Times New Roman" w:hAnsi="Times New Roman" w:cs="Times New Roman"/>
                  <w:sz w:val="20"/>
                  <w:szCs w:val="20"/>
                </w:rPr>
                <w:t>Corresponds to the sum of the amounts reported in C0120, C0130 and C0140.</w:t>
              </w:r>
            </w:ins>
          </w:p>
          <w:p w14:paraId="4A7690DE" w14:textId="77777777" w:rsidR="00E21451" w:rsidRPr="00C22FD0" w:rsidRDefault="00E21451" w:rsidP="0040755A">
            <w:pPr>
              <w:rPr>
                <w:rFonts w:ascii="Times New Roman" w:hAnsi="Times New Roman" w:cs="Times New Roman"/>
                <w:sz w:val="20"/>
                <w:szCs w:val="20"/>
              </w:rPr>
            </w:pPr>
          </w:p>
        </w:tc>
      </w:tr>
      <w:tr w:rsidR="00E21451" w:rsidRPr="00C22FD0" w14:paraId="53DB8931" w14:textId="77777777" w:rsidTr="0040755A">
        <w:trPr>
          <w:trHeight w:val="352"/>
        </w:trPr>
        <w:tc>
          <w:tcPr>
            <w:tcW w:w="9814" w:type="dxa"/>
            <w:gridSpan w:val="3"/>
            <w:tcBorders>
              <w:top w:val="single" w:sz="4" w:space="0" w:color="auto"/>
              <w:left w:val="nil"/>
              <w:bottom w:val="single" w:sz="4" w:space="0" w:color="auto"/>
              <w:right w:val="nil"/>
            </w:tcBorders>
            <w:noWrap/>
            <w:hideMark/>
          </w:tcPr>
          <w:p w14:paraId="43D81647" w14:textId="77777777" w:rsidR="00E21451" w:rsidRPr="00C22FD0" w:rsidRDefault="00E21451" w:rsidP="0040755A">
            <w:pPr>
              <w:spacing w:before="120" w:after="120"/>
              <w:rPr>
                <w:rFonts w:ascii="Times New Roman" w:hAnsi="Times New Roman" w:cs="Times New Roman"/>
                <w:sz w:val="20"/>
                <w:szCs w:val="20"/>
              </w:rPr>
            </w:pPr>
            <w:r w:rsidRPr="00C22FD0">
              <w:rPr>
                <w:rFonts w:ascii="Times New Roman" w:hAnsi="Times New Roman" w:cs="Times New Roman"/>
                <w:b/>
                <w:bCs/>
                <w:iCs/>
                <w:sz w:val="20"/>
                <w:szCs w:val="20"/>
              </w:rPr>
              <w:t xml:space="preserve">Information on reinsurers </w:t>
            </w:r>
          </w:p>
        </w:tc>
      </w:tr>
      <w:tr w:rsidR="00E21451" w:rsidRPr="00C22FD0" w14:paraId="0A3AB1BF" w14:textId="77777777" w:rsidTr="0040755A">
        <w:trPr>
          <w:trHeight w:val="315"/>
        </w:trPr>
        <w:tc>
          <w:tcPr>
            <w:tcW w:w="1283" w:type="dxa"/>
            <w:tcBorders>
              <w:top w:val="single" w:sz="4" w:space="0" w:color="auto"/>
            </w:tcBorders>
            <w:hideMark/>
          </w:tcPr>
          <w:p w14:paraId="282B101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C0160</w:t>
            </w:r>
          </w:p>
        </w:tc>
        <w:tc>
          <w:tcPr>
            <w:tcW w:w="2290" w:type="dxa"/>
            <w:tcBorders>
              <w:top w:val="single" w:sz="4" w:space="0" w:color="auto"/>
            </w:tcBorders>
            <w:hideMark/>
          </w:tcPr>
          <w:p w14:paraId="1716174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Code reinsurer</w:t>
            </w:r>
          </w:p>
        </w:tc>
        <w:tc>
          <w:tcPr>
            <w:tcW w:w="6241" w:type="dxa"/>
            <w:tcBorders>
              <w:top w:val="single" w:sz="4" w:space="0" w:color="auto"/>
            </w:tcBorders>
            <w:hideMark/>
          </w:tcPr>
          <w:p w14:paraId="4587EA77" w14:textId="2F01F76D" w:rsidR="00E21451" w:rsidRPr="00C22FD0" w:rsidRDefault="00E21451" w:rsidP="0040755A">
            <w:pPr>
              <w:ind w:right="175"/>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of the reinsurer 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 attributed by the undertaking </w:t>
            </w:r>
          </w:p>
        </w:tc>
      </w:tr>
      <w:tr w:rsidR="00E21451" w:rsidRPr="00C22FD0" w14:paraId="678F74D3" w14:textId="77777777" w:rsidTr="0040755A">
        <w:trPr>
          <w:trHeight w:val="1031"/>
        </w:trPr>
        <w:tc>
          <w:tcPr>
            <w:tcW w:w="1283" w:type="dxa"/>
          </w:tcPr>
          <w:p w14:paraId="08C1B00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C0170</w:t>
            </w:r>
          </w:p>
        </w:tc>
        <w:tc>
          <w:tcPr>
            <w:tcW w:w="2290" w:type="dxa"/>
          </w:tcPr>
          <w:p w14:paraId="098B9707" w14:textId="77777777" w:rsidR="00E21451" w:rsidRPr="00C22FD0" w:rsidRDefault="00E21451" w:rsidP="0040755A">
            <w:pPr>
              <w:ind w:right="-1286"/>
              <w:rPr>
                <w:rFonts w:ascii="Times New Roman" w:hAnsi="Times New Roman" w:cs="Times New Roman"/>
                <w:sz w:val="20"/>
                <w:szCs w:val="20"/>
              </w:rPr>
            </w:pPr>
            <w:r w:rsidRPr="00C22FD0">
              <w:rPr>
                <w:rFonts w:ascii="Times New Roman" w:hAnsi="Times New Roman" w:cs="Times New Roman"/>
                <w:sz w:val="20"/>
                <w:szCs w:val="20"/>
              </w:rPr>
              <w:t xml:space="preserve">Type of code </w:t>
            </w:r>
          </w:p>
          <w:p w14:paraId="4B2D92C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Reinsurer</w:t>
            </w:r>
          </w:p>
        </w:tc>
        <w:tc>
          <w:tcPr>
            <w:tcW w:w="6241" w:type="dxa"/>
          </w:tcPr>
          <w:p w14:paraId="2E64AEB7" w14:textId="77777777" w:rsidR="00E21451" w:rsidRPr="00C22FD0" w:rsidRDefault="00E21451" w:rsidP="0040755A">
            <w:pPr>
              <w:ind w:right="175"/>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 xml:space="preserve">Identification of the code used in item “Code reinsurer”. </w:t>
            </w:r>
            <w:r w:rsidRPr="00C22FD0">
              <w:rPr>
                <w:rFonts w:ascii="Times New Roman" w:hAnsi="Times New Roman" w:cs="Times New Roman"/>
                <w:sz w:val="20"/>
                <w:szCs w:val="20"/>
              </w:rPr>
              <w:t>The following closed list shall be used:</w:t>
            </w:r>
            <w:r w:rsidRPr="00C22FD0">
              <w:rPr>
                <w:rFonts w:ascii="Times New Roman" w:eastAsia="Times New Roman" w:hAnsi="Times New Roman" w:cs="Times New Roman"/>
                <w:sz w:val="20"/>
                <w:szCs w:val="20"/>
                <w:lang w:eastAsia="en-GB"/>
              </w:rPr>
              <w:br/>
              <w:t xml:space="preserve">1 – LEI </w:t>
            </w:r>
            <w:r w:rsidRPr="00C22FD0">
              <w:rPr>
                <w:rFonts w:ascii="Times New Roman" w:eastAsia="Times New Roman" w:hAnsi="Times New Roman" w:cs="Times New Roman"/>
                <w:sz w:val="20"/>
                <w:szCs w:val="20"/>
                <w:lang w:eastAsia="en-GB"/>
              </w:rPr>
              <w:br/>
              <w:t>2 – Specific code</w:t>
            </w:r>
          </w:p>
        </w:tc>
      </w:tr>
      <w:tr w:rsidR="00E21451" w:rsidRPr="00C22FD0" w14:paraId="2648225A" w14:textId="77777777" w:rsidTr="0040755A">
        <w:trPr>
          <w:trHeight w:val="416"/>
        </w:trPr>
        <w:tc>
          <w:tcPr>
            <w:tcW w:w="1283" w:type="dxa"/>
            <w:hideMark/>
          </w:tcPr>
          <w:p w14:paraId="0581B46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C0180</w:t>
            </w:r>
          </w:p>
        </w:tc>
        <w:tc>
          <w:tcPr>
            <w:tcW w:w="2290" w:type="dxa"/>
            <w:hideMark/>
          </w:tcPr>
          <w:p w14:paraId="5BF2563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Legal name reinsurer</w:t>
            </w:r>
          </w:p>
        </w:tc>
        <w:tc>
          <w:tcPr>
            <w:tcW w:w="6241" w:type="dxa"/>
            <w:hideMark/>
          </w:tcPr>
          <w:p w14:paraId="7AE164EC" w14:textId="797DD4E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Legal name of the reinsurer to whom the underwriting risk has been transferred. The official name of the risk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33E9AABF"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In case of pooling arrangements, the name of the Pool (or Pool manager) can be filled only if the Pool is a legal entity.</w:t>
            </w:r>
          </w:p>
        </w:tc>
      </w:tr>
      <w:tr w:rsidR="00E21451" w:rsidRPr="00C22FD0" w14:paraId="10C7CBED" w14:textId="77777777" w:rsidTr="0040755A">
        <w:trPr>
          <w:trHeight w:val="557"/>
        </w:trPr>
        <w:tc>
          <w:tcPr>
            <w:tcW w:w="1283" w:type="dxa"/>
            <w:hideMark/>
          </w:tcPr>
          <w:p w14:paraId="385A9CA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C0190</w:t>
            </w:r>
          </w:p>
        </w:tc>
        <w:tc>
          <w:tcPr>
            <w:tcW w:w="2290" w:type="dxa"/>
            <w:hideMark/>
          </w:tcPr>
          <w:p w14:paraId="07398BB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Type of reinsurer</w:t>
            </w:r>
          </w:p>
          <w:p w14:paraId="45B1B06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w:t>
            </w:r>
          </w:p>
        </w:tc>
        <w:tc>
          <w:tcPr>
            <w:tcW w:w="6241" w:type="dxa"/>
            <w:hideMark/>
          </w:tcPr>
          <w:p w14:paraId="4CC9B08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Type of reinsurer to whom the underwriting risk has been transferred.</w:t>
            </w:r>
          </w:p>
          <w:p w14:paraId="70869CC2" w14:textId="77777777" w:rsidR="00E21451" w:rsidRPr="00C22FD0" w:rsidRDefault="00E21451" w:rsidP="0040755A">
            <w:pPr>
              <w:ind w:right="175"/>
              <w:rPr>
                <w:rFonts w:ascii="Times New Roman" w:hAnsi="Times New Roman" w:cs="Times New Roman"/>
                <w:sz w:val="20"/>
                <w:szCs w:val="20"/>
              </w:rPr>
            </w:pPr>
            <w:r w:rsidRPr="00C22FD0">
              <w:rPr>
                <w:rFonts w:ascii="Times New Roman" w:hAnsi="Times New Roman" w:cs="Times New Roman"/>
                <w:sz w:val="20"/>
                <w:szCs w:val="20"/>
              </w:rPr>
              <w:t xml:space="preserve">The following closed list shall be used: </w:t>
            </w:r>
          </w:p>
          <w:p w14:paraId="7738BDA0" w14:textId="5E25F6A3" w:rsidR="00E21451" w:rsidRPr="00C22FD0" w:rsidRDefault="00E21451" w:rsidP="0040755A">
            <w:pPr>
              <w:ind w:left="50" w:right="175"/>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Direct Life insurer</w:t>
            </w:r>
            <w:r w:rsidRPr="00C22FD0">
              <w:rPr>
                <w:rFonts w:ascii="Times New Roman" w:hAnsi="Times New Roman" w:cs="Times New Roman"/>
                <w:sz w:val="20"/>
                <w:szCs w:val="20"/>
              </w:rPr>
              <w:br/>
            </w:r>
            <w:r w:rsidRPr="00C22FD0">
              <w:rPr>
                <w:rFonts w:ascii="Times New Roman" w:hAnsi="Times New Roman" w:cs="Times New Roman"/>
                <w:sz w:val="20"/>
                <w:szCs w:val="20"/>
              </w:rPr>
              <w:lastRenderedPageBreak/>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Direct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insurer</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Direct Composite insurer</w:t>
            </w:r>
            <w:r w:rsidRPr="00C22FD0">
              <w:rPr>
                <w:rFonts w:ascii="Times New Roman" w:hAnsi="Times New Roman" w:cs="Times New Roman"/>
                <w:sz w:val="20"/>
                <w:szCs w:val="20"/>
              </w:rPr>
              <w:b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Captive insurance undertaking </w:t>
            </w:r>
          </w:p>
          <w:p w14:paraId="56CFACC4" w14:textId="2A544A56" w:rsidR="00E21451" w:rsidRPr="00C22FD0" w:rsidRDefault="00E21451" w:rsidP="0040755A">
            <w:pPr>
              <w:ind w:left="50" w:right="175"/>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Internal reinsurer (reinsurance undertaking which primary focus is to take risk from other insurance undertakings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w:t>
            </w:r>
            <w:r w:rsidRPr="00C22FD0">
              <w:rPr>
                <w:rFonts w:ascii="Times New Roman" w:hAnsi="Times New Roman" w:cs="Times New Roman"/>
                <w:sz w:val="20"/>
                <w:szCs w:val="20"/>
              </w:rPr>
              <w:b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External reinsurer (reinsurance undertaking that takes risks from undertakings other than from insurance undertakings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w:t>
            </w:r>
            <w:r w:rsidRPr="00C22FD0">
              <w:rPr>
                <w:rFonts w:ascii="Times New Roman" w:hAnsi="Times New Roman" w:cs="Times New Roman"/>
                <w:sz w:val="20"/>
                <w:szCs w:val="20"/>
              </w:rPr>
              <w:br/>
              <w:t xml:space="preserve">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Captive reinsurance undertaking</w:t>
            </w:r>
            <w:r w:rsidRPr="00C22FD0">
              <w:rPr>
                <w:rFonts w:ascii="Times New Roman" w:hAnsi="Times New Roman" w:cs="Times New Roman"/>
                <w:sz w:val="20"/>
                <w:szCs w:val="20"/>
              </w:rPr>
              <w:b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Special purpose vehicle</w:t>
            </w:r>
            <w:r w:rsidRPr="00C22FD0">
              <w:rPr>
                <w:rFonts w:ascii="Times New Roman" w:hAnsi="Times New Roman" w:cs="Times New Roman"/>
                <w:sz w:val="20"/>
                <w:szCs w:val="20"/>
              </w:rPr>
              <w:b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Pool entity (where more than one insurance or reinsurance undertakings are involved) </w:t>
            </w:r>
          </w:p>
          <w:p w14:paraId="7823CEF7" w14:textId="00CC7A8F" w:rsidR="00E21451" w:rsidRPr="00C22FD0" w:rsidRDefault="00E21451" w:rsidP="0040755A">
            <w:pPr>
              <w:ind w:left="50"/>
              <w:rPr>
                <w:rFonts w:ascii="Times New Roman" w:hAnsi="Times New Roman" w:cs="Times New Roman"/>
                <w:sz w:val="20"/>
                <w:szCs w:val="20"/>
              </w:rPr>
            </w:pPr>
            <w:r w:rsidRPr="00C22FD0">
              <w:rPr>
                <w:rFonts w:ascii="Times New Roman" w:hAnsi="Times New Roman" w:cs="Times New Roman"/>
                <w:sz w:val="20"/>
                <w:szCs w:val="20"/>
              </w:rPr>
              <w:t xml:space="preserve">10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State pool </w:t>
            </w:r>
          </w:p>
        </w:tc>
      </w:tr>
      <w:tr w:rsidR="00E21451" w:rsidRPr="00C22FD0" w14:paraId="020F11D2" w14:textId="77777777" w:rsidTr="0040755A">
        <w:trPr>
          <w:trHeight w:val="330"/>
        </w:trPr>
        <w:tc>
          <w:tcPr>
            <w:tcW w:w="1283" w:type="dxa"/>
            <w:hideMark/>
          </w:tcPr>
          <w:p w14:paraId="5BE6EFA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C0200</w:t>
            </w:r>
          </w:p>
        </w:tc>
        <w:tc>
          <w:tcPr>
            <w:tcW w:w="2290" w:type="dxa"/>
            <w:hideMark/>
          </w:tcPr>
          <w:p w14:paraId="4585C2F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Country of residency</w:t>
            </w:r>
          </w:p>
        </w:tc>
        <w:tc>
          <w:tcPr>
            <w:tcW w:w="6241" w:type="dxa"/>
            <w:hideMark/>
          </w:tcPr>
          <w:p w14:paraId="37959F5A" w14:textId="390DBA0F" w:rsidR="00E21451" w:rsidRPr="00C22FD0" w:rsidRDefault="00E21451" w:rsidP="00C328B7">
            <w:pPr>
              <w:rPr>
                <w:rFonts w:ascii="Times New Roman" w:hAnsi="Times New Roman" w:cs="Times New Roman"/>
                <w:sz w:val="20"/>
                <w:szCs w:val="20"/>
              </w:rPr>
            </w:pPr>
            <w:r w:rsidRPr="00C22FD0">
              <w:rPr>
                <w:rFonts w:ascii="Times New Roman" w:hAnsi="Times New Roman" w:cs="Times New Roman"/>
                <w:sz w:val="20"/>
                <w:szCs w:val="20"/>
              </w:rPr>
              <w:t>Identify the ISO 3166</w:t>
            </w:r>
            <w:r w:rsidR="004508C9" w:rsidRPr="00C22FD0">
              <w:rPr>
                <w:rFonts w:ascii="Times New Roman" w:hAnsi="Times New Roman" w:cs="Times New Roman"/>
                <w:sz w:val="20"/>
                <w:szCs w:val="20"/>
              </w:rPr>
              <w:t>–</w:t>
            </w:r>
            <w:r w:rsidR="00C328B7"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00C328B7" w:rsidRPr="00C22FD0">
              <w:rPr>
                <w:rFonts w:ascii="Times New Roman" w:hAnsi="Times New Roman" w:cs="Times New Roman"/>
                <w:sz w:val="20"/>
                <w:szCs w:val="20"/>
              </w:rPr>
              <w:t>2</w:t>
            </w:r>
            <w:r w:rsidRPr="00C22FD0">
              <w:rPr>
                <w:rFonts w:ascii="Times New Roman" w:hAnsi="Times New Roman" w:cs="Times New Roman"/>
                <w:sz w:val="20"/>
                <w:szCs w:val="20"/>
              </w:rPr>
              <w:t xml:space="preserve"> code for the country where the reinsurer is legally authorised/licensed.</w:t>
            </w:r>
          </w:p>
        </w:tc>
      </w:tr>
      <w:tr w:rsidR="00E21451" w:rsidRPr="00C22FD0" w14:paraId="084A17D7" w14:textId="77777777" w:rsidTr="0040755A">
        <w:trPr>
          <w:trHeight w:val="330"/>
        </w:trPr>
        <w:tc>
          <w:tcPr>
            <w:tcW w:w="1283" w:type="dxa"/>
            <w:hideMark/>
          </w:tcPr>
          <w:p w14:paraId="172B5BC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C0210</w:t>
            </w:r>
          </w:p>
        </w:tc>
        <w:tc>
          <w:tcPr>
            <w:tcW w:w="2290" w:type="dxa"/>
            <w:hideMark/>
          </w:tcPr>
          <w:p w14:paraId="756C23B4"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External rating assessment by nominated ECAI</w:t>
            </w:r>
          </w:p>
        </w:tc>
        <w:tc>
          <w:tcPr>
            <w:tcW w:w="6241" w:type="dxa"/>
            <w:hideMark/>
          </w:tcPr>
          <w:p w14:paraId="79299D09" w14:textId="77777777" w:rsidR="00E21451" w:rsidRPr="00C22FD0" w:rsidRDefault="00E21451">
            <w:pPr>
              <w:rPr>
                <w:ins w:id="1232" w:author="Author"/>
                <w:rFonts w:ascii="Times New Roman" w:hAnsi="Times New Roman" w:cs="Times New Roman"/>
                <w:sz w:val="20"/>
                <w:szCs w:val="20"/>
              </w:rPr>
            </w:pPr>
            <w:r w:rsidRPr="00C22FD0">
              <w:rPr>
                <w:rFonts w:ascii="Times New Roman" w:hAnsi="Times New Roman" w:cs="Times New Roman"/>
                <w:sz w:val="20"/>
                <w:szCs w:val="20"/>
              </w:rPr>
              <w:t>The actual/current rating that is considered by the group.</w:t>
            </w:r>
          </w:p>
          <w:p w14:paraId="4C7A4FBD" w14:textId="77777777" w:rsidR="0009644F" w:rsidRPr="00C22FD0" w:rsidRDefault="0009644F">
            <w:pPr>
              <w:rPr>
                <w:ins w:id="1233" w:author="Author"/>
                <w:rFonts w:ascii="Times New Roman" w:hAnsi="Times New Roman" w:cs="Times New Roman"/>
                <w:sz w:val="20"/>
                <w:szCs w:val="20"/>
              </w:rPr>
            </w:pPr>
          </w:p>
          <w:p w14:paraId="0B51EE0A" w14:textId="3B48B0EA" w:rsidR="0009644F" w:rsidRPr="00C22FD0" w:rsidRDefault="0009644F" w:rsidP="0009644F">
            <w:pPr>
              <w:rPr>
                <w:ins w:id="1234" w:author="Author"/>
                <w:rFonts w:ascii="Times New Roman" w:hAnsi="Times New Roman" w:cs="Times New Roman"/>
                <w:sz w:val="20"/>
                <w:szCs w:val="20"/>
              </w:rPr>
            </w:pPr>
            <w:ins w:id="1235" w:author="Author">
              <w:r w:rsidRPr="00C22FD0">
                <w:rPr>
                  <w:rFonts w:ascii="Times New Roman" w:hAnsi="Times New Roman" w:cs="Times New Roman"/>
                  <w:sz w:val="20"/>
                  <w:szCs w:val="20"/>
                </w:rPr>
                <w:t xml:space="preserve">If a rating is not </w:t>
              </w:r>
              <w:r w:rsidR="00920A62" w:rsidRPr="00C22FD0">
                <w:rPr>
                  <w:rFonts w:ascii="Times New Roman" w:hAnsi="Times New Roman" w:cs="Times New Roman"/>
                  <w:sz w:val="20"/>
                  <w:szCs w:val="20"/>
                  <w:rPrChange w:id="1236" w:author="Author">
                    <w:rPr>
                      <w:rFonts w:ascii="Times New Roman" w:hAnsi="Times New Roman" w:cs="Times New Roman"/>
                      <w:sz w:val="20"/>
                      <w:szCs w:val="20"/>
                      <w:highlight w:val="yellow"/>
                    </w:rPr>
                  </w:rPrChange>
                </w:rPr>
                <w:t xml:space="preserve">available </w:t>
              </w:r>
              <w:del w:id="1237" w:author="Author">
                <w:r w:rsidRPr="00C22FD0" w:rsidDel="00920A62">
                  <w:rPr>
                    <w:rFonts w:ascii="Times New Roman" w:hAnsi="Times New Roman" w:cs="Times New Roman"/>
                    <w:sz w:val="20"/>
                    <w:szCs w:val="20"/>
                  </w:rPr>
                  <w:delText xml:space="preserve">assigned </w:delText>
                </w:r>
              </w:del>
              <w:r w:rsidRPr="00C22FD0">
                <w:rPr>
                  <w:rFonts w:ascii="Times New Roman" w:hAnsi="Times New Roman" w:cs="Times New Roman"/>
                  <w:sz w:val="20"/>
                  <w:szCs w:val="20"/>
                </w:rPr>
                <w:t>the item should be left blank.</w:t>
              </w:r>
              <w:r w:rsidR="00907BCE" w:rsidRPr="00C22FD0" w:rsidDel="00907BCE">
                <w:rPr>
                  <w:rFonts w:ascii="Times New Roman" w:hAnsi="Times New Roman" w:cs="Times New Roman"/>
                  <w:sz w:val="20"/>
                  <w:szCs w:val="20"/>
                </w:rPr>
                <w:t xml:space="preserve"> </w:t>
              </w:r>
              <w:del w:id="1238" w:author="Author">
                <w:r w:rsidRPr="00C22FD0" w:rsidDel="00907BCE">
                  <w:rPr>
                    <w:rFonts w:ascii="Times New Roman" w:hAnsi="Times New Roman" w:cs="Times New Roman"/>
                    <w:sz w:val="20"/>
                    <w:szCs w:val="20"/>
                  </w:rPr>
                  <w:delText xml:space="preserve"> The </w:delText>
                </w:r>
                <w:r w:rsidR="005B2AEC" w:rsidRPr="00C22FD0" w:rsidDel="00907BCE">
                  <w:rPr>
                    <w:rFonts w:ascii="Times New Roman" w:hAnsi="Times New Roman" w:cs="Times New Roman"/>
                    <w:sz w:val="20"/>
                    <w:szCs w:val="20"/>
                  </w:rPr>
                  <w:delText xml:space="preserve">rating of the </w:delText>
                </w:r>
                <w:r w:rsidRPr="00C22FD0" w:rsidDel="00907BCE">
                  <w:rPr>
                    <w:rFonts w:ascii="Times New Roman" w:hAnsi="Times New Roman" w:cs="Times New Roman"/>
                    <w:sz w:val="20"/>
                    <w:szCs w:val="20"/>
                  </w:rPr>
                  <w:delText>reinsurer should be identified as “9 – no rating available” in column C0230.</w:delText>
                </w:r>
              </w:del>
              <w:r w:rsidRPr="00C22FD0">
                <w:rPr>
                  <w:rFonts w:ascii="Times New Roman" w:hAnsi="Times New Roman" w:cs="Times New Roman"/>
                  <w:sz w:val="20"/>
                  <w:szCs w:val="20"/>
                </w:rPr>
                <w:cr/>
              </w:r>
            </w:ins>
          </w:p>
          <w:p w14:paraId="6125AA15" w14:textId="77777777" w:rsidR="0009644F" w:rsidRPr="00C22FD0" w:rsidRDefault="0009644F" w:rsidP="0009644F">
            <w:pPr>
              <w:rPr>
                <w:ins w:id="1239" w:author="Author"/>
                <w:rFonts w:ascii="Times New Roman" w:hAnsi="Times New Roman" w:cs="Times New Roman"/>
                <w:sz w:val="20"/>
                <w:szCs w:val="20"/>
              </w:rPr>
            </w:pPr>
            <w:ins w:id="1240" w:author="Author">
              <w:r w:rsidRPr="00C22FD0">
                <w:rPr>
                  <w:rFonts w:ascii="Times New Roman" w:hAnsi="Times New Roman" w:cs="Times New Roman"/>
                  <w:sz w:val="20"/>
                  <w:szCs w:val="20"/>
                </w:rPr>
                <w:t>This item is not applicable to reinsurers for which undertakings using internal model use internal ratings. If undertakings using internal model do not use internal rating, this item shall be reported.</w:t>
              </w:r>
            </w:ins>
          </w:p>
          <w:p w14:paraId="50A29565" w14:textId="77777777" w:rsidR="0009644F" w:rsidRPr="00C22FD0" w:rsidRDefault="0009644F">
            <w:pPr>
              <w:rPr>
                <w:rFonts w:ascii="Times New Roman" w:hAnsi="Times New Roman" w:cs="Times New Roman"/>
                <w:sz w:val="20"/>
                <w:szCs w:val="20"/>
              </w:rPr>
            </w:pPr>
          </w:p>
        </w:tc>
      </w:tr>
      <w:tr w:rsidR="00E21451" w:rsidRPr="00C22FD0" w14:paraId="73F832AF" w14:textId="77777777" w:rsidTr="0040755A">
        <w:trPr>
          <w:trHeight w:val="330"/>
        </w:trPr>
        <w:tc>
          <w:tcPr>
            <w:tcW w:w="1283" w:type="dxa"/>
            <w:hideMark/>
          </w:tcPr>
          <w:p w14:paraId="1D8145E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C0220</w:t>
            </w:r>
          </w:p>
        </w:tc>
        <w:tc>
          <w:tcPr>
            <w:tcW w:w="2290" w:type="dxa"/>
            <w:hideMark/>
          </w:tcPr>
          <w:p w14:paraId="0363B4F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Nominated ECAI</w:t>
            </w:r>
          </w:p>
        </w:tc>
        <w:tc>
          <w:tcPr>
            <w:tcW w:w="6241" w:type="dxa"/>
            <w:hideMark/>
          </w:tcPr>
          <w:p w14:paraId="0E0FA3EE" w14:textId="667F62D4" w:rsidR="00F11DED" w:rsidRPr="00C22FD0" w:rsidRDefault="00F11DED" w:rsidP="00F11DED">
            <w:pPr>
              <w:spacing w:after="200" w:line="276" w:lineRule="auto"/>
              <w:rPr>
                <w:ins w:id="1241" w:author="Author"/>
                <w:rFonts w:ascii="Times New Roman" w:hAnsi="Times New Roman" w:cs="Times New Roman"/>
                <w:sz w:val="20"/>
                <w:szCs w:val="20"/>
              </w:rPr>
            </w:pPr>
            <w:ins w:id="1242" w:author="Author">
              <w:r w:rsidRPr="00C22FD0">
                <w:rPr>
                  <w:rFonts w:ascii="Times New Roman" w:hAnsi="Times New Roman" w:cs="Times New Roman"/>
                  <w:sz w:val="20"/>
                  <w:szCs w:val="20"/>
                </w:rPr>
                <w:t>Identify the credit assessment institution (ECAI) giving the external rating in C0210, by using the following close</w:t>
              </w:r>
              <w:r w:rsidR="00D201CF" w:rsidRPr="00C22FD0">
                <w:rPr>
                  <w:rFonts w:ascii="Times New Roman" w:hAnsi="Times New Roman" w:cs="Times New Roman"/>
                  <w:sz w:val="20"/>
                  <w:szCs w:val="20"/>
                </w:rPr>
                <w:t>d</w:t>
              </w:r>
              <w:r w:rsidRPr="00C22FD0">
                <w:rPr>
                  <w:rFonts w:ascii="Times New Roman" w:hAnsi="Times New Roman" w:cs="Times New Roman"/>
                  <w:sz w:val="20"/>
                  <w:szCs w:val="20"/>
                </w:rPr>
                <w:t xml:space="preserve">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w:t>
              </w:r>
              <w:del w:id="1243" w:author="Author">
                <w:r w:rsidRPr="00C22FD0" w:rsidDel="006E38DD">
                  <w:rPr>
                    <w:rFonts w:ascii="Times New Roman" w:hAnsi="Times New Roman" w:cs="Times New Roman"/>
                    <w:sz w:val="20"/>
                    <w:szCs w:val="20"/>
                  </w:rPr>
                  <w:delText xml:space="preserve">of new </w:delText>
                </w:r>
              </w:del>
              <w:r w:rsidRPr="00C22FD0">
                <w:rPr>
                  <w:rFonts w:ascii="Times New Roman" w:hAnsi="Times New Roman" w:cs="Times New Roman"/>
                  <w:sz w:val="20"/>
                  <w:szCs w:val="20"/>
                </w:rPr>
                <w:t xml:space="preserve">a new Credit Rating Agency </w:t>
              </w:r>
              <w:del w:id="1244" w:author="Author">
                <w:r w:rsidRPr="00C22FD0" w:rsidDel="006E38DD">
                  <w:rPr>
                    <w:rFonts w:ascii="Times New Roman" w:hAnsi="Times New Roman" w:cs="Times New Roman"/>
                    <w:sz w:val="20"/>
                    <w:szCs w:val="20"/>
                  </w:rPr>
                  <w:delText>use</w:delText>
                </w:r>
              </w:del>
              <w:r w:rsidR="006E38DD" w:rsidRPr="00C22FD0">
                <w:rPr>
                  <w:rFonts w:ascii="Times New Roman" w:hAnsi="Times New Roman" w:cs="Times New Roman"/>
                  <w:sz w:val="20"/>
                  <w:szCs w:val="20"/>
                  <w:rPrChange w:id="1245" w:author="Author">
                    <w:rPr>
                      <w:rFonts w:ascii="Times New Roman" w:hAnsi="Times New Roman" w:cs="Times New Roman"/>
                      <w:sz w:val="20"/>
                      <w:szCs w:val="20"/>
                      <w:highlight w:val="cyan"/>
                    </w:rPr>
                  </w:rPrChange>
                </w:rPr>
                <w:t>is</w:t>
              </w:r>
              <w:r w:rsidRPr="00C22FD0">
                <w:rPr>
                  <w:rFonts w:ascii="Times New Roman" w:hAnsi="Times New Roman" w:cs="Times New Roman"/>
                  <w:sz w:val="20"/>
                  <w:szCs w:val="20"/>
                </w:rPr>
                <w:t xml:space="preserve"> </w:t>
              </w:r>
              <w:r w:rsidR="006E38DD" w:rsidRPr="00C22FD0">
                <w:rPr>
                  <w:rFonts w:ascii="Times New Roman" w:hAnsi="Times New Roman" w:cs="Times New Roman"/>
                  <w:sz w:val="20"/>
                  <w:szCs w:val="20"/>
                  <w:rPrChange w:id="1246" w:author="Author">
                    <w:rPr>
                      <w:rFonts w:ascii="Times New Roman" w:hAnsi="Times New Roman" w:cs="Times New Roman"/>
                      <w:sz w:val="20"/>
                      <w:szCs w:val="20"/>
                      <w:highlight w:val="cyan"/>
                    </w:rPr>
                  </w:rPrChange>
                </w:rPr>
                <w:t>registered or certified</w:t>
              </w:r>
              <w:del w:id="1247" w:author="Author">
                <w:r w:rsidRPr="00C22FD0" w:rsidDel="006E38DD">
                  <w:rPr>
                    <w:rFonts w:ascii="Times New Roman" w:hAnsi="Times New Roman" w:cs="Times New Roman"/>
                    <w:sz w:val="20"/>
                    <w:szCs w:val="20"/>
                  </w:rPr>
                  <w:delText>authorised</w:delText>
                </w:r>
              </w:del>
              <w:r w:rsidRPr="00C22FD0">
                <w:rPr>
                  <w:rFonts w:ascii="Times New Roman" w:hAnsi="Times New Roman" w:cs="Times New Roman"/>
                  <w:sz w:val="20"/>
                  <w:szCs w:val="20"/>
                </w:rPr>
                <w:t xml:space="preserve"> by ESMA and while the close</w:t>
              </w:r>
              <w:r w:rsidR="00D201CF" w:rsidRPr="00C22FD0">
                <w:rPr>
                  <w:rFonts w:ascii="Times New Roman" w:hAnsi="Times New Roman" w:cs="Times New Roman"/>
                  <w:sz w:val="20"/>
                  <w:szCs w:val="20"/>
                </w:rPr>
                <w:t>d</w:t>
              </w:r>
              <w:r w:rsidRPr="00C22FD0">
                <w:rPr>
                  <w:rFonts w:ascii="Times New Roman" w:hAnsi="Times New Roman" w:cs="Times New Roman"/>
                  <w:sz w:val="20"/>
                  <w:szCs w:val="20"/>
                </w:rPr>
                <w:t xml:space="preserve"> list is not up-dated please report “Other</w:t>
              </w:r>
              <w:r w:rsidR="006E38DD" w:rsidRPr="00C22FD0">
                <w:rPr>
                  <w:rFonts w:ascii="Times New Roman" w:hAnsi="Times New Roman" w:cs="Times New Roman"/>
                  <w:sz w:val="20"/>
                  <w:szCs w:val="20"/>
                </w:rPr>
                <w:t xml:space="preserve"> nominated ECAI</w:t>
              </w:r>
              <w:r w:rsidRPr="00C22FD0">
                <w:rPr>
                  <w:rFonts w:ascii="Times New Roman" w:hAnsi="Times New Roman" w:cs="Times New Roman"/>
                  <w:sz w:val="20"/>
                  <w:szCs w:val="20"/>
                </w:rPr>
                <w:t>”.</w:t>
              </w:r>
            </w:ins>
          </w:p>
          <w:p w14:paraId="7E05B227" w14:textId="77777777" w:rsidR="006E38DD" w:rsidRPr="00C22FD0" w:rsidRDefault="006E38DD" w:rsidP="006E38DD">
            <w:pPr>
              <w:rPr>
                <w:ins w:id="1248" w:author="Author"/>
                <w:rFonts w:ascii="Times New Roman" w:hAnsi="Times New Roman" w:cs="Times New Roman"/>
                <w:sz w:val="20"/>
                <w:szCs w:val="20"/>
              </w:rPr>
            </w:pPr>
            <w:ins w:id="1249" w:author="Author">
              <w:r w:rsidRPr="00C22FD0">
                <w:rPr>
                  <w:rFonts w:ascii="Times New Roman" w:hAnsi="Times New Roman" w:cs="Times New Roman"/>
                  <w:sz w:val="20"/>
                  <w:szCs w:val="20"/>
                </w:rPr>
                <w:t>- Euler Hermes Rating GmbH (LEI code: 391200QXGLWHK9VK6V27)</w:t>
              </w:r>
            </w:ins>
          </w:p>
          <w:p w14:paraId="3B9077F5" w14:textId="77777777" w:rsidR="006E38DD" w:rsidRPr="00C22FD0" w:rsidRDefault="006E38DD" w:rsidP="006E38DD">
            <w:pPr>
              <w:rPr>
                <w:ins w:id="1250" w:author="Author"/>
                <w:rFonts w:ascii="Times New Roman" w:hAnsi="Times New Roman" w:cs="Times New Roman"/>
                <w:sz w:val="20"/>
                <w:szCs w:val="20"/>
              </w:rPr>
            </w:pPr>
            <w:ins w:id="1251" w:author="Author">
              <w:r w:rsidRPr="00C22FD0">
                <w:rPr>
                  <w:rFonts w:ascii="Times New Roman" w:hAnsi="Times New Roman" w:cs="Times New Roman"/>
                  <w:sz w:val="20"/>
                  <w:szCs w:val="20"/>
                </w:rPr>
                <w:t>- Japan Credit Rating Agency Ltd (LEI code: 35380002378CEGMRVW86)</w:t>
              </w:r>
            </w:ins>
          </w:p>
          <w:p w14:paraId="3056BA29" w14:textId="77777777" w:rsidR="006E38DD" w:rsidRPr="00C22FD0" w:rsidRDefault="006E38DD" w:rsidP="006E38DD">
            <w:pPr>
              <w:rPr>
                <w:ins w:id="1252" w:author="Author"/>
                <w:rFonts w:ascii="Times New Roman" w:hAnsi="Times New Roman" w:cs="Times New Roman"/>
                <w:sz w:val="20"/>
                <w:szCs w:val="20"/>
              </w:rPr>
            </w:pPr>
            <w:ins w:id="1253" w:author="Author">
              <w:r w:rsidRPr="00C22FD0">
                <w:rPr>
                  <w:rFonts w:ascii="Times New Roman" w:hAnsi="Times New Roman" w:cs="Times New Roman"/>
                  <w:sz w:val="20"/>
                  <w:szCs w:val="20"/>
                </w:rPr>
                <w:t>- BCRA-Credit Rating Agency AD (LEI code: 747800Z0IC3P66HTQ142)</w:t>
              </w:r>
            </w:ins>
          </w:p>
          <w:p w14:paraId="0A308DAA" w14:textId="77777777" w:rsidR="006E38DD" w:rsidRPr="00C22FD0" w:rsidRDefault="006E38DD" w:rsidP="006E38DD">
            <w:pPr>
              <w:rPr>
                <w:ins w:id="1254" w:author="Author"/>
                <w:rFonts w:ascii="Times New Roman" w:hAnsi="Times New Roman" w:cs="Times New Roman"/>
                <w:sz w:val="20"/>
                <w:szCs w:val="20"/>
                <w:lang w:val="de-DE"/>
                <w:rPrChange w:id="1255" w:author="Author">
                  <w:rPr>
                    <w:ins w:id="1256" w:author="Author"/>
                    <w:rFonts w:ascii="Times New Roman" w:hAnsi="Times New Roman" w:cs="Times New Roman"/>
                    <w:sz w:val="20"/>
                    <w:szCs w:val="20"/>
                  </w:rPr>
                </w:rPrChange>
              </w:rPr>
            </w:pPr>
            <w:ins w:id="1257" w:author="Author">
              <w:r w:rsidRPr="00C22FD0">
                <w:rPr>
                  <w:rFonts w:ascii="Times New Roman" w:hAnsi="Times New Roman" w:cs="Times New Roman"/>
                  <w:sz w:val="20"/>
                  <w:szCs w:val="20"/>
                  <w:lang w:val="de-DE"/>
                  <w:rPrChange w:id="1258" w:author="Author">
                    <w:rPr>
                      <w:rFonts w:ascii="Times New Roman" w:hAnsi="Times New Roman" w:cs="Times New Roman"/>
                      <w:sz w:val="20"/>
                      <w:szCs w:val="20"/>
                    </w:rPr>
                  </w:rPrChange>
                </w:rPr>
                <w:t>- Creditreform Rating AG (LEI code: 391200PHL11KDUTTST66)</w:t>
              </w:r>
            </w:ins>
          </w:p>
          <w:p w14:paraId="03B77346" w14:textId="77777777" w:rsidR="006E38DD" w:rsidRPr="00C22FD0" w:rsidRDefault="006E38DD" w:rsidP="006E38DD">
            <w:pPr>
              <w:rPr>
                <w:ins w:id="1259" w:author="Author"/>
                <w:rFonts w:ascii="Times New Roman" w:hAnsi="Times New Roman" w:cs="Times New Roman"/>
                <w:sz w:val="20"/>
                <w:szCs w:val="20"/>
              </w:rPr>
            </w:pPr>
            <w:ins w:id="1260" w:author="Author">
              <w:r w:rsidRPr="00C22FD0">
                <w:rPr>
                  <w:rFonts w:ascii="Times New Roman" w:hAnsi="Times New Roman" w:cs="Times New Roman"/>
                  <w:sz w:val="20"/>
                  <w:szCs w:val="20"/>
                </w:rPr>
                <w:t>- Scope Ratings AG (previously PSR Rating GmbH) (LEI code: 391200WU1EZUQFHDWE91)</w:t>
              </w:r>
            </w:ins>
          </w:p>
          <w:p w14:paraId="2FCE06F8" w14:textId="77777777" w:rsidR="006E38DD" w:rsidRPr="00C22FD0" w:rsidRDefault="006E38DD" w:rsidP="006E38DD">
            <w:pPr>
              <w:rPr>
                <w:ins w:id="1261" w:author="Author"/>
                <w:rFonts w:ascii="Times New Roman" w:hAnsi="Times New Roman" w:cs="Times New Roman"/>
                <w:sz w:val="20"/>
                <w:szCs w:val="20"/>
                <w:lang w:val="de-DE"/>
                <w:rPrChange w:id="1262" w:author="Author">
                  <w:rPr>
                    <w:ins w:id="1263" w:author="Author"/>
                    <w:rFonts w:ascii="Times New Roman" w:hAnsi="Times New Roman" w:cs="Times New Roman"/>
                    <w:sz w:val="20"/>
                    <w:szCs w:val="20"/>
                  </w:rPr>
                </w:rPrChange>
              </w:rPr>
            </w:pPr>
            <w:ins w:id="1264" w:author="Author">
              <w:r w:rsidRPr="00C22FD0">
                <w:rPr>
                  <w:rFonts w:ascii="Times New Roman" w:hAnsi="Times New Roman" w:cs="Times New Roman"/>
                  <w:sz w:val="20"/>
                  <w:szCs w:val="20"/>
                  <w:lang w:val="de-DE"/>
                  <w:rPrChange w:id="1265" w:author="Author">
                    <w:rPr>
                      <w:rFonts w:ascii="Times New Roman" w:hAnsi="Times New Roman" w:cs="Times New Roman"/>
                      <w:sz w:val="20"/>
                      <w:szCs w:val="20"/>
                    </w:rPr>
                  </w:rPrChange>
                </w:rPr>
                <w:t>- ICAP Group SA (LEI code: 2138008U6LKT8VG2UK85)</w:t>
              </w:r>
            </w:ins>
          </w:p>
          <w:p w14:paraId="0DEE16F6" w14:textId="77777777" w:rsidR="006E38DD" w:rsidRPr="00C22FD0" w:rsidRDefault="006E38DD" w:rsidP="006E38DD">
            <w:pPr>
              <w:rPr>
                <w:ins w:id="1266" w:author="Author"/>
                <w:rFonts w:ascii="Times New Roman" w:hAnsi="Times New Roman" w:cs="Times New Roman"/>
                <w:sz w:val="20"/>
                <w:szCs w:val="20"/>
                <w:lang w:val="de-DE"/>
                <w:rPrChange w:id="1267" w:author="Author">
                  <w:rPr>
                    <w:ins w:id="1268" w:author="Author"/>
                    <w:rFonts w:ascii="Times New Roman" w:hAnsi="Times New Roman" w:cs="Times New Roman"/>
                    <w:sz w:val="20"/>
                    <w:szCs w:val="20"/>
                  </w:rPr>
                </w:rPrChange>
              </w:rPr>
            </w:pPr>
            <w:ins w:id="1269" w:author="Author">
              <w:r w:rsidRPr="00C22FD0">
                <w:rPr>
                  <w:rFonts w:ascii="Times New Roman" w:hAnsi="Times New Roman" w:cs="Times New Roman"/>
                  <w:sz w:val="20"/>
                  <w:szCs w:val="20"/>
                  <w:lang w:val="de-DE"/>
                  <w:rPrChange w:id="1270" w:author="Author">
                    <w:rPr>
                      <w:rFonts w:ascii="Times New Roman" w:hAnsi="Times New Roman" w:cs="Times New Roman"/>
                      <w:sz w:val="20"/>
                      <w:szCs w:val="20"/>
                    </w:rPr>
                  </w:rPrChange>
                </w:rPr>
                <w:t>- GBB-Rating Gesellschaft für Bonitätsbeurteilung GmbH (LEI code: 391200OLWXCTKPADVV72)</w:t>
              </w:r>
            </w:ins>
          </w:p>
          <w:p w14:paraId="01F39E0F" w14:textId="77777777" w:rsidR="006E38DD" w:rsidRPr="00C22FD0" w:rsidRDefault="006E38DD" w:rsidP="006E38DD">
            <w:pPr>
              <w:rPr>
                <w:ins w:id="1271" w:author="Author"/>
                <w:rFonts w:ascii="Times New Roman" w:hAnsi="Times New Roman" w:cs="Times New Roman"/>
                <w:sz w:val="20"/>
                <w:szCs w:val="20"/>
                <w:lang w:val="de-DE"/>
                <w:rPrChange w:id="1272" w:author="Author">
                  <w:rPr>
                    <w:ins w:id="1273" w:author="Author"/>
                    <w:rFonts w:ascii="Times New Roman" w:hAnsi="Times New Roman" w:cs="Times New Roman"/>
                    <w:sz w:val="20"/>
                    <w:szCs w:val="20"/>
                  </w:rPr>
                </w:rPrChange>
              </w:rPr>
            </w:pPr>
            <w:ins w:id="1274" w:author="Author">
              <w:r w:rsidRPr="00C22FD0">
                <w:rPr>
                  <w:rFonts w:ascii="Times New Roman" w:hAnsi="Times New Roman" w:cs="Times New Roman"/>
                  <w:sz w:val="20"/>
                  <w:szCs w:val="20"/>
                  <w:lang w:val="de-DE"/>
                  <w:rPrChange w:id="1275" w:author="Author">
                    <w:rPr>
                      <w:rFonts w:ascii="Times New Roman" w:hAnsi="Times New Roman" w:cs="Times New Roman"/>
                      <w:sz w:val="20"/>
                      <w:szCs w:val="20"/>
                    </w:rPr>
                  </w:rPrChange>
                </w:rPr>
                <w:t>- ASSEKURATA Assekuranz Rating-Agentur GmbH (LEI code: 529900977LETWLJF3295)</w:t>
              </w:r>
            </w:ins>
          </w:p>
          <w:p w14:paraId="7A034BE2" w14:textId="77777777" w:rsidR="006E38DD" w:rsidRPr="00C22FD0" w:rsidRDefault="006E38DD" w:rsidP="006E38DD">
            <w:pPr>
              <w:rPr>
                <w:ins w:id="1276" w:author="Author"/>
                <w:rFonts w:ascii="Times New Roman" w:hAnsi="Times New Roman" w:cs="Times New Roman"/>
                <w:sz w:val="20"/>
                <w:szCs w:val="20"/>
              </w:rPr>
            </w:pPr>
            <w:ins w:id="1277" w:author="Author">
              <w:r w:rsidRPr="00C22FD0">
                <w:rPr>
                  <w:rFonts w:ascii="Times New Roman" w:hAnsi="Times New Roman" w:cs="Times New Roman"/>
                  <w:sz w:val="20"/>
                  <w:szCs w:val="20"/>
                </w:rPr>
                <w:t xml:space="preserve">- ARC Ratings, S.A. (previously </w:t>
              </w:r>
              <w:proofErr w:type="spellStart"/>
              <w:r w:rsidRPr="00C22FD0">
                <w:rPr>
                  <w:rFonts w:ascii="Times New Roman" w:hAnsi="Times New Roman" w:cs="Times New Roman"/>
                  <w:sz w:val="20"/>
                  <w:szCs w:val="20"/>
                </w:rPr>
                <w:t>Companhia</w:t>
              </w:r>
              <w:proofErr w:type="spellEnd"/>
              <w:r w:rsidRPr="00C22FD0">
                <w:rPr>
                  <w:rFonts w:ascii="Times New Roman" w:hAnsi="Times New Roman" w:cs="Times New Roman"/>
                  <w:sz w:val="20"/>
                  <w:szCs w:val="20"/>
                </w:rPr>
                <w:t xml:space="preserve"> Portuguesa de Rating, S.A) (LEI code: 213800OZNJQMV6UA7D79)</w:t>
              </w:r>
            </w:ins>
          </w:p>
          <w:p w14:paraId="6B832446" w14:textId="77777777" w:rsidR="006E38DD" w:rsidRPr="00C22FD0" w:rsidRDefault="006E38DD" w:rsidP="006E38DD">
            <w:pPr>
              <w:rPr>
                <w:ins w:id="1278" w:author="Author"/>
                <w:rFonts w:ascii="Times New Roman" w:hAnsi="Times New Roman" w:cs="Times New Roman"/>
                <w:sz w:val="20"/>
                <w:szCs w:val="20"/>
              </w:rPr>
            </w:pPr>
            <w:ins w:id="1279" w:author="Author">
              <w:r w:rsidRPr="00C22FD0">
                <w:rPr>
                  <w:rFonts w:ascii="Times New Roman" w:hAnsi="Times New Roman" w:cs="Times New Roman"/>
                  <w:sz w:val="20"/>
                  <w:szCs w:val="20"/>
                </w:rPr>
                <w:t>- AM Best Europe-Rating Services Ltd. (AMBERS) (LEI code: 549300VO8J8E5IQV1T26)</w:t>
              </w:r>
            </w:ins>
          </w:p>
          <w:p w14:paraId="211375E9" w14:textId="77777777" w:rsidR="006E38DD" w:rsidRPr="00C22FD0" w:rsidRDefault="006E38DD" w:rsidP="006E38DD">
            <w:pPr>
              <w:rPr>
                <w:ins w:id="1280" w:author="Author"/>
                <w:rFonts w:ascii="Times New Roman" w:hAnsi="Times New Roman" w:cs="Times New Roman"/>
                <w:sz w:val="20"/>
                <w:szCs w:val="20"/>
              </w:rPr>
            </w:pPr>
            <w:ins w:id="1281" w:author="Author">
              <w:r w:rsidRPr="00C22FD0">
                <w:rPr>
                  <w:rFonts w:ascii="Times New Roman" w:hAnsi="Times New Roman" w:cs="Times New Roman"/>
                  <w:sz w:val="20"/>
                  <w:szCs w:val="20"/>
                </w:rPr>
                <w:t>- DBRS Ratings Limited (LEI code: 5493008CGCDQLGT3EH93)</w:t>
              </w:r>
            </w:ins>
          </w:p>
          <w:p w14:paraId="029F3574" w14:textId="77777777" w:rsidR="006E38DD" w:rsidRPr="00C22FD0" w:rsidRDefault="006E38DD" w:rsidP="006E38DD">
            <w:pPr>
              <w:rPr>
                <w:ins w:id="1282" w:author="Author"/>
                <w:rFonts w:ascii="Times New Roman" w:hAnsi="Times New Roman" w:cs="Times New Roman"/>
                <w:sz w:val="20"/>
                <w:szCs w:val="20"/>
              </w:rPr>
            </w:pPr>
            <w:ins w:id="1283" w:author="Author">
              <w:r w:rsidRPr="00C22FD0">
                <w:rPr>
                  <w:rFonts w:ascii="Times New Roman" w:hAnsi="Times New Roman" w:cs="Times New Roman"/>
                  <w:sz w:val="20"/>
                  <w:szCs w:val="20"/>
                </w:rPr>
                <w:t>- Fitch France S.A.S. (LEI code: 2138009Y4TCZT6QOJO69)</w:t>
              </w:r>
            </w:ins>
          </w:p>
          <w:p w14:paraId="30D25365" w14:textId="77777777" w:rsidR="006E38DD" w:rsidRPr="00C22FD0" w:rsidRDefault="006E38DD" w:rsidP="006E38DD">
            <w:pPr>
              <w:rPr>
                <w:ins w:id="1284" w:author="Author"/>
                <w:rFonts w:ascii="Times New Roman" w:hAnsi="Times New Roman" w:cs="Times New Roman"/>
                <w:sz w:val="20"/>
                <w:szCs w:val="20"/>
                <w:lang w:val="de-DE"/>
                <w:rPrChange w:id="1285" w:author="Author">
                  <w:rPr>
                    <w:ins w:id="1286" w:author="Author"/>
                    <w:rFonts w:ascii="Times New Roman" w:hAnsi="Times New Roman" w:cs="Times New Roman"/>
                    <w:sz w:val="20"/>
                    <w:szCs w:val="20"/>
                  </w:rPr>
                </w:rPrChange>
              </w:rPr>
            </w:pPr>
            <w:ins w:id="1287" w:author="Author">
              <w:r w:rsidRPr="00C22FD0">
                <w:rPr>
                  <w:rFonts w:ascii="Times New Roman" w:hAnsi="Times New Roman" w:cs="Times New Roman"/>
                  <w:sz w:val="20"/>
                  <w:szCs w:val="20"/>
                  <w:lang w:val="de-DE"/>
                  <w:rPrChange w:id="1288" w:author="Author">
                    <w:rPr>
                      <w:rFonts w:ascii="Times New Roman" w:hAnsi="Times New Roman" w:cs="Times New Roman"/>
                      <w:sz w:val="20"/>
                      <w:szCs w:val="20"/>
                    </w:rPr>
                  </w:rPrChange>
                </w:rPr>
                <w:t>- Fitch Deutschland GmbH (LEI code: 213800JEMOT1H45VN340)</w:t>
              </w:r>
            </w:ins>
          </w:p>
          <w:p w14:paraId="0FD622A3" w14:textId="77777777" w:rsidR="006E38DD" w:rsidRPr="00C22FD0" w:rsidRDefault="006E38DD" w:rsidP="006E38DD">
            <w:pPr>
              <w:rPr>
                <w:ins w:id="1289" w:author="Author"/>
                <w:rFonts w:ascii="Times New Roman" w:hAnsi="Times New Roman" w:cs="Times New Roman"/>
                <w:sz w:val="20"/>
                <w:szCs w:val="20"/>
                <w:lang w:val="de-DE"/>
                <w:rPrChange w:id="1290" w:author="Author">
                  <w:rPr>
                    <w:ins w:id="1291" w:author="Author"/>
                    <w:rFonts w:ascii="Times New Roman" w:hAnsi="Times New Roman" w:cs="Times New Roman"/>
                    <w:sz w:val="20"/>
                    <w:szCs w:val="20"/>
                  </w:rPr>
                </w:rPrChange>
              </w:rPr>
            </w:pPr>
            <w:ins w:id="1292" w:author="Author">
              <w:r w:rsidRPr="00C22FD0">
                <w:rPr>
                  <w:rFonts w:ascii="Times New Roman" w:hAnsi="Times New Roman" w:cs="Times New Roman"/>
                  <w:sz w:val="20"/>
                  <w:szCs w:val="20"/>
                  <w:lang w:val="de-DE"/>
                  <w:rPrChange w:id="1293" w:author="Author">
                    <w:rPr>
                      <w:rFonts w:ascii="Times New Roman" w:hAnsi="Times New Roman" w:cs="Times New Roman"/>
                      <w:sz w:val="20"/>
                      <w:szCs w:val="20"/>
                    </w:rPr>
                  </w:rPrChange>
                </w:rPr>
                <w:t>- Fitch Italia S.p.A. (LEI code: 213800POJ9QSCHL3KR31)</w:t>
              </w:r>
            </w:ins>
          </w:p>
          <w:p w14:paraId="24FB82A3" w14:textId="77777777" w:rsidR="006E38DD" w:rsidRPr="00C22FD0" w:rsidRDefault="006E38DD" w:rsidP="006E38DD">
            <w:pPr>
              <w:rPr>
                <w:ins w:id="1294" w:author="Author"/>
                <w:rFonts w:ascii="Times New Roman" w:hAnsi="Times New Roman" w:cs="Times New Roman"/>
                <w:sz w:val="20"/>
                <w:szCs w:val="20"/>
                <w:lang w:val="de-DE"/>
                <w:rPrChange w:id="1295" w:author="Author">
                  <w:rPr>
                    <w:ins w:id="1296" w:author="Author"/>
                    <w:rFonts w:ascii="Times New Roman" w:hAnsi="Times New Roman" w:cs="Times New Roman"/>
                    <w:sz w:val="20"/>
                    <w:szCs w:val="20"/>
                  </w:rPr>
                </w:rPrChange>
              </w:rPr>
            </w:pPr>
            <w:ins w:id="1297" w:author="Author">
              <w:r w:rsidRPr="00C22FD0">
                <w:rPr>
                  <w:rFonts w:ascii="Times New Roman" w:hAnsi="Times New Roman" w:cs="Times New Roman"/>
                  <w:sz w:val="20"/>
                  <w:szCs w:val="20"/>
                  <w:lang w:val="de-DE"/>
                  <w:rPrChange w:id="1298" w:author="Author">
                    <w:rPr>
                      <w:rFonts w:ascii="Times New Roman" w:hAnsi="Times New Roman" w:cs="Times New Roman"/>
                      <w:sz w:val="20"/>
                      <w:szCs w:val="20"/>
                    </w:rPr>
                  </w:rPrChange>
                </w:rPr>
                <w:t>- Fitch Polska S.A. (LEI code: 213800RYJTJPW2WD5704)</w:t>
              </w:r>
            </w:ins>
          </w:p>
          <w:p w14:paraId="5FCF5C43" w14:textId="77777777" w:rsidR="006E38DD" w:rsidRPr="00C22FD0" w:rsidRDefault="006E38DD" w:rsidP="006E38DD">
            <w:pPr>
              <w:rPr>
                <w:ins w:id="1299" w:author="Author"/>
                <w:rFonts w:ascii="Times New Roman" w:hAnsi="Times New Roman" w:cs="Times New Roman"/>
                <w:sz w:val="20"/>
                <w:szCs w:val="20"/>
              </w:rPr>
            </w:pPr>
            <w:ins w:id="1300" w:author="Author">
              <w:r w:rsidRPr="00C22FD0">
                <w:rPr>
                  <w:rFonts w:ascii="Times New Roman" w:hAnsi="Times New Roman" w:cs="Times New Roman"/>
                  <w:sz w:val="20"/>
                  <w:szCs w:val="20"/>
                </w:rPr>
                <w:t xml:space="preserve">- Fitch Ratings </w:t>
              </w:r>
              <w:proofErr w:type="spellStart"/>
              <w:r w:rsidRPr="00C22FD0">
                <w:rPr>
                  <w:rFonts w:ascii="Times New Roman" w:hAnsi="Times New Roman" w:cs="Times New Roman"/>
                  <w:sz w:val="20"/>
                  <w:szCs w:val="20"/>
                </w:rPr>
                <w:t>España</w:t>
              </w:r>
              <w:proofErr w:type="spellEnd"/>
              <w:r w:rsidRPr="00C22FD0">
                <w:rPr>
                  <w:rFonts w:ascii="Times New Roman" w:hAnsi="Times New Roman" w:cs="Times New Roman"/>
                  <w:sz w:val="20"/>
                  <w:szCs w:val="20"/>
                </w:rPr>
                <w:t xml:space="preserve"> S.A.U. (LEI code: 213800RENFIIODKETE60)</w:t>
              </w:r>
            </w:ins>
          </w:p>
          <w:p w14:paraId="31136742" w14:textId="77777777" w:rsidR="006E38DD" w:rsidRPr="00C22FD0" w:rsidRDefault="006E38DD" w:rsidP="006E38DD">
            <w:pPr>
              <w:rPr>
                <w:ins w:id="1301" w:author="Author"/>
                <w:rFonts w:ascii="Times New Roman" w:hAnsi="Times New Roman" w:cs="Times New Roman"/>
                <w:sz w:val="20"/>
                <w:szCs w:val="20"/>
              </w:rPr>
            </w:pPr>
            <w:ins w:id="1302" w:author="Author">
              <w:r w:rsidRPr="00C22FD0">
                <w:rPr>
                  <w:rFonts w:ascii="Times New Roman" w:hAnsi="Times New Roman" w:cs="Times New Roman"/>
                  <w:sz w:val="20"/>
                  <w:szCs w:val="20"/>
                </w:rPr>
                <w:t>- Fitch Ratings Limited (LEI code: 2138009F8YAHVC8W3Q52)</w:t>
              </w:r>
            </w:ins>
          </w:p>
          <w:p w14:paraId="506D1E8D" w14:textId="77777777" w:rsidR="006E38DD" w:rsidRPr="00C22FD0" w:rsidRDefault="006E38DD" w:rsidP="006E38DD">
            <w:pPr>
              <w:rPr>
                <w:ins w:id="1303" w:author="Author"/>
                <w:rFonts w:ascii="Times New Roman" w:hAnsi="Times New Roman" w:cs="Times New Roman"/>
                <w:sz w:val="20"/>
                <w:szCs w:val="20"/>
              </w:rPr>
            </w:pPr>
            <w:ins w:id="1304" w:author="Author">
              <w:r w:rsidRPr="00C22FD0">
                <w:rPr>
                  <w:rFonts w:ascii="Times New Roman" w:hAnsi="Times New Roman" w:cs="Times New Roman"/>
                  <w:sz w:val="20"/>
                  <w:szCs w:val="20"/>
                </w:rPr>
                <w:lastRenderedPageBreak/>
                <w:t>- Fitch Ratings CIS Limited (LEI code: 213800B7528Q4DIF2G76)</w:t>
              </w:r>
            </w:ins>
          </w:p>
          <w:p w14:paraId="0539DD52" w14:textId="77777777" w:rsidR="006E38DD" w:rsidRPr="00C22FD0" w:rsidRDefault="006E38DD" w:rsidP="006E38DD">
            <w:pPr>
              <w:rPr>
                <w:ins w:id="1305" w:author="Author"/>
                <w:rFonts w:ascii="Times New Roman" w:hAnsi="Times New Roman" w:cs="Times New Roman"/>
                <w:sz w:val="20"/>
                <w:szCs w:val="20"/>
              </w:rPr>
            </w:pPr>
            <w:ins w:id="1306" w:author="Author">
              <w:r w:rsidRPr="00C22FD0">
                <w:rPr>
                  <w:rFonts w:ascii="Times New Roman" w:hAnsi="Times New Roman" w:cs="Times New Roman"/>
                  <w:sz w:val="20"/>
                  <w:szCs w:val="20"/>
                </w:rPr>
                <w:t>- Moody’s Investors Service Cyprus Ltd (LEI code: 549300V4LCOYCMNUVR81)</w:t>
              </w:r>
            </w:ins>
          </w:p>
          <w:p w14:paraId="17EC3AF4" w14:textId="77777777" w:rsidR="006E38DD" w:rsidRPr="00C22FD0" w:rsidRDefault="006E38DD" w:rsidP="006E38DD">
            <w:pPr>
              <w:rPr>
                <w:ins w:id="1307" w:author="Author"/>
                <w:rFonts w:ascii="Times New Roman" w:hAnsi="Times New Roman" w:cs="Times New Roman"/>
                <w:sz w:val="20"/>
                <w:szCs w:val="20"/>
              </w:rPr>
            </w:pPr>
            <w:ins w:id="1308" w:author="Author">
              <w:r w:rsidRPr="00C22FD0">
                <w:rPr>
                  <w:rFonts w:ascii="Times New Roman" w:hAnsi="Times New Roman" w:cs="Times New Roman"/>
                  <w:sz w:val="20"/>
                  <w:szCs w:val="20"/>
                </w:rPr>
                <w:t>- Moody’s France S.A.S. (LEI code: 549300EB2XQYRSE54F02)</w:t>
              </w:r>
            </w:ins>
          </w:p>
          <w:p w14:paraId="5C9E63E7" w14:textId="77777777" w:rsidR="006E38DD" w:rsidRPr="00C22FD0" w:rsidRDefault="006E38DD" w:rsidP="006E38DD">
            <w:pPr>
              <w:rPr>
                <w:ins w:id="1309" w:author="Author"/>
                <w:rFonts w:ascii="Times New Roman" w:hAnsi="Times New Roman" w:cs="Times New Roman"/>
                <w:sz w:val="20"/>
                <w:szCs w:val="20"/>
              </w:rPr>
            </w:pPr>
            <w:ins w:id="1310" w:author="Author">
              <w:r w:rsidRPr="00C22FD0">
                <w:rPr>
                  <w:rFonts w:ascii="Times New Roman" w:hAnsi="Times New Roman" w:cs="Times New Roman"/>
                  <w:sz w:val="20"/>
                  <w:szCs w:val="20"/>
                </w:rPr>
                <w:t>- Moody’s Deutschland GmbH (LEI code: 549300M5JMGHVTWYZH47)</w:t>
              </w:r>
            </w:ins>
          </w:p>
          <w:p w14:paraId="436B76C6" w14:textId="77777777" w:rsidR="006E38DD" w:rsidRPr="00C22FD0" w:rsidRDefault="006E38DD" w:rsidP="006E38DD">
            <w:pPr>
              <w:rPr>
                <w:ins w:id="1311" w:author="Author"/>
                <w:rFonts w:ascii="Times New Roman" w:hAnsi="Times New Roman" w:cs="Times New Roman"/>
                <w:sz w:val="20"/>
                <w:szCs w:val="20"/>
              </w:rPr>
            </w:pPr>
            <w:ins w:id="1312" w:author="Author">
              <w:r w:rsidRPr="00C22FD0">
                <w:rPr>
                  <w:rFonts w:ascii="Times New Roman" w:hAnsi="Times New Roman" w:cs="Times New Roman"/>
                  <w:sz w:val="20"/>
                  <w:szCs w:val="20"/>
                </w:rPr>
                <w:t xml:space="preserve">- Moody’s Italia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(LEI code: 549300GMXJ4QK70UOU68)</w:t>
              </w:r>
            </w:ins>
          </w:p>
          <w:p w14:paraId="0CB86C50" w14:textId="77777777" w:rsidR="006E38DD" w:rsidRPr="00C22FD0" w:rsidRDefault="006E38DD" w:rsidP="006E38DD">
            <w:pPr>
              <w:rPr>
                <w:ins w:id="1313" w:author="Author"/>
                <w:rFonts w:ascii="Times New Roman" w:hAnsi="Times New Roman" w:cs="Times New Roman"/>
                <w:sz w:val="20"/>
                <w:szCs w:val="20"/>
              </w:rPr>
            </w:pPr>
            <w:ins w:id="1314" w:author="Author">
              <w:r w:rsidRPr="00C22FD0">
                <w:rPr>
                  <w:rFonts w:ascii="Times New Roman" w:hAnsi="Times New Roman" w:cs="Times New Roman"/>
                  <w:sz w:val="20"/>
                  <w:szCs w:val="20"/>
                </w:rPr>
                <w:t xml:space="preserve">- Moody’s Investors Service </w:t>
              </w:r>
              <w:proofErr w:type="spellStart"/>
              <w:r w:rsidRPr="00C22FD0">
                <w:rPr>
                  <w:rFonts w:ascii="Times New Roman" w:hAnsi="Times New Roman" w:cs="Times New Roman"/>
                  <w:sz w:val="20"/>
                  <w:szCs w:val="20"/>
                </w:rPr>
                <w:t>España</w:t>
              </w:r>
              <w:proofErr w:type="spellEnd"/>
              <w:r w:rsidRPr="00C22FD0">
                <w:rPr>
                  <w:rFonts w:ascii="Times New Roman" w:hAnsi="Times New Roman" w:cs="Times New Roman"/>
                  <w:sz w:val="20"/>
                  <w:szCs w:val="20"/>
                </w:rPr>
                <w:t xml:space="preserve"> S.A. (LEI code: 5493005X59ILY4BGJK90)</w:t>
              </w:r>
            </w:ins>
          </w:p>
          <w:p w14:paraId="1A1FFF7F" w14:textId="77777777" w:rsidR="006E38DD" w:rsidRPr="00C22FD0" w:rsidRDefault="006E38DD" w:rsidP="006E38DD">
            <w:pPr>
              <w:rPr>
                <w:ins w:id="1315" w:author="Author"/>
                <w:rFonts w:ascii="Times New Roman" w:hAnsi="Times New Roman" w:cs="Times New Roman"/>
                <w:sz w:val="20"/>
                <w:szCs w:val="20"/>
              </w:rPr>
            </w:pPr>
            <w:ins w:id="1316" w:author="Author">
              <w:r w:rsidRPr="00C22FD0">
                <w:rPr>
                  <w:rFonts w:ascii="Times New Roman" w:hAnsi="Times New Roman" w:cs="Times New Roman"/>
                  <w:sz w:val="20"/>
                  <w:szCs w:val="20"/>
                </w:rPr>
                <w:t>- Moody’s Investors Service Ltd (LEI code: 549300SM89WABHDNJ349)</w:t>
              </w:r>
            </w:ins>
          </w:p>
          <w:p w14:paraId="64B8FF07" w14:textId="77777777" w:rsidR="005E0016" w:rsidRPr="005E0016" w:rsidRDefault="005E0016" w:rsidP="005E0016">
            <w:pPr>
              <w:rPr>
                <w:ins w:id="1317" w:author="Author"/>
                <w:rFonts w:ascii="Times New Roman" w:hAnsi="Times New Roman" w:cs="Times New Roman"/>
                <w:sz w:val="20"/>
                <w:szCs w:val="20"/>
              </w:rPr>
            </w:pPr>
            <w:ins w:id="1318" w:author="Author">
              <w:r w:rsidRPr="005E0016">
                <w:rPr>
                  <w:rFonts w:ascii="Times New Roman" w:hAnsi="Times New Roman" w:cs="Times New Roman"/>
                  <w:sz w:val="20"/>
                  <w:szCs w:val="20"/>
                </w:rPr>
                <w:t>- S&amp;P Global Ratings France SAS (LEI code: 54930035REY2YCDSBH09)</w:t>
              </w:r>
            </w:ins>
          </w:p>
          <w:p w14:paraId="58997B16" w14:textId="281C8C88" w:rsidR="006E38DD" w:rsidRPr="00C22FD0" w:rsidDel="005E0016" w:rsidRDefault="005E0016" w:rsidP="005E0016">
            <w:pPr>
              <w:rPr>
                <w:ins w:id="1319" w:author="Author"/>
                <w:del w:id="1320" w:author="Author"/>
                <w:rFonts w:ascii="Times New Roman" w:hAnsi="Times New Roman" w:cs="Times New Roman"/>
                <w:sz w:val="20"/>
                <w:szCs w:val="20"/>
              </w:rPr>
            </w:pPr>
            <w:ins w:id="1321" w:author="Author">
              <w:r w:rsidRPr="005E0016">
                <w:rPr>
                  <w:rFonts w:ascii="Times New Roman" w:hAnsi="Times New Roman" w:cs="Times New Roman"/>
                  <w:sz w:val="20"/>
                  <w:szCs w:val="20"/>
                </w:rPr>
                <w:t>- S&amp;P Global Ratings Italy S.R.L. (LEI code: 54930000NMOJ7ZBUQ063)</w:t>
              </w:r>
              <w:del w:id="1322" w:author="Author">
                <w:r w:rsidR="006E38DD" w:rsidRPr="00C22FD0" w:rsidDel="005E0016">
                  <w:rPr>
                    <w:rFonts w:ascii="Times New Roman" w:hAnsi="Times New Roman" w:cs="Times New Roman"/>
                    <w:sz w:val="20"/>
                    <w:szCs w:val="20"/>
                  </w:rPr>
                  <w:delText>- Standard &amp; Poor’s Credit Market Services France S.A.S. (LEI code: 54930035REY2YCDSBH09)</w:delText>
                </w:r>
              </w:del>
            </w:ins>
          </w:p>
          <w:p w14:paraId="1313CD91" w14:textId="1AC723E6" w:rsidR="006E38DD" w:rsidRPr="00C22FD0" w:rsidDel="005E0016" w:rsidRDefault="006E38DD" w:rsidP="006E38DD">
            <w:pPr>
              <w:rPr>
                <w:ins w:id="1323" w:author="Author"/>
                <w:del w:id="1324" w:author="Author"/>
                <w:rFonts w:ascii="Times New Roman" w:hAnsi="Times New Roman" w:cs="Times New Roman"/>
                <w:sz w:val="20"/>
                <w:szCs w:val="20"/>
              </w:rPr>
            </w:pPr>
            <w:ins w:id="1325" w:author="Author">
              <w:del w:id="1326" w:author="Author">
                <w:r w:rsidRPr="00C22FD0" w:rsidDel="005E0016">
                  <w:rPr>
                    <w:rFonts w:ascii="Times New Roman" w:hAnsi="Times New Roman" w:cs="Times New Roman"/>
                    <w:sz w:val="20"/>
                    <w:szCs w:val="20"/>
                  </w:rPr>
                  <w:delText>- Standard &amp; Poor’s Credit Market Services Italy S.r.l. (LEI code: 54930000NMOJ7ZBUQ063)</w:delText>
                </w:r>
              </w:del>
            </w:ins>
          </w:p>
          <w:p w14:paraId="79C1ED98" w14:textId="77777777" w:rsidR="006E38DD" w:rsidRPr="00C22FD0" w:rsidRDefault="006E38DD" w:rsidP="006E38DD">
            <w:pPr>
              <w:rPr>
                <w:ins w:id="1327" w:author="Author"/>
                <w:rFonts w:ascii="Times New Roman" w:hAnsi="Times New Roman" w:cs="Times New Roman"/>
                <w:sz w:val="20"/>
                <w:szCs w:val="20"/>
              </w:rPr>
            </w:pPr>
            <w:ins w:id="1328" w:author="Author">
              <w:r w:rsidRPr="00C22FD0">
                <w:rPr>
                  <w:rFonts w:ascii="Times New Roman" w:hAnsi="Times New Roman" w:cs="Times New Roman"/>
                  <w:sz w:val="20"/>
                  <w:szCs w:val="20"/>
                </w:rPr>
                <w:t>- Standard &amp; Poor’s Credit Market Services Europe Limited (LEI code: 549300363WVTTH0TW460)</w:t>
              </w:r>
            </w:ins>
          </w:p>
          <w:p w14:paraId="1FC4C9B8" w14:textId="2CA044A0" w:rsidR="006E38DD" w:rsidRPr="00C22FD0" w:rsidRDefault="006E38DD" w:rsidP="006E38DD">
            <w:pPr>
              <w:rPr>
                <w:ins w:id="1329" w:author="Author"/>
                <w:rFonts w:ascii="Times New Roman" w:hAnsi="Times New Roman" w:cs="Times New Roman"/>
                <w:sz w:val="20"/>
                <w:szCs w:val="20"/>
              </w:rPr>
            </w:pPr>
            <w:ins w:id="1330" w:author="Author">
              <w:r w:rsidRPr="00C22FD0">
                <w:rPr>
                  <w:rFonts w:ascii="Times New Roman" w:hAnsi="Times New Roman" w:cs="Times New Roman"/>
                  <w:sz w:val="20"/>
                  <w:szCs w:val="20"/>
                </w:rPr>
                <w:t xml:space="preserve">- </w:t>
              </w:r>
              <w:r w:rsidR="00AE3C77" w:rsidRPr="00AE3C77">
                <w:rPr>
                  <w:rFonts w:ascii="Times New Roman" w:hAnsi="Times New Roman" w:cs="Times New Roman"/>
                  <w:sz w:val="20"/>
                  <w:szCs w:val="20"/>
                </w:rPr>
                <w:t xml:space="preserve">CRIF Ratings </w:t>
              </w:r>
              <w:proofErr w:type="spellStart"/>
              <w:r w:rsidR="00AE3C77" w:rsidRPr="00AE3C77">
                <w:rPr>
                  <w:rFonts w:ascii="Times New Roman" w:hAnsi="Times New Roman" w:cs="Times New Roman"/>
                  <w:sz w:val="20"/>
                  <w:szCs w:val="20"/>
                </w:rPr>
                <w:t>S.r.l</w:t>
              </w:r>
              <w:proofErr w:type="spellEnd"/>
              <w:r w:rsidR="00AE3C77" w:rsidRPr="00AE3C77">
                <w:rPr>
                  <w:rFonts w:ascii="Times New Roman" w:hAnsi="Times New Roman" w:cs="Times New Roman"/>
                  <w:sz w:val="20"/>
                  <w:szCs w:val="20"/>
                </w:rPr>
                <w:t xml:space="preserve">. (previously </w:t>
              </w:r>
              <w:r w:rsidRPr="00C22FD0">
                <w:rPr>
                  <w:rFonts w:ascii="Times New Roman" w:hAnsi="Times New Roman" w:cs="Times New Roman"/>
                  <w:sz w:val="20"/>
                  <w:szCs w:val="20"/>
                </w:rPr>
                <w:t>CRIF S.p.A.</w:t>
              </w:r>
              <w:r w:rsidR="00AE3C77">
                <w:rPr>
                  <w:rFonts w:ascii="Times New Roman" w:hAnsi="Times New Roman" w:cs="Times New Roman"/>
                  <w:sz w:val="20"/>
                  <w:szCs w:val="20"/>
                </w:rPr>
                <w:t>)</w:t>
              </w:r>
              <w:r w:rsidRPr="00C22FD0">
                <w:rPr>
                  <w:rFonts w:ascii="Times New Roman" w:hAnsi="Times New Roman" w:cs="Times New Roman"/>
                  <w:sz w:val="20"/>
                  <w:szCs w:val="20"/>
                </w:rPr>
                <w:t xml:space="preserve"> (LEI code: </w:t>
              </w:r>
              <w:r w:rsidR="00194326" w:rsidRPr="00C22FD0">
                <w:rPr>
                  <w:rFonts w:ascii="Times New Roman" w:hAnsi="Times New Roman" w:cs="Times New Roman"/>
                  <w:sz w:val="20"/>
                  <w:szCs w:val="20"/>
                </w:rPr>
                <w:t>8156001AB6A1D740F237</w:t>
              </w:r>
              <w:del w:id="1331" w:author="Author">
                <w:r w:rsidRPr="00C22FD0" w:rsidDel="00194326">
                  <w:rPr>
                    <w:rFonts w:ascii="Times New Roman" w:hAnsi="Times New Roman" w:cs="Times New Roman"/>
                    <w:sz w:val="20"/>
                    <w:szCs w:val="20"/>
                  </w:rPr>
                  <w:delText>815600EAE45F55EE5B73</w:delText>
                </w:r>
              </w:del>
              <w:r w:rsidRPr="00C22FD0">
                <w:rPr>
                  <w:rFonts w:ascii="Times New Roman" w:hAnsi="Times New Roman" w:cs="Times New Roman"/>
                  <w:sz w:val="20"/>
                  <w:szCs w:val="20"/>
                </w:rPr>
                <w:t>)</w:t>
              </w:r>
            </w:ins>
          </w:p>
          <w:p w14:paraId="5B7B6817" w14:textId="77777777" w:rsidR="006E38DD" w:rsidRPr="00C22FD0" w:rsidRDefault="006E38DD" w:rsidP="006E38DD">
            <w:pPr>
              <w:rPr>
                <w:ins w:id="1332" w:author="Author"/>
                <w:rFonts w:ascii="Times New Roman" w:hAnsi="Times New Roman" w:cs="Times New Roman"/>
                <w:sz w:val="20"/>
                <w:szCs w:val="20"/>
              </w:rPr>
            </w:pPr>
            <w:ins w:id="1333" w:author="Author">
              <w:r w:rsidRPr="00C22FD0">
                <w:rPr>
                  <w:rFonts w:ascii="Times New Roman" w:hAnsi="Times New Roman" w:cs="Times New Roman"/>
                  <w:sz w:val="20"/>
                  <w:szCs w:val="20"/>
                </w:rPr>
                <w:t>- Capital Intelligence Ratings Ltd (LEI code: 549300RE88OJP9J24Z18)</w:t>
              </w:r>
            </w:ins>
          </w:p>
          <w:p w14:paraId="285528CD" w14:textId="77777777" w:rsidR="006E38DD" w:rsidRPr="00C22FD0" w:rsidRDefault="006E38DD" w:rsidP="006E38DD">
            <w:pPr>
              <w:rPr>
                <w:ins w:id="1334" w:author="Author"/>
                <w:rFonts w:ascii="Times New Roman" w:hAnsi="Times New Roman" w:cs="Times New Roman"/>
                <w:sz w:val="20"/>
                <w:szCs w:val="20"/>
              </w:rPr>
            </w:pPr>
            <w:ins w:id="1335" w:author="Author">
              <w:r w:rsidRPr="00C22FD0">
                <w:rPr>
                  <w:rFonts w:ascii="Times New Roman" w:hAnsi="Times New Roman" w:cs="Times New Roman"/>
                  <w:sz w:val="20"/>
                  <w:szCs w:val="20"/>
                </w:rPr>
                <w:t xml:space="preserve">- European Rating Agency, </w:t>
              </w:r>
              <w:proofErr w:type="spellStart"/>
              <w:r w:rsidRPr="00C22FD0">
                <w:rPr>
                  <w:rFonts w:ascii="Times New Roman" w:hAnsi="Times New Roman" w:cs="Times New Roman"/>
                  <w:sz w:val="20"/>
                  <w:szCs w:val="20"/>
                </w:rPr>
                <w:t>a.s</w:t>
              </w:r>
              <w:proofErr w:type="spellEnd"/>
              <w:r w:rsidRPr="00C22FD0">
                <w:rPr>
                  <w:rFonts w:ascii="Times New Roman" w:hAnsi="Times New Roman" w:cs="Times New Roman"/>
                  <w:sz w:val="20"/>
                  <w:szCs w:val="20"/>
                </w:rPr>
                <w:t>. (LEI code: 097900BFME0000038276)</w:t>
              </w:r>
            </w:ins>
          </w:p>
          <w:p w14:paraId="660B1045" w14:textId="77777777" w:rsidR="006E38DD" w:rsidRPr="00C22FD0" w:rsidRDefault="006E38DD" w:rsidP="006E38DD">
            <w:pPr>
              <w:rPr>
                <w:ins w:id="1336" w:author="Author"/>
                <w:rFonts w:ascii="Times New Roman" w:hAnsi="Times New Roman" w:cs="Times New Roman"/>
                <w:sz w:val="20"/>
                <w:szCs w:val="20"/>
              </w:rPr>
            </w:pPr>
            <w:ins w:id="1337"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Axesor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conocer</w:t>
              </w:r>
              <w:proofErr w:type="spellEnd"/>
              <w:r w:rsidRPr="00C22FD0">
                <w:rPr>
                  <w:rFonts w:ascii="Times New Roman" w:hAnsi="Times New Roman" w:cs="Times New Roman"/>
                  <w:sz w:val="20"/>
                  <w:szCs w:val="20"/>
                </w:rPr>
                <w:t xml:space="preserve"> para </w:t>
              </w:r>
              <w:proofErr w:type="spellStart"/>
              <w:r w:rsidRPr="00C22FD0">
                <w:rPr>
                  <w:rFonts w:ascii="Times New Roman" w:hAnsi="Times New Roman" w:cs="Times New Roman"/>
                  <w:sz w:val="20"/>
                  <w:szCs w:val="20"/>
                </w:rPr>
                <w:t>decidir</w:t>
              </w:r>
              <w:proofErr w:type="spellEnd"/>
              <w:r w:rsidRPr="00C22FD0">
                <w:rPr>
                  <w:rFonts w:ascii="Times New Roman" w:hAnsi="Times New Roman" w:cs="Times New Roman"/>
                  <w:sz w:val="20"/>
                  <w:szCs w:val="20"/>
                </w:rPr>
                <w:t xml:space="preserve"> SA (LEI code: 95980020140005900000)</w:t>
              </w:r>
            </w:ins>
          </w:p>
          <w:p w14:paraId="517C1210" w14:textId="77777777" w:rsidR="006E38DD" w:rsidRPr="00C22FD0" w:rsidRDefault="006E38DD" w:rsidP="006E38DD">
            <w:pPr>
              <w:rPr>
                <w:ins w:id="1338" w:author="Author"/>
                <w:rFonts w:ascii="Times New Roman" w:hAnsi="Times New Roman" w:cs="Times New Roman"/>
                <w:sz w:val="20"/>
                <w:szCs w:val="20"/>
              </w:rPr>
            </w:pPr>
            <w:ins w:id="1339"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Cerved</w:t>
              </w:r>
              <w:proofErr w:type="spellEnd"/>
              <w:r w:rsidRPr="00C22FD0">
                <w:rPr>
                  <w:rFonts w:ascii="Times New Roman" w:hAnsi="Times New Roman" w:cs="Times New Roman"/>
                  <w:sz w:val="20"/>
                  <w:szCs w:val="20"/>
                </w:rPr>
                <w:t xml:space="preserve"> Rating Agency S.p.A. (previously CERVED Group S.p.A. ) (LEI code: 8156004AB6C992A99368)</w:t>
              </w:r>
            </w:ins>
          </w:p>
          <w:p w14:paraId="1FCDD857" w14:textId="77777777" w:rsidR="006E38DD" w:rsidRPr="00C22FD0" w:rsidRDefault="006E38DD" w:rsidP="006E38DD">
            <w:pPr>
              <w:rPr>
                <w:ins w:id="1340" w:author="Author"/>
                <w:rFonts w:ascii="Times New Roman" w:hAnsi="Times New Roman" w:cs="Times New Roman"/>
                <w:sz w:val="20"/>
                <w:szCs w:val="20"/>
              </w:rPr>
            </w:pPr>
            <w:ins w:id="1341" w:author="Author">
              <w:r w:rsidRPr="00C22FD0">
                <w:rPr>
                  <w:rFonts w:ascii="Times New Roman" w:hAnsi="Times New Roman" w:cs="Times New Roman"/>
                  <w:sz w:val="20"/>
                  <w:szCs w:val="20"/>
                </w:rPr>
                <w:t>- Kroll Bond Rating Agency (LEI code: 549300QYZ5CZYXTNZ676)</w:t>
              </w:r>
            </w:ins>
          </w:p>
          <w:p w14:paraId="36F143FE" w14:textId="77777777" w:rsidR="006E38DD" w:rsidRPr="00C22FD0" w:rsidRDefault="006E38DD" w:rsidP="006E38DD">
            <w:pPr>
              <w:rPr>
                <w:ins w:id="1342" w:author="Author"/>
                <w:rFonts w:ascii="Times New Roman" w:hAnsi="Times New Roman" w:cs="Times New Roman"/>
                <w:sz w:val="20"/>
                <w:szCs w:val="20"/>
              </w:rPr>
            </w:pPr>
            <w:ins w:id="1343" w:author="Author">
              <w:r w:rsidRPr="00C22FD0">
                <w:rPr>
                  <w:rFonts w:ascii="Times New Roman" w:hAnsi="Times New Roman" w:cs="Times New Roman"/>
                  <w:sz w:val="20"/>
                  <w:szCs w:val="20"/>
                </w:rPr>
                <w:t>- The Economist Intelligence Unit Ltd (LEI code: 213800Q7GRZWF95EWN10)</w:t>
              </w:r>
            </w:ins>
          </w:p>
          <w:p w14:paraId="60CA3E90" w14:textId="77777777" w:rsidR="006E38DD" w:rsidRPr="00C22FD0" w:rsidRDefault="006E38DD" w:rsidP="006E38DD">
            <w:pPr>
              <w:rPr>
                <w:ins w:id="1344" w:author="Author"/>
                <w:rFonts w:ascii="Times New Roman" w:hAnsi="Times New Roman" w:cs="Times New Roman"/>
                <w:sz w:val="20"/>
                <w:szCs w:val="20"/>
              </w:rPr>
            </w:pPr>
            <w:ins w:id="1345"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Dagong</w:t>
              </w:r>
              <w:proofErr w:type="spellEnd"/>
              <w:r w:rsidRPr="00C22FD0">
                <w:rPr>
                  <w:rFonts w:ascii="Times New Roman" w:hAnsi="Times New Roman" w:cs="Times New Roman"/>
                  <w:sz w:val="20"/>
                  <w:szCs w:val="20"/>
                </w:rPr>
                <w:t xml:space="preserve"> Europe Credit Rating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Dagong</w:t>
              </w:r>
              <w:proofErr w:type="spellEnd"/>
              <w:r w:rsidRPr="00C22FD0">
                <w:rPr>
                  <w:rFonts w:ascii="Times New Roman" w:hAnsi="Times New Roman" w:cs="Times New Roman"/>
                  <w:sz w:val="20"/>
                  <w:szCs w:val="20"/>
                </w:rPr>
                <w:t xml:space="preserve"> Europe) (LEI code: 815600BF4FF53B7C6311)</w:t>
              </w:r>
            </w:ins>
          </w:p>
          <w:p w14:paraId="49CF0B9B" w14:textId="0505DA9E" w:rsidR="006E38DD" w:rsidRPr="00C22FD0" w:rsidRDefault="006E38DD" w:rsidP="006E38DD">
            <w:pPr>
              <w:rPr>
                <w:ins w:id="1346" w:author="Author"/>
                <w:rFonts w:ascii="Times New Roman" w:hAnsi="Times New Roman" w:cs="Times New Roman"/>
                <w:sz w:val="20"/>
                <w:szCs w:val="20"/>
              </w:rPr>
            </w:pPr>
            <w:ins w:id="1347" w:author="Author">
              <w:r w:rsidRPr="00C22FD0">
                <w:rPr>
                  <w:rFonts w:ascii="Times New Roman" w:hAnsi="Times New Roman" w:cs="Times New Roman"/>
                  <w:sz w:val="20"/>
                  <w:szCs w:val="20"/>
                </w:rPr>
                <w:t xml:space="preserve">- Spread Research (LEI code: </w:t>
              </w:r>
              <w:r w:rsidR="00194326" w:rsidRPr="00C22FD0">
                <w:rPr>
                  <w:rFonts w:ascii="Times New Roman" w:hAnsi="Times New Roman" w:cs="Times New Roman"/>
                  <w:sz w:val="20"/>
                  <w:szCs w:val="20"/>
                </w:rPr>
                <w:t>969500HB6BVM2UJDOC52</w:t>
              </w:r>
              <w:r w:rsidRPr="00C22FD0">
                <w:rPr>
                  <w:rFonts w:ascii="Times New Roman" w:hAnsi="Times New Roman" w:cs="Times New Roman"/>
                  <w:sz w:val="20"/>
                  <w:szCs w:val="20"/>
                </w:rPr>
                <w:t>)</w:t>
              </w:r>
            </w:ins>
          </w:p>
          <w:p w14:paraId="26FD055D" w14:textId="77777777" w:rsidR="006E38DD" w:rsidRPr="00C22FD0" w:rsidRDefault="006E38DD" w:rsidP="006E38DD">
            <w:pPr>
              <w:rPr>
                <w:ins w:id="1348" w:author="Author"/>
                <w:rFonts w:ascii="Times New Roman" w:hAnsi="Times New Roman" w:cs="Times New Roman"/>
                <w:sz w:val="20"/>
                <w:szCs w:val="20"/>
              </w:rPr>
            </w:pPr>
            <w:ins w:id="1349"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EuroRating</w:t>
              </w:r>
              <w:proofErr w:type="spellEnd"/>
              <w:r w:rsidRPr="00C22FD0">
                <w:rPr>
                  <w:rFonts w:ascii="Times New Roman" w:hAnsi="Times New Roman" w:cs="Times New Roman"/>
                  <w:sz w:val="20"/>
                  <w:szCs w:val="20"/>
                </w:rPr>
                <w:t xml:space="preserve"> Sp. z </w:t>
              </w:r>
              <w:proofErr w:type="spellStart"/>
              <w:r w:rsidRPr="00C22FD0">
                <w:rPr>
                  <w:rFonts w:ascii="Times New Roman" w:hAnsi="Times New Roman" w:cs="Times New Roman"/>
                  <w:sz w:val="20"/>
                  <w:szCs w:val="20"/>
                </w:rPr>
                <w:t>o.o</w:t>
              </w:r>
              <w:proofErr w:type="spellEnd"/>
              <w:r w:rsidRPr="00C22FD0">
                <w:rPr>
                  <w:rFonts w:ascii="Times New Roman" w:hAnsi="Times New Roman" w:cs="Times New Roman"/>
                  <w:sz w:val="20"/>
                  <w:szCs w:val="20"/>
                </w:rPr>
                <w:t>. (LEI code: 25940027QWS5GMO74O03)</w:t>
              </w:r>
            </w:ins>
          </w:p>
          <w:p w14:paraId="53C38246" w14:textId="77777777" w:rsidR="006E38DD" w:rsidRPr="00C22FD0" w:rsidRDefault="006E38DD" w:rsidP="006E38DD">
            <w:pPr>
              <w:rPr>
                <w:ins w:id="1350" w:author="Author"/>
                <w:rFonts w:ascii="Times New Roman" w:hAnsi="Times New Roman" w:cs="Times New Roman"/>
                <w:sz w:val="20"/>
                <w:szCs w:val="20"/>
              </w:rPr>
            </w:pPr>
            <w:ins w:id="1351" w:author="Author">
              <w:r w:rsidRPr="00C22FD0">
                <w:rPr>
                  <w:rFonts w:ascii="Times New Roman" w:hAnsi="Times New Roman" w:cs="Times New Roman"/>
                  <w:sz w:val="20"/>
                  <w:szCs w:val="20"/>
                </w:rPr>
                <w:t>- HR Ratings de México, S.A. de C.V. (HR Ratings) (LEI code: 549300IFL3XJKTRHZ480)</w:t>
              </w:r>
            </w:ins>
          </w:p>
          <w:p w14:paraId="0E6987D5" w14:textId="77777777" w:rsidR="006E38DD" w:rsidRPr="00C22FD0" w:rsidRDefault="006E38DD" w:rsidP="006E38DD">
            <w:pPr>
              <w:rPr>
                <w:ins w:id="1352" w:author="Author"/>
                <w:rFonts w:ascii="Times New Roman" w:hAnsi="Times New Roman" w:cs="Times New Roman"/>
                <w:sz w:val="20"/>
                <w:szCs w:val="20"/>
              </w:rPr>
            </w:pPr>
            <w:ins w:id="1353" w:author="Author">
              <w:r w:rsidRPr="00C22FD0">
                <w:rPr>
                  <w:rFonts w:ascii="Times New Roman" w:hAnsi="Times New Roman" w:cs="Times New Roman"/>
                  <w:sz w:val="20"/>
                  <w:szCs w:val="20"/>
                </w:rPr>
                <w:t>- Moody’s Investors Service EMEA Ltd (LEI code: 54930009NU3JYS1HTT72)</w:t>
              </w:r>
            </w:ins>
          </w:p>
          <w:p w14:paraId="018CA60A" w14:textId="77777777" w:rsidR="006E38DD" w:rsidRPr="00C22FD0" w:rsidRDefault="006E38DD" w:rsidP="006E38DD">
            <w:pPr>
              <w:rPr>
                <w:ins w:id="1354" w:author="Author"/>
                <w:rFonts w:ascii="Times New Roman" w:hAnsi="Times New Roman" w:cs="Times New Roman"/>
                <w:sz w:val="20"/>
                <w:szCs w:val="20"/>
              </w:rPr>
            </w:pPr>
            <w:ins w:id="1355" w:author="Author">
              <w:r w:rsidRPr="00C22FD0">
                <w:rPr>
                  <w:rFonts w:ascii="Times New Roman" w:hAnsi="Times New Roman" w:cs="Times New Roman"/>
                  <w:sz w:val="20"/>
                  <w:szCs w:val="20"/>
                </w:rPr>
                <w:t>- Egan-Jones Ratings Co. (EJR) (LEI code: 54930016113PD33V1H31)</w:t>
              </w:r>
            </w:ins>
          </w:p>
          <w:p w14:paraId="0BCA6ED4" w14:textId="77777777" w:rsidR="006E38DD" w:rsidRPr="00C22FD0" w:rsidRDefault="006E38DD" w:rsidP="006E38DD">
            <w:pPr>
              <w:rPr>
                <w:ins w:id="1356" w:author="Author"/>
                <w:rFonts w:ascii="Times New Roman" w:hAnsi="Times New Roman" w:cs="Times New Roman"/>
                <w:sz w:val="20"/>
                <w:szCs w:val="20"/>
              </w:rPr>
            </w:pPr>
            <w:ins w:id="1357"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modeFinance</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(LEI code: 815600B85A94A0122614)</w:t>
              </w:r>
            </w:ins>
          </w:p>
          <w:p w14:paraId="700A8066" w14:textId="76AFC251" w:rsidR="006E38DD" w:rsidRPr="00C22FD0" w:rsidRDefault="006E38DD" w:rsidP="006E38DD">
            <w:pPr>
              <w:rPr>
                <w:ins w:id="1358" w:author="Author"/>
                <w:rFonts w:ascii="Times New Roman" w:hAnsi="Times New Roman" w:cs="Times New Roman"/>
                <w:sz w:val="20"/>
                <w:szCs w:val="20"/>
              </w:rPr>
            </w:pPr>
            <w:ins w:id="1359" w:author="Author">
              <w:r w:rsidRPr="00C22FD0">
                <w:rPr>
                  <w:rFonts w:ascii="Times New Roman" w:hAnsi="Times New Roman" w:cs="Times New Roman"/>
                  <w:sz w:val="20"/>
                  <w:szCs w:val="20"/>
                </w:rPr>
                <w:t xml:space="preserve">- INC Rating Sp. z </w:t>
              </w:r>
              <w:proofErr w:type="spellStart"/>
              <w:r w:rsidRPr="00C22FD0">
                <w:rPr>
                  <w:rFonts w:ascii="Times New Roman" w:hAnsi="Times New Roman" w:cs="Times New Roman"/>
                  <w:sz w:val="20"/>
                  <w:szCs w:val="20"/>
                </w:rPr>
                <w:t>o.o</w:t>
              </w:r>
              <w:proofErr w:type="spellEnd"/>
              <w:r w:rsidRPr="00C22FD0">
                <w:rPr>
                  <w:rFonts w:ascii="Times New Roman" w:hAnsi="Times New Roman" w:cs="Times New Roman"/>
                  <w:sz w:val="20"/>
                  <w:szCs w:val="20"/>
                </w:rPr>
                <w:t xml:space="preserve">. (LEI code: </w:t>
              </w:r>
              <w:r w:rsidR="00194326" w:rsidRPr="00C22FD0">
                <w:rPr>
                  <w:rFonts w:ascii="Times New Roman" w:hAnsi="Times New Roman" w:cs="Times New Roman"/>
                  <w:sz w:val="20"/>
                  <w:szCs w:val="20"/>
                </w:rPr>
                <w:t>259400SUBF5EPOGK0983</w:t>
              </w:r>
              <w:r w:rsidRPr="00C22FD0">
                <w:rPr>
                  <w:rFonts w:ascii="Times New Roman" w:hAnsi="Times New Roman" w:cs="Times New Roman"/>
                  <w:sz w:val="20"/>
                  <w:szCs w:val="20"/>
                </w:rPr>
                <w:t>)</w:t>
              </w:r>
            </w:ins>
          </w:p>
          <w:p w14:paraId="5DECB609" w14:textId="77777777" w:rsidR="006E38DD" w:rsidRPr="00C22FD0" w:rsidRDefault="006E38DD" w:rsidP="006E38DD">
            <w:pPr>
              <w:rPr>
                <w:ins w:id="1360" w:author="Author"/>
                <w:rFonts w:ascii="Times New Roman" w:hAnsi="Times New Roman" w:cs="Times New Roman"/>
                <w:sz w:val="20"/>
                <w:szCs w:val="20"/>
              </w:rPr>
            </w:pPr>
            <w:ins w:id="1361" w:author="Author">
              <w:r w:rsidRPr="00C22FD0">
                <w:rPr>
                  <w:rFonts w:ascii="Times New Roman" w:hAnsi="Times New Roman" w:cs="Times New Roman"/>
                  <w:sz w:val="20"/>
                  <w:szCs w:val="20"/>
                </w:rPr>
                <w:t>- Rating-</w:t>
              </w:r>
              <w:proofErr w:type="spellStart"/>
              <w:r w:rsidRPr="00C22FD0">
                <w:rPr>
                  <w:rFonts w:ascii="Times New Roman" w:hAnsi="Times New Roman" w:cs="Times New Roman"/>
                  <w:sz w:val="20"/>
                  <w:szCs w:val="20"/>
                </w:rPr>
                <w:t>Agentur</w:t>
              </w:r>
              <w:proofErr w:type="spellEnd"/>
              <w:r w:rsidRPr="00C22FD0">
                <w:rPr>
                  <w:rFonts w:ascii="Times New Roman" w:hAnsi="Times New Roman" w:cs="Times New Roman"/>
                  <w:sz w:val="20"/>
                  <w:szCs w:val="20"/>
                </w:rPr>
                <w:t xml:space="preserve"> Expert RA GmbH (LEI code: 213800P3OOBSGWN2UE81)</w:t>
              </w:r>
            </w:ins>
          </w:p>
          <w:p w14:paraId="23223FD9" w14:textId="5D106BC8" w:rsidR="00E21451" w:rsidRPr="00C22FD0" w:rsidRDefault="006E38DD">
            <w:pPr>
              <w:spacing w:after="200" w:line="276" w:lineRule="auto"/>
              <w:rPr>
                <w:rFonts w:ascii="Times New Roman" w:hAnsi="Times New Roman" w:cs="Times New Roman"/>
                <w:sz w:val="20"/>
                <w:szCs w:val="20"/>
              </w:rPr>
              <w:pPrChange w:id="1362" w:author="Author">
                <w:pPr/>
              </w:pPrChange>
            </w:pPr>
            <w:ins w:id="1363" w:author="Author">
              <w:r w:rsidRPr="00C22FD0">
                <w:rPr>
                  <w:rFonts w:ascii="Times New Roman" w:hAnsi="Times New Roman" w:cs="Times New Roman"/>
                  <w:sz w:val="20"/>
                  <w:szCs w:val="20"/>
                </w:rPr>
                <w:t>- Other nominated ECAI</w:t>
              </w:r>
              <w:del w:id="1364" w:author="Author">
                <w:r w:rsidR="00F11DED" w:rsidRPr="00C22FD0" w:rsidDel="006E38DD">
                  <w:rPr>
                    <w:rFonts w:ascii="Times New Roman" w:hAnsi="Times New Roman" w:cs="Times New Roman"/>
                    <w:sz w:val="20"/>
                    <w:szCs w:val="20"/>
                  </w:rPr>
                  <w:delText>[list to be added]</w:delText>
                </w:r>
              </w:del>
            </w:ins>
            <w:del w:id="1365" w:author="Author">
              <w:r w:rsidR="00E21451" w:rsidRPr="00C22FD0" w:rsidDel="00E311BF">
                <w:rPr>
                  <w:rFonts w:ascii="Times New Roman" w:hAnsi="Times New Roman" w:cs="Times New Roman"/>
                  <w:sz w:val="20"/>
                  <w:szCs w:val="20"/>
                </w:rPr>
                <w:delText>The agency that rates the reinsurer that is considered by the undertaking.</w:delText>
              </w:r>
            </w:del>
          </w:p>
        </w:tc>
      </w:tr>
      <w:tr w:rsidR="00E21451" w:rsidRPr="00C22FD0" w14:paraId="2E45DE52" w14:textId="77777777" w:rsidTr="0040755A">
        <w:trPr>
          <w:trHeight w:val="842"/>
        </w:trPr>
        <w:tc>
          <w:tcPr>
            <w:tcW w:w="1283" w:type="dxa"/>
          </w:tcPr>
          <w:p w14:paraId="13BD4F06"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lastRenderedPageBreak/>
              <w:t>C0230</w:t>
            </w:r>
          </w:p>
        </w:tc>
        <w:tc>
          <w:tcPr>
            <w:tcW w:w="2290" w:type="dxa"/>
          </w:tcPr>
          <w:p w14:paraId="608D5EC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Credit quality step</w:t>
            </w:r>
          </w:p>
        </w:tc>
        <w:tc>
          <w:tcPr>
            <w:tcW w:w="6241" w:type="dxa"/>
          </w:tcPr>
          <w:p w14:paraId="71F19308"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Identify the credit quality step attributed to the reinsurer. The credit quality step shall reflect any readjustments to the credit quality made internally by the </w:t>
            </w:r>
            <w:r w:rsidRPr="00C22FD0">
              <w:rPr>
                <w:rFonts w:ascii="Times New Roman" w:eastAsia="Times New Roman" w:hAnsi="Times New Roman" w:cs="Times New Roman"/>
                <w:sz w:val="20"/>
                <w:szCs w:val="20"/>
                <w:lang w:eastAsia="en-GB"/>
              </w:rPr>
              <w:t>group</w:t>
            </w:r>
            <w:r w:rsidRPr="00C22FD0">
              <w:rPr>
                <w:rFonts w:ascii="Times New Roman" w:hAnsi="Times New Roman" w:cs="Times New Roman"/>
                <w:sz w:val="20"/>
                <w:szCs w:val="20"/>
              </w:rPr>
              <w:t xml:space="preserve"> that use the standard formula.</w:t>
            </w:r>
          </w:p>
          <w:p w14:paraId="5BA29E3A" w14:textId="77777777" w:rsidR="00463FA5" w:rsidRPr="00C22FD0" w:rsidRDefault="00463FA5">
            <w:pPr>
              <w:rPr>
                <w:rFonts w:ascii="Times New Roman" w:hAnsi="Times New Roman" w:cs="Times New Roman"/>
                <w:sz w:val="20"/>
                <w:szCs w:val="20"/>
              </w:rPr>
            </w:pPr>
          </w:p>
          <w:p w14:paraId="089D0EBC" w14:textId="77777777" w:rsidR="00463FA5" w:rsidRPr="00C22FD0" w:rsidRDefault="00463FA5" w:rsidP="00463FA5">
            <w:pPr>
              <w:rPr>
                <w:rFonts w:ascii="Times New Roman" w:hAnsi="Times New Roman" w:cs="Times New Roman"/>
                <w:sz w:val="20"/>
                <w:szCs w:val="20"/>
              </w:rPr>
            </w:pPr>
            <w:r w:rsidRPr="00C22FD0">
              <w:rPr>
                <w:rFonts w:ascii="Times New Roman" w:hAnsi="Times New Roman" w:cs="Times New Roman"/>
                <w:sz w:val="20"/>
                <w:szCs w:val="20"/>
              </w:rPr>
              <w:t xml:space="preserve">One of the options in the following closed list shall be used: </w:t>
            </w:r>
          </w:p>
          <w:p w14:paraId="0C4AF8D9" w14:textId="77777777" w:rsidR="00463FA5" w:rsidRPr="00C22FD0" w:rsidRDefault="00463FA5" w:rsidP="00463FA5">
            <w:pPr>
              <w:rPr>
                <w:rFonts w:ascii="Times New Roman" w:hAnsi="Times New Roman" w:cs="Times New Roman"/>
                <w:sz w:val="20"/>
                <w:szCs w:val="20"/>
              </w:rPr>
            </w:pPr>
            <w:r w:rsidRPr="00C22FD0">
              <w:rPr>
                <w:rFonts w:ascii="Times New Roman" w:hAnsi="Times New Roman" w:cs="Times New Roman"/>
                <w:sz w:val="20"/>
                <w:szCs w:val="20"/>
              </w:rPr>
              <w:t xml:space="preserve">0 — Credit quality step 0 </w:t>
            </w:r>
          </w:p>
          <w:p w14:paraId="3339594D" w14:textId="77777777" w:rsidR="00463FA5" w:rsidRPr="00C22FD0" w:rsidRDefault="00463FA5" w:rsidP="00463FA5">
            <w:pPr>
              <w:rPr>
                <w:rFonts w:ascii="Times New Roman" w:hAnsi="Times New Roman" w:cs="Times New Roman"/>
                <w:sz w:val="20"/>
                <w:szCs w:val="20"/>
              </w:rPr>
            </w:pPr>
            <w:r w:rsidRPr="00C22FD0">
              <w:rPr>
                <w:rFonts w:ascii="Times New Roman" w:hAnsi="Times New Roman" w:cs="Times New Roman"/>
                <w:sz w:val="20"/>
                <w:szCs w:val="20"/>
              </w:rPr>
              <w:t xml:space="preserve">1 — Credit quality step 1 </w:t>
            </w:r>
          </w:p>
          <w:p w14:paraId="3A23A8DA" w14:textId="77777777" w:rsidR="00463FA5" w:rsidRPr="00C22FD0" w:rsidRDefault="00463FA5" w:rsidP="00463FA5">
            <w:pPr>
              <w:rPr>
                <w:rFonts w:ascii="Times New Roman" w:hAnsi="Times New Roman" w:cs="Times New Roman"/>
                <w:sz w:val="20"/>
                <w:szCs w:val="20"/>
              </w:rPr>
            </w:pPr>
            <w:r w:rsidRPr="00C22FD0">
              <w:rPr>
                <w:rFonts w:ascii="Times New Roman" w:hAnsi="Times New Roman" w:cs="Times New Roman"/>
                <w:sz w:val="20"/>
                <w:szCs w:val="20"/>
              </w:rPr>
              <w:t xml:space="preserve">2 — Credit quality step 2 </w:t>
            </w:r>
          </w:p>
          <w:p w14:paraId="051190C9" w14:textId="77777777" w:rsidR="00463FA5" w:rsidRPr="00C22FD0" w:rsidRDefault="00463FA5" w:rsidP="00463FA5">
            <w:pPr>
              <w:rPr>
                <w:rFonts w:ascii="Times New Roman" w:hAnsi="Times New Roman" w:cs="Times New Roman"/>
                <w:sz w:val="20"/>
                <w:szCs w:val="20"/>
              </w:rPr>
            </w:pPr>
            <w:r w:rsidRPr="00C22FD0">
              <w:rPr>
                <w:rFonts w:ascii="Times New Roman" w:hAnsi="Times New Roman" w:cs="Times New Roman"/>
                <w:sz w:val="20"/>
                <w:szCs w:val="20"/>
              </w:rPr>
              <w:t xml:space="preserve">3 — Credit quality step 3 </w:t>
            </w:r>
          </w:p>
          <w:p w14:paraId="0DEC1D7A" w14:textId="77777777" w:rsidR="00463FA5" w:rsidRPr="00C22FD0" w:rsidRDefault="00463FA5" w:rsidP="00463FA5">
            <w:pPr>
              <w:rPr>
                <w:rFonts w:ascii="Times New Roman" w:hAnsi="Times New Roman" w:cs="Times New Roman"/>
                <w:sz w:val="20"/>
                <w:szCs w:val="20"/>
              </w:rPr>
            </w:pPr>
            <w:r w:rsidRPr="00C22FD0">
              <w:rPr>
                <w:rFonts w:ascii="Times New Roman" w:hAnsi="Times New Roman" w:cs="Times New Roman"/>
                <w:sz w:val="20"/>
                <w:szCs w:val="20"/>
              </w:rPr>
              <w:t xml:space="preserve">4 — Credit quality step 4 </w:t>
            </w:r>
          </w:p>
          <w:p w14:paraId="36339C79" w14:textId="77777777" w:rsidR="00463FA5" w:rsidRPr="00C22FD0" w:rsidRDefault="00463FA5" w:rsidP="00463FA5">
            <w:pPr>
              <w:rPr>
                <w:rFonts w:ascii="Times New Roman" w:hAnsi="Times New Roman" w:cs="Times New Roman"/>
                <w:sz w:val="20"/>
                <w:szCs w:val="20"/>
              </w:rPr>
            </w:pPr>
            <w:r w:rsidRPr="00C22FD0">
              <w:rPr>
                <w:rFonts w:ascii="Times New Roman" w:hAnsi="Times New Roman" w:cs="Times New Roman"/>
                <w:sz w:val="20"/>
                <w:szCs w:val="20"/>
              </w:rPr>
              <w:t xml:space="preserve">5 — Credit quality step 5 </w:t>
            </w:r>
          </w:p>
          <w:p w14:paraId="7506AEE9" w14:textId="77777777" w:rsidR="00463FA5" w:rsidRPr="00C22FD0" w:rsidRDefault="00463FA5" w:rsidP="00463FA5">
            <w:pPr>
              <w:rPr>
                <w:rFonts w:ascii="Times New Roman" w:hAnsi="Times New Roman" w:cs="Times New Roman"/>
                <w:sz w:val="20"/>
                <w:szCs w:val="20"/>
              </w:rPr>
            </w:pPr>
            <w:r w:rsidRPr="00C22FD0">
              <w:rPr>
                <w:rFonts w:ascii="Times New Roman" w:hAnsi="Times New Roman" w:cs="Times New Roman"/>
                <w:sz w:val="20"/>
                <w:szCs w:val="20"/>
              </w:rPr>
              <w:t xml:space="preserve">6 — Credit quality step 6 </w:t>
            </w:r>
          </w:p>
          <w:p w14:paraId="68DE85B7" w14:textId="77777777" w:rsidR="00463FA5" w:rsidRPr="00C22FD0" w:rsidRDefault="00463FA5">
            <w:pPr>
              <w:rPr>
                <w:rFonts w:ascii="Times New Roman" w:hAnsi="Times New Roman" w:cs="Times New Roman"/>
                <w:sz w:val="20"/>
                <w:szCs w:val="20"/>
              </w:rPr>
            </w:pPr>
            <w:r w:rsidRPr="00C22FD0">
              <w:rPr>
                <w:rFonts w:ascii="Times New Roman" w:hAnsi="Times New Roman" w:cs="Times New Roman"/>
                <w:sz w:val="20"/>
                <w:szCs w:val="20"/>
              </w:rPr>
              <w:t>9 — No rating available</w:t>
            </w:r>
          </w:p>
          <w:p w14:paraId="2A7A3B68" w14:textId="3B4533BC" w:rsidR="00463FA5" w:rsidRPr="00C22FD0" w:rsidRDefault="00463FA5">
            <w:pPr>
              <w:rPr>
                <w:rFonts w:ascii="Times New Roman" w:hAnsi="Times New Roman" w:cs="Times New Roman"/>
                <w:sz w:val="20"/>
                <w:szCs w:val="20"/>
              </w:rPr>
            </w:pPr>
          </w:p>
        </w:tc>
      </w:tr>
      <w:tr w:rsidR="00E21451" w:rsidRPr="00C22FD0" w14:paraId="74CDAA07" w14:textId="77777777" w:rsidTr="0040755A">
        <w:trPr>
          <w:trHeight w:val="842"/>
        </w:trPr>
        <w:tc>
          <w:tcPr>
            <w:tcW w:w="1283" w:type="dxa"/>
          </w:tcPr>
          <w:p w14:paraId="496ECBF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C0240</w:t>
            </w:r>
          </w:p>
        </w:tc>
        <w:tc>
          <w:tcPr>
            <w:tcW w:w="2290" w:type="dxa"/>
          </w:tcPr>
          <w:p w14:paraId="3A93132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rPr>
              <w:t>Internal rating</w:t>
            </w:r>
          </w:p>
        </w:tc>
        <w:tc>
          <w:tcPr>
            <w:tcW w:w="6241" w:type="dxa"/>
          </w:tcPr>
          <w:p w14:paraId="37528BE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rPr>
              <w:t>Internal rating of the reinsurer for groups using internal model to the extent that the internal ratings are used in their internal modelling. If an internal model undertaking is using solely external ratings this item shall not be reported.</w:t>
            </w:r>
          </w:p>
        </w:tc>
      </w:tr>
    </w:tbl>
    <w:p w14:paraId="1100C695" w14:textId="77777777" w:rsidR="00E21451" w:rsidRPr="00C22FD0" w:rsidRDefault="00E21451">
      <w:pPr>
        <w:rPr>
          <w:rFonts w:ascii="Times New Roman" w:hAnsi="Times New Roman" w:cs="Times New Roman"/>
          <w:sz w:val="20"/>
          <w:szCs w:val="20"/>
        </w:rPr>
      </w:pPr>
    </w:p>
    <w:p w14:paraId="65CEF527" w14:textId="3F865DFF" w:rsidR="00E21451" w:rsidRPr="00C22FD0" w:rsidRDefault="00E21451" w:rsidP="0040755A">
      <w:pPr>
        <w:rPr>
          <w:rFonts w:ascii="Times New Roman" w:hAnsi="Times New Roman" w:cs="Times New Roman"/>
          <w:b/>
          <w:sz w:val="20"/>
          <w:szCs w:val="20"/>
        </w:rPr>
      </w:pPr>
    </w:p>
    <w:p w14:paraId="4F9FCDC1" w14:textId="77777777" w:rsidR="00E21451" w:rsidRPr="00C22FD0" w:rsidRDefault="00E21451" w:rsidP="0040755A">
      <w:pPr>
        <w:rPr>
          <w:rFonts w:ascii="Times New Roman" w:hAnsi="Times New Roman" w:cs="Times New Roman"/>
          <w:b/>
          <w:sz w:val="20"/>
          <w:szCs w:val="20"/>
        </w:rPr>
      </w:pPr>
      <w:r w:rsidRPr="00C22FD0">
        <w:rPr>
          <w:rFonts w:ascii="Times New Roman" w:hAnsi="Times New Roman" w:cs="Times New Roman"/>
          <w:b/>
          <w:sz w:val="20"/>
          <w:szCs w:val="20"/>
        </w:rPr>
        <w:t>S.31.02 – Special Purpose Vehicles</w:t>
      </w:r>
    </w:p>
    <w:p w14:paraId="40A5573B" w14:textId="77777777" w:rsidR="00E21451" w:rsidRPr="00C22FD0" w:rsidRDefault="00E21451" w:rsidP="0040755A">
      <w:pPr>
        <w:jc w:val="both"/>
        <w:rPr>
          <w:rFonts w:ascii="Times New Roman" w:hAnsi="Times New Roman" w:cs="Times New Roman"/>
          <w:b/>
          <w:sz w:val="20"/>
          <w:szCs w:val="20"/>
        </w:rPr>
      </w:pPr>
      <w:r w:rsidRPr="00C22FD0">
        <w:rPr>
          <w:rFonts w:ascii="Times New Roman" w:hAnsi="Times New Roman" w:cs="Times New Roman"/>
          <w:b/>
          <w:sz w:val="20"/>
          <w:szCs w:val="20"/>
        </w:rPr>
        <w:t>General comments:</w:t>
      </w:r>
    </w:p>
    <w:p w14:paraId="22103E6A" w14:textId="210C0CB3" w:rsidR="00E21451" w:rsidRPr="00C22FD0" w:rsidRDefault="00FC4845" w:rsidP="0040755A">
      <w:pPr>
        <w:jc w:val="both"/>
        <w:rPr>
          <w:rFonts w:ascii="Times New Roman" w:hAnsi="Times New Roman" w:cs="Times New Roman"/>
          <w:sz w:val="20"/>
          <w:szCs w:val="20"/>
        </w:rPr>
      </w:pPr>
      <w:r w:rsidRPr="00C22FD0">
        <w:rPr>
          <w:rFonts w:ascii="Times New Roman" w:hAnsi="Times New Roman" w:cs="Times New Roman"/>
          <w:sz w:val="20"/>
          <w:szCs w:val="20"/>
        </w:rPr>
        <w:t xml:space="preserve">This </w:t>
      </w:r>
      <w:r w:rsidR="00856F43" w:rsidRPr="00C22FD0">
        <w:rPr>
          <w:rFonts w:ascii="Times New Roman" w:hAnsi="Times New Roman" w:cs="Times New Roman"/>
          <w:sz w:val="20"/>
          <w:szCs w:val="20"/>
        </w:rPr>
        <w:t>section</w:t>
      </w:r>
      <w:r w:rsidR="00E21451" w:rsidRPr="00C22FD0">
        <w:rPr>
          <w:rFonts w:ascii="Times New Roman" w:hAnsi="Times New Roman" w:cs="Times New Roman"/>
          <w:sz w:val="20"/>
          <w:szCs w:val="20"/>
        </w:rPr>
        <w:t xml:space="preserve"> relates to annual submission of information for groups. </w:t>
      </w:r>
    </w:p>
    <w:p w14:paraId="64372306" w14:textId="664FE93F" w:rsidR="00E21451" w:rsidRPr="00C22FD0" w:rsidRDefault="00FF2BE7" w:rsidP="0040755A">
      <w:pPr>
        <w:spacing w:after="0" w:line="240" w:lineRule="auto"/>
        <w:jc w:val="both"/>
        <w:rPr>
          <w:rFonts w:ascii="Times New Roman" w:hAnsi="Times New Roman" w:cs="Times New Roman"/>
          <w:sz w:val="20"/>
          <w:szCs w:val="20"/>
        </w:rPr>
      </w:pPr>
      <w:r w:rsidRPr="00C22FD0">
        <w:rPr>
          <w:rFonts w:ascii="Times New Roman" w:eastAsia="Times New Roman" w:hAnsi="Times New Roman" w:cs="Times New Roman"/>
          <w:sz w:val="20"/>
          <w:szCs w:val="20"/>
        </w:rPr>
        <w:t>This template is relevant</w:t>
      </w:r>
      <w:r w:rsidR="00E21451" w:rsidRPr="00C22FD0">
        <w:rPr>
          <w:rFonts w:ascii="Times New Roman" w:hAnsi="Times New Roman" w:cs="Times New Roman"/>
          <w:sz w:val="20"/>
          <w:szCs w:val="20"/>
        </w:rPr>
        <w:t xml:space="preserve"> for each group transferring risk(s) to a Special Purpose Vehicle (SPV), to ensure sufficient disclosure has been made where SPVs are used as alternative risk transfer methods to traditional reinsurance treaties. </w:t>
      </w:r>
    </w:p>
    <w:p w14:paraId="32479810" w14:textId="77777777" w:rsidR="00E21451" w:rsidRPr="00C22FD0" w:rsidRDefault="00E21451" w:rsidP="0040755A">
      <w:pPr>
        <w:spacing w:after="0" w:line="240" w:lineRule="auto"/>
        <w:jc w:val="both"/>
        <w:rPr>
          <w:rFonts w:ascii="Times New Roman" w:hAnsi="Times New Roman" w:cs="Times New Roman"/>
          <w:sz w:val="20"/>
          <w:szCs w:val="20"/>
        </w:rPr>
      </w:pPr>
    </w:p>
    <w:p w14:paraId="7FA17374" w14:textId="77777777" w:rsidR="00E21451" w:rsidRPr="00C22FD0" w:rsidRDefault="00E21451" w:rsidP="0040755A">
      <w:pPr>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The template applies to the use of:</w:t>
      </w:r>
    </w:p>
    <w:p w14:paraId="6FD71A94" w14:textId="77777777" w:rsidR="00E21451" w:rsidRPr="00C22FD0" w:rsidRDefault="00E21451" w:rsidP="00B42F70">
      <w:pPr>
        <w:pStyle w:val="ListParagraph"/>
        <w:numPr>
          <w:ilvl w:val="0"/>
          <w:numId w:val="33"/>
        </w:numPr>
        <w:spacing w:after="0" w:line="240" w:lineRule="auto"/>
        <w:ind w:left="709"/>
        <w:jc w:val="both"/>
        <w:rPr>
          <w:rFonts w:ascii="Times New Roman" w:hAnsi="Times New Roman" w:cs="Times New Roman"/>
          <w:sz w:val="20"/>
          <w:szCs w:val="20"/>
        </w:rPr>
      </w:pPr>
      <w:r w:rsidRPr="00C22FD0">
        <w:rPr>
          <w:rFonts w:ascii="Times New Roman" w:hAnsi="Times New Roman" w:cs="Times New Roman"/>
          <w:sz w:val="20"/>
          <w:szCs w:val="20"/>
        </w:rPr>
        <w:t xml:space="preserve">SPVs defined under Article 13 (26) and authorised under Article 211 (1) of Directive 2009/138/EC; </w:t>
      </w:r>
    </w:p>
    <w:p w14:paraId="2A23A01F" w14:textId="77777777" w:rsidR="00E21451" w:rsidRPr="00C22FD0" w:rsidRDefault="00E21451" w:rsidP="00B42F70">
      <w:pPr>
        <w:pStyle w:val="ListParagraph"/>
        <w:numPr>
          <w:ilvl w:val="0"/>
          <w:numId w:val="33"/>
        </w:numPr>
        <w:spacing w:after="0" w:line="240" w:lineRule="auto"/>
        <w:ind w:left="709"/>
        <w:jc w:val="both"/>
        <w:rPr>
          <w:rFonts w:ascii="Times New Roman" w:hAnsi="Times New Roman" w:cs="Times New Roman"/>
          <w:sz w:val="20"/>
          <w:szCs w:val="20"/>
        </w:rPr>
      </w:pPr>
      <w:r w:rsidRPr="00C22FD0">
        <w:rPr>
          <w:rFonts w:ascii="Times New Roman" w:hAnsi="Times New Roman" w:cs="Times New Roman"/>
          <w:sz w:val="20"/>
          <w:szCs w:val="20"/>
        </w:rPr>
        <w:t>SPVs meeting conditions of Article 211 (3) of Directive 2009/138/EC;</w:t>
      </w:r>
    </w:p>
    <w:p w14:paraId="33C27E95" w14:textId="77777777" w:rsidR="00E21451" w:rsidRPr="00C22FD0" w:rsidRDefault="00E21451" w:rsidP="00B42F70">
      <w:pPr>
        <w:pStyle w:val="ListParagraph"/>
        <w:numPr>
          <w:ilvl w:val="0"/>
          <w:numId w:val="33"/>
        </w:numPr>
        <w:spacing w:after="0" w:line="240" w:lineRule="auto"/>
        <w:ind w:left="709"/>
        <w:jc w:val="both"/>
        <w:rPr>
          <w:rFonts w:ascii="Times New Roman" w:hAnsi="Times New Roman" w:cs="Times New Roman"/>
          <w:sz w:val="20"/>
          <w:szCs w:val="20"/>
        </w:rPr>
      </w:pPr>
      <w:r w:rsidRPr="00C22FD0">
        <w:rPr>
          <w:rFonts w:ascii="Times New Roman" w:hAnsi="Times New Roman" w:cs="Times New Roman"/>
          <w:sz w:val="20"/>
          <w:szCs w:val="20"/>
        </w:rPr>
        <w:t>SPVs regulated by third country supervisors where these meet equivalent measures to the conditions set out in Article 211 (2) of Directive 2009/138/EC;</w:t>
      </w:r>
    </w:p>
    <w:p w14:paraId="477EF23F" w14:textId="77777777" w:rsidR="00E21451" w:rsidRPr="00C22FD0" w:rsidRDefault="00E21451" w:rsidP="00B42F70">
      <w:pPr>
        <w:pStyle w:val="ListParagraph"/>
        <w:numPr>
          <w:ilvl w:val="0"/>
          <w:numId w:val="33"/>
        </w:numPr>
        <w:spacing w:after="0" w:line="240" w:lineRule="auto"/>
        <w:ind w:left="709"/>
        <w:jc w:val="both"/>
        <w:rPr>
          <w:rFonts w:ascii="Times New Roman" w:eastAsia="Times New Roman" w:hAnsi="Times New Roman" w:cs="Times New Roman"/>
          <w:sz w:val="20"/>
          <w:szCs w:val="20"/>
        </w:rPr>
      </w:pPr>
      <w:r w:rsidRPr="00C22FD0">
        <w:rPr>
          <w:rFonts w:ascii="Times New Roman" w:hAnsi="Times New Roman" w:cs="Times New Roman"/>
          <w:sz w:val="20"/>
          <w:szCs w:val="20"/>
        </w:rPr>
        <w:t>Other SPVs, not meeting the definitions above, where risks are transferred under arrangements with the economic substance of a reinsurance contract.</w:t>
      </w:r>
    </w:p>
    <w:p w14:paraId="6C2025BD" w14:textId="77777777" w:rsidR="00E21451" w:rsidRPr="00C22FD0" w:rsidRDefault="00E21451" w:rsidP="0040755A">
      <w:pPr>
        <w:spacing w:after="0" w:line="240" w:lineRule="auto"/>
        <w:jc w:val="both"/>
        <w:rPr>
          <w:rFonts w:ascii="Times New Roman" w:eastAsia="Times New Roman" w:hAnsi="Times New Roman" w:cs="Times New Roman"/>
          <w:sz w:val="20"/>
          <w:szCs w:val="20"/>
        </w:rPr>
      </w:pPr>
    </w:p>
    <w:p w14:paraId="2854AF1C" w14:textId="15891984" w:rsidR="00E21451" w:rsidRPr="00C22FD0" w:rsidRDefault="00E21451" w:rsidP="0040755A">
      <w:pPr>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The template covers  risk mitigation techniques (recognised or not) carried out by the (re)insurance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whereby a SPV assumes risks from the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through a reinsurance contract; or assume insurance risks from the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transferred through a similar arrangement that is ‘reinsurance like’. </w:t>
      </w:r>
    </w:p>
    <w:p w14:paraId="53CE8AC8" w14:textId="77777777" w:rsidR="00E21451" w:rsidRPr="00C22FD0" w:rsidRDefault="00E21451" w:rsidP="0040755A">
      <w:pPr>
        <w:spacing w:after="0" w:line="240" w:lineRule="auto"/>
        <w:jc w:val="both"/>
        <w:rPr>
          <w:rFonts w:ascii="Times New Roman" w:hAnsi="Times New Roman"/>
          <w:sz w:val="19"/>
        </w:rPr>
      </w:pPr>
    </w:p>
    <w:p w14:paraId="35AEEAAE" w14:textId="77777777" w:rsidR="00E21451" w:rsidRPr="00C22FD0" w:rsidRDefault="00E21451" w:rsidP="0040755A">
      <w:pPr>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This template shall include data of special purpose vehicles to which the participating insurance or reinsurance undertaking or one of its insurance or reinsurance subsidiaries has transferred risk.</w:t>
      </w:r>
    </w:p>
    <w:p w14:paraId="126DEEC1" w14:textId="77777777" w:rsidR="00E21451" w:rsidRPr="00C22FD0" w:rsidRDefault="00E21451" w:rsidP="0040755A">
      <w:pPr>
        <w:spacing w:after="0" w:line="240" w:lineRule="auto"/>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87"/>
        <w:gridCol w:w="2124"/>
        <w:gridCol w:w="5731"/>
      </w:tblGrid>
      <w:tr w:rsidR="00E21451" w:rsidRPr="00C22FD0" w14:paraId="6CDF55D5" w14:textId="77777777" w:rsidTr="0040755A">
        <w:trPr>
          <w:trHeight w:val="315"/>
        </w:trPr>
        <w:tc>
          <w:tcPr>
            <w:tcW w:w="1387" w:type="dxa"/>
            <w:hideMark/>
          </w:tcPr>
          <w:p w14:paraId="1E6D17EA" w14:textId="77777777" w:rsidR="00E21451" w:rsidRPr="00C22FD0" w:rsidRDefault="00E21451" w:rsidP="0040755A">
            <w:pPr>
              <w:jc w:val="center"/>
              <w:rPr>
                <w:rFonts w:ascii="Times New Roman" w:hAnsi="Times New Roman" w:cs="Times New Roman"/>
                <w:b/>
                <w:bCs/>
                <w:sz w:val="20"/>
                <w:szCs w:val="20"/>
              </w:rPr>
            </w:pPr>
          </w:p>
        </w:tc>
        <w:tc>
          <w:tcPr>
            <w:tcW w:w="2124" w:type="dxa"/>
            <w:hideMark/>
          </w:tcPr>
          <w:p w14:paraId="5A3B2F84"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ITEM</w:t>
            </w:r>
          </w:p>
        </w:tc>
        <w:tc>
          <w:tcPr>
            <w:tcW w:w="5731" w:type="dxa"/>
            <w:hideMark/>
          </w:tcPr>
          <w:p w14:paraId="2B9ACE0B" w14:textId="77777777" w:rsidR="00E21451" w:rsidRPr="00C22FD0" w:rsidRDefault="00E21451" w:rsidP="0040755A">
            <w:pPr>
              <w:jc w:val="center"/>
              <w:rPr>
                <w:rFonts w:ascii="Times New Roman" w:hAnsi="Times New Roman" w:cs="Times New Roman"/>
                <w:b/>
                <w:bCs/>
                <w:sz w:val="20"/>
                <w:szCs w:val="20"/>
              </w:rPr>
            </w:pPr>
            <w:r w:rsidRPr="00C22FD0">
              <w:rPr>
                <w:rFonts w:ascii="Times New Roman" w:hAnsi="Times New Roman" w:cs="Times New Roman"/>
                <w:b/>
                <w:bCs/>
                <w:sz w:val="20"/>
                <w:szCs w:val="20"/>
              </w:rPr>
              <w:t>INSTRUCTIONS</w:t>
            </w:r>
          </w:p>
        </w:tc>
      </w:tr>
      <w:tr w:rsidR="00E21451" w:rsidRPr="00C22FD0" w14:paraId="13F27C69" w14:textId="77777777" w:rsidTr="0040755A">
        <w:trPr>
          <w:trHeight w:val="675"/>
        </w:trPr>
        <w:tc>
          <w:tcPr>
            <w:tcW w:w="1387" w:type="dxa"/>
            <w:hideMark/>
          </w:tcPr>
          <w:p w14:paraId="4EECC46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C0010</w:t>
            </w:r>
          </w:p>
        </w:tc>
        <w:tc>
          <w:tcPr>
            <w:tcW w:w="2124" w:type="dxa"/>
            <w:hideMark/>
          </w:tcPr>
          <w:p w14:paraId="6C37EFE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Name of reinsured undertaking</w:t>
            </w:r>
          </w:p>
        </w:tc>
        <w:tc>
          <w:tcPr>
            <w:tcW w:w="5731" w:type="dxa"/>
            <w:hideMark/>
          </w:tcPr>
          <w:p w14:paraId="38FB18C8" w14:textId="47A4AB1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Identify the legal name of the reinsured undertaking, identifying the </w:t>
            </w:r>
            <w:proofErr w:type="spellStart"/>
            <w:r w:rsidRPr="00C22FD0">
              <w:rPr>
                <w:rFonts w:ascii="Times New Roman" w:hAnsi="Times New Roman" w:cs="Times New Roman"/>
                <w:sz w:val="20"/>
                <w:szCs w:val="20"/>
              </w:rPr>
              <w:t>cedent</w:t>
            </w:r>
            <w:proofErr w:type="spellEnd"/>
            <w:r w:rsidRPr="00C22FD0">
              <w:rPr>
                <w:rFonts w:ascii="Times New Roman" w:hAnsi="Times New Roman" w:cs="Times New Roman"/>
                <w:sz w:val="20"/>
                <w:szCs w:val="20"/>
              </w:rPr>
              <w:t xml:space="preserve"> (re)insurance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w:t>
            </w:r>
          </w:p>
        </w:tc>
      </w:tr>
      <w:tr w:rsidR="00E21451" w:rsidRPr="00C22FD0" w14:paraId="28D44E2B" w14:textId="77777777" w:rsidTr="0040755A">
        <w:trPr>
          <w:trHeight w:val="1519"/>
        </w:trPr>
        <w:tc>
          <w:tcPr>
            <w:tcW w:w="1387" w:type="dxa"/>
            <w:hideMark/>
          </w:tcPr>
          <w:p w14:paraId="589B941F" w14:textId="77777777" w:rsidR="00E21451" w:rsidRPr="00C22FD0" w:rsidRDefault="00E21451" w:rsidP="0040755A">
            <w:pPr>
              <w:pStyle w:val="NoSpacing"/>
              <w:rPr>
                <w:rFonts w:ascii="Times New Roman" w:hAnsi="Times New Roman"/>
              </w:rPr>
            </w:pPr>
            <w:r w:rsidRPr="00C22FD0">
              <w:rPr>
                <w:rFonts w:ascii="Times New Roman" w:hAnsi="Times New Roman" w:cs="Times New Roman"/>
                <w:sz w:val="20"/>
                <w:szCs w:val="20"/>
              </w:rPr>
              <w:t>C0020</w:t>
            </w:r>
          </w:p>
        </w:tc>
        <w:tc>
          <w:tcPr>
            <w:tcW w:w="2124" w:type="dxa"/>
            <w:hideMark/>
          </w:tcPr>
          <w:p w14:paraId="638E4A24"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Identification code of the undertaking</w:t>
            </w:r>
          </w:p>
        </w:tc>
        <w:tc>
          <w:tcPr>
            <w:tcW w:w="5731" w:type="dxa"/>
          </w:tcPr>
          <w:p w14:paraId="64BF41F5" w14:textId="1344EF99"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B46E40" w:rsidRPr="00C22FD0">
              <w:rPr>
                <w:rFonts w:ascii="Times New Roman" w:eastAsia="Times New Roman" w:hAnsi="Times New Roman" w:cs="Times New Roman"/>
                <w:sz w:val="20"/>
                <w:szCs w:val="20"/>
                <w:lang w:eastAsia="en-GB"/>
              </w:rPr>
              <w:t>within the scope of group supervision</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18525003" w14:textId="160385F0" w:rsidR="00E21451" w:rsidRPr="00C22FD0" w:rsidRDefault="004508C9" w:rsidP="0040755A">
            <w:pPr>
              <w:spacing w:after="200" w:line="276" w:lineRule="auto"/>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B46E40" w:rsidRPr="00C22FD0">
              <w:rPr>
                <w:rFonts w:ascii="Times New Roman" w:eastAsia="Times New Roman" w:hAnsi="Times New Roman" w:cs="Times New Roman"/>
                <w:sz w:val="20"/>
                <w:szCs w:val="20"/>
                <w:lang w:eastAsia="en-GB"/>
              </w:rPr>
              <w:t>within the scope of group supervision</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3D1AD1" w:rsidRPr="00C22FD0">
              <w:rPr>
                <w:rFonts w:ascii="Times New Roman" w:eastAsia="Times New Roman" w:hAnsi="Times New Roman" w:cs="Times New Roman"/>
                <w:sz w:val="20"/>
                <w:szCs w:val="20"/>
                <w:lang w:eastAsia="en-GB"/>
              </w:rPr>
              <w:t>should</w:t>
            </w:r>
            <w:r w:rsidR="00E21451" w:rsidRPr="00C22FD0">
              <w:rPr>
                <w:rFonts w:ascii="Times New Roman" w:eastAsia="Times New Roman" w:hAnsi="Times New Roman" w:cs="Times New Roman"/>
                <w:sz w:val="20"/>
                <w:szCs w:val="20"/>
                <w:lang w:eastAsia="en-GB"/>
              </w:rPr>
              <w:t xml:space="preserve"> comply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0DF92D15" w14:textId="77777777" w:rsidTr="0040755A">
        <w:trPr>
          <w:trHeight w:val="630"/>
        </w:trPr>
        <w:tc>
          <w:tcPr>
            <w:tcW w:w="1387" w:type="dxa"/>
            <w:hideMark/>
          </w:tcPr>
          <w:p w14:paraId="73C7A19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C0030</w:t>
            </w:r>
          </w:p>
        </w:tc>
        <w:tc>
          <w:tcPr>
            <w:tcW w:w="2124" w:type="dxa"/>
            <w:hideMark/>
          </w:tcPr>
          <w:p w14:paraId="4C8FBD4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Internal code of SPV</w:t>
            </w:r>
          </w:p>
        </w:tc>
        <w:tc>
          <w:tcPr>
            <w:tcW w:w="5731" w:type="dxa"/>
            <w:hideMark/>
          </w:tcPr>
          <w:p w14:paraId="6CBF9D0F" w14:textId="79F19E8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Internal code attributed to the SPV by the undertaking 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lastRenderedPageBreak/>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r>
            <w:r w:rsidR="001E367A" w:rsidRPr="00C22FD0">
              <w:rPr>
                <w:rFonts w:ascii="Times New Roman" w:eastAsia="Times New Roman" w:hAnsi="Times New Roman" w:cs="Times New Roman"/>
                <w:sz w:val="20"/>
                <w:szCs w:val="20"/>
                <w:lang w:eastAsia="en-GB"/>
              </w:rPr>
              <w:t>This code shall be unique to each SPV and remain constant over subsequent reports.</w:t>
            </w:r>
          </w:p>
        </w:tc>
      </w:tr>
      <w:tr w:rsidR="00E21451" w:rsidRPr="00C22FD0" w14:paraId="13DAD88F" w14:textId="77777777" w:rsidTr="0040755A">
        <w:trPr>
          <w:trHeight w:val="2019"/>
        </w:trPr>
        <w:tc>
          <w:tcPr>
            <w:tcW w:w="1387" w:type="dxa"/>
            <w:hideMark/>
          </w:tcPr>
          <w:p w14:paraId="2B43300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C0040</w:t>
            </w:r>
          </w:p>
        </w:tc>
        <w:tc>
          <w:tcPr>
            <w:tcW w:w="2124" w:type="dxa"/>
            <w:hideMark/>
          </w:tcPr>
          <w:p w14:paraId="4B958B1A"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ID Code of SPV notes or other financing mechanism issued</w:t>
            </w:r>
          </w:p>
        </w:tc>
        <w:tc>
          <w:tcPr>
            <w:tcW w:w="5731" w:type="dxa"/>
            <w:hideMark/>
          </w:tcPr>
          <w:p w14:paraId="43063E22" w14:textId="39CE710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For the notes or other financing mechanism issued by the SPV and hold by the insurance and reinsurance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identify the ID code by this order of priority if existent: </w:t>
            </w:r>
          </w:p>
          <w:p w14:paraId="618A8873" w14:textId="77777777" w:rsidR="00E21451" w:rsidRPr="00C22FD0" w:rsidRDefault="00E21451" w:rsidP="00B42F70">
            <w:pPr>
              <w:pStyle w:val="ListParagraph"/>
              <w:numPr>
                <w:ilvl w:val="0"/>
                <w:numId w:val="34"/>
              </w:numPr>
              <w:rPr>
                <w:rFonts w:ascii="Times New Roman" w:hAnsi="Times New Roman" w:cs="Times New Roman"/>
                <w:sz w:val="20"/>
                <w:szCs w:val="20"/>
              </w:rPr>
            </w:pPr>
            <w:r w:rsidRPr="00C22FD0">
              <w:rPr>
                <w:rFonts w:ascii="Times New Roman" w:hAnsi="Times New Roman" w:cs="Times New Roman"/>
                <w:sz w:val="20"/>
                <w:szCs w:val="20"/>
              </w:rPr>
              <w:t>ISO 6166 ISIN when available;</w:t>
            </w:r>
          </w:p>
          <w:p w14:paraId="1AA18569" w14:textId="77777777" w:rsidR="00E21451" w:rsidRPr="00C22FD0" w:rsidRDefault="00E21451" w:rsidP="00B42F70">
            <w:pPr>
              <w:pStyle w:val="ListParagraph"/>
              <w:numPr>
                <w:ilvl w:val="0"/>
                <w:numId w:val="34"/>
              </w:numPr>
              <w:rPr>
                <w:rFonts w:ascii="Times New Roman" w:hAnsi="Times New Roman" w:cs="Times New Roman"/>
                <w:sz w:val="20"/>
                <w:szCs w:val="20"/>
              </w:rPr>
            </w:pPr>
            <w:r w:rsidRPr="00C22FD0">
              <w:rPr>
                <w:rFonts w:ascii="Times New Roman" w:hAnsi="Times New Roman" w:cs="Times New Roman"/>
                <w:sz w:val="20"/>
                <w:szCs w:val="20"/>
              </w:rPr>
              <w:t>Other "recognised" codes (e.g.: CUSIP, Bloomberg Ticker, Reuters RIC);</w:t>
            </w:r>
          </w:p>
          <w:p w14:paraId="4187DA9F" w14:textId="3FD3F9A2" w:rsidR="00E21451" w:rsidRPr="00C22FD0" w:rsidRDefault="00E21451" w:rsidP="00B42F70">
            <w:pPr>
              <w:pStyle w:val="ListParagraph"/>
              <w:numPr>
                <w:ilvl w:val="0"/>
                <w:numId w:val="34"/>
              </w:numPr>
              <w:rPr>
                <w:rFonts w:ascii="Times New Roman" w:hAnsi="Times New Roman" w:cs="Times New Roman"/>
                <w:sz w:val="20"/>
                <w:szCs w:val="20"/>
              </w:rPr>
            </w:pPr>
            <w:r w:rsidRPr="00C22FD0">
              <w:rPr>
                <w:rFonts w:ascii="Times New Roman" w:hAnsi="Times New Roman" w:cs="Times New Roman"/>
                <w:sz w:val="20"/>
                <w:szCs w:val="20"/>
              </w:rPr>
              <w:t xml:space="preserve">Code attributed by the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when the options above are not available, and must be consistent over time.</w:t>
            </w:r>
          </w:p>
        </w:tc>
      </w:tr>
      <w:tr w:rsidR="00E21451" w:rsidRPr="00C22FD0" w14:paraId="3AD0C300" w14:textId="77777777" w:rsidTr="0040755A">
        <w:trPr>
          <w:trHeight w:val="699"/>
        </w:trPr>
        <w:tc>
          <w:tcPr>
            <w:tcW w:w="1387" w:type="dxa"/>
            <w:hideMark/>
          </w:tcPr>
          <w:p w14:paraId="4DB2B4C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C0050</w:t>
            </w:r>
          </w:p>
        </w:tc>
        <w:tc>
          <w:tcPr>
            <w:tcW w:w="2124" w:type="dxa"/>
            <w:hideMark/>
          </w:tcPr>
          <w:p w14:paraId="5BCDED10"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ID Code Type of SPV notes or other financing mechanism issued</w:t>
            </w:r>
          </w:p>
        </w:tc>
        <w:tc>
          <w:tcPr>
            <w:tcW w:w="5731" w:type="dxa"/>
            <w:hideMark/>
          </w:tcPr>
          <w:p w14:paraId="060C768D" w14:textId="77777777" w:rsidR="00E21451" w:rsidRPr="00C22FD0" w:rsidRDefault="00E21451" w:rsidP="0040755A">
            <w:pPr>
              <w:spacing w:after="200" w:line="276" w:lineRule="auto"/>
              <w:rPr>
                <w:rFonts w:ascii="Times New Roman" w:hAnsi="Times New Roman" w:cs="Times New Roman"/>
                <w:sz w:val="20"/>
                <w:szCs w:val="20"/>
              </w:rPr>
            </w:pPr>
            <w:r w:rsidRPr="00C22FD0">
              <w:rPr>
                <w:rFonts w:ascii="Times New Roman" w:hAnsi="Times New Roman" w:cs="Times New Roman"/>
                <w:sz w:val="20"/>
                <w:szCs w:val="20"/>
              </w:rPr>
              <w:t>Type of ID Code used for the “Asset ID Code” item. One of the options in the following closed list shall be used:</w:t>
            </w:r>
          </w:p>
          <w:p w14:paraId="272CBCBE" w14:textId="4183E18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for ISIN code</w:t>
            </w:r>
          </w:p>
          <w:p w14:paraId="7A517D5E" w14:textId="7B6FD8E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3436FC5" w14:textId="0CE1D09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6D238C57" w14:textId="66A0581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07CBD328" w14:textId="305FAAE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31704813" w14:textId="612BCC6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3B89D0A0" w14:textId="684EB5D5" w:rsidR="00E21451" w:rsidRPr="00C22FD0" w:rsidRDefault="00E21451" w:rsidP="0040755A">
            <w:pPr>
              <w:spacing w:line="276" w:lineRule="auto"/>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31156E28" w14:textId="77777777" w:rsidR="00E21451" w:rsidRPr="00C22FD0" w:rsidRDefault="00E21451" w:rsidP="0040755A">
            <w:pPr>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1E2FBAD1" w14:textId="2EA2A1B8" w:rsidR="00E21451" w:rsidRPr="00C22FD0" w:rsidRDefault="00E21451" w:rsidP="0040755A">
            <w:pPr>
              <w:spacing w:line="276" w:lineRule="auto"/>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281EA5F0" w14:textId="421C83A2" w:rsidR="00E21451" w:rsidRPr="00C22FD0" w:rsidRDefault="00E21451" w:rsidP="0040755A">
            <w:pPr>
              <w:pStyle w:val="ListParagraph"/>
              <w:ind w:left="33"/>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w:t>
            </w:r>
          </w:p>
        </w:tc>
      </w:tr>
      <w:tr w:rsidR="00E21451" w:rsidRPr="00C22FD0" w14:paraId="42318757" w14:textId="77777777" w:rsidTr="0040755A">
        <w:trPr>
          <w:trHeight w:val="1915"/>
        </w:trPr>
        <w:tc>
          <w:tcPr>
            <w:tcW w:w="1387" w:type="dxa"/>
            <w:hideMark/>
          </w:tcPr>
          <w:p w14:paraId="75D5B68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C0060</w:t>
            </w:r>
          </w:p>
        </w:tc>
        <w:tc>
          <w:tcPr>
            <w:tcW w:w="2124" w:type="dxa"/>
            <w:hideMark/>
          </w:tcPr>
          <w:p w14:paraId="22C86FF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Lines of Business SPV securitisation relates</w:t>
            </w:r>
          </w:p>
        </w:tc>
        <w:tc>
          <w:tcPr>
            <w:tcW w:w="5731" w:type="dxa"/>
            <w:hideMark/>
          </w:tcPr>
          <w:p w14:paraId="7E7B905F" w14:textId="4ED75B78" w:rsidR="00E21451" w:rsidRPr="00C22FD0" w:rsidRDefault="00E21451" w:rsidP="0040755A">
            <w:pPr>
              <w:rPr>
                <w:rFonts w:ascii="Times New Roman" w:hAnsi="Times New Roman" w:cs="Times New Roman"/>
                <w:sz w:val="20"/>
                <w:szCs w:val="20"/>
              </w:rPr>
            </w:pPr>
            <w:bookmarkStart w:id="1366" w:name="OLE_LINK33"/>
            <w:r w:rsidRPr="00C22FD0">
              <w:rPr>
                <w:rFonts w:ascii="Times New Roman" w:hAnsi="Times New Roman" w:cs="Times New Roman"/>
                <w:sz w:val="20"/>
                <w:szCs w:val="20"/>
              </w:rPr>
              <w:t>Identification of the line of business</w:t>
            </w:r>
            <w:r w:rsidR="00445CF4" w:rsidRPr="00C22FD0">
              <w:rPr>
                <w:rFonts w:ascii="Times New Roman" w:eastAsia="Times New Roman" w:hAnsi="Times New Roman" w:cs="Times New Roman"/>
                <w:sz w:val="20"/>
                <w:szCs w:val="20"/>
                <w:lang w:eastAsia="es-ES"/>
              </w:rPr>
              <w:t xml:space="preserve"> as defined in Annex I to Delegated Regulation (EU) 2015/35</w:t>
            </w:r>
            <w:r w:rsidRPr="00C22FD0">
              <w:rPr>
                <w:rFonts w:ascii="Times New Roman" w:hAnsi="Times New Roman" w:cs="Times New Roman"/>
                <w:sz w:val="20"/>
                <w:szCs w:val="20"/>
              </w:rPr>
              <w:t xml:space="preserve"> reported. The following closed list shall be used:</w:t>
            </w:r>
          </w:p>
          <w:p w14:paraId="655E7735" w14:textId="434114B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Medical expense insurance</w:t>
            </w:r>
          </w:p>
          <w:p w14:paraId="74101F44" w14:textId="32C4951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Income protection insurance</w:t>
            </w:r>
          </w:p>
          <w:p w14:paraId="298C6CF0" w14:textId="3A992AD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Workers' compensation insurance</w:t>
            </w:r>
          </w:p>
          <w:p w14:paraId="0B3C08FC" w14:textId="210D418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Motor vehicle liability insurance</w:t>
            </w:r>
          </w:p>
          <w:p w14:paraId="19315E33" w14:textId="14971C6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motor insurance</w:t>
            </w:r>
          </w:p>
          <w:p w14:paraId="15F79C47" w14:textId="04295EC8"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Marine, aviation and transport insurance</w:t>
            </w:r>
          </w:p>
          <w:p w14:paraId="573309C9" w14:textId="4225DD7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Fire and other damage to property insurance</w:t>
            </w:r>
          </w:p>
          <w:p w14:paraId="5C0B547C" w14:textId="41AD407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General liability insurance</w:t>
            </w:r>
          </w:p>
          <w:p w14:paraId="39B50B8A" w14:textId="2E90191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Credit and suretyship insurance</w:t>
            </w:r>
          </w:p>
          <w:p w14:paraId="71887596" w14:textId="691E34E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Legal expenses insurance</w:t>
            </w:r>
          </w:p>
          <w:p w14:paraId="1B13EE23" w14:textId="46DF932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Assistance</w:t>
            </w:r>
          </w:p>
          <w:p w14:paraId="66A364BE" w14:textId="0A1DED5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Miscellaneous financial loss</w:t>
            </w:r>
          </w:p>
          <w:p w14:paraId="255CB76C" w14:textId="392784E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Proportional medical expense reinsurance</w:t>
            </w:r>
          </w:p>
          <w:p w14:paraId="70F58160" w14:textId="3C21E79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Proportional income protection reinsurance</w:t>
            </w:r>
          </w:p>
          <w:p w14:paraId="1571233C" w14:textId="7BBE274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Proportional workers' compensation reinsurance</w:t>
            </w:r>
          </w:p>
          <w:p w14:paraId="306162BB" w14:textId="48F5BB1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Proportional motor vehicle liability reinsurance</w:t>
            </w:r>
          </w:p>
          <w:p w14:paraId="231560AC" w14:textId="161640C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Proportional other motor reinsurance</w:t>
            </w:r>
          </w:p>
          <w:p w14:paraId="062A7DEE" w14:textId="6EC02F0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Proportional marine, aviation and transport reinsurance</w:t>
            </w:r>
          </w:p>
          <w:p w14:paraId="272DC5F7" w14:textId="5DD99289"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Proportional fire and other damage to property reinsurance</w:t>
            </w:r>
          </w:p>
          <w:p w14:paraId="2210588B" w14:textId="7ED76E0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Proportional general liability reinsurance</w:t>
            </w:r>
          </w:p>
          <w:p w14:paraId="68218EBB" w14:textId="29A40D3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Proportional credit and suretyship reinsurance</w:t>
            </w:r>
          </w:p>
          <w:p w14:paraId="6A6D8BA6" w14:textId="159B72D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 xml:space="preserve">22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Proportional legal expenses reinsurance</w:t>
            </w:r>
          </w:p>
          <w:p w14:paraId="079358D8" w14:textId="07923C2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Proportional assistance reinsurance</w:t>
            </w:r>
          </w:p>
          <w:p w14:paraId="3AC3FB69" w14:textId="1019D8D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Proportional miscellaneous financial loss reinsurance</w:t>
            </w:r>
          </w:p>
          <w:p w14:paraId="0B90B3AE" w14:textId="30EF4F6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proportional health reinsurance</w:t>
            </w:r>
          </w:p>
          <w:p w14:paraId="4949C718" w14:textId="4F29CB1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proportional casualty reinsurance</w:t>
            </w:r>
          </w:p>
          <w:p w14:paraId="2E67B5FE" w14:textId="2D2EA20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proportional marine, aviation and transport reinsurance</w:t>
            </w:r>
          </w:p>
          <w:p w14:paraId="5BBD95AE" w14:textId="35ED494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28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proportional property reinsurance</w:t>
            </w:r>
          </w:p>
          <w:p w14:paraId="13242E32" w14:textId="6B20A3EC"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Health insurance</w:t>
            </w:r>
          </w:p>
          <w:p w14:paraId="6E0D02E9" w14:textId="5E3D75F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30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Insurance with profit participation </w:t>
            </w:r>
          </w:p>
          <w:p w14:paraId="0435A12E" w14:textId="796F408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Index</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linked and unit</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linked insurance </w:t>
            </w:r>
          </w:p>
          <w:p w14:paraId="187510D8" w14:textId="3C0C033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life insurance </w:t>
            </w:r>
          </w:p>
          <w:p w14:paraId="5E13EB9C" w14:textId="790F93E4"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Annuities stemming from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insurance contracts and relating to health insurance obligations</w:t>
            </w:r>
          </w:p>
          <w:p w14:paraId="3D42A1E7" w14:textId="320134E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Annuities stemming from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life insurance contracts and relating to insurance obligations other than health insurance obligations</w:t>
            </w:r>
          </w:p>
          <w:p w14:paraId="4049F9C7" w14:textId="73588D6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Health reinsurance</w:t>
            </w:r>
          </w:p>
          <w:p w14:paraId="71001F7B" w14:textId="273503A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Life reinsurance </w:t>
            </w:r>
          </w:p>
          <w:p w14:paraId="2CC4A9DF" w14:textId="2E3195A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37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Multiline</w:t>
            </w:r>
            <w:r w:rsidR="00267394" w:rsidRPr="00C22FD0">
              <w:rPr>
                <w:rFonts w:ascii="Times New Roman" w:hAnsi="Times New Roman" w:cs="Times New Roman"/>
                <w:sz w:val="20"/>
                <w:szCs w:val="20"/>
              </w:rPr>
              <w:t xml:space="preserve"> (as defined hereunder)</w:t>
            </w:r>
          </w:p>
          <w:p w14:paraId="0FB590FA" w14:textId="77777777" w:rsidR="00E21451" w:rsidRPr="00C22FD0" w:rsidRDefault="00E21451" w:rsidP="0040755A">
            <w:pPr>
              <w:rPr>
                <w:rFonts w:ascii="Times New Roman" w:hAnsi="Times New Roman" w:cs="Times New Roman"/>
                <w:sz w:val="20"/>
                <w:szCs w:val="20"/>
              </w:rPr>
            </w:pPr>
          </w:p>
          <w:p w14:paraId="43878CCE" w14:textId="2038607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Where the reinsurance treaty or a similar arrangement provides cover for more than one </w:t>
            </w:r>
            <w:r w:rsidR="00445CF4" w:rsidRPr="00C22FD0">
              <w:rPr>
                <w:rFonts w:ascii="Times New Roman" w:hAnsi="Times New Roman" w:cs="Times New Roman"/>
                <w:sz w:val="20"/>
                <w:szCs w:val="20"/>
              </w:rPr>
              <w:t>line of business</w:t>
            </w:r>
            <w:r w:rsidR="00445CF4" w:rsidRPr="00C22FD0">
              <w:rPr>
                <w:rFonts w:ascii="Times New Roman" w:eastAsia="Times New Roman" w:hAnsi="Times New Roman" w:cs="Times New Roman"/>
                <w:sz w:val="20"/>
                <w:szCs w:val="20"/>
                <w:lang w:eastAsia="es-ES"/>
              </w:rPr>
              <w:t>, as defined in Annex I to Delegated Regulation (EU) 2015/35,</w:t>
            </w:r>
            <w:r w:rsidRPr="00C22FD0">
              <w:rPr>
                <w:rFonts w:ascii="Times New Roman" w:hAnsi="Times New Roman" w:cs="Times New Roman"/>
                <w:sz w:val="20"/>
                <w:szCs w:val="20"/>
              </w:rPr>
              <w:t xml:space="preserve"> and the terms of cover differ between </w:t>
            </w:r>
            <w:r w:rsidR="00445CF4" w:rsidRPr="00C22FD0">
              <w:rPr>
                <w:rFonts w:ascii="Times New Roman" w:hAnsi="Times New Roman" w:cs="Times New Roman"/>
                <w:sz w:val="20"/>
                <w:szCs w:val="20"/>
              </w:rPr>
              <w:t xml:space="preserve">lines of business </w:t>
            </w:r>
            <w:r w:rsidRPr="00C22FD0">
              <w:rPr>
                <w:rFonts w:ascii="Times New Roman" w:hAnsi="Times New Roman" w:cs="Times New Roman"/>
                <w:sz w:val="20"/>
                <w:szCs w:val="20"/>
              </w:rPr>
              <w:t xml:space="preserve">then the treaty needs to be specified over multiple rows. The first row entry for the treaty needs to be entered as “Multiline” that provides details of the overall terms of the treaty, with the subsequent rows providing details of the individual terms of the reinsurance treaty to each relevant </w:t>
            </w:r>
            <w:r w:rsidR="00445CF4" w:rsidRPr="00C22FD0">
              <w:rPr>
                <w:rFonts w:ascii="Times New Roman" w:hAnsi="Times New Roman" w:cs="Times New Roman"/>
                <w:sz w:val="20"/>
                <w:szCs w:val="20"/>
              </w:rPr>
              <w:t>line of business</w:t>
            </w:r>
            <w:r w:rsidRPr="00C22FD0">
              <w:rPr>
                <w:rFonts w:ascii="Times New Roman" w:hAnsi="Times New Roman" w:cs="Times New Roman"/>
                <w:sz w:val="20"/>
                <w:szCs w:val="20"/>
              </w:rPr>
              <w:t xml:space="preserve">.  Where the term of the cover do not differ by </w:t>
            </w:r>
            <w:r w:rsidR="00445CF4" w:rsidRPr="00C22FD0">
              <w:rPr>
                <w:rFonts w:ascii="Times New Roman" w:hAnsi="Times New Roman" w:cs="Times New Roman"/>
                <w:sz w:val="20"/>
                <w:szCs w:val="20"/>
              </w:rPr>
              <w:t>line of business</w:t>
            </w:r>
            <w:r w:rsidRPr="00C22FD0">
              <w:rPr>
                <w:rFonts w:ascii="Times New Roman" w:hAnsi="Times New Roman" w:cs="Times New Roman"/>
                <w:sz w:val="20"/>
                <w:szCs w:val="20"/>
              </w:rPr>
              <w:t xml:space="preserve"> only the dominant </w:t>
            </w:r>
            <w:r w:rsidR="00445CF4" w:rsidRPr="00C22FD0">
              <w:rPr>
                <w:rFonts w:ascii="Times New Roman" w:hAnsi="Times New Roman" w:cs="Times New Roman"/>
                <w:sz w:val="20"/>
                <w:szCs w:val="20"/>
              </w:rPr>
              <w:t>line of business</w:t>
            </w:r>
            <w:r w:rsidRPr="00C22FD0">
              <w:rPr>
                <w:rFonts w:ascii="Times New Roman" w:hAnsi="Times New Roman" w:cs="Times New Roman"/>
                <w:sz w:val="20"/>
                <w:szCs w:val="20"/>
              </w:rPr>
              <w:t xml:space="preserve"> is required.</w:t>
            </w:r>
            <w:bookmarkEnd w:id="1366"/>
          </w:p>
        </w:tc>
      </w:tr>
      <w:tr w:rsidR="00E21451" w:rsidRPr="00C22FD0" w:rsidDel="00D1311F" w14:paraId="58970259" w14:textId="77777777" w:rsidTr="0040755A">
        <w:trPr>
          <w:trHeight w:val="2392"/>
        </w:trPr>
        <w:tc>
          <w:tcPr>
            <w:tcW w:w="1387" w:type="dxa"/>
            <w:hideMark/>
          </w:tcPr>
          <w:p w14:paraId="0121D98B" w14:textId="77777777" w:rsidR="00E21451" w:rsidRPr="00C22FD0" w:rsidDel="00D1311F"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C0070</w:t>
            </w:r>
          </w:p>
        </w:tc>
        <w:tc>
          <w:tcPr>
            <w:tcW w:w="2124" w:type="dxa"/>
            <w:hideMark/>
          </w:tcPr>
          <w:p w14:paraId="0AA3612C" w14:textId="77777777" w:rsidR="00E21451" w:rsidRPr="00C22FD0" w:rsidDel="00D1311F" w:rsidRDefault="00E21451">
            <w:pPr>
              <w:rPr>
                <w:rFonts w:ascii="Times New Roman" w:hAnsi="Times New Roman" w:cs="Times New Roman"/>
                <w:sz w:val="20"/>
                <w:szCs w:val="20"/>
              </w:rPr>
            </w:pPr>
            <w:r w:rsidRPr="00C22FD0" w:rsidDel="00D1311F">
              <w:rPr>
                <w:rFonts w:ascii="Times New Roman" w:hAnsi="Times New Roman" w:cs="Times New Roman"/>
                <w:sz w:val="20"/>
                <w:szCs w:val="20"/>
              </w:rPr>
              <w:t>Type of Trigger(s) in the SPV</w:t>
            </w:r>
          </w:p>
        </w:tc>
        <w:tc>
          <w:tcPr>
            <w:tcW w:w="5731" w:type="dxa"/>
            <w:hideMark/>
          </w:tcPr>
          <w:p w14:paraId="38D386E3" w14:textId="2DD963C3" w:rsidR="00E21451" w:rsidRPr="00C22FD0" w:rsidRDefault="00E21451" w:rsidP="0040755A">
            <w:pPr>
              <w:rPr>
                <w:rFonts w:ascii="Times New Roman" w:hAnsi="Times New Roman" w:cs="Times New Roman"/>
                <w:sz w:val="20"/>
                <w:szCs w:val="20"/>
              </w:rPr>
            </w:pPr>
            <w:r w:rsidRPr="00C22FD0" w:rsidDel="00D1311F">
              <w:rPr>
                <w:rFonts w:ascii="Times New Roman" w:hAnsi="Times New Roman" w:cs="Times New Roman"/>
                <w:sz w:val="20"/>
                <w:szCs w:val="20"/>
              </w:rPr>
              <w:t>Identify the trigger mechanisms used by the SPV as trigger events that would oblige the SPV to make payment to the ceding (re)insurance undertaking</w:t>
            </w:r>
            <w:r w:rsidRPr="00C22FD0">
              <w:rPr>
                <w:rFonts w:ascii="Times New Roman" w:hAnsi="Times New Roman" w:cs="Times New Roman"/>
                <w:sz w:val="20"/>
                <w:szCs w:val="20"/>
              </w:rPr>
              <w:t xml:space="preserve"> </w:t>
            </w:r>
            <w:r w:rsidR="00B46E40" w:rsidRPr="00C22FD0">
              <w:rPr>
                <w:rFonts w:ascii="Times New Roman" w:hAnsi="Times New Roman" w:cs="Times New Roman"/>
                <w:sz w:val="20"/>
                <w:szCs w:val="20"/>
              </w:rPr>
              <w:t>within the scope of group supervision</w:t>
            </w:r>
            <w:r w:rsidRPr="00C22FD0" w:rsidDel="00D1311F">
              <w:rPr>
                <w:rFonts w:ascii="Times New Roman" w:hAnsi="Times New Roman" w:cs="Times New Roman"/>
                <w:sz w:val="20"/>
                <w:szCs w:val="20"/>
              </w:rPr>
              <w:t xml:space="preserve">. </w:t>
            </w:r>
            <w:r w:rsidRPr="00C22FD0">
              <w:rPr>
                <w:rFonts w:ascii="Times New Roman" w:hAnsi="Times New Roman" w:cs="Times New Roman"/>
                <w:sz w:val="20"/>
                <w:szCs w:val="20"/>
              </w:rPr>
              <w:t xml:space="preserve">The following closed list shall be used: </w:t>
            </w:r>
          </w:p>
          <w:p w14:paraId="25EA96C2" w14:textId="1C6C6159" w:rsidR="00E21451" w:rsidRPr="00C22FD0" w:rsidDel="00D1311F"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Pr="00C22FD0" w:rsidDel="00D1311F">
              <w:rPr>
                <w:rFonts w:ascii="Times New Roman" w:hAnsi="Times New Roman" w:cs="Times New Roman"/>
                <w:sz w:val="20"/>
                <w:szCs w:val="20"/>
              </w:rPr>
              <w:t>Indemnity</w:t>
            </w:r>
          </w:p>
          <w:p w14:paraId="33A65C01" w14:textId="04DF4A1C" w:rsidR="00E21451" w:rsidRPr="00C22FD0" w:rsidDel="00D1311F" w:rsidRDefault="00E21451" w:rsidP="00B42F70">
            <w:pPr>
              <w:pStyle w:val="ListParagraph"/>
              <w:numPr>
                <w:ilvl w:val="0"/>
                <w:numId w:val="35"/>
              </w:numPr>
              <w:ind w:left="0"/>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Pr="00C22FD0" w:rsidDel="00D1311F">
              <w:rPr>
                <w:rFonts w:ascii="Times New Roman" w:hAnsi="Times New Roman" w:cs="Times New Roman"/>
                <w:sz w:val="20"/>
                <w:szCs w:val="20"/>
              </w:rPr>
              <w:t>Model Loss</w:t>
            </w:r>
          </w:p>
          <w:p w14:paraId="10246FCD" w14:textId="052ABF2F" w:rsidR="00E21451" w:rsidRPr="00C22FD0" w:rsidDel="00D1311F" w:rsidRDefault="00E21451" w:rsidP="00B42F70">
            <w:pPr>
              <w:pStyle w:val="ListParagraph"/>
              <w:numPr>
                <w:ilvl w:val="0"/>
                <w:numId w:val="35"/>
              </w:numPr>
              <w:ind w:left="0"/>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Pr="00C22FD0" w:rsidDel="00D1311F">
              <w:rPr>
                <w:rFonts w:ascii="Times New Roman" w:hAnsi="Times New Roman" w:cs="Times New Roman"/>
                <w:sz w:val="20"/>
                <w:szCs w:val="20"/>
              </w:rPr>
              <w:t>Index or Parametric</w:t>
            </w:r>
          </w:p>
          <w:p w14:paraId="60E1D25A" w14:textId="7F961E90"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r w:rsidRPr="00C22FD0" w:rsidDel="00D1311F">
              <w:rPr>
                <w:rFonts w:ascii="Times New Roman" w:hAnsi="Times New Roman" w:cs="Times New Roman"/>
                <w:sz w:val="20"/>
                <w:szCs w:val="20"/>
              </w:rPr>
              <w:t>Hybrids (including components from the above</w:t>
            </w:r>
            <w:r w:rsidR="004508C9" w:rsidRPr="00C22FD0">
              <w:rPr>
                <w:rFonts w:ascii="Times New Roman" w:hAnsi="Times New Roman" w:cs="Times New Roman"/>
                <w:sz w:val="20"/>
                <w:szCs w:val="20"/>
              </w:rPr>
              <w:t>–</w:t>
            </w:r>
            <w:r w:rsidRPr="00C22FD0" w:rsidDel="00D1311F">
              <w:rPr>
                <w:rFonts w:ascii="Times New Roman" w:hAnsi="Times New Roman" w:cs="Times New Roman"/>
                <w:sz w:val="20"/>
                <w:szCs w:val="20"/>
              </w:rPr>
              <w:t>mentioned techniques)</w:t>
            </w:r>
          </w:p>
          <w:p w14:paraId="524FC074" w14:textId="3D1F6AEE" w:rsidR="00E21451" w:rsidRPr="00C22FD0" w:rsidDel="00D1311F"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w:t>
            </w:r>
          </w:p>
        </w:tc>
      </w:tr>
      <w:tr w:rsidR="00E21451" w:rsidRPr="00C22FD0" w14:paraId="6B4185FA" w14:textId="77777777" w:rsidTr="0040755A">
        <w:trPr>
          <w:trHeight w:val="915"/>
        </w:trPr>
        <w:tc>
          <w:tcPr>
            <w:tcW w:w="1387" w:type="dxa"/>
            <w:hideMark/>
          </w:tcPr>
          <w:p w14:paraId="3441F2D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C0080</w:t>
            </w:r>
          </w:p>
        </w:tc>
        <w:tc>
          <w:tcPr>
            <w:tcW w:w="2124" w:type="dxa"/>
            <w:hideMark/>
          </w:tcPr>
          <w:p w14:paraId="610EDCA7"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Contractual Trigger Event</w:t>
            </w:r>
          </w:p>
        </w:tc>
        <w:tc>
          <w:tcPr>
            <w:tcW w:w="5731" w:type="dxa"/>
            <w:hideMark/>
          </w:tcPr>
          <w:p w14:paraId="1233E0BE" w14:textId="07D501F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Description of the specific trigger </w:t>
            </w:r>
            <w:r w:rsidRPr="00C22FD0" w:rsidDel="00D1311F">
              <w:rPr>
                <w:rFonts w:ascii="Times New Roman" w:hAnsi="Times New Roman" w:cs="Times New Roman"/>
                <w:sz w:val="20"/>
                <w:szCs w:val="20"/>
              </w:rPr>
              <w:t>that would oblige the SPV to make payment to the ceding (re)insurance undertaking</w:t>
            </w:r>
            <w:r w:rsidRPr="00C22FD0">
              <w:rPr>
                <w:rFonts w:ascii="Times New Roman" w:hAnsi="Times New Roman" w:cs="Times New Roman"/>
                <w:sz w:val="20"/>
                <w:szCs w:val="20"/>
              </w:rPr>
              <w:t xml:space="preserve">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This information should be complementary to the information on “</w:t>
            </w:r>
            <w:r w:rsidRPr="00C22FD0" w:rsidDel="00D1311F">
              <w:rPr>
                <w:rFonts w:ascii="Times New Roman" w:hAnsi="Times New Roman" w:cs="Times New Roman"/>
                <w:sz w:val="20"/>
                <w:szCs w:val="20"/>
              </w:rPr>
              <w:t>Type of Trigger(s) in the SPV</w:t>
            </w:r>
            <w:r w:rsidRPr="00C22FD0">
              <w:rPr>
                <w:rFonts w:ascii="Times New Roman" w:hAnsi="Times New Roman" w:cs="Times New Roman"/>
                <w:sz w:val="20"/>
                <w:szCs w:val="20"/>
              </w:rPr>
              <w:t>” and should be descriptive enough to allow supervisors to identify the concrete trigger, e.g. specific weather/storm indices for cat risks or general mortality tables for longevity risks.</w:t>
            </w:r>
          </w:p>
        </w:tc>
      </w:tr>
      <w:tr w:rsidR="00E21451" w:rsidRPr="00C22FD0" w14:paraId="18754AAE" w14:textId="77777777" w:rsidTr="0040755A">
        <w:trPr>
          <w:trHeight w:val="1269"/>
        </w:trPr>
        <w:tc>
          <w:tcPr>
            <w:tcW w:w="1387" w:type="dxa"/>
            <w:hideMark/>
          </w:tcPr>
          <w:p w14:paraId="4BBDC76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C0090</w:t>
            </w:r>
          </w:p>
        </w:tc>
        <w:tc>
          <w:tcPr>
            <w:tcW w:w="2124" w:type="dxa"/>
            <w:hideMark/>
          </w:tcPr>
          <w:p w14:paraId="4A9860F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Same trigger as in underlying </w:t>
            </w:r>
            <w:proofErr w:type="spellStart"/>
            <w:r w:rsidRPr="00C22FD0">
              <w:rPr>
                <w:rFonts w:ascii="Times New Roman" w:hAnsi="Times New Roman" w:cs="Times New Roman"/>
                <w:sz w:val="20"/>
                <w:szCs w:val="20"/>
              </w:rPr>
              <w:t>cedant’s</w:t>
            </w:r>
            <w:proofErr w:type="spellEnd"/>
            <w:r w:rsidRPr="00C22FD0">
              <w:rPr>
                <w:rFonts w:ascii="Times New Roman" w:hAnsi="Times New Roman" w:cs="Times New Roman"/>
                <w:sz w:val="20"/>
                <w:szCs w:val="20"/>
              </w:rPr>
              <w:t xml:space="preserve"> portfolio</w:t>
            </w:r>
          </w:p>
        </w:tc>
        <w:tc>
          <w:tcPr>
            <w:tcW w:w="5731" w:type="dxa"/>
            <w:hideMark/>
          </w:tcPr>
          <w:p w14:paraId="52CC9854" w14:textId="7956069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Identify if the trigger defined in the underlying (re)insurance policy with the pay</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out trigger defined in the treaty is the same as the one defined in the SPV. The following closed list shall be used:</w:t>
            </w:r>
          </w:p>
          <w:p w14:paraId="0DFCBBFD" w14:textId="7448092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Same trigger</w:t>
            </w:r>
          </w:p>
          <w:p w14:paraId="33C49AD9" w14:textId="0A92FFE6"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Different trigger</w:t>
            </w:r>
          </w:p>
        </w:tc>
      </w:tr>
      <w:tr w:rsidR="00E21451" w:rsidRPr="00C22FD0" w14:paraId="22CF17CD" w14:textId="77777777" w:rsidTr="0040755A">
        <w:trPr>
          <w:trHeight w:val="300"/>
        </w:trPr>
        <w:tc>
          <w:tcPr>
            <w:tcW w:w="1387" w:type="dxa"/>
            <w:vMerge w:val="restart"/>
            <w:hideMark/>
          </w:tcPr>
          <w:p w14:paraId="66BEB28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C0100</w:t>
            </w:r>
          </w:p>
        </w:tc>
        <w:tc>
          <w:tcPr>
            <w:tcW w:w="2124" w:type="dxa"/>
            <w:vMerge w:val="restart"/>
            <w:hideMark/>
          </w:tcPr>
          <w:p w14:paraId="3CD2C8AB" w14:textId="446FC3FD"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Basis risk arising from risk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transfer structure</w:t>
            </w:r>
          </w:p>
        </w:tc>
        <w:tc>
          <w:tcPr>
            <w:tcW w:w="5731" w:type="dxa"/>
            <w:vMerge w:val="restart"/>
            <w:hideMark/>
          </w:tcPr>
          <w:p w14:paraId="7D691EBC" w14:textId="04BC01C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Identify the causes of basis risk (i.e. that the exposure covered by the risk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mitigation technique does not correspond to the risk exposure of the insurance or reinsurance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The following close list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used:</w:t>
            </w:r>
          </w:p>
          <w:p w14:paraId="44CD119A" w14:textId="43D5CBC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 basis risk</w:t>
            </w:r>
          </w:p>
          <w:p w14:paraId="0A290BCD" w14:textId="7BF88695"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lastRenderedPageBreak/>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Insufficient subordination for note holders, </w:t>
            </w:r>
          </w:p>
          <w:p w14:paraId="63B67C8E" w14:textId="084FFFCA"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Investors’ additional recourse against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w:t>
            </w:r>
          </w:p>
          <w:p w14:paraId="6AD53F8E" w14:textId="00148D0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Additional risks were securitised subsequent to authorisation, </w:t>
            </w:r>
          </w:p>
          <w:p w14:paraId="11F420FA" w14:textId="2F72F23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Cedants hold exposure to notes issued, </w:t>
            </w:r>
          </w:p>
          <w:p w14:paraId="5DA1C9FF" w14:textId="67C27242"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w:t>
            </w:r>
          </w:p>
        </w:tc>
      </w:tr>
      <w:tr w:rsidR="00E21451" w:rsidRPr="00C22FD0" w14:paraId="06C301BE" w14:textId="77777777" w:rsidTr="0040755A">
        <w:trPr>
          <w:trHeight w:val="509"/>
        </w:trPr>
        <w:tc>
          <w:tcPr>
            <w:tcW w:w="1387" w:type="dxa"/>
            <w:vMerge/>
            <w:hideMark/>
          </w:tcPr>
          <w:p w14:paraId="7DD0D6FB" w14:textId="77777777" w:rsidR="00E21451" w:rsidRPr="00C22FD0" w:rsidRDefault="00E21451">
            <w:pPr>
              <w:rPr>
                <w:rFonts w:ascii="Times New Roman" w:hAnsi="Times New Roman" w:cs="Times New Roman"/>
                <w:sz w:val="20"/>
                <w:szCs w:val="20"/>
              </w:rPr>
            </w:pPr>
          </w:p>
        </w:tc>
        <w:tc>
          <w:tcPr>
            <w:tcW w:w="2124" w:type="dxa"/>
            <w:vMerge/>
            <w:hideMark/>
          </w:tcPr>
          <w:p w14:paraId="4FD44E46" w14:textId="77777777" w:rsidR="00E21451" w:rsidRPr="00C22FD0" w:rsidRDefault="00E21451">
            <w:pPr>
              <w:rPr>
                <w:rFonts w:ascii="Times New Roman" w:hAnsi="Times New Roman" w:cs="Times New Roman"/>
                <w:sz w:val="20"/>
                <w:szCs w:val="20"/>
              </w:rPr>
            </w:pPr>
          </w:p>
        </w:tc>
        <w:tc>
          <w:tcPr>
            <w:tcW w:w="5731" w:type="dxa"/>
            <w:vMerge/>
            <w:hideMark/>
          </w:tcPr>
          <w:p w14:paraId="1ECBAD45" w14:textId="77777777" w:rsidR="00E21451" w:rsidRPr="00C22FD0" w:rsidRDefault="00E21451">
            <w:pPr>
              <w:rPr>
                <w:rFonts w:ascii="Times New Roman" w:hAnsi="Times New Roman" w:cs="Times New Roman"/>
                <w:sz w:val="20"/>
                <w:szCs w:val="20"/>
              </w:rPr>
            </w:pPr>
          </w:p>
        </w:tc>
      </w:tr>
      <w:tr w:rsidR="00E21451" w:rsidRPr="00C22FD0" w14:paraId="3D1020E3" w14:textId="77777777" w:rsidTr="0040755A">
        <w:trPr>
          <w:trHeight w:val="509"/>
        </w:trPr>
        <w:tc>
          <w:tcPr>
            <w:tcW w:w="1387" w:type="dxa"/>
            <w:vMerge/>
            <w:hideMark/>
          </w:tcPr>
          <w:p w14:paraId="0226890E" w14:textId="77777777" w:rsidR="00E21451" w:rsidRPr="00C22FD0" w:rsidRDefault="00E21451">
            <w:pPr>
              <w:rPr>
                <w:rFonts w:ascii="Times New Roman" w:hAnsi="Times New Roman" w:cs="Times New Roman"/>
                <w:sz w:val="20"/>
                <w:szCs w:val="20"/>
              </w:rPr>
            </w:pPr>
          </w:p>
        </w:tc>
        <w:tc>
          <w:tcPr>
            <w:tcW w:w="2124" w:type="dxa"/>
            <w:vMerge/>
            <w:hideMark/>
          </w:tcPr>
          <w:p w14:paraId="1B6485F3" w14:textId="77777777" w:rsidR="00E21451" w:rsidRPr="00C22FD0" w:rsidRDefault="00E21451">
            <w:pPr>
              <w:rPr>
                <w:rFonts w:ascii="Times New Roman" w:hAnsi="Times New Roman" w:cs="Times New Roman"/>
                <w:sz w:val="20"/>
                <w:szCs w:val="20"/>
              </w:rPr>
            </w:pPr>
          </w:p>
        </w:tc>
        <w:tc>
          <w:tcPr>
            <w:tcW w:w="5731" w:type="dxa"/>
            <w:vMerge/>
            <w:hideMark/>
          </w:tcPr>
          <w:p w14:paraId="7A738707" w14:textId="77777777" w:rsidR="00E21451" w:rsidRPr="00C22FD0" w:rsidRDefault="00E21451">
            <w:pPr>
              <w:rPr>
                <w:rFonts w:ascii="Times New Roman" w:hAnsi="Times New Roman" w:cs="Times New Roman"/>
                <w:sz w:val="20"/>
                <w:szCs w:val="20"/>
              </w:rPr>
            </w:pPr>
          </w:p>
        </w:tc>
      </w:tr>
      <w:tr w:rsidR="00E21451" w:rsidRPr="00C22FD0" w14:paraId="5F587DDA" w14:textId="77777777" w:rsidTr="0040755A">
        <w:trPr>
          <w:trHeight w:val="509"/>
        </w:trPr>
        <w:tc>
          <w:tcPr>
            <w:tcW w:w="1387" w:type="dxa"/>
            <w:vMerge/>
            <w:hideMark/>
          </w:tcPr>
          <w:p w14:paraId="2ECA7C5B" w14:textId="77777777" w:rsidR="00E21451" w:rsidRPr="00C22FD0" w:rsidRDefault="00E21451">
            <w:pPr>
              <w:rPr>
                <w:rFonts w:ascii="Times New Roman" w:hAnsi="Times New Roman" w:cs="Times New Roman"/>
                <w:sz w:val="20"/>
                <w:szCs w:val="20"/>
              </w:rPr>
            </w:pPr>
          </w:p>
        </w:tc>
        <w:tc>
          <w:tcPr>
            <w:tcW w:w="2124" w:type="dxa"/>
            <w:vMerge/>
            <w:hideMark/>
          </w:tcPr>
          <w:p w14:paraId="29118B5F" w14:textId="77777777" w:rsidR="00E21451" w:rsidRPr="00C22FD0" w:rsidRDefault="00E21451">
            <w:pPr>
              <w:rPr>
                <w:rFonts w:ascii="Times New Roman" w:hAnsi="Times New Roman" w:cs="Times New Roman"/>
                <w:sz w:val="20"/>
                <w:szCs w:val="20"/>
              </w:rPr>
            </w:pPr>
          </w:p>
        </w:tc>
        <w:tc>
          <w:tcPr>
            <w:tcW w:w="5731" w:type="dxa"/>
            <w:vMerge/>
            <w:hideMark/>
          </w:tcPr>
          <w:p w14:paraId="211C8CF6" w14:textId="77777777" w:rsidR="00E21451" w:rsidRPr="00C22FD0" w:rsidRDefault="00E21451">
            <w:pPr>
              <w:rPr>
                <w:rFonts w:ascii="Times New Roman" w:hAnsi="Times New Roman" w:cs="Times New Roman"/>
                <w:sz w:val="20"/>
                <w:szCs w:val="20"/>
              </w:rPr>
            </w:pPr>
          </w:p>
        </w:tc>
      </w:tr>
      <w:tr w:rsidR="00E21451" w:rsidRPr="00C22FD0" w14:paraId="32EF0BCE" w14:textId="77777777" w:rsidTr="0040755A">
        <w:trPr>
          <w:trHeight w:val="509"/>
        </w:trPr>
        <w:tc>
          <w:tcPr>
            <w:tcW w:w="1387" w:type="dxa"/>
            <w:vMerge/>
            <w:hideMark/>
          </w:tcPr>
          <w:p w14:paraId="60E0EEC8" w14:textId="77777777" w:rsidR="00E21451" w:rsidRPr="00C22FD0" w:rsidRDefault="00E21451">
            <w:pPr>
              <w:rPr>
                <w:rFonts w:ascii="Times New Roman" w:hAnsi="Times New Roman" w:cs="Times New Roman"/>
                <w:sz w:val="20"/>
                <w:szCs w:val="20"/>
              </w:rPr>
            </w:pPr>
          </w:p>
        </w:tc>
        <w:tc>
          <w:tcPr>
            <w:tcW w:w="2124" w:type="dxa"/>
            <w:vMerge/>
            <w:hideMark/>
          </w:tcPr>
          <w:p w14:paraId="30355FA6" w14:textId="77777777" w:rsidR="00E21451" w:rsidRPr="00C22FD0" w:rsidRDefault="00E21451">
            <w:pPr>
              <w:rPr>
                <w:rFonts w:ascii="Times New Roman" w:hAnsi="Times New Roman" w:cs="Times New Roman"/>
                <w:sz w:val="20"/>
                <w:szCs w:val="20"/>
              </w:rPr>
            </w:pPr>
          </w:p>
        </w:tc>
        <w:tc>
          <w:tcPr>
            <w:tcW w:w="5731" w:type="dxa"/>
            <w:vMerge/>
            <w:hideMark/>
          </w:tcPr>
          <w:p w14:paraId="0AA339DA" w14:textId="77777777" w:rsidR="00E21451" w:rsidRPr="00C22FD0" w:rsidRDefault="00E21451">
            <w:pPr>
              <w:rPr>
                <w:rFonts w:ascii="Times New Roman" w:hAnsi="Times New Roman" w:cs="Times New Roman"/>
                <w:sz w:val="20"/>
                <w:szCs w:val="20"/>
              </w:rPr>
            </w:pPr>
          </w:p>
        </w:tc>
      </w:tr>
      <w:tr w:rsidR="00E21451" w:rsidRPr="00C22FD0" w14:paraId="19F53C61" w14:textId="77777777" w:rsidTr="0040755A">
        <w:trPr>
          <w:trHeight w:val="509"/>
        </w:trPr>
        <w:tc>
          <w:tcPr>
            <w:tcW w:w="1387" w:type="dxa"/>
            <w:vMerge/>
            <w:hideMark/>
          </w:tcPr>
          <w:p w14:paraId="17A4ACBD" w14:textId="77777777" w:rsidR="00E21451" w:rsidRPr="00C22FD0" w:rsidRDefault="00E21451">
            <w:pPr>
              <w:rPr>
                <w:rFonts w:ascii="Times New Roman" w:hAnsi="Times New Roman" w:cs="Times New Roman"/>
                <w:sz w:val="20"/>
                <w:szCs w:val="20"/>
              </w:rPr>
            </w:pPr>
          </w:p>
        </w:tc>
        <w:tc>
          <w:tcPr>
            <w:tcW w:w="2124" w:type="dxa"/>
            <w:vMerge/>
            <w:hideMark/>
          </w:tcPr>
          <w:p w14:paraId="23838C67" w14:textId="77777777" w:rsidR="00E21451" w:rsidRPr="00C22FD0" w:rsidRDefault="00E21451">
            <w:pPr>
              <w:rPr>
                <w:rFonts w:ascii="Times New Roman" w:hAnsi="Times New Roman" w:cs="Times New Roman"/>
                <w:sz w:val="20"/>
                <w:szCs w:val="20"/>
              </w:rPr>
            </w:pPr>
          </w:p>
        </w:tc>
        <w:tc>
          <w:tcPr>
            <w:tcW w:w="5731" w:type="dxa"/>
            <w:vMerge/>
            <w:hideMark/>
          </w:tcPr>
          <w:p w14:paraId="08AE18AC" w14:textId="77777777" w:rsidR="00E21451" w:rsidRPr="00C22FD0" w:rsidRDefault="00E21451">
            <w:pPr>
              <w:rPr>
                <w:rFonts w:ascii="Times New Roman" w:hAnsi="Times New Roman" w:cs="Times New Roman"/>
                <w:sz w:val="20"/>
                <w:szCs w:val="20"/>
              </w:rPr>
            </w:pPr>
          </w:p>
        </w:tc>
      </w:tr>
      <w:tr w:rsidR="00E21451" w:rsidRPr="00C22FD0" w14:paraId="5BB102D3" w14:textId="77777777" w:rsidTr="0040755A">
        <w:trPr>
          <w:trHeight w:val="509"/>
        </w:trPr>
        <w:tc>
          <w:tcPr>
            <w:tcW w:w="1387" w:type="dxa"/>
            <w:vMerge/>
            <w:hideMark/>
          </w:tcPr>
          <w:p w14:paraId="701A0A0F" w14:textId="77777777" w:rsidR="00E21451" w:rsidRPr="00C22FD0" w:rsidRDefault="00E21451">
            <w:pPr>
              <w:rPr>
                <w:rFonts w:ascii="Times New Roman" w:hAnsi="Times New Roman" w:cs="Times New Roman"/>
                <w:sz w:val="20"/>
                <w:szCs w:val="20"/>
              </w:rPr>
            </w:pPr>
          </w:p>
        </w:tc>
        <w:tc>
          <w:tcPr>
            <w:tcW w:w="2124" w:type="dxa"/>
            <w:vMerge/>
            <w:hideMark/>
          </w:tcPr>
          <w:p w14:paraId="3200E3D3" w14:textId="77777777" w:rsidR="00E21451" w:rsidRPr="00C22FD0" w:rsidRDefault="00E21451">
            <w:pPr>
              <w:rPr>
                <w:rFonts w:ascii="Times New Roman" w:hAnsi="Times New Roman" w:cs="Times New Roman"/>
                <w:sz w:val="20"/>
                <w:szCs w:val="20"/>
              </w:rPr>
            </w:pPr>
          </w:p>
        </w:tc>
        <w:tc>
          <w:tcPr>
            <w:tcW w:w="5731" w:type="dxa"/>
            <w:vMerge/>
            <w:hideMark/>
          </w:tcPr>
          <w:p w14:paraId="6730F196" w14:textId="77777777" w:rsidR="00E21451" w:rsidRPr="00C22FD0" w:rsidRDefault="00E21451">
            <w:pPr>
              <w:rPr>
                <w:rFonts w:ascii="Times New Roman" w:hAnsi="Times New Roman" w:cs="Times New Roman"/>
                <w:sz w:val="20"/>
                <w:szCs w:val="20"/>
              </w:rPr>
            </w:pPr>
          </w:p>
        </w:tc>
      </w:tr>
      <w:tr w:rsidR="00E21451" w:rsidRPr="00C22FD0" w14:paraId="4CDAD501" w14:textId="77777777" w:rsidTr="0040755A">
        <w:trPr>
          <w:trHeight w:val="315"/>
        </w:trPr>
        <w:tc>
          <w:tcPr>
            <w:tcW w:w="1387" w:type="dxa"/>
            <w:vMerge w:val="restart"/>
            <w:hideMark/>
          </w:tcPr>
          <w:p w14:paraId="30C631B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C0110</w:t>
            </w:r>
          </w:p>
        </w:tc>
        <w:tc>
          <w:tcPr>
            <w:tcW w:w="2124" w:type="dxa"/>
            <w:vMerge w:val="restart"/>
            <w:hideMark/>
          </w:tcPr>
          <w:p w14:paraId="3E6F1EB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Basis risk arising from contractual terms</w:t>
            </w:r>
          </w:p>
        </w:tc>
        <w:tc>
          <w:tcPr>
            <w:tcW w:w="5731" w:type="dxa"/>
            <w:vMerge w:val="restart"/>
            <w:hideMark/>
          </w:tcPr>
          <w:p w14:paraId="47FB14E6"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Identify the basis risk arising from contractual terms. </w:t>
            </w:r>
          </w:p>
          <w:p w14:paraId="065D860A" w14:textId="29A62C6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 basis risk</w:t>
            </w:r>
          </w:p>
          <w:p w14:paraId="4CEBCFE0" w14:textId="6701A6B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Substantial part of risks insured not transferred</w:t>
            </w:r>
          </w:p>
          <w:p w14:paraId="0D929E98" w14:textId="4565584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Insufficient trigger to match risk exposure of </w:t>
            </w:r>
            <w:proofErr w:type="spellStart"/>
            <w:r w:rsidRPr="00C22FD0">
              <w:rPr>
                <w:rFonts w:ascii="Times New Roman" w:hAnsi="Times New Roman" w:cs="Times New Roman"/>
                <w:sz w:val="20"/>
                <w:szCs w:val="20"/>
              </w:rPr>
              <w:t>cedant</w:t>
            </w:r>
            <w:proofErr w:type="spellEnd"/>
          </w:p>
        </w:tc>
      </w:tr>
      <w:tr w:rsidR="00E21451" w:rsidRPr="00C22FD0" w14:paraId="04AA3776" w14:textId="77777777" w:rsidTr="0040755A">
        <w:trPr>
          <w:trHeight w:val="509"/>
        </w:trPr>
        <w:tc>
          <w:tcPr>
            <w:tcW w:w="1387" w:type="dxa"/>
            <w:vMerge/>
            <w:hideMark/>
          </w:tcPr>
          <w:p w14:paraId="022A7284" w14:textId="77777777" w:rsidR="00E21451" w:rsidRPr="00C22FD0" w:rsidRDefault="00E21451">
            <w:pPr>
              <w:rPr>
                <w:rFonts w:ascii="Times New Roman" w:hAnsi="Times New Roman" w:cs="Times New Roman"/>
                <w:sz w:val="20"/>
                <w:szCs w:val="20"/>
              </w:rPr>
            </w:pPr>
          </w:p>
        </w:tc>
        <w:tc>
          <w:tcPr>
            <w:tcW w:w="2124" w:type="dxa"/>
            <w:vMerge/>
            <w:hideMark/>
          </w:tcPr>
          <w:p w14:paraId="3177DBB0" w14:textId="77777777" w:rsidR="00E21451" w:rsidRPr="00C22FD0" w:rsidRDefault="00E21451">
            <w:pPr>
              <w:rPr>
                <w:rFonts w:ascii="Times New Roman" w:hAnsi="Times New Roman" w:cs="Times New Roman"/>
                <w:sz w:val="20"/>
                <w:szCs w:val="20"/>
              </w:rPr>
            </w:pPr>
          </w:p>
        </w:tc>
        <w:tc>
          <w:tcPr>
            <w:tcW w:w="5731" w:type="dxa"/>
            <w:vMerge/>
            <w:hideMark/>
          </w:tcPr>
          <w:p w14:paraId="5E33CF72" w14:textId="77777777" w:rsidR="00E21451" w:rsidRPr="00C22FD0" w:rsidRDefault="00E21451">
            <w:pPr>
              <w:rPr>
                <w:rFonts w:ascii="Times New Roman" w:hAnsi="Times New Roman" w:cs="Times New Roman"/>
                <w:sz w:val="20"/>
                <w:szCs w:val="20"/>
              </w:rPr>
            </w:pPr>
          </w:p>
        </w:tc>
      </w:tr>
      <w:tr w:rsidR="00E21451" w:rsidRPr="00C22FD0" w14:paraId="37708231" w14:textId="77777777" w:rsidTr="0040755A">
        <w:trPr>
          <w:trHeight w:val="509"/>
        </w:trPr>
        <w:tc>
          <w:tcPr>
            <w:tcW w:w="1387" w:type="dxa"/>
            <w:vMerge/>
            <w:hideMark/>
          </w:tcPr>
          <w:p w14:paraId="111E64B0" w14:textId="77777777" w:rsidR="00E21451" w:rsidRPr="00C22FD0" w:rsidRDefault="00E21451">
            <w:pPr>
              <w:rPr>
                <w:rFonts w:ascii="Times New Roman" w:hAnsi="Times New Roman" w:cs="Times New Roman"/>
                <w:sz w:val="20"/>
                <w:szCs w:val="20"/>
              </w:rPr>
            </w:pPr>
          </w:p>
        </w:tc>
        <w:tc>
          <w:tcPr>
            <w:tcW w:w="2124" w:type="dxa"/>
            <w:vMerge/>
            <w:hideMark/>
          </w:tcPr>
          <w:p w14:paraId="56097DF7" w14:textId="77777777" w:rsidR="00E21451" w:rsidRPr="00C22FD0" w:rsidRDefault="00E21451">
            <w:pPr>
              <w:rPr>
                <w:rFonts w:ascii="Times New Roman" w:hAnsi="Times New Roman" w:cs="Times New Roman"/>
                <w:sz w:val="20"/>
                <w:szCs w:val="20"/>
              </w:rPr>
            </w:pPr>
          </w:p>
        </w:tc>
        <w:tc>
          <w:tcPr>
            <w:tcW w:w="5731" w:type="dxa"/>
            <w:vMerge/>
            <w:hideMark/>
          </w:tcPr>
          <w:p w14:paraId="45325841" w14:textId="77777777" w:rsidR="00E21451" w:rsidRPr="00C22FD0" w:rsidRDefault="00E21451">
            <w:pPr>
              <w:rPr>
                <w:rFonts w:ascii="Times New Roman" w:hAnsi="Times New Roman" w:cs="Times New Roman"/>
                <w:sz w:val="20"/>
                <w:szCs w:val="20"/>
              </w:rPr>
            </w:pPr>
          </w:p>
        </w:tc>
      </w:tr>
      <w:tr w:rsidR="00E21451" w:rsidRPr="00C22FD0" w14:paraId="203C3017" w14:textId="77777777" w:rsidTr="0040755A">
        <w:trPr>
          <w:trHeight w:val="1215"/>
        </w:trPr>
        <w:tc>
          <w:tcPr>
            <w:tcW w:w="1387" w:type="dxa"/>
            <w:hideMark/>
          </w:tcPr>
          <w:p w14:paraId="723F5DB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C0120</w:t>
            </w:r>
          </w:p>
        </w:tc>
        <w:tc>
          <w:tcPr>
            <w:tcW w:w="2124" w:type="dxa"/>
            <w:hideMark/>
          </w:tcPr>
          <w:p w14:paraId="03FA9C4F" w14:textId="09F338D7" w:rsidR="00E21451" w:rsidRPr="00C22FD0" w:rsidRDefault="00E21451">
            <w:pPr>
              <w:rPr>
                <w:rFonts w:ascii="Times New Roman" w:hAnsi="Times New Roman" w:cs="Times New Roman"/>
                <w:sz w:val="20"/>
                <w:szCs w:val="20"/>
              </w:rPr>
            </w:pPr>
            <w:bookmarkStart w:id="1367" w:name="RANGE!B52"/>
            <w:r w:rsidRPr="00C22FD0">
              <w:rPr>
                <w:rFonts w:ascii="Times New Roman" w:hAnsi="Times New Roman" w:cs="Times New Roman"/>
                <w:sz w:val="20"/>
                <w:szCs w:val="20"/>
              </w:rPr>
              <w:t>SPV assets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to settle </w:t>
            </w:r>
            <w:proofErr w:type="spellStart"/>
            <w:r w:rsidRPr="00C22FD0">
              <w:rPr>
                <w:rFonts w:ascii="Times New Roman" w:hAnsi="Times New Roman" w:cs="Times New Roman"/>
                <w:sz w:val="20"/>
                <w:szCs w:val="20"/>
              </w:rPr>
              <w:t>cedant</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specific obligations</w:t>
            </w:r>
            <w:bookmarkEnd w:id="1367"/>
          </w:p>
        </w:tc>
        <w:tc>
          <w:tcPr>
            <w:tcW w:w="5731" w:type="dxa"/>
            <w:hideMark/>
          </w:tcPr>
          <w:p w14:paraId="404B34FA" w14:textId="52D83EC9"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The amount of SPV assets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fenced for the reporting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which are available to settle the contractual liabilities reinsured by the SPV for that specific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only (collateral assets specifically recognised on balance sheet of the SPV in relation to the obligation assumed).</w:t>
            </w:r>
          </w:p>
        </w:tc>
      </w:tr>
      <w:tr w:rsidR="00E21451" w:rsidRPr="00C22FD0" w14:paraId="57F7FA29" w14:textId="77777777" w:rsidTr="0040755A">
        <w:trPr>
          <w:trHeight w:val="1215"/>
        </w:trPr>
        <w:tc>
          <w:tcPr>
            <w:tcW w:w="1387" w:type="dxa"/>
            <w:hideMark/>
          </w:tcPr>
          <w:p w14:paraId="400DB0F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C0130</w:t>
            </w:r>
          </w:p>
        </w:tc>
        <w:tc>
          <w:tcPr>
            <w:tcW w:w="2124" w:type="dxa"/>
            <w:hideMark/>
          </w:tcPr>
          <w:p w14:paraId="684A6F3C" w14:textId="4CED8514"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Other non </w:t>
            </w:r>
            <w:proofErr w:type="spellStart"/>
            <w:r w:rsidRPr="00C22FD0">
              <w:rPr>
                <w:rFonts w:ascii="Times New Roman" w:hAnsi="Times New Roman" w:cs="Times New Roman"/>
                <w:sz w:val="20"/>
                <w:szCs w:val="20"/>
              </w:rPr>
              <w:t>cedant</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specific SPV Assets for which recourse may exist</w:t>
            </w:r>
          </w:p>
        </w:tc>
        <w:tc>
          <w:tcPr>
            <w:tcW w:w="5731" w:type="dxa"/>
            <w:hideMark/>
          </w:tcPr>
          <w:p w14:paraId="0A9A2E8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amount of SPV assets (recognised on balance sheet of the SPV), not directly related to the reporting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but for which recourse exists. This would include any “free assets” of the SPV, which may be available to settle the reporting </w:t>
            </w:r>
            <w:proofErr w:type="spellStart"/>
            <w:r w:rsidRPr="00C22FD0">
              <w:rPr>
                <w:rFonts w:ascii="Times New Roman" w:hAnsi="Times New Roman" w:cs="Times New Roman"/>
                <w:sz w:val="20"/>
                <w:szCs w:val="20"/>
              </w:rPr>
              <w:t>cedant’s</w:t>
            </w:r>
            <w:proofErr w:type="spellEnd"/>
            <w:r w:rsidRPr="00C22FD0">
              <w:rPr>
                <w:rFonts w:ascii="Times New Roman" w:hAnsi="Times New Roman" w:cs="Times New Roman"/>
                <w:sz w:val="20"/>
                <w:szCs w:val="20"/>
              </w:rPr>
              <w:t xml:space="preserve"> liabilities.</w:t>
            </w:r>
          </w:p>
        </w:tc>
      </w:tr>
      <w:tr w:rsidR="00E21451" w:rsidRPr="00C22FD0" w14:paraId="77F4B91D" w14:textId="77777777" w:rsidTr="0040755A">
        <w:trPr>
          <w:trHeight w:val="1215"/>
        </w:trPr>
        <w:tc>
          <w:tcPr>
            <w:tcW w:w="1387" w:type="dxa"/>
            <w:hideMark/>
          </w:tcPr>
          <w:p w14:paraId="5F44E02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C0140</w:t>
            </w:r>
          </w:p>
        </w:tc>
        <w:tc>
          <w:tcPr>
            <w:tcW w:w="2124" w:type="dxa"/>
            <w:hideMark/>
          </w:tcPr>
          <w:p w14:paraId="7058B353"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Other recourse arising from securitisation</w:t>
            </w:r>
          </w:p>
        </w:tc>
        <w:tc>
          <w:tcPr>
            <w:tcW w:w="5731" w:type="dxa"/>
            <w:hideMark/>
          </w:tcPr>
          <w:p w14:paraId="15E471F6"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The amount of contingent assets of the SPV (held off balance sheet), not directly related to the reporting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but for which recourse exists. This includes recourse against other counterparties of the SPV, including guarantees, reinsurance contracts and derivative commitments to SPV made by the SPV sponsor, note holders, or other third parties.</w:t>
            </w:r>
          </w:p>
        </w:tc>
      </w:tr>
      <w:tr w:rsidR="00E21451" w:rsidRPr="00C22FD0" w14:paraId="4E3D655C" w14:textId="77777777" w:rsidTr="0040755A">
        <w:trPr>
          <w:trHeight w:val="1215"/>
        </w:trPr>
        <w:tc>
          <w:tcPr>
            <w:tcW w:w="1387" w:type="dxa"/>
            <w:hideMark/>
          </w:tcPr>
          <w:p w14:paraId="026E8A1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C0150</w:t>
            </w:r>
          </w:p>
        </w:tc>
        <w:tc>
          <w:tcPr>
            <w:tcW w:w="2124" w:type="dxa"/>
            <w:hideMark/>
          </w:tcPr>
          <w:p w14:paraId="65B383A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Total maximum possible obligations from SPV under reinsurance policy</w:t>
            </w:r>
          </w:p>
        </w:tc>
        <w:tc>
          <w:tcPr>
            <w:tcW w:w="5731" w:type="dxa"/>
            <w:hideMark/>
          </w:tcPr>
          <w:p w14:paraId="32CF1AA1" w14:textId="4F1724DC"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Amount of total maximum possible obligations from reinsurance contract (</w:t>
            </w:r>
            <w:proofErr w:type="spellStart"/>
            <w:r w:rsidRPr="00C22FD0">
              <w:rPr>
                <w:rFonts w:ascii="Times New Roman" w:hAnsi="Times New Roman" w:cs="Times New Roman"/>
                <w:sz w:val="20"/>
                <w:szCs w:val="20"/>
              </w:rPr>
              <w:t>cedant</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specific).</w:t>
            </w:r>
          </w:p>
        </w:tc>
      </w:tr>
      <w:tr w:rsidR="00E21451" w:rsidRPr="00C22FD0" w14:paraId="38F10E16" w14:textId="77777777" w:rsidTr="0040755A">
        <w:trPr>
          <w:trHeight w:val="1545"/>
        </w:trPr>
        <w:tc>
          <w:tcPr>
            <w:tcW w:w="1387" w:type="dxa"/>
            <w:hideMark/>
          </w:tcPr>
          <w:p w14:paraId="2466503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C0160</w:t>
            </w:r>
          </w:p>
        </w:tc>
        <w:tc>
          <w:tcPr>
            <w:tcW w:w="2124" w:type="dxa"/>
            <w:hideMark/>
          </w:tcPr>
          <w:p w14:paraId="04202700" w14:textId="77777777" w:rsidR="00E21451" w:rsidRPr="00C22FD0" w:rsidRDefault="00E21451" w:rsidP="0040755A">
            <w:pPr>
              <w:rPr>
                <w:rFonts w:ascii="Times New Roman" w:hAnsi="Times New Roman" w:cs="Times New Roman"/>
                <w:sz w:val="20"/>
                <w:szCs w:val="20"/>
              </w:rPr>
            </w:pPr>
            <w:bookmarkStart w:id="1368" w:name="RANGE!B56"/>
            <w:r w:rsidRPr="00C22FD0">
              <w:rPr>
                <w:rFonts w:ascii="Times New Roman" w:hAnsi="Times New Roman" w:cs="Times New Roman"/>
                <w:sz w:val="20"/>
                <w:szCs w:val="20"/>
              </w:rPr>
              <w:t xml:space="preserve">SPV fully funded in relation to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obligations throughout the reporting period</w:t>
            </w:r>
            <w:bookmarkEnd w:id="1368"/>
          </w:p>
        </w:tc>
        <w:tc>
          <w:tcPr>
            <w:tcW w:w="5731" w:type="dxa"/>
            <w:hideMark/>
          </w:tcPr>
          <w:p w14:paraId="6084D662" w14:textId="63565322"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Identify if the protection offered by the risk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mitigation technique may only be partially recognised where counterparty to a reinsurance contract ceases to be able to provide effective and continuing risk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transfer. The following closed list shall be used:</w:t>
            </w:r>
          </w:p>
          <w:p w14:paraId="63214DF5" w14:textId="0BE937F0"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SPV fully funded in relation to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obligations</w:t>
            </w:r>
            <w:r w:rsidRPr="00C22FD0" w:rsidDel="00461A1A">
              <w:rPr>
                <w:rFonts w:ascii="Times New Roman" w:hAnsi="Times New Roman" w:cs="Times New Roman"/>
                <w:sz w:val="20"/>
                <w:szCs w:val="20"/>
              </w:rPr>
              <w:t xml:space="preserve"> </w:t>
            </w:r>
          </w:p>
          <w:p w14:paraId="0FB8A079"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2 – SPV not fully funded in relation to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obligations</w:t>
            </w:r>
          </w:p>
        </w:tc>
      </w:tr>
      <w:tr w:rsidR="00E21451" w:rsidRPr="00C22FD0" w14:paraId="61E11FCB" w14:textId="77777777" w:rsidTr="0040755A">
        <w:trPr>
          <w:trHeight w:val="1275"/>
        </w:trPr>
        <w:tc>
          <w:tcPr>
            <w:tcW w:w="1387" w:type="dxa"/>
            <w:tcBorders>
              <w:bottom w:val="single" w:sz="4" w:space="0" w:color="auto"/>
            </w:tcBorders>
            <w:hideMark/>
          </w:tcPr>
          <w:p w14:paraId="12B62A7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C0170</w:t>
            </w:r>
          </w:p>
        </w:tc>
        <w:tc>
          <w:tcPr>
            <w:tcW w:w="2124" w:type="dxa"/>
            <w:tcBorders>
              <w:bottom w:val="single" w:sz="4" w:space="0" w:color="auto"/>
            </w:tcBorders>
            <w:hideMark/>
          </w:tcPr>
          <w:p w14:paraId="71874A0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Current recoverables from SPV</w:t>
            </w:r>
          </w:p>
        </w:tc>
        <w:tc>
          <w:tcPr>
            <w:tcW w:w="5731" w:type="dxa"/>
            <w:tcBorders>
              <w:bottom w:val="single" w:sz="4" w:space="0" w:color="auto"/>
            </w:tcBorders>
            <w:hideMark/>
          </w:tcPr>
          <w:p w14:paraId="6E30D17A" w14:textId="6E2F90BE"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Amount of SPV Recoverables recognised on the Solvency II balance sheet of the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(prior to adjustments made for expected losses due to counterparty default). This </w:t>
            </w:r>
            <w:r w:rsidR="003D1AD1" w:rsidRPr="00C22FD0">
              <w:rPr>
                <w:rFonts w:ascii="Times New Roman" w:hAnsi="Times New Roman" w:cs="Times New Roman"/>
                <w:sz w:val="20"/>
                <w:szCs w:val="20"/>
              </w:rPr>
              <w:t>should</w:t>
            </w:r>
            <w:r w:rsidRPr="00C22FD0">
              <w:rPr>
                <w:rFonts w:ascii="Times New Roman" w:hAnsi="Times New Roman" w:cs="Times New Roman"/>
                <w:sz w:val="20"/>
                <w:szCs w:val="20"/>
              </w:rPr>
              <w:t xml:space="preserve"> be calculated in accordance with the requirements of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41of </w:t>
            </w:r>
            <w:r w:rsidRPr="00C22FD0">
              <w:rPr>
                <w:rFonts w:ascii="Times New Roman" w:eastAsia="Times New Roman" w:hAnsi="Times New Roman" w:cs="Times New Roman"/>
                <w:sz w:val="20"/>
                <w:szCs w:val="20"/>
                <w:lang w:eastAsia="es-ES"/>
              </w:rPr>
              <w:t>Delegated Regulation (EU) 2015/35</w:t>
            </w:r>
            <w:r w:rsidRPr="00C22FD0">
              <w:rPr>
                <w:rFonts w:ascii="Times New Roman" w:hAnsi="Times New Roman" w:cs="Times New Roman"/>
                <w:sz w:val="20"/>
                <w:szCs w:val="20"/>
              </w:rPr>
              <w:t>.</w:t>
            </w:r>
          </w:p>
        </w:tc>
      </w:tr>
      <w:tr w:rsidR="00E21451" w:rsidRPr="00C22FD0" w14:paraId="4FBAFC1F" w14:textId="77777777" w:rsidTr="0040755A">
        <w:trPr>
          <w:trHeight w:val="300"/>
        </w:trPr>
        <w:tc>
          <w:tcPr>
            <w:tcW w:w="1387" w:type="dxa"/>
            <w:vMerge w:val="restart"/>
            <w:tcBorders>
              <w:top w:val="single" w:sz="4" w:space="0" w:color="auto"/>
              <w:left w:val="single" w:sz="4" w:space="0" w:color="auto"/>
              <w:bottom w:val="single" w:sz="4" w:space="0" w:color="auto"/>
              <w:right w:val="single" w:sz="4" w:space="0" w:color="auto"/>
            </w:tcBorders>
            <w:hideMark/>
          </w:tcPr>
          <w:p w14:paraId="148D8CE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C0180</w:t>
            </w:r>
          </w:p>
        </w:tc>
        <w:tc>
          <w:tcPr>
            <w:tcW w:w="2124" w:type="dxa"/>
            <w:vMerge w:val="restart"/>
            <w:tcBorders>
              <w:top w:val="single" w:sz="4" w:space="0" w:color="auto"/>
              <w:left w:val="single" w:sz="4" w:space="0" w:color="auto"/>
              <w:bottom w:val="single" w:sz="4" w:space="0" w:color="auto"/>
              <w:right w:val="single" w:sz="4" w:space="0" w:color="auto"/>
            </w:tcBorders>
            <w:hideMark/>
          </w:tcPr>
          <w:p w14:paraId="15646CAB"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Identification of material investments held by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in SPV</w:t>
            </w:r>
          </w:p>
        </w:tc>
        <w:tc>
          <w:tcPr>
            <w:tcW w:w="5731" w:type="dxa"/>
            <w:vMerge w:val="restart"/>
            <w:tcBorders>
              <w:top w:val="single" w:sz="4" w:space="0" w:color="auto"/>
              <w:left w:val="single" w:sz="4" w:space="0" w:color="auto"/>
              <w:bottom w:val="single" w:sz="4" w:space="0" w:color="auto"/>
              <w:right w:val="single" w:sz="4" w:space="0" w:color="auto"/>
            </w:tcBorders>
            <w:hideMark/>
          </w:tcPr>
          <w:p w14:paraId="48A9864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Identify whether material investments held by the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in the SPV exist, according to Article 210 of </w:t>
            </w:r>
            <w:r w:rsidRPr="00C22FD0">
              <w:rPr>
                <w:rFonts w:ascii="Times New Roman" w:eastAsia="Times New Roman" w:hAnsi="Times New Roman" w:cs="Times New Roman"/>
                <w:sz w:val="20"/>
                <w:szCs w:val="20"/>
                <w:lang w:eastAsia="es-ES"/>
              </w:rPr>
              <w:t>Delegated Regulation (EU) 2015/35</w:t>
            </w:r>
            <w:r w:rsidRPr="00C22FD0">
              <w:rPr>
                <w:rFonts w:ascii="Times New Roman" w:hAnsi="Times New Roman" w:cs="Times New Roman"/>
                <w:sz w:val="20"/>
                <w:szCs w:val="20"/>
              </w:rPr>
              <w:t>.</w:t>
            </w:r>
          </w:p>
          <w:p w14:paraId="2A92424B" w14:textId="461D788D"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Not applicable </w:t>
            </w:r>
          </w:p>
          <w:p w14:paraId="4805F68F" w14:textId="73A68A1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Investments of SPV controlled by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and/or sponsor (where it differs from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w:t>
            </w:r>
          </w:p>
          <w:p w14:paraId="27D0B872" w14:textId="570BAE01"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Investments of SPV held by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(equity, notes or other subordinated debt of the SPV); </w:t>
            </w:r>
          </w:p>
          <w:p w14:paraId="0D40C7DB" w14:textId="761F318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sells reinsurance or other risk mitigation protection to the SPV;</w:t>
            </w:r>
          </w:p>
          <w:p w14:paraId="093FD941" w14:textId="25BD0295"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has provided guarantee or other credit enhancement  to SPV or note holders;</w:t>
            </w:r>
          </w:p>
          <w:p w14:paraId="717E4B08" w14:textId="5F18DA7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Sufficient basis risk retained by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w:t>
            </w:r>
          </w:p>
          <w:p w14:paraId="1511697F" w14:textId="57827E0B"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w:t>
            </w:r>
          </w:p>
          <w:p w14:paraId="5808DCB7" w14:textId="77777777" w:rsidR="00E21451" w:rsidRPr="00C22FD0" w:rsidRDefault="00E21451">
            <w:pPr>
              <w:rPr>
                <w:rFonts w:ascii="Times New Roman" w:hAnsi="Times New Roman" w:cs="Times New Roman"/>
                <w:sz w:val="20"/>
                <w:szCs w:val="20"/>
              </w:rPr>
            </w:pPr>
          </w:p>
          <w:p w14:paraId="67083F6E"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If this is reported then cells C0030 and C0040 needs to identify the instrument.</w:t>
            </w:r>
          </w:p>
          <w:p w14:paraId="42764ED4" w14:textId="77777777" w:rsidR="00E21451" w:rsidRPr="00C22FD0" w:rsidRDefault="00E21451">
            <w:pPr>
              <w:rPr>
                <w:rFonts w:ascii="Times New Roman" w:hAnsi="Times New Roman" w:cs="Times New Roman"/>
                <w:sz w:val="20"/>
                <w:szCs w:val="20"/>
              </w:rPr>
            </w:pPr>
          </w:p>
        </w:tc>
      </w:tr>
      <w:tr w:rsidR="00E21451" w:rsidRPr="00C22FD0" w14:paraId="044BED4A" w14:textId="77777777" w:rsidTr="0040755A">
        <w:trPr>
          <w:trHeight w:val="509"/>
        </w:trPr>
        <w:tc>
          <w:tcPr>
            <w:tcW w:w="1387" w:type="dxa"/>
            <w:vMerge/>
            <w:tcBorders>
              <w:top w:val="single" w:sz="4" w:space="0" w:color="auto"/>
              <w:left w:val="single" w:sz="4" w:space="0" w:color="auto"/>
              <w:bottom w:val="single" w:sz="4" w:space="0" w:color="auto"/>
              <w:right w:val="single" w:sz="4" w:space="0" w:color="auto"/>
            </w:tcBorders>
            <w:hideMark/>
          </w:tcPr>
          <w:p w14:paraId="53671AAF" w14:textId="77777777" w:rsidR="00E21451" w:rsidRPr="00C22FD0" w:rsidRDefault="00E21451">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14:paraId="35779B38" w14:textId="77777777" w:rsidR="00E21451" w:rsidRPr="00C22FD0" w:rsidRDefault="00E21451">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14:paraId="488A7F8C" w14:textId="77777777" w:rsidR="00E21451" w:rsidRPr="00C22FD0" w:rsidRDefault="00E21451">
            <w:pPr>
              <w:rPr>
                <w:rFonts w:ascii="Times New Roman" w:hAnsi="Times New Roman" w:cs="Times New Roman"/>
                <w:sz w:val="20"/>
                <w:szCs w:val="20"/>
              </w:rPr>
            </w:pPr>
          </w:p>
        </w:tc>
      </w:tr>
      <w:tr w:rsidR="00E21451" w:rsidRPr="00C22FD0" w14:paraId="318D9C8C" w14:textId="77777777" w:rsidTr="0040755A">
        <w:trPr>
          <w:trHeight w:val="509"/>
        </w:trPr>
        <w:tc>
          <w:tcPr>
            <w:tcW w:w="1387" w:type="dxa"/>
            <w:vMerge/>
            <w:tcBorders>
              <w:top w:val="single" w:sz="4" w:space="0" w:color="auto"/>
              <w:left w:val="single" w:sz="4" w:space="0" w:color="auto"/>
              <w:bottom w:val="single" w:sz="4" w:space="0" w:color="auto"/>
              <w:right w:val="single" w:sz="4" w:space="0" w:color="auto"/>
            </w:tcBorders>
            <w:hideMark/>
          </w:tcPr>
          <w:p w14:paraId="6FDAD1AC" w14:textId="77777777" w:rsidR="00E21451" w:rsidRPr="00C22FD0" w:rsidRDefault="00E21451">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14:paraId="38AAB09E" w14:textId="77777777" w:rsidR="00E21451" w:rsidRPr="00C22FD0" w:rsidRDefault="00E21451">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14:paraId="07465DEA" w14:textId="77777777" w:rsidR="00E21451" w:rsidRPr="00C22FD0" w:rsidRDefault="00E21451">
            <w:pPr>
              <w:rPr>
                <w:rFonts w:ascii="Times New Roman" w:hAnsi="Times New Roman" w:cs="Times New Roman"/>
                <w:sz w:val="20"/>
                <w:szCs w:val="20"/>
              </w:rPr>
            </w:pPr>
          </w:p>
        </w:tc>
      </w:tr>
      <w:tr w:rsidR="00E21451" w:rsidRPr="00C22FD0" w14:paraId="4A9ACE1A" w14:textId="77777777" w:rsidTr="0040755A">
        <w:trPr>
          <w:trHeight w:val="509"/>
        </w:trPr>
        <w:tc>
          <w:tcPr>
            <w:tcW w:w="1387" w:type="dxa"/>
            <w:vMerge/>
            <w:tcBorders>
              <w:top w:val="single" w:sz="4" w:space="0" w:color="auto"/>
              <w:left w:val="single" w:sz="4" w:space="0" w:color="auto"/>
              <w:bottom w:val="single" w:sz="4" w:space="0" w:color="auto"/>
              <w:right w:val="single" w:sz="4" w:space="0" w:color="auto"/>
            </w:tcBorders>
            <w:hideMark/>
          </w:tcPr>
          <w:p w14:paraId="20BB65BA" w14:textId="77777777" w:rsidR="00E21451" w:rsidRPr="00C22FD0" w:rsidRDefault="00E21451">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14:paraId="503A5341" w14:textId="77777777" w:rsidR="00E21451" w:rsidRPr="00C22FD0" w:rsidRDefault="00E21451">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14:paraId="6898D7C7" w14:textId="77777777" w:rsidR="00E21451" w:rsidRPr="00C22FD0" w:rsidRDefault="00E21451">
            <w:pPr>
              <w:rPr>
                <w:rFonts w:ascii="Times New Roman" w:hAnsi="Times New Roman" w:cs="Times New Roman"/>
                <w:sz w:val="20"/>
                <w:szCs w:val="20"/>
              </w:rPr>
            </w:pPr>
          </w:p>
        </w:tc>
      </w:tr>
      <w:tr w:rsidR="00E21451" w:rsidRPr="00C22FD0" w14:paraId="5C7DCCD9" w14:textId="77777777" w:rsidTr="0040755A">
        <w:trPr>
          <w:trHeight w:val="509"/>
        </w:trPr>
        <w:tc>
          <w:tcPr>
            <w:tcW w:w="1387" w:type="dxa"/>
            <w:vMerge/>
            <w:tcBorders>
              <w:top w:val="single" w:sz="4" w:space="0" w:color="auto"/>
              <w:left w:val="single" w:sz="4" w:space="0" w:color="auto"/>
              <w:bottom w:val="single" w:sz="4" w:space="0" w:color="auto"/>
              <w:right w:val="single" w:sz="4" w:space="0" w:color="auto"/>
            </w:tcBorders>
            <w:hideMark/>
          </w:tcPr>
          <w:p w14:paraId="2FE188FF" w14:textId="77777777" w:rsidR="00E21451" w:rsidRPr="00C22FD0" w:rsidRDefault="00E21451">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14:paraId="7A517866" w14:textId="77777777" w:rsidR="00E21451" w:rsidRPr="00C22FD0" w:rsidRDefault="00E21451">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14:paraId="2284D220" w14:textId="77777777" w:rsidR="00E21451" w:rsidRPr="00C22FD0" w:rsidRDefault="00E21451">
            <w:pPr>
              <w:rPr>
                <w:rFonts w:ascii="Times New Roman" w:hAnsi="Times New Roman" w:cs="Times New Roman"/>
                <w:sz w:val="20"/>
                <w:szCs w:val="20"/>
              </w:rPr>
            </w:pPr>
          </w:p>
        </w:tc>
      </w:tr>
      <w:tr w:rsidR="00E21451" w:rsidRPr="00C22FD0" w14:paraId="2A990360" w14:textId="77777777" w:rsidTr="0040755A">
        <w:trPr>
          <w:trHeight w:val="509"/>
        </w:trPr>
        <w:tc>
          <w:tcPr>
            <w:tcW w:w="1387" w:type="dxa"/>
            <w:vMerge/>
            <w:tcBorders>
              <w:top w:val="single" w:sz="4" w:space="0" w:color="auto"/>
              <w:left w:val="single" w:sz="4" w:space="0" w:color="auto"/>
              <w:bottom w:val="single" w:sz="4" w:space="0" w:color="auto"/>
              <w:right w:val="single" w:sz="4" w:space="0" w:color="auto"/>
            </w:tcBorders>
            <w:hideMark/>
          </w:tcPr>
          <w:p w14:paraId="612875A6" w14:textId="77777777" w:rsidR="00E21451" w:rsidRPr="00C22FD0" w:rsidRDefault="00E21451">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14:paraId="683652D2" w14:textId="77777777" w:rsidR="00E21451" w:rsidRPr="00C22FD0" w:rsidRDefault="00E21451">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14:paraId="07142340" w14:textId="77777777" w:rsidR="00E21451" w:rsidRPr="00C22FD0" w:rsidRDefault="00E21451">
            <w:pPr>
              <w:rPr>
                <w:rFonts w:ascii="Times New Roman" w:hAnsi="Times New Roman" w:cs="Times New Roman"/>
                <w:sz w:val="20"/>
                <w:szCs w:val="20"/>
              </w:rPr>
            </w:pPr>
          </w:p>
        </w:tc>
      </w:tr>
      <w:tr w:rsidR="00E21451" w:rsidRPr="00C22FD0" w14:paraId="0D030FAC" w14:textId="77777777" w:rsidTr="0040755A">
        <w:trPr>
          <w:trHeight w:val="509"/>
        </w:trPr>
        <w:tc>
          <w:tcPr>
            <w:tcW w:w="1387" w:type="dxa"/>
            <w:vMerge/>
            <w:tcBorders>
              <w:top w:val="single" w:sz="4" w:space="0" w:color="auto"/>
              <w:left w:val="single" w:sz="4" w:space="0" w:color="auto"/>
              <w:bottom w:val="single" w:sz="4" w:space="0" w:color="auto"/>
              <w:right w:val="single" w:sz="4" w:space="0" w:color="auto"/>
            </w:tcBorders>
            <w:hideMark/>
          </w:tcPr>
          <w:p w14:paraId="4B234B66" w14:textId="77777777" w:rsidR="00E21451" w:rsidRPr="00C22FD0" w:rsidRDefault="00E21451">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14:paraId="24105382" w14:textId="77777777" w:rsidR="00E21451" w:rsidRPr="00C22FD0" w:rsidRDefault="00E21451">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14:paraId="216078B2" w14:textId="77777777" w:rsidR="00E21451" w:rsidRPr="00C22FD0" w:rsidRDefault="00E21451">
            <w:pPr>
              <w:rPr>
                <w:rFonts w:ascii="Times New Roman" w:hAnsi="Times New Roman" w:cs="Times New Roman"/>
                <w:sz w:val="20"/>
                <w:szCs w:val="20"/>
              </w:rPr>
            </w:pPr>
          </w:p>
        </w:tc>
      </w:tr>
      <w:tr w:rsidR="00E21451" w:rsidRPr="00C22FD0" w14:paraId="6CE23442" w14:textId="77777777" w:rsidTr="0040755A">
        <w:trPr>
          <w:trHeight w:val="1978"/>
        </w:trPr>
        <w:tc>
          <w:tcPr>
            <w:tcW w:w="1387" w:type="dxa"/>
            <w:tcBorders>
              <w:top w:val="single" w:sz="4" w:space="0" w:color="auto"/>
            </w:tcBorders>
            <w:hideMark/>
          </w:tcPr>
          <w:p w14:paraId="497CE62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C0190</w:t>
            </w:r>
          </w:p>
        </w:tc>
        <w:tc>
          <w:tcPr>
            <w:tcW w:w="2124" w:type="dxa"/>
            <w:tcBorders>
              <w:top w:val="single" w:sz="4" w:space="0" w:color="auto"/>
            </w:tcBorders>
            <w:hideMark/>
          </w:tcPr>
          <w:p w14:paraId="5795D6CE" w14:textId="442A5246"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Securitisation assets related to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held in trust with other third party than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 sponsor</w:t>
            </w:r>
          </w:p>
        </w:tc>
        <w:tc>
          <w:tcPr>
            <w:tcW w:w="5731" w:type="dxa"/>
            <w:tcBorders>
              <w:top w:val="single" w:sz="4" w:space="0" w:color="auto"/>
            </w:tcBorders>
            <w:hideMark/>
          </w:tcPr>
          <w:p w14:paraId="2A5E93F9" w14:textId="26A31EF3"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Identify if there are securitisation assets related to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held in trust with other third party than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 sponsor, considering the  provisions of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s 214(2) and 326 of </w:t>
            </w:r>
            <w:r w:rsidRPr="00C22FD0">
              <w:rPr>
                <w:rFonts w:ascii="Times New Roman" w:eastAsia="Times New Roman" w:hAnsi="Times New Roman" w:cs="Times New Roman"/>
                <w:sz w:val="20"/>
                <w:szCs w:val="20"/>
                <w:lang w:eastAsia="es-ES"/>
              </w:rPr>
              <w:t>Delegated Regulation (EU) 2015/35</w:t>
            </w:r>
            <w:r w:rsidRPr="00C22FD0">
              <w:rPr>
                <w:rFonts w:ascii="Times New Roman" w:hAnsi="Times New Roman" w:cs="Times New Roman"/>
                <w:sz w:val="20"/>
                <w:szCs w:val="20"/>
              </w:rPr>
              <w:t>. One of the options in the following closed list shall be used:</w:t>
            </w:r>
          </w:p>
          <w:p w14:paraId="095F89F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1 – Held in trust with other third party than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 sponsor</w:t>
            </w:r>
            <w:r w:rsidRPr="00C22FD0" w:rsidDel="00461A1A">
              <w:rPr>
                <w:rFonts w:ascii="Times New Roman" w:hAnsi="Times New Roman" w:cs="Times New Roman"/>
                <w:sz w:val="20"/>
                <w:szCs w:val="20"/>
              </w:rPr>
              <w:t xml:space="preserve"> </w:t>
            </w:r>
          </w:p>
          <w:p w14:paraId="313C2EF5"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2 – Not held in trust with other third party than </w:t>
            </w:r>
            <w:proofErr w:type="spellStart"/>
            <w:r w:rsidRPr="00C22FD0">
              <w:rPr>
                <w:rFonts w:ascii="Times New Roman" w:hAnsi="Times New Roman" w:cs="Times New Roman"/>
                <w:sz w:val="20"/>
                <w:szCs w:val="20"/>
              </w:rPr>
              <w:t>cedant</w:t>
            </w:r>
            <w:proofErr w:type="spellEnd"/>
            <w:r w:rsidRPr="00C22FD0">
              <w:rPr>
                <w:rFonts w:ascii="Times New Roman" w:hAnsi="Times New Roman" w:cs="Times New Roman"/>
                <w:sz w:val="20"/>
                <w:szCs w:val="20"/>
              </w:rPr>
              <w:t xml:space="preserve"> / sponsor</w:t>
            </w:r>
          </w:p>
        </w:tc>
      </w:tr>
      <w:tr w:rsidR="00E21451" w:rsidRPr="00C22FD0" w14:paraId="20BD0F96" w14:textId="77777777" w:rsidTr="0040755A">
        <w:trPr>
          <w:trHeight w:val="416"/>
        </w:trPr>
        <w:tc>
          <w:tcPr>
            <w:tcW w:w="9242" w:type="dxa"/>
            <w:gridSpan w:val="3"/>
          </w:tcPr>
          <w:p w14:paraId="3CFBBE37" w14:textId="77777777" w:rsidR="00E21451" w:rsidRPr="00C22FD0" w:rsidRDefault="00E21451" w:rsidP="0040755A">
            <w:pPr>
              <w:spacing w:before="120" w:after="120"/>
              <w:rPr>
                <w:rFonts w:ascii="Times New Roman" w:hAnsi="Times New Roman" w:cs="Times New Roman"/>
                <w:b/>
                <w:sz w:val="20"/>
                <w:szCs w:val="20"/>
              </w:rPr>
            </w:pPr>
            <w:r w:rsidRPr="00C22FD0">
              <w:rPr>
                <w:rFonts w:ascii="Times New Roman" w:hAnsi="Times New Roman" w:cs="Times New Roman"/>
                <w:b/>
                <w:sz w:val="20"/>
                <w:szCs w:val="20"/>
              </w:rPr>
              <w:t>Information on SPV</w:t>
            </w:r>
          </w:p>
        </w:tc>
      </w:tr>
      <w:tr w:rsidR="00E21451" w:rsidRPr="00C22FD0" w14:paraId="3B05163E" w14:textId="77777777" w:rsidTr="0040755A">
        <w:trPr>
          <w:trHeight w:val="630"/>
        </w:trPr>
        <w:tc>
          <w:tcPr>
            <w:tcW w:w="1387" w:type="dxa"/>
            <w:hideMark/>
          </w:tcPr>
          <w:p w14:paraId="100BAB8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C0200</w:t>
            </w:r>
          </w:p>
        </w:tc>
        <w:tc>
          <w:tcPr>
            <w:tcW w:w="2124" w:type="dxa"/>
            <w:hideMark/>
          </w:tcPr>
          <w:p w14:paraId="2AC0698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Internal code of SPV</w:t>
            </w:r>
          </w:p>
        </w:tc>
        <w:tc>
          <w:tcPr>
            <w:tcW w:w="5731" w:type="dxa"/>
            <w:hideMark/>
          </w:tcPr>
          <w:p w14:paraId="0338F469" w14:textId="29BA0C83"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Internal code attributed to the SPV by the undertaking </w:t>
            </w:r>
            <w:r w:rsidR="00B46E40" w:rsidRPr="00C22FD0">
              <w:rPr>
                <w:rFonts w:ascii="Times New Roman" w:hAnsi="Times New Roman" w:cs="Times New Roman"/>
                <w:sz w:val="20"/>
                <w:szCs w:val="20"/>
              </w:rPr>
              <w:t>within the scope of group supervision</w:t>
            </w:r>
            <w:r w:rsidRPr="00C22FD0">
              <w:rPr>
                <w:rFonts w:ascii="Times New Roman" w:hAnsi="Times New Roman" w:cs="Times New Roman"/>
                <w:sz w:val="20"/>
                <w:szCs w:val="20"/>
              </w:rPr>
              <w:t xml:space="preserve"> 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r>
            <w:r w:rsidR="001E367A" w:rsidRPr="00C22FD0">
              <w:rPr>
                <w:rFonts w:ascii="Times New Roman" w:eastAsia="Times New Roman" w:hAnsi="Times New Roman" w:cs="Times New Roman"/>
                <w:sz w:val="20"/>
                <w:szCs w:val="20"/>
                <w:lang w:eastAsia="en-GB"/>
              </w:rPr>
              <w:t>This code shall be unique to each SPV and remain constant over subsequent reports.</w:t>
            </w:r>
          </w:p>
        </w:tc>
      </w:tr>
      <w:tr w:rsidR="00E21451" w:rsidRPr="00C22FD0" w14:paraId="2C2CBADB" w14:textId="77777777" w:rsidTr="0040755A">
        <w:trPr>
          <w:trHeight w:val="615"/>
        </w:trPr>
        <w:tc>
          <w:tcPr>
            <w:tcW w:w="1387" w:type="dxa"/>
          </w:tcPr>
          <w:p w14:paraId="4D3327E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C0210</w:t>
            </w:r>
          </w:p>
        </w:tc>
        <w:tc>
          <w:tcPr>
            <w:tcW w:w="2124" w:type="dxa"/>
          </w:tcPr>
          <w:p w14:paraId="3E8EE8E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code SPV</w:t>
            </w:r>
          </w:p>
        </w:tc>
        <w:tc>
          <w:tcPr>
            <w:tcW w:w="5731" w:type="dxa"/>
          </w:tcPr>
          <w:p w14:paraId="0B89451A" w14:textId="20762A4B" w:rsidR="00E21451" w:rsidRPr="00C22FD0" w:rsidRDefault="00E21451" w:rsidP="0040755A">
            <w:pPr>
              <w:ind w:right="175"/>
              <w:rPr>
                <w:rFonts w:ascii="Times New Roman" w:hAnsi="Times New Roman" w:cs="Times New Roman"/>
                <w:sz w:val="20"/>
                <w:szCs w:val="20"/>
              </w:rPr>
            </w:pPr>
            <w:r w:rsidRPr="00C22FD0">
              <w:rPr>
                <w:rFonts w:ascii="Times New Roman" w:hAnsi="Times New Roman" w:cs="Times New Roman"/>
                <w:sz w:val="20"/>
                <w:szCs w:val="20"/>
              </w:rPr>
              <w:t>Identification of the code used in item “internal code of SPV”. One of the options in the following closed list shall be used:</w:t>
            </w:r>
            <w:r w:rsidRPr="00C22FD0">
              <w:rPr>
                <w:rFonts w:ascii="Times New Roman" w:hAnsi="Times New Roman" w:cs="Times New Roman"/>
                <w:sz w:val="20"/>
                <w:szCs w:val="20"/>
              </w:rPr>
              <w:br/>
            </w:r>
            <w:r w:rsidRPr="00C22FD0">
              <w:rPr>
                <w:rFonts w:ascii="Times New Roman" w:eastAsia="Times New Roman" w:hAnsi="Times New Roman" w:cs="Times New Roman"/>
                <w:sz w:val="20"/>
                <w:szCs w:val="20"/>
                <w:lang w:eastAsia="en-GB"/>
              </w:rPr>
              <w:t xml:space="preserve">1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LEI </w:t>
            </w:r>
            <w:r w:rsidRPr="00C22FD0">
              <w:rPr>
                <w:rFonts w:ascii="Times New Roman" w:eastAsia="Times New Roman" w:hAnsi="Times New Roman" w:cs="Times New Roman"/>
                <w:sz w:val="20"/>
                <w:szCs w:val="20"/>
                <w:lang w:eastAsia="en-GB"/>
              </w:rPr>
              <w:br/>
              <w:t xml:space="preserve">2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p>
        </w:tc>
      </w:tr>
      <w:tr w:rsidR="00E21451" w:rsidRPr="00C22FD0" w14:paraId="13B49406" w14:textId="77777777" w:rsidTr="0040755A">
        <w:trPr>
          <w:trHeight w:val="615"/>
        </w:trPr>
        <w:tc>
          <w:tcPr>
            <w:tcW w:w="1387" w:type="dxa"/>
            <w:hideMark/>
          </w:tcPr>
          <w:p w14:paraId="4B09372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C0220</w:t>
            </w:r>
          </w:p>
        </w:tc>
        <w:tc>
          <w:tcPr>
            <w:tcW w:w="2124" w:type="dxa"/>
            <w:hideMark/>
          </w:tcPr>
          <w:p w14:paraId="3B96AE7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Legal nature of SPV</w:t>
            </w:r>
          </w:p>
        </w:tc>
        <w:tc>
          <w:tcPr>
            <w:tcW w:w="5731" w:type="dxa"/>
            <w:hideMark/>
          </w:tcPr>
          <w:p w14:paraId="1EAFBB0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Identify the legal nature of the SPV securitisation, according to Article 13(26)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w:t>
            </w:r>
          </w:p>
          <w:p w14:paraId="56A71DC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Closed list </w:t>
            </w:r>
          </w:p>
          <w:p w14:paraId="642DA558"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1 – Trusts</w:t>
            </w:r>
          </w:p>
          <w:p w14:paraId="462D033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2 – Partnerships</w:t>
            </w:r>
          </w:p>
          <w:p w14:paraId="47E09A6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3 – Limited liability companies</w:t>
            </w:r>
          </w:p>
          <w:p w14:paraId="0E8FA029"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4 – Other legal entity form not referred above</w:t>
            </w:r>
          </w:p>
          <w:p w14:paraId="36FFF05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5 – Not incorporated</w:t>
            </w:r>
          </w:p>
        </w:tc>
      </w:tr>
      <w:tr w:rsidR="00E21451" w:rsidRPr="00C22FD0" w14:paraId="6F8EB1F6" w14:textId="77777777" w:rsidTr="0040755A">
        <w:trPr>
          <w:trHeight w:val="315"/>
        </w:trPr>
        <w:tc>
          <w:tcPr>
            <w:tcW w:w="1387" w:type="dxa"/>
            <w:hideMark/>
          </w:tcPr>
          <w:p w14:paraId="119F702A"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C0230</w:t>
            </w:r>
          </w:p>
        </w:tc>
        <w:tc>
          <w:tcPr>
            <w:tcW w:w="2124" w:type="dxa"/>
            <w:hideMark/>
          </w:tcPr>
          <w:p w14:paraId="2C9EC7C3"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Name of SPV</w:t>
            </w:r>
          </w:p>
        </w:tc>
        <w:tc>
          <w:tcPr>
            <w:tcW w:w="5731" w:type="dxa"/>
            <w:hideMark/>
          </w:tcPr>
          <w:p w14:paraId="626248C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Identify the name of the SPV</w:t>
            </w:r>
          </w:p>
        </w:tc>
      </w:tr>
      <w:tr w:rsidR="00E21451" w:rsidRPr="00C22FD0" w14:paraId="63320D42" w14:textId="77777777" w:rsidTr="0040755A">
        <w:trPr>
          <w:trHeight w:val="915"/>
        </w:trPr>
        <w:tc>
          <w:tcPr>
            <w:tcW w:w="1387" w:type="dxa"/>
            <w:hideMark/>
          </w:tcPr>
          <w:p w14:paraId="504E28F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C0240</w:t>
            </w:r>
          </w:p>
        </w:tc>
        <w:tc>
          <w:tcPr>
            <w:tcW w:w="2124" w:type="dxa"/>
            <w:hideMark/>
          </w:tcPr>
          <w:p w14:paraId="6187976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Incorporation no. of SPV</w:t>
            </w:r>
          </w:p>
        </w:tc>
        <w:tc>
          <w:tcPr>
            <w:tcW w:w="5731" w:type="dxa"/>
            <w:hideMark/>
          </w:tcPr>
          <w:p w14:paraId="29C913CE" w14:textId="704155EF"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Registration number received at incorporation of the SPV. For un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incorporated SPVs, the groups shall report the regulatory number or equivalent number obtained from the supervisory authority at the time of authorisation.</w:t>
            </w:r>
          </w:p>
          <w:p w14:paraId="22098C32" w14:textId="77777777" w:rsidR="00E21451" w:rsidRPr="00C22FD0" w:rsidRDefault="00E21451" w:rsidP="0040755A">
            <w:pPr>
              <w:rPr>
                <w:rFonts w:ascii="Times New Roman" w:hAnsi="Times New Roman" w:cs="Times New Roman"/>
                <w:sz w:val="20"/>
                <w:szCs w:val="20"/>
              </w:rPr>
            </w:pPr>
          </w:p>
          <w:p w14:paraId="63542324"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If the SPV is not incorporated this cell doesn’t apply.</w:t>
            </w:r>
          </w:p>
          <w:p w14:paraId="2DD51923" w14:textId="77777777" w:rsidR="00E21451" w:rsidRPr="00C22FD0" w:rsidRDefault="00E21451" w:rsidP="0040755A">
            <w:pPr>
              <w:rPr>
                <w:rFonts w:ascii="Times New Roman" w:hAnsi="Times New Roman" w:cs="Times New Roman"/>
                <w:sz w:val="20"/>
                <w:szCs w:val="20"/>
              </w:rPr>
            </w:pPr>
          </w:p>
        </w:tc>
      </w:tr>
      <w:tr w:rsidR="00E21451" w:rsidRPr="00C22FD0" w14:paraId="6C950997" w14:textId="77777777" w:rsidTr="0040755A">
        <w:trPr>
          <w:trHeight w:val="495"/>
        </w:trPr>
        <w:tc>
          <w:tcPr>
            <w:tcW w:w="1387" w:type="dxa"/>
            <w:hideMark/>
          </w:tcPr>
          <w:p w14:paraId="12338A0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C0250</w:t>
            </w:r>
          </w:p>
        </w:tc>
        <w:tc>
          <w:tcPr>
            <w:tcW w:w="2124" w:type="dxa"/>
            <w:hideMark/>
          </w:tcPr>
          <w:p w14:paraId="5E41E07D"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SPV country of authorisation </w:t>
            </w:r>
          </w:p>
        </w:tc>
        <w:tc>
          <w:tcPr>
            <w:tcW w:w="5731" w:type="dxa"/>
            <w:hideMark/>
          </w:tcPr>
          <w:p w14:paraId="204E07FC" w14:textId="05C55DBE"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Identify the ISO 3166</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2 code for the country where the SPV is established and has received authorisation, where applicable.</w:t>
            </w:r>
          </w:p>
        </w:tc>
      </w:tr>
      <w:tr w:rsidR="00E21451" w:rsidRPr="00C22FD0" w14:paraId="774783EE" w14:textId="77777777" w:rsidTr="0040755A">
        <w:trPr>
          <w:trHeight w:val="2061"/>
        </w:trPr>
        <w:tc>
          <w:tcPr>
            <w:tcW w:w="1387" w:type="dxa"/>
            <w:hideMark/>
          </w:tcPr>
          <w:p w14:paraId="2C9DC4CB"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C0260</w:t>
            </w:r>
          </w:p>
        </w:tc>
        <w:tc>
          <w:tcPr>
            <w:tcW w:w="2124" w:type="dxa"/>
            <w:hideMark/>
          </w:tcPr>
          <w:p w14:paraId="3B93589E"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SPV authorisation conditions</w:t>
            </w:r>
          </w:p>
        </w:tc>
        <w:tc>
          <w:tcPr>
            <w:tcW w:w="5731" w:type="dxa"/>
            <w:hideMark/>
          </w:tcPr>
          <w:p w14:paraId="1EBB7A1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Identify authorisation conditions of the SPV according to Article 211 of </w:t>
            </w:r>
            <w:r w:rsidRPr="00C22FD0">
              <w:rPr>
                <w:rFonts w:ascii="Times New Roman" w:eastAsia="Times New Roman" w:hAnsi="Times New Roman" w:cs="Times New Roman"/>
                <w:sz w:val="20"/>
                <w:szCs w:val="20"/>
                <w:lang w:eastAsia="es-ES"/>
              </w:rPr>
              <w:t>Directive 2009/138/EC</w:t>
            </w:r>
            <w:r w:rsidRPr="00C22FD0">
              <w:rPr>
                <w:rFonts w:ascii="Times New Roman" w:hAnsi="Times New Roman" w:cs="Times New Roman"/>
                <w:sz w:val="20"/>
                <w:szCs w:val="20"/>
              </w:rPr>
              <w:t xml:space="preserve"> or equivalent legal instrument. One of the options in the following closed list shall be used:</w:t>
            </w:r>
          </w:p>
          <w:p w14:paraId="1946C1C2" w14:textId="37E28E29" w:rsidR="00E21451" w:rsidRPr="00C22FD0" w:rsidRDefault="00E21451" w:rsidP="0040755A">
            <w:pPr>
              <w:ind w:left="317" w:hanging="317"/>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SPV authorised under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211(1) of the Directive 2009/138/EC</w:t>
            </w:r>
          </w:p>
          <w:p w14:paraId="4A83F250" w14:textId="599FF4C7" w:rsidR="00E21451" w:rsidRPr="00C22FD0" w:rsidRDefault="00E21451" w:rsidP="0040755A">
            <w:pPr>
              <w:ind w:left="317" w:hanging="317"/>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SPV authorised under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211(3) of the Directive 2009/138/EC (grandfathered) </w:t>
            </w:r>
          </w:p>
          <w:p w14:paraId="42F3C1CD" w14:textId="687E5154" w:rsidR="00E21451" w:rsidRPr="00C22FD0" w:rsidRDefault="00E21451" w:rsidP="0040755A">
            <w:pPr>
              <w:ind w:left="317" w:hanging="317"/>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SPV regulated by a third country supervisory authority where requirements equivalent to those set out in Article 211(2) of Directive 2009/138/EC are met by the special purpose vehicle</w:t>
            </w:r>
          </w:p>
          <w:p w14:paraId="1C5EAE0A" w14:textId="5102F7F4" w:rsidR="00E21451" w:rsidRPr="00C22FD0" w:rsidRDefault="00E21451" w:rsidP="0040755A">
            <w:pPr>
              <w:ind w:left="317" w:hanging="317"/>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SPV not covered above </w:t>
            </w:r>
          </w:p>
        </w:tc>
      </w:tr>
      <w:tr w:rsidR="00E21451" w:rsidRPr="00C22FD0" w14:paraId="535890A8" w14:textId="77777777" w:rsidTr="0040755A">
        <w:trPr>
          <w:trHeight w:val="750"/>
        </w:trPr>
        <w:tc>
          <w:tcPr>
            <w:tcW w:w="1387" w:type="dxa"/>
            <w:hideMark/>
          </w:tcPr>
          <w:p w14:paraId="0D9D3A8C"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lastRenderedPageBreak/>
              <w:t>C0270</w:t>
            </w:r>
          </w:p>
        </w:tc>
        <w:tc>
          <w:tcPr>
            <w:tcW w:w="2124" w:type="dxa"/>
            <w:hideMark/>
          </w:tcPr>
          <w:p w14:paraId="63DBD4B7"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External rating assessment by nominated ECAI</w:t>
            </w:r>
          </w:p>
        </w:tc>
        <w:tc>
          <w:tcPr>
            <w:tcW w:w="5731" w:type="dxa"/>
            <w:hideMark/>
          </w:tcPr>
          <w:p w14:paraId="1B1264E0" w14:textId="07B9DDFA" w:rsidR="00E21451" w:rsidRPr="00C22FD0" w:rsidRDefault="00E21451">
            <w:pPr>
              <w:rPr>
                <w:ins w:id="1369" w:author="Author"/>
                <w:rFonts w:ascii="Times New Roman" w:hAnsi="Times New Roman" w:cs="Times New Roman"/>
                <w:sz w:val="20"/>
                <w:szCs w:val="20"/>
              </w:rPr>
            </w:pPr>
            <w:r w:rsidRPr="00C22FD0">
              <w:rPr>
                <w:rFonts w:ascii="Times New Roman" w:hAnsi="Times New Roman" w:cs="Times New Roman"/>
                <w:sz w:val="20"/>
                <w:szCs w:val="20"/>
              </w:rPr>
              <w:t xml:space="preserve">Rating of the SPV (if any) that is considered by the group and </w:t>
            </w:r>
            <w:ins w:id="1370" w:author="Author">
              <w:r w:rsidR="00920A62" w:rsidRPr="00C22FD0">
                <w:rPr>
                  <w:rFonts w:ascii="Times New Roman" w:hAnsi="Times New Roman" w:cs="Times New Roman"/>
                  <w:sz w:val="20"/>
                  <w:szCs w:val="20"/>
                  <w:rPrChange w:id="1371" w:author="Author">
                    <w:rPr>
                      <w:rFonts w:ascii="Times New Roman" w:hAnsi="Times New Roman" w:cs="Times New Roman"/>
                      <w:sz w:val="20"/>
                      <w:szCs w:val="20"/>
                      <w:highlight w:val="yellow"/>
                    </w:rPr>
                  </w:rPrChange>
                </w:rPr>
                <w:t xml:space="preserve">provided </w:t>
              </w:r>
            </w:ins>
            <w:del w:id="1372" w:author="Author">
              <w:r w:rsidRPr="00C22FD0" w:rsidDel="00920A62">
                <w:rPr>
                  <w:rFonts w:ascii="Times New Roman" w:hAnsi="Times New Roman" w:cs="Times New Roman"/>
                  <w:sz w:val="20"/>
                  <w:szCs w:val="20"/>
                </w:rPr>
                <w:delText xml:space="preserve">given </w:delText>
              </w:r>
            </w:del>
            <w:r w:rsidRPr="00C22FD0">
              <w:rPr>
                <w:rFonts w:ascii="Times New Roman" w:hAnsi="Times New Roman" w:cs="Times New Roman"/>
                <w:sz w:val="20"/>
                <w:szCs w:val="20"/>
              </w:rPr>
              <w:t>by an external rating agency.</w:t>
            </w:r>
          </w:p>
          <w:p w14:paraId="2BB49435" w14:textId="77777777" w:rsidR="00E311BF" w:rsidRPr="00C22FD0" w:rsidRDefault="00E311BF">
            <w:pPr>
              <w:rPr>
                <w:ins w:id="1373" w:author="Author"/>
                <w:rFonts w:ascii="Times New Roman" w:hAnsi="Times New Roman" w:cs="Times New Roman"/>
                <w:sz w:val="20"/>
                <w:szCs w:val="20"/>
              </w:rPr>
            </w:pPr>
          </w:p>
          <w:p w14:paraId="1311DCD2" w14:textId="3B5078B6" w:rsidR="00E311BF" w:rsidRPr="00C22FD0" w:rsidRDefault="00E311BF" w:rsidP="00E311BF">
            <w:pPr>
              <w:rPr>
                <w:ins w:id="1374" w:author="Author"/>
                <w:rFonts w:ascii="Times New Roman" w:hAnsi="Times New Roman" w:cs="Times New Roman"/>
                <w:sz w:val="20"/>
                <w:szCs w:val="20"/>
              </w:rPr>
            </w:pPr>
            <w:ins w:id="1375" w:author="Author">
              <w:r w:rsidRPr="00C22FD0">
                <w:rPr>
                  <w:rFonts w:ascii="Times New Roman" w:hAnsi="Times New Roman" w:cs="Times New Roman"/>
                  <w:sz w:val="20"/>
                  <w:szCs w:val="20"/>
                </w:rPr>
                <w:t xml:space="preserve">If a rating is not </w:t>
              </w:r>
              <w:r w:rsidR="00920A62" w:rsidRPr="00C22FD0">
                <w:rPr>
                  <w:rFonts w:ascii="Times New Roman" w:hAnsi="Times New Roman" w:cs="Times New Roman"/>
                  <w:sz w:val="20"/>
                  <w:szCs w:val="20"/>
                  <w:rPrChange w:id="1376" w:author="Author">
                    <w:rPr>
                      <w:rFonts w:ascii="Times New Roman" w:hAnsi="Times New Roman" w:cs="Times New Roman"/>
                      <w:sz w:val="20"/>
                      <w:szCs w:val="20"/>
                      <w:highlight w:val="yellow"/>
                    </w:rPr>
                  </w:rPrChange>
                </w:rPr>
                <w:t xml:space="preserve">available </w:t>
              </w:r>
              <w:r w:rsidRPr="00C22FD0">
                <w:rPr>
                  <w:rFonts w:ascii="Times New Roman" w:hAnsi="Times New Roman" w:cs="Times New Roman"/>
                  <w:sz w:val="20"/>
                  <w:szCs w:val="20"/>
                </w:rPr>
                <w:t>the item should be left blank.</w:t>
              </w:r>
              <w:r w:rsidR="00907BCE" w:rsidRPr="00C22FD0" w:rsidDel="00907BCE">
                <w:rPr>
                  <w:rFonts w:ascii="Times New Roman" w:hAnsi="Times New Roman" w:cs="Times New Roman"/>
                  <w:sz w:val="20"/>
                  <w:szCs w:val="20"/>
                </w:rPr>
                <w:t xml:space="preserve"> </w:t>
              </w:r>
              <w:del w:id="1377" w:author="Author">
                <w:r w:rsidRPr="00C22FD0" w:rsidDel="00907BCE">
                  <w:rPr>
                    <w:rFonts w:ascii="Times New Roman" w:hAnsi="Times New Roman" w:cs="Times New Roman"/>
                    <w:sz w:val="20"/>
                    <w:szCs w:val="20"/>
                  </w:rPr>
                  <w:delText xml:space="preserve"> The rating of the SPV should be identified as “9 – no rating available” in column C0290.</w:delText>
                </w:r>
              </w:del>
              <w:r w:rsidRPr="00C22FD0">
                <w:rPr>
                  <w:rFonts w:ascii="Times New Roman" w:hAnsi="Times New Roman" w:cs="Times New Roman"/>
                  <w:sz w:val="20"/>
                  <w:szCs w:val="20"/>
                </w:rPr>
                <w:cr/>
              </w:r>
            </w:ins>
          </w:p>
          <w:p w14:paraId="2F511B4A" w14:textId="77777777" w:rsidR="00E311BF" w:rsidRPr="00C22FD0" w:rsidRDefault="00E311BF" w:rsidP="00E311BF">
            <w:pPr>
              <w:rPr>
                <w:ins w:id="1378" w:author="Author"/>
                <w:rFonts w:ascii="Times New Roman" w:hAnsi="Times New Roman" w:cs="Times New Roman"/>
                <w:sz w:val="20"/>
                <w:szCs w:val="20"/>
              </w:rPr>
            </w:pPr>
            <w:ins w:id="1379" w:author="Author">
              <w:r w:rsidRPr="00C22FD0">
                <w:rPr>
                  <w:rFonts w:ascii="Times New Roman" w:hAnsi="Times New Roman" w:cs="Times New Roman"/>
                  <w:sz w:val="20"/>
                  <w:szCs w:val="20"/>
                </w:rPr>
                <w:t>This item is not applicable to SPVs for which undertakings using internal model use internal ratings. If undertakings using internal model do not use internal rating, this item shall be reported.</w:t>
              </w:r>
            </w:ins>
          </w:p>
          <w:p w14:paraId="037C51BE" w14:textId="77777777" w:rsidR="00E311BF" w:rsidRPr="00C22FD0" w:rsidRDefault="00E311BF">
            <w:pPr>
              <w:rPr>
                <w:rFonts w:ascii="Times New Roman" w:hAnsi="Times New Roman" w:cs="Times New Roman"/>
                <w:sz w:val="20"/>
                <w:szCs w:val="20"/>
              </w:rPr>
            </w:pPr>
          </w:p>
        </w:tc>
      </w:tr>
      <w:tr w:rsidR="00E21451" w:rsidRPr="00C22FD0" w14:paraId="3348DAA8" w14:textId="77777777" w:rsidTr="0040755A">
        <w:trPr>
          <w:trHeight w:val="330"/>
        </w:trPr>
        <w:tc>
          <w:tcPr>
            <w:tcW w:w="1387" w:type="dxa"/>
            <w:hideMark/>
          </w:tcPr>
          <w:p w14:paraId="07B26470"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C0280</w:t>
            </w:r>
          </w:p>
        </w:tc>
        <w:tc>
          <w:tcPr>
            <w:tcW w:w="2124" w:type="dxa"/>
            <w:hideMark/>
          </w:tcPr>
          <w:p w14:paraId="61C3C34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Nominated ECAI</w:t>
            </w:r>
          </w:p>
        </w:tc>
        <w:tc>
          <w:tcPr>
            <w:tcW w:w="5731" w:type="dxa"/>
            <w:hideMark/>
          </w:tcPr>
          <w:p w14:paraId="015DD9AF" w14:textId="4ED66DBE" w:rsidR="00F11DED" w:rsidRPr="00C22FD0" w:rsidRDefault="00F11DED" w:rsidP="00F11DED">
            <w:pPr>
              <w:spacing w:after="200" w:line="276" w:lineRule="auto"/>
              <w:rPr>
                <w:ins w:id="1380" w:author="Author"/>
                <w:rFonts w:ascii="Times New Roman" w:hAnsi="Times New Roman" w:cs="Times New Roman"/>
                <w:sz w:val="20"/>
                <w:szCs w:val="20"/>
              </w:rPr>
            </w:pPr>
            <w:ins w:id="1381" w:author="Author">
              <w:r w:rsidRPr="00C22FD0">
                <w:rPr>
                  <w:rFonts w:ascii="Times New Roman" w:hAnsi="Times New Roman" w:cs="Times New Roman"/>
                  <w:sz w:val="20"/>
                  <w:szCs w:val="20"/>
                </w:rPr>
                <w:t>Identify the credit assessment institution (ECAI) giving the external rating in C0270, by using the following close</w:t>
              </w:r>
              <w:r w:rsidR="00D201CF" w:rsidRPr="00C22FD0">
                <w:rPr>
                  <w:rFonts w:ascii="Times New Roman" w:hAnsi="Times New Roman" w:cs="Times New Roman"/>
                  <w:sz w:val="20"/>
                  <w:szCs w:val="20"/>
                </w:rPr>
                <w:t>d</w:t>
              </w:r>
              <w:r w:rsidRPr="00C22FD0">
                <w:rPr>
                  <w:rFonts w:ascii="Times New Roman" w:hAnsi="Times New Roman" w:cs="Times New Roman"/>
                  <w:sz w:val="20"/>
                  <w:szCs w:val="20"/>
                </w:rPr>
                <w:t xml:space="preserve">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w:t>
              </w:r>
              <w:del w:id="1382" w:author="Author">
                <w:r w:rsidRPr="00C22FD0" w:rsidDel="006E38DD">
                  <w:rPr>
                    <w:rFonts w:ascii="Times New Roman" w:hAnsi="Times New Roman" w:cs="Times New Roman"/>
                    <w:sz w:val="20"/>
                    <w:szCs w:val="20"/>
                  </w:rPr>
                  <w:delText xml:space="preserve">of new </w:delText>
                </w:r>
              </w:del>
              <w:r w:rsidRPr="00C22FD0">
                <w:rPr>
                  <w:rFonts w:ascii="Times New Roman" w:hAnsi="Times New Roman" w:cs="Times New Roman"/>
                  <w:sz w:val="20"/>
                  <w:szCs w:val="20"/>
                </w:rPr>
                <w:t xml:space="preserve">a new Credit Rating Agency use </w:t>
              </w:r>
              <w:r w:rsidR="00C01294" w:rsidRPr="00C22FD0">
                <w:rPr>
                  <w:rFonts w:ascii="Times New Roman" w:hAnsi="Times New Roman" w:cs="Times New Roman"/>
                  <w:sz w:val="20"/>
                  <w:szCs w:val="20"/>
                  <w:rPrChange w:id="1383" w:author="Author">
                    <w:rPr>
                      <w:rFonts w:ascii="Times New Roman" w:hAnsi="Times New Roman" w:cs="Times New Roman"/>
                      <w:sz w:val="20"/>
                      <w:szCs w:val="20"/>
                      <w:highlight w:val="cyan"/>
                    </w:rPr>
                  </w:rPrChange>
                </w:rPr>
                <w:t>registered or certified</w:t>
              </w:r>
              <w:del w:id="1384" w:author="Author">
                <w:r w:rsidRPr="00C22FD0" w:rsidDel="00C01294">
                  <w:rPr>
                    <w:rFonts w:ascii="Times New Roman" w:hAnsi="Times New Roman" w:cs="Times New Roman"/>
                    <w:sz w:val="20"/>
                    <w:szCs w:val="20"/>
                  </w:rPr>
                  <w:delText>authorised</w:delText>
                </w:r>
              </w:del>
              <w:r w:rsidRPr="00C22FD0">
                <w:rPr>
                  <w:rFonts w:ascii="Times New Roman" w:hAnsi="Times New Roman" w:cs="Times New Roman"/>
                  <w:sz w:val="20"/>
                  <w:szCs w:val="20"/>
                </w:rPr>
                <w:t xml:space="preserve"> by ESMA and while the close</w:t>
              </w:r>
              <w:r w:rsidR="00D201CF" w:rsidRPr="00C22FD0">
                <w:rPr>
                  <w:rFonts w:ascii="Times New Roman" w:hAnsi="Times New Roman" w:cs="Times New Roman"/>
                  <w:sz w:val="20"/>
                  <w:szCs w:val="20"/>
                </w:rPr>
                <w:t>d</w:t>
              </w:r>
              <w:r w:rsidRPr="00C22FD0">
                <w:rPr>
                  <w:rFonts w:ascii="Times New Roman" w:hAnsi="Times New Roman" w:cs="Times New Roman"/>
                  <w:sz w:val="20"/>
                  <w:szCs w:val="20"/>
                </w:rPr>
                <w:t xml:space="preserve"> list is not up-dated please report “Other</w:t>
              </w:r>
              <w:r w:rsidR="00C01294" w:rsidRPr="00C22FD0">
                <w:rPr>
                  <w:rFonts w:ascii="Times New Roman" w:hAnsi="Times New Roman" w:cs="Times New Roman"/>
                  <w:sz w:val="20"/>
                  <w:szCs w:val="20"/>
                </w:rPr>
                <w:t xml:space="preserve"> nominated ECAI</w:t>
              </w:r>
              <w:r w:rsidRPr="00C22FD0">
                <w:rPr>
                  <w:rFonts w:ascii="Times New Roman" w:hAnsi="Times New Roman" w:cs="Times New Roman"/>
                  <w:sz w:val="20"/>
                  <w:szCs w:val="20"/>
                </w:rPr>
                <w:t>”.</w:t>
              </w:r>
            </w:ins>
          </w:p>
          <w:p w14:paraId="1F22AB0E" w14:textId="77777777" w:rsidR="00C01294" w:rsidRPr="00C22FD0" w:rsidRDefault="00C01294" w:rsidP="00C01294">
            <w:pPr>
              <w:rPr>
                <w:ins w:id="1385" w:author="Author"/>
                <w:rFonts w:ascii="Times New Roman" w:hAnsi="Times New Roman" w:cs="Times New Roman"/>
                <w:sz w:val="20"/>
                <w:szCs w:val="20"/>
              </w:rPr>
            </w:pPr>
            <w:ins w:id="1386" w:author="Author">
              <w:r w:rsidRPr="00C22FD0">
                <w:rPr>
                  <w:rFonts w:ascii="Times New Roman" w:hAnsi="Times New Roman" w:cs="Times New Roman"/>
                  <w:sz w:val="20"/>
                  <w:szCs w:val="20"/>
                </w:rPr>
                <w:t>- Euler Hermes Rating GmbH (LEI code: 391200QXGLWHK9VK6V27)</w:t>
              </w:r>
            </w:ins>
          </w:p>
          <w:p w14:paraId="1008E8F1" w14:textId="77777777" w:rsidR="00C01294" w:rsidRPr="00C22FD0" w:rsidRDefault="00C01294" w:rsidP="00C01294">
            <w:pPr>
              <w:rPr>
                <w:ins w:id="1387" w:author="Author"/>
                <w:rFonts w:ascii="Times New Roman" w:hAnsi="Times New Roman" w:cs="Times New Roman"/>
                <w:sz w:val="20"/>
                <w:szCs w:val="20"/>
              </w:rPr>
            </w:pPr>
            <w:ins w:id="1388" w:author="Author">
              <w:r w:rsidRPr="00C22FD0">
                <w:rPr>
                  <w:rFonts w:ascii="Times New Roman" w:hAnsi="Times New Roman" w:cs="Times New Roman"/>
                  <w:sz w:val="20"/>
                  <w:szCs w:val="20"/>
                </w:rPr>
                <w:t>- Japan Credit Rating Agency Ltd (LEI code: 35380002378CEGMRVW86)</w:t>
              </w:r>
            </w:ins>
          </w:p>
          <w:p w14:paraId="40DD2983" w14:textId="77777777" w:rsidR="00C01294" w:rsidRPr="00C22FD0" w:rsidRDefault="00C01294" w:rsidP="00C01294">
            <w:pPr>
              <w:rPr>
                <w:ins w:id="1389" w:author="Author"/>
                <w:rFonts w:ascii="Times New Roman" w:hAnsi="Times New Roman" w:cs="Times New Roman"/>
                <w:sz w:val="20"/>
                <w:szCs w:val="20"/>
              </w:rPr>
            </w:pPr>
            <w:ins w:id="1390" w:author="Author">
              <w:r w:rsidRPr="00C22FD0">
                <w:rPr>
                  <w:rFonts w:ascii="Times New Roman" w:hAnsi="Times New Roman" w:cs="Times New Roman"/>
                  <w:sz w:val="20"/>
                  <w:szCs w:val="20"/>
                </w:rPr>
                <w:t>- BCRA-Credit Rating Agency AD (LEI code: 747800Z0IC3P66HTQ142)</w:t>
              </w:r>
            </w:ins>
          </w:p>
          <w:p w14:paraId="7F8E56C2" w14:textId="77777777" w:rsidR="00C01294" w:rsidRPr="00C22FD0" w:rsidRDefault="00C01294" w:rsidP="00C01294">
            <w:pPr>
              <w:rPr>
                <w:ins w:id="1391" w:author="Author"/>
                <w:rFonts w:ascii="Times New Roman" w:hAnsi="Times New Roman" w:cs="Times New Roman"/>
                <w:sz w:val="20"/>
                <w:szCs w:val="20"/>
                <w:lang w:val="de-DE"/>
                <w:rPrChange w:id="1392" w:author="Author">
                  <w:rPr>
                    <w:ins w:id="1393" w:author="Author"/>
                    <w:rFonts w:ascii="Times New Roman" w:hAnsi="Times New Roman" w:cs="Times New Roman"/>
                    <w:sz w:val="20"/>
                    <w:szCs w:val="20"/>
                  </w:rPr>
                </w:rPrChange>
              </w:rPr>
            </w:pPr>
            <w:ins w:id="1394" w:author="Author">
              <w:r w:rsidRPr="00C22FD0">
                <w:rPr>
                  <w:rFonts w:ascii="Times New Roman" w:hAnsi="Times New Roman" w:cs="Times New Roman"/>
                  <w:sz w:val="20"/>
                  <w:szCs w:val="20"/>
                  <w:lang w:val="de-DE"/>
                  <w:rPrChange w:id="1395" w:author="Author">
                    <w:rPr>
                      <w:rFonts w:ascii="Times New Roman" w:hAnsi="Times New Roman" w:cs="Times New Roman"/>
                      <w:sz w:val="20"/>
                      <w:szCs w:val="20"/>
                    </w:rPr>
                  </w:rPrChange>
                </w:rPr>
                <w:t>- Creditreform Rating AG (LEI code: 391200PHL11KDUTTST66)</w:t>
              </w:r>
            </w:ins>
          </w:p>
          <w:p w14:paraId="12A35E52" w14:textId="77777777" w:rsidR="00C01294" w:rsidRPr="00C22FD0" w:rsidRDefault="00C01294" w:rsidP="00C01294">
            <w:pPr>
              <w:rPr>
                <w:ins w:id="1396" w:author="Author"/>
                <w:rFonts w:ascii="Times New Roman" w:hAnsi="Times New Roman" w:cs="Times New Roman"/>
                <w:sz w:val="20"/>
                <w:szCs w:val="20"/>
              </w:rPr>
            </w:pPr>
            <w:ins w:id="1397" w:author="Author">
              <w:r w:rsidRPr="00C22FD0">
                <w:rPr>
                  <w:rFonts w:ascii="Times New Roman" w:hAnsi="Times New Roman" w:cs="Times New Roman"/>
                  <w:sz w:val="20"/>
                  <w:szCs w:val="20"/>
                </w:rPr>
                <w:t>- Scope Ratings AG (previously PSR Rating GmbH) (LEI code: 391200WU1EZUQFHDWE91)</w:t>
              </w:r>
            </w:ins>
          </w:p>
          <w:p w14:paraId="20661D6C" w14:textId="77777777" w:rsidR="00C01294" w:rsidRPr="00C22FD0" w:rsidRDefault="00C01294" w:rsidP="00C01294">
            <w:pPr>
              <w:rPr>
                <w:ins w:id="1398" w:author="Author"/>
                <w:rFonts w:ascii="Times New Roman" w:hAnsi="Times New Roman" w:cs="Times New Roman"/>
                <w:sz w:val="20"/>
                <w:szCs w:val="20"/>
                <w:lang w:val="de-DE"/>
                <w:rPrChange w:id="1399" w:author="Author">
                  <w:rPr>
                    <w:ins w:id="1400" w:author="Author"/>
                    <w:rFonts w:ascii="Times New Roman" w:hAnsi="Times New Roman" w:cs="Times New Roman"/>
                    <w:sz w:val="20"/>
                    <w:szCs w:val="20"/>
                  </w:rPr>
                </w:rPrChange>
              </w:rPr>
            </w:pPr>
            <w:ins w:id="1401" w:author="Author">
              <w:r w:rsidRPr="00C22FD0">
                <w:rPr>
                  <w:rFonts w:ascii="Times New Roman" w:hAnsi="Times New Roman" w:cs="Times New Roman"/>
                  <w:sz w:val="20"/>
                  <w:szCs w:val="20"/>
                  <w:lang w:val="de-DE"/>
                  <w:rPrChange w:id="1402" w:author="Author">
                    <w:rPr>
                      <w:rFonts w:ascii="Times New Roman" w:hAnsi="Times New Roman" w:cs="Times New Roman"/>
                      <w:sz w:val="20"/>
                      <w:szCs w:val="20"/>
                    </w:rPr>
                  </w:rPrChange>
                </w:rPr>
                <w:t>- ICAP Group SA (LEI code: 2138008U6LKT8VG2UK85)</w:t>
              </w:r>
            </w:ins>
          </w:p>
          <w:p w14:paraId="08838377" w14:textId="77777777" w:rsidR="00C01294" w:rsidRPr="00C22FD0" w:rsidRDefault="00C01294" w:rsidP="00C01294">
            <w:pPr>
              <w:rPr>
                <w:ins w:id="1403" w:author="Author"/>
                <w:rFonts w:ascii="Times New Roman" w:hAnsi="Times New Roman" w:cs="Times New Roman"/>
                <w:sz w:val="20"/>
                <w:szCs w:val="20"/>
                <w:lang w:val="de-DE"/>
                <w:rPrChange w:id="1404" w:author="Author">
                  <w:rPr>
                    <w:ins w:id="1405" w:author="Author"/>
                    <w:rFonts w:ascii="Times New Roman" w:hAnsi="Times New Roman" w:cs="Times New Roman"/>
                    <w:sz w:val="20"/>
                    <w:szCs w:val="20"/>
                  </w:rPr>
                </w:rPrChange>
              </w:rPr>
            </w:pPr>
            <w:ins w:id="1406" w:author="Author">
              <w:r w:rsidRPr="00C22FD0">
                <w:rPr>
                  <w:rFonts w:ascii="Times New Roman" w:hAnsi="Times New Roman" w:cs="Times New Roman"/>
                  <w:sz w:val="20"/>
                  <w:szCs w:val="20"/>
                  <w:lang w:val="de-DE"/>
                  <w:rPrChange w:id="1407" w:author="Author">
                    <w:rPr>
                      <w:rFonts w:ascii="Times New Roman" w:hAnsi="Times New Roman" w:cs="Times New Roman"/>
                      <w:sz w:val="20"/>
                      <w:szCs w:val="20"/>
                    </w:rPr>
                  </w:rPrChange>
                </w:rPr>
                <w:t>- GBB-Rating Gesellschaft für Bonitätsbeurteilung GmbH (LEI code: 391200OLWXCTKPADVV72)</w:t>
              </w:r>
            </w:ins>
          </w:p>
          <w:p w14:paraId="38572DCB" w14:textId="77777777" w:rsidR="00C01294" w:rsidRPr="00C22FD0" w:rsidRDefault="00C01294" w:rsidP="00C01294">
            <w:pPr>
              <w:rPr>
                <w:ins w:id="1408" w:author="Author"/>
                <w:rFonts w:ascii="Times New Roman" w:hAnsi="Times New Roman" w:cs="Times New Roman"/>
                <w:sz w:val="20"/>
                <w:szCs w:val="20"/>
                <w:lang w:val="de-DE"/>
                <w:rPrChange w:id="1409" w:author="Author">
                  <w:rPr>
                    <w:ins w:id="1410" w:author="Author"/>
                    <w:rFonts w:ascii="Times New Roman" w:hAnsi="Times New Roman" w:cs="Times New Roman"/>
                    <w:sz w:val="20"/>
                    <w:szCs w:val="20"/>
                  </w:rPr>
                </w:rPrChange>
              </w:rPr>
            </w:pPr>
            <w:ins w:id="1411" w:author="Author">
              <w:r w:rsidRPr="00C22FD0">
                <w:rPr>
                  <w:rFonts w:ascii="Times New Roman" w:hAnsi="Times New Roman" w:cs="Times New Roman"/>
                  <w:sz w:val="20"/>
                  <w:szCs w:val="20"/>
                  <w:lang w:val="de-DE"/>
                  <w:rPrChange w:id="1412" w:author="Author">
                    <w:rPr>
                      <w:rFonts w:ascii="Times New Roman" w:hAnsi="Times New Roman" w:cs="Times New Roman"/>
                      <w:sz w:val="20"/>
                      <w:szCs w:val="20"/>
                    </w:rPr>
                  </w:rPrChange>
                </w:rPr>
                <w:t>- ASSEKURATA Assekuranz Rating-Agentur GmbH (LEI code: 529900977LETWLJF3295)</w:t>
              </w:r>
            </w:ins>
          </w:p>
          <w:p w14:paraId="03849C1E" w14:textId="77777777" w:rsidR="00C01294" w:rsidRPr="00C22FD0" w:rsidRDefault="00C01294" w:rsidP="00C01294">
            <w:pPr>
              <w:rPr>
                <w:ins w:id="1413" w:author="Author"/>
                <w:rFonts w:ascii="Times New Roman" w:hAnsi="Times New Roman" w:cs="Times New Roman"/>
                <w:sz w:val="20"/>
                <w:szCs w:val="20"/>
              </w:rPr>
            </w:pPr>
            <w:ins w:id="1414" w:author="Author">
              <w:r w:rsidRPr="00C22FD0">
                <w:rPr>
                  <w:rFonts w:ascii="Times New Roman" w:hAnsi="Times New Roman" w:cs="Times New Roman"/>
                  <w:sz w:val="20"/>
                  <w:szCs w:val="20"/>
                </w:rPr>
                <w:t xml:space="preserve">- ARC Ratings, S.A. (previously </w:t>
              </w:r>
              <w:proofErr w:type="spellStart"/>
              <w:r w:rsidRPr="00C22FD0">
                <w:rPr>
                  <w:rFonts w:ascii="Times New Roman" w:hAnsi="Times New Roman" w:cs="Times New Roman"/>
                  <w:sz w:val="20"/>
                  <w:szCs w:val="20"/>
                </w:rPr>
                <w:t>Companhia</w:t>
              </w:r>
              <w:proofErr w:type="spellEnd"/>
              <w:r w:rsidRPr="00C22FD0">
                <w:rPr>
                  <w:rFonts w:ascii="Times New Roman" w:hAnsi="Times New Roman" w:cs="Times New Roman"/>
                  <w:sz w:val="20"/>
                  <w:szCs w:val="20"/>
                </w:rPr>
                <w:t xml:space="preserve"> Portuguesa de Rating, S.A) (LEI code: 213800OZNJQMV6UA7D79)</w:t>
              </w:r>
            </w:ins>
          </w:p>
          <w:p w14:paraId="1165D66F" w14:textId="77777777" w:rsidR="00C01294" w:rsidRPr="00C22FD0" w:rsidRDefault="00C01294" w:rsidP="00C01294">
            <w:pPr>
              <w:rPr>
                <w:ins w:id="1415" w:author="Author"/>
                <w:rFonts w:ascii="Times New Roman" w:hAnsi="Times New Roman" w:cs="Times New Roman"/>
                <w:sz w:val="20"/>
                <w:szCs w:val="20"/>
              </w:rPr>
            </w:pPr>
            <w:ins w:id="1416" w:author="Author">
              <w:r w:rsidRPr="00C22FD0">
                <w:rPr>
                  <w:rFonts w:ascii="Times New Roman" w:hAnsi="Times New Roman" w:cs="Times New Roman"/>
                  <w:sz w:val="20"/>
                  <w:szCs w:val="20"/>
                </w:rPr>
                <w:t>- AM Best Europe-Rating Services Ltd. (AMBERS) (LEI code: 549300VO8J8E5IQV1T26)</w:t>
              </w:r>
            </w:ins>
          </w:p>
          <w:p w14:paraId="0AE02842" w14:textId="77777777" w:rsidR="00C01294" w:rsidRPr="00C22FD0" w:rsidRDefault="00C01294" w:rsidP="00C01294">
            <w:pPr>
              <w:rPr>
                <w:ins w:id="1417" w:author="Author"/>
                <w:rFonts w:ascii="Times New Roman" w:hAnsi="Times New Roman" w:cs="Times New Roman"/>
                <w:sz w:val="20"/>
                <w:szCs w:val="20"/>
              </w:rPr>
            </w:pPr>
            <w:ins w:id="1418" w:author="Author">
              <w:r w:rsidRPr="00C22FD0">
                <w:rPr>
                  <w:rFonts w:ascii="Times New Roman" w:hAnsi="Times New Roman" w:cs="Times New Roman"/>
                  <w:sz w:val="20"/>
                  <w:szCs w:val="20"/>
                </w:rPr>
                <w:t>- DBRS Ratings Limited (LEI code: 5493008CGCDQLGT3EH93)</w:t>
              </w:r>
            </w:ins>
          </w:p>
          <w:p w14:paraId="54752DD6" w14:textId="77777777" w:rsidR="00C01294" w:rsidRPr="00C22FD0" w:rsidRDefault="00C01294" w:rsidP="00C01294">
            <w:pPr>
              <w:rPr>
                <w:ins w:id="1419" w:author="Author"/>
                <w:rFonts w:ascii="Times New Roman" w:hAnsi="Times New Roman" w:cs="Times New Roman"/>
                <w:sz w:val="20"/>
                <w:szCs w:val="20"/>
              </w:rPr>
            </w:pPr>
            <w:ins w:id="1420" w:author="Author">
              <w:r w:rsidRPr="00C22FD0">
                <w:rPr>
                  <w:rFonts w:ascii="Times New Roman" w:hAnsi="Times New Roman" w:cs="Times New Roman"/>
                  <w:sz w:val="20"/>
                  <w:szCs w:val="20"/>
                </w:rPr>
                <w:t>- Fitch France S.A.S. (LEI code: 2138009Y4TCZT6QOJO69)</w:t>
              </w:r>
            </w:ins>
          </w:p>
          <w:p w14:paraId="2E6C5DFC" w14:textId="77777777" w:rsidR="00C01294" w:rsidRPr="00C22FD0" w:rsidRDefault="00C01294" w:rsidP="00C01294">
            <w:pPr>
              <w:rPr>
                <w:ins w:id="1421" w:author="Author"/>
                <w:rFonts w:ascii="Times New Roman" w:hAnsi="Times New Roman" w:cs="Times New Roman"/>
                <w:sz w:val="20"/>
                <w:szCs w:val="20"/>
                <w:lang w:val="de-DE"/>
                <w:rPrChange w:id="1422" w:author="Author">
                  <w:rPr>
                    <w:ins w:id="1423" w:author="Author"/>
                    <w:rFonts w:ascii="Times New Roman" w:hAnsi="Times New Roman" w:cs="Times New Roman"/>
                    <w:sz w:val="20"/>
                    <w:szCs w:val="20"/>
                  </w:rPr>
                </w:rPrChange>
              </w:rPr>
            </w:pPr>
            <w:ins w:id="1424" w:author="Author">
              <w:r w:rsidRPr="00C22FD0">
                <w:rPr>
                  <w:rFonts w:ascii="Times New Roman" w:hAnsi="Times New Roman" w:cs="Times New Roman"/>
                  <w:sz w:val="20"/>
                  <w:szCs w:val="20"/>
                  <w:lang w:val="de-DE"/>
                  <w:rPrChange w:id="1425" w:author="Author">
                    <w:rPr>
                      <w:rFonts w:ascii="Times New Roman" w:hAnsi="Times New Roman" w:cs="Times New Roman"/>
                      <w:sz w:val="20"/>
                      <w:szCs w:val="20"/>
                    </w:rPr>
                  </w:rPrChange>
                </w:rPr>
                <w:t>- Fitch Deutschland GmbH (LEI code: 213800JEMOT1H45VN340)</w:t>
              </w:r>
            </w:ins>
          </w:p>
          <w:p w14:paraId="0E5E4DF6" w14:textId="77777777" w:rsidR="00C01294" w:rsidRPr="00C22FD0" w:rsidRDefault="00C01294" w:rsidP="00C01294">
            <w:pPr>
              <w:rPr>
                <w:ins w:id="1426" w:author="Author"/>
                <w:rFonts w:ascii="Times New Roman" w:hAnsi="Times New Roman" w:cs="Times New Roman"/>
                <w:sz w:val="20"/>
                <w:szCs w:val="20"/>
                <w:lang w:val="de-DE"/>
                <w:rPrChange w:id="1427" w:author="Author">
                  <w:rPr>
                    <w:ins w:id="1428" w:author="Author"/>
                    <w:rFonts w:ascii="Times New Roman" w:hAnsi="Times New Roman" w:cs="Times New Roman"/>
                    <w:sz w:val="20"/>
                    <w:szCs w:val="20"/>
                  </w:rPr>
                </w:rPrChange>
              </w:rPr>
            </w:pPr>
            <w:ins w:id="1429" w:author="Author">
              <w:r w:rsidRPr="00C22FD0">
                <w:rPr>
                  <w:rFonts w:ascii="Times New Roman" w:hAnsi="Times New Roman" w:cs="Times New Roman"/>
                  <w:sz w:val="20"/>
                  <w:szCs w:val="20"/>
                  <w:lang w:val="de-DE"/>
                  <w:rPrChange w:id="1430" w:author="Author">
                    <w:rPr>
                      <w:rFonts w:ascii="Times New Roman" w:hAnsi="Times New Roman" w:cs="Times New Roman"/>
                      <w:sz w:val="20"/>
                      <w:szCs w:val="20"/>
                    </w:rPr>
                  </w:rPrChange>
                </w:rPr>
                <w:t>- Fitch Italia S.p.A. (LEI code: 213800POJ9QSCHL3KR31)</w:t>
              </w:r>
            </w:ins>
          </w:p>
          <w:p w14:paraId="52E19FCC" w14:textId="77777777" w:rsidR="00C01294" w:rsidRPr="00C22FD0" w:rsidRDefault="00C01294" w:rsidP="00C01294">
            <w:pPr>
              <w:rPr>
                <w:ins w:id="1431" w:author="Author"/>
                <w:rFonts w:ascii="Times New Roman" w:hAnsi="Times New Roman" w:cs="Times New Roman"/>
                <w:sz w:val="20"/>
                <w:szCs w:val="20"/>
                <w:lang w:val="de-DE"/>
                <w:rPrChange w:id="1432" w:author="Author">
                  <w:rPr>
                    <w:ins w:id="1433" w:author="Author"/>
                    <w:rFonts w:ascii="Times New Roman" w:hAnsi="Times New Roman" w:cs="Times New Roman"/>
                    <w:sz w:val="20"/>
                    <w:szCs w:val="20"/>
                  </w:rPr>
                </w:rPrChange>
              </w:rPr>
            </w:pPr>
            <w:ins w:id="1434" w:author="Author">
              <w:r w:rsidRPr="00C22FD0">
                <w:rPr>
                  <w:rFonts w:ascii="Times New Roman" w:hAnsi="Times New Roman" w:cs="Times New Roman"/>
                  <w:sz w:val="20"/>
                  <w:szCs w:val="20"/>
                  <w:lang w:val="de-DE"/>
                  <w:rPrChange w:id="1435" w:author="Author">
                    <w:rPr>
                      <w:rFonts w:ascii="Times New Roman" w:hAnsi="Times New Roman" w:cs="Times New Roman"/>
                      <w:sz w:val="20"/>
                      <w:szCs w:val="20"/>
                    </w:rPr>
                  </w:rPrChange>
                </w:rPr>
                <w:t>- Fitch Polska S.A. (LEI code: 213800RYJTJPW2WD5704)</w:t>
              </w:r>
            </w:ins>
          </w:p>
          <w:p w14:paraId="34BC2F40" w14:textId="77777777" w:rsidR="00C01294" w:rsidRPr="00C22FD0" w:rsidRDefault="00C01294" w:rsidP="00C01294">
            <w:pPr>
              <w:rPr>
                <w:ins w:id="1436" w:author="Author"/>
                <w:rFonts w:ascii="Times New Roman" w:hAnsi="Times New Roman" w:cs="Times New Roman"/>
                <w:sz w:val="20"/>
                <w:szCs w:val="20"/>
              </w:rPr>
            </w:pPr>
            <w:ins w:id="1437" w:author="Author">
              <w:r w:rsidRPr="00C22FD0">
                <w:rPr>
                  <w:rFonts w:ascii="Times New Roman" w:hAnsi="Times New Roman" w:cs="Times New Roman"/>
                  <w:sz w:val="20"/>
                  <w:szCs w:val="20"/>
                </w:rPr>
                <w:t xml:space="preserve">- Fitch Ratings </w:t>
              </w:r>
              <w:proofErr w:type="spellStart"/>
              <w:r w:rsidRPr="00C22FD0">
                <w:rPr>
                  <w:rFonts w:ascii="Times New Roman" w:hAnsi="Times New Roman" w:cs="Times New Roman"/>
                  <w:sz w:val="20"/>
                  <w:szCs w:val="20"/>
                </w:rPr>
                <w:t>España</w:t>
              </w:r>
              <w:proofErr w:type="spellEnd"/>
              <w:r w:rsidRPr="00C22FD0">
                <w:rPr>
                  <w:rFonts w:ascii="Times New Roman" w:hAnsi="Times New Roman" w:cs="Times New Roman"/>
                  <w:sz w:val="20"/>
                  <w:szCs w:val="20"/>
                </w:rPr>
                <w:t xml:space="preserve"> S.A.U. (LEI code: 213800RENFIIODKETE60)</w:t>
              </w:r>
            </w:ins>
          </w:p>
          <w:p w14:paraId="326D716F" w14:textId="77777777" w:rsidR="00C01294" w:rsidRPr="00C22FD0" w:rsidRDefault="00C01294" w:rsidP="00C01294">
            <w:pPr>
              <w:rPr>
                <w:ins w:id="1438" w:author="Author"/>
                <w:rFonts w:ascii="Times New Roman" w:hAnsi="Times New Roman" w:cs="Times New Roman"/>
                <w:sz w:val="20"/>
                <w:szCs w:val="20"/>
              </w:rPr>
            </w:pPr>
            <w:ins w:id="1439" w:author="Author">
              <w:r w:rsidRPr="00C22FD0">
                <w:rPr>
                  <w:rFonts w:ascii="Times New Roman" w:hAnsi="Times New Roman" w:cs="Times New Roman"/>
                  <w:sz w:val="20"/>
                  <w:szCs w:val="20"/>
                </w:rPr>
                <w:t>- Fitch Ratings Limited (LEI code: 2138009F8YAHVC8W3Q52)</w:t>
              </w:r>
            </w:ins>
          </w:p>
          <w:p w14:paraId="2BA5783B" w14:textId="77777777" w:rsidR="00C01294" w:rsidRPr="00C22FD0" w:rsidRDefault="00C01294" w:rsidP="00C01294">
            <w:pPr>
              <w:rPr>
                <w:ins w:id="1440" w:author="Author"/>
                <w:rFonts w:ascii="Times New Roman" w:hAnsi="Times New Roman" w:cs="Times New Roman"/>
                <w:sz w:val="20"/>
                <w:szCs w:val="20"/>
              </w:rPr>
            </w:pPr>
            <w:ins w:id="1441" w:author="Author">
              <w:r w:rsidRPr="00C22FD0">
                <w:rPr>
                  <w:rFonts w:ascii="Times New Roman" w:hAnsi="Times New Roman" w:cs="Times New Roman"/>
                  <w:sz w:val="20"/>
                  <w:szCs w:val="20"/>
                </w:rPr>
                <w:t>- Fitch Ratings CIS Limited (LEI code: 213800B7528Q4DIF2G76)</w:t>
              </w:r>
            </w:ins>
          </w:p>
          <w:p w14:paraId="06023F29" w14:textId="77777777" w:rsidR="00C01294" w:rsidRPr="00C22FD0" w:rsidRDefault="00C01294" w:rsidP="00C01294">
            <w:pPr>
              <w:rPr>
                <w:ins w:id="1442" w:author="Author"/>
                <w:rFonts w:ascii="Times New Roman" w:hAnsi="Times New Roman" w:cs="Times New Roman"/>
                <w:sz w:val="20"/>
                <w:szCs w:val="20"/>
              </w:rPr>
            </w:pPr>
            <w:ins w:id="1443" w:author="Author">
              <w:r w:rsidRPr="00C22FD0">
                <w:rPr>
                  <w:rFonts w:ascii="Times New Roman" w:hAnsi="Times New Roman" w:cs="Times New Roman"/>
                  <w:sz w:val="20"/>
                  <w:szCs w:val="20"/>
                </w:rPr>
                <w:t>- Moody’s Investors Service Cyprus Ltd (LEI code: 549300V4LCOYCMNUVR81)</w:t>
              </w:r>
            </w:ins>
          </w:p>
          <w:p w14:paraId="1F3DC590" w14:textId="77777777" w:rsidR="00C01294" w:rsidRPr="00C22FD0" w:rsidRDefault="00C01294" w:rsidP="00C01294">
            <w:pPr>
              <w:rPr>
                <w:ins w:id="1444" w:author="Author"/>
                <w:rFonts w:ascii="Times New Roman" w:hAnsi="Times New Roman" w:cs="Times New Roman"/>
                <w:sz w:val="20"/>
                <w:szCs w:val="20"/>
              </w:rPr>
            </w:pPr>
            <w:ins w:id="1445" w:author="Author">
              <w:r w:rsidRPr="00C22FD0">
                <w:rPr>
                  <w:rFonts w:ascii="Times New Roman" w:hAnsi="Times New Roman" w:cs="Times New Roman"/>
                  <w:sz w:val="20"/>
                  <w:szCs w:val="20"/>
                </w:rPr>
                <w:t>- Moody’s France S.A.S. (LEI code: 549300EB2XQYRSE54F02)</w:t>
              </w:r>
            </w:ins>
          </w:p>
          <w:p w14:paraId="1FD0EB99" w14:textId="77777777" w:rsidR="00C01294" w:rsidRPr="00C22FD0" w:rsidRDefault="00C01294" w:rsidP="00C01294">
            <w:pPr>
              <w:rPr>
                <w:ins w:id="1446" w:author="Author"/>
                <w:rFonts w:ascii="Times New Roman" w:hAnsi="Times New Roman" w:cs="Times New Roman"/>
                <w:sz w:val="20"/>
                <w:szCs w:val="20"/>
              </w:rPr>
            </w:pPr>
            <w:ins w:id="1447" w:author="Author">
              <w:r w:rsidRPr="00C22FD0">
                <w:rPr>
                  <w:rFonts w:ascii="Times New Roman" w:hAnsi="Times New Roman" w:cs="Times New Roman"/>
                  <w:sz w:val="20"/>
                  <w:szCs w:val="20"/>
                </w:rPr>
                <w:t>- Moody’s Deutschland GmbH (LEI code: 549300M5JMGHVTWYZH47)</w:t>
              </w:r>
            </w:ins>
          </w:p>
          <w:p w14:paraId="2CEB0E98" w14:textId="77777777" w:rsidR="00C01294" w:rsidRPr="00C22FD0" w:rsidRDefault="00C01294" w:rsidP="00C01294">
            <w:pPr>
              <w:rPr>
                <w:ins w:id="1448" w:author="Author"/>
                <w:rFonts w:ascii="Times New Roman" w:hAnsi="Times New Roman" w:cs="Times New Roman"/>
                <w:sz w:val="20"/>
                <w:szCs w:val="20"/>
              </w:rPr>
            </w:pPr>
            <w:ins w:id="1449" w:author="Author">
              <w:r w:rsidRPr="00C22FD0">
                <w:rPr>
                  <w:rFonts w:ascii="Times New Roman" w:hAnsi="Times New Roman" w:cs="Times New Roman"/>
                  <w:sz w:val="20"/>
                  <w:szCs w:val="20"/>
                </w:rPr>
                <w:t xml:space="preserve">- Moody’s Italia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(LEI code: 549300GMXJ4QK70UOU68)</w:t>
              </w:r>
            </w:ins>
          </w:p>
          <w:p w14:paraId="509BB808" w14:textId="77777777" w:rsidR="00C01294" w:rsidRPr="00C22FD0" w:rsidRDefault="00C01294" w:rsidP="00C01294">
            <w:pPr>
              <w:rPr>
                <w:ins w:id="1450" w:author="Author"/>
                <w:rFonts w:ascii="Times New Roman" w:hAnsi="Times New Roman" w:cs="Times New Roman"/>
                <w:sz w:val="20"/>
                <w:szCs w:val="20"/>
              </w:rPr>
            </w:pPr>
            <w:ins w:id="1451" w:author="Author">
              <w:r w:rsidRPr="00C22FD0">
                <w:rPr>
                  <w:rFonts w:ascii="Times New Roman" w:hAnsi="Times New Roman" w:cs="Times New Roman"/>
                  <w:sz w:val="20"/>
                  <w:szCs w:val="20"/>
                </w:rPr>
                <w:t xml:space="preserve">- Moody’s Investors Service </w:t>
              </w:r>
              <w:proofErr w:type="spellStart"/>
              <w:r w:rsidRPr="00C22FD0">
                <w:rPr>
                  <w:rFonts w:ascii="Times New Roman" w:hAnsi="Times New Roman" w:cs="Times New Roman"/>
                  <w:sz w:val="20"/>
                  <w:szCs w:val="20"/>
                </w:rPr>
                <w:t>España</w:t>
              </w:r>
              <w:proofErr w:type="spellEnd"/>
              <w:r w:rsidRPr="00C22FD0">
                <w:rPr>
                  <w:rFonts w:ascii="Times New Roman" w:hAnsi="Times New Roman" w:cs="Times New Roman"/>
                  <w:sz w:val="20"/>
                  <w:szCs w:val="20"/>
                </w:rPr>
                <w:t xml:space="preserve"> S.A. (LEI code: 5493005X59ILY4BGJK90)</w:t>
              </w:r>
            </w:ins>
          </w:p>
          <w:p w14:paraId="00EFEA72" w14:textId="77777777" w:rsidR="00C01294" w:rsidRPr="00C22FD0" w:rsidRDefault="00C01294" w:rsidP="00C01294">
            <w:pPr>
              <w:rPr>
                <w:ins w:id="1452" w:author="Author"/>
                <w:rFonts w:ascii="Times New Roman" w:hAnsi="Times New Roman" w:cs="Times New Roman"/>
                <w:sz w:val="20"/>
                <w:szCs w:val="20"/>
              </w:rPr>
            </w:pPr>
            <w:ins w:id="1453" w:author="Author">
              <w:r w:rsidRPr="00C22FD0">
                <w:rPr>
                  <w:rFonts w:ascii="Times New Roman" w:hAnsi="Times New Roman" w:cs="Times New Roman"/>
                  <w:sz w:val="20"/>
                  <w:szCs w:val="20"/>
                </w:rPr>
                <w:t>- Moody’s Investors Service Ltd (LEI code: 549300SM89WABHDNJ349)</w:t>
              </w:r>
            </w:ins>
          </w:p>
          <w:p w14:paraId="2EED5579" w14:textId="77777777" w:rsidR="005E0016" w:rsidRPr="005E0016" w:rsidRDefault="005E0016" w:rsidP="005E0016">
            <w:pPr>
              <w:rPr>
                <w:ins w:id="1454" w:author="Author"/>
                <w:rFonts w:ascii="Times New Roman" w:hAnsi="Times New Roman" w:cs="Times New Roman"/>
                <w:sz w:val="20"/>
                <w:szCs w:val="20"/>
              </w:rPr>
            </w:pPr>
            <w:ins w:id="1455" w:author="Author">
              <w:r w:rsidRPr="005E0016">
                <w:rPr>
                  <w:rFonts w:ascii="Times New Roman" w:hAnsi="Times New Roman" w:cs="Times New Roman"/>
                  <w:sz w:val="20"/>
                  <w:szCs w:val="20"/>
                </w:rPr>
                <w:lastRenderedPageBreak/>
                <w:t>- S&amp;P Global Ratings France SAS (LEI code: 54930035REY2YCDSBH09)</w:t>
              </w:r>
            </w:ins>
          </w:p>
          <w:p w14:paraId="0F01BB3C" w14:textId="61F4BC33" w:rsidR="00C01294" w:rsidRPr="00C22FD0" w:rsidDel="005E0016" w:rsidRDefault="005E0016" w:rsidP="005E0016">
            <w:pPr>
              <w:rPr>
                <w:ins w:id="1456" w:author="Author"/>
                <w:del w:id="1457" w:author="Author"/>
                <w:rFonts w:ascii="Times New Roman" w:hAnsi="Times New Roman" w:cs="Times New Roman"/>
                <w:sz w:val="20"/>
                <w:szCs w:val="20"/>
              </w:rPr>
            </w:pPr>
            <w:ins w:id="1458" w:author="Author">
              <w:r w:rsidRPr="005E0016">
                <w:rPr>
                  <w:rFonts w:ascii="Times New Roman" w:hAnsi="Times New Roman" w:cs="Times New Roman"/>
                  <w:sz w:val="20"/>
                  <w:szCs w:val="20"/>
                </w:rPr>
                <w:t>- S&amp;P Global Ratings Italy S.R.L. (LEI code: 54930000NMOJ7ZBUQ063)</w:t>
              </w:r>
              <w:del w:id="1459" w:author="Author">
                <w:r w:rsidR="00C01294" w:rsidRPr="00C22FD0" w:rsidDel="005E0016">
                  <w:rPr>
                    <w:rFonts w:ascii="Times New Roman" w:hAnsi="Times New Roman" w:cs="Times New Roman"/>
                    <w:sz w:val="20"/>
                    <w:szCs w:val="20"/>
                  </w:rPr>
                  <w:delText>- Standard &amp; Poor’s Credit Market Services France S.A.S. (LEI code: 54930035REY2YCDSBH09)</w:delText>
                </w:r>
              </w:del>
            </w:ins>
          </w:p>
          <w:p w14:paraId="50789988" w14:textId="388A5BB7" w:rsidR="00C01294" w:rsidRPr="00C22FD0" w:rsidDel="005E0016" w:rsidRDefault="00C01294" w:rsidP="00C01294">
            <w:pPr>
              <w:rPr>
                <w:ins w:id="1460" w:author="Author"/>
                <w:del w:id="1461" w:author="Author"/>
                <w:rFonts w:ascii="Times New Roman" w:hAnsi="Times New Roman" w:cs="Times New Roman"/>
                <w:sz w:val="20"/>
                <w:szCs w:val="20"/>
              </w:rPr>
            </w:pPr>
            <w:ins w:id="1462" w:author="Author">
              <w:del w:id="1463" w:author="Author">
                <w:r w:rsidRPr="00C22FD0" w:rsidDel="005E0016">
                  <w:rPr>
                    <w:rFonts w:ascii="Times New Roman" w:hAnsi="Times New Roman" w:cs="Times New Roman"/>
                    <w:sz w:val="20"/>
                    <w:szCs w:val="20"/>
                  </w:rPr>
                  <w:delText>- Standard &amp; Poor’s Credit Market Services Italy S.r.l. (LEI code: 54930000NMOJ7ZBUQ063)</w:delText>
                </w:r>
              </w:del>
            </w:ins>
          </w:p>
          <w:p w14:paraId="3DA6C63E" w14:textId="77777777" w:rsidR="00C01294" w:rsidRPr="00C22FD0" w:rsidRDefault="00C01294" w:rsidP="00C01294">
            <w:pPr>
              <w:rPr>
                <w:ins w:id="1464" w:author="Author"/>
                <w:rFonts w:ascii="Times New Roman" w:hAnsi="Times New Roman" w:cs="Times New Roman"/>
                <w:sz w:val="20"/>
                <w:szCs w:val="20"/>
              </w:rPr>
            </w:pPr>
            <w:ins w:id="1465" w:author="Author">
              <w:r w:rsidRPr="00C22FD0">
                <w:rPr>
                  <w:rFonts w:ascii="Times New Roman" w:hAnsi="Times New Roman" w:cs="Times New Roman"/>
                  <w:sz w:val="20"/>
                  <w:szCs w:val="20"/>
                </w:rPr>
                <w:t>- Standard &amp; Poor’s Credit Market Services Europe Limited (LEI code: 549300363WVTTH0TW460)</w:t>
              </w:r>
            </w:ins>
          </w:p>
          <w:p w14:paraId="421013DC" w14:textId="4C915B10" w:rsidR="00C01294" w:rsidRPr="00C22FD0" w:rsidRDefault="00C01294" w:rsidP="00C01294">
            <w:pPr>
              <w:rPr>
                <w:ins w:id="1466" w:author="Author"/>
                <w:rFonts w:ascii="Times New Roman" w:hAnsi="Times New Roman" w:cs="Times New Roman"/>
                <w:sz w:val="20"/>
                <w:szCs w:val="20"/>
              </w:rPr>
            </w:pPr>
            <w:ins w:id="1467" w:author="Author">
              <w:r w:rsidRPr="00C22FD0">
                <w:rPr>
                  <w:rFonts w:ascii="Times New Roman" w:hAnsi="Times New Roman" w:cs="Times New Roman"/>
                  <w:sz w:val="20"/>
                  <w:szCs w:val="20"/>
                </w:rPr>
                <w:t xml:space="preserve">- </w:t>
              </w:r>
              <w:r w:rsidR="00AE3C77" w:rsidRPr="00AE3C77">
                <w:rPr>
                  <w:rFonts w:ascii="Times New Roman" w:hAnsi="Times New Roman" w:cs="Times New Roman"/>
                  <w:sz w:val="20"/>
                  <w:szCs w:val="20"/>
                </w:rPr>
                <w:t xml:space="preserve">CRIF Ratings </w:t>
              </w:r>
              <w:proofErr w:type="spellStart"/>
              <w:r w:rsidR="00AE3C77" w:rsidRPr="00AE3C77">
                <w:rPr>
                  <w:rFonts w:ascii="Times New Roman" w:hAnsi="Times New Roman" w:cs="Times New Roman"/>
                  <w:sz w:val="20"/>
                  <w:szCs w:val="20"/>
                </w:rPr>
                <w:t>S.r.l</w:t>
              </w:r>
              <w:proofErr w:type="spellEnd"/>
              <w:r w:rsidR="00AE3C77" w:rsidRPr="00AE3C77">
                <w:rPr>
                  <w:rFonts w:ascii="Times New Roman" w:hAnsi="Times New Roman" w:cs="Times New Roman"/>
                  <w:sz w:val="20"/>
                  <w:szCs w:val="20"/>
                </w:rPr>
                <w:t xml:space="preserve">. (previously </w:t>
              </w:r>
              <w:r w:rsidRPr="00C22FD0">
                <w:rPr>
                  <w:rFonts w:ascii="Times New Roman" w:hAnsi="Times New Roman" w:cs="Times New Roman"/>
                  <w:sz w:val="20"/>
                  <w:szCs w:val="20"/>
                </w:rPr>
                <w:t>CRIF S.p.A.</w:t>
              </w:r>
              <w:r w:rsidR="00AE3C77">
                <w:rPr>
                  <w:rFonts w:ascii="Times New Roman" w:hAnsi="Times New Roman" w:cs="Times New Roman"/>
                  <w:sz w:val="20"/>
                  <w:szCs w:val="20"/>
                </w:rPr>
                <w:t>)</w:t>
              </w:r>
              <w:r w:rsidRPr="00C22FD0">
                <w:rPr>
                  <w:rFonts w:ascii="Times New Roman" w:hAnsi="Times New Roman" w:cs="Times New Roman"/>
                  <w:sz w:val="20"/>
                  <w:szCs w:val="20"/>
                </w:rPr>
                <w:t xml:space="preserve"> (LEI code: </w:t>
              </w:r>
              <w:r w:rsidR="00194326" w:rsidRPr="00C22FD0">
                <w:rPr>
                  <w:rFonts w:ascii="Times New Roman" w:hAnsi="Times New Roman" w:cs="Times New Roman"/>
                  <w:sz w:val="20"/>
                  <w:szCs w:val="20"/>
                </w:rPr>
                <w:t>8156001AB6A1D740F237</w:t>
              </w:r>
              <w:del w:id="1468" w:author="Author">
                <w:r w:rsidRPr="00C22FD0" w:rsidDel="00194326">
                  <w:rPr>
                    <w:rFonts w:ascii="Times New Roman" w:hAnsi="Times New Roman" w:cs="Times New Roman"/>
                    <w:sz w:val="20"/>
                    <w:szCs w:val="20"/>
                  </w:rPr>
                  <w:delText>815600EAE45F55EE5B73</w:delText>
                </w:r>
              </w:del>
              <w:r w:rsidRPr="00C22FD0">
                <w:rPr>
                  <w:rFonts w:ascii="Times New Roman" w:hAnsi="Times New Roman" w:cs="Times New Roman"/>
                  <w:sz w:val="20"/>
                  <w:szCs w:val="20"/>
                </w:rPr>
                <w:t>)</w:t>
              </w:r>
            </w:ins>
          </w:p>
          <w:p w14:paraId="7DD6C8DE" w14:textId="77777777" w:rsidR="00C01294" w:rsidRPr="00C22FD0" w:rsidRDefault="00C01294" w:rsidP="00C01294">
            <w:pPr>
              <w:rPr>
                <w:ins w:id="1469" w:author="Author"/>
                <w:rFonts w:ascii="Times New Roman" w:hAnsi="Times New Roman" w:cs="Times New Roman"/>
                <w:sz w:val="20"/>
                <w:szCs w:val="20"/>
              </w:rPr>
            </w:pPr>
            <w:ins w:id="1470" w:author="Author">
              <w:r w:rsidRPr="00C22FD0">
                <w:rPr>
                  <w:rFonts w:ascii="Times New Roman" w:hAnsi="Times New Roman" w:cs="Times New Roman"/>
                  <w:sz w:val="20"/>
                  <w:szCs w:val="20"/>
                </w:rPr>
                <w:t>- Capital Intelligence Ratings Ltd (LEI code: 549300RE88OJP9J24Z18)</w:t>
              </w:r>
            </w:ins>
          </w:p>
          <w:p w14:paraId="33E4E6B5" w14:textId="77777777" w:rsidR="00C01294" w:rsidRPr="00C22FD0" w:rsidRDefault="00C01294" w:rsidP="00C01294">
            <w:pPr>
              <w:rPr>
                <w:ins w:id="1471" w:author="Author"/>
                <w:rFonts w:ascii="Times New Roman" w:hAnsi="Times New Roman" w:cs="Times New Roman"/>
                <w:sz w:val="20"/>
                <w:szCs w:val="20"/>
              </w:rPr>
            </w:pPr>
            <w:ins w:id="1472" w:author="Author">
              <w:r w:rsidRPr="00C22FD0">
                <w:rPr>
                  <w:rFonts w:ascii="Times New Roman" w:hAnsi="Times New Roman" w:cs="Times New Roman"/>
                  <w:sz w:val="20"/>
                  <w:szCs w:val="20"/>
                </w:rPr>
                <w:t xml:space="preserve">- European Rating Agency, </w:t>
              </w:r>
              <w:proofErr w:type="spellStart"/>
              <w:r w:rsidRPr="00C22FD0">
                <w:rPr>
                  <w:rFonts w:ascii="Times New Roman" w:hAnsi="Times New Roman" w:cs="Times New Roman"/>
                  <w:sz w:val="20"/>
                  <w:szCs w:val="20"/>
                </w:rPr>
                <w:t>a.s</w:t>
              </w:r>
              <w:proofErr w:type="spellEnd"/>
              <w:r w:rsidRPr="00C22FD0">
                <w:rPr>
                  <w:rFonts w:ascii="Times New Roman" w:hAnsi="Times New Roman" w:cs="Times New Roman"/>
                  <w:sz w:val="20"/>
                  <w:szCs w:val="20"/>
                </w:rPr>
                <w:t>. (LEI code: 097900BFME0000038276)</w:t>
              </w:r>
            </w:ins>
          </w:p>
          <w:p w14:paraId="6F73838B" w14:textId="77777777" w:rsidR="00C01294" w:rsidRPr="00C22FD0" w:rsidRDefault="00C01294" w:rsidP="00C01294">
            <w:pPr>
              <w:rPr>
                <w:ins w:id="1473" w:author="Author"/>
                <w:rFonts w:ascii="Times New Roman" w:hAnsi="Times New Roman" w:cs="Times New Roman"/>
                <w:sz w:val="20"/>
                <w:szCs w:val="20"/>
              </w:rPr>
            </w:pPr>
            <w:ins w:id="1474"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Axesor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conocer</w:t>
              </w:r>
              <w:proofErr w:type="spellEnd"/>
              <w:r w:rsidRPr="00C22FD0">
                <w:rPr>
                  <w:rFonts w:ascii="Times New Roman" w:hAnsi="Times New Roman" w:cs="Times New Roman"/>
                  <w:sz w:val="20"/>
                  <w:szCs w:val="20"/>
                </w:rPr>
                <w:t xml:space="preserve"> para </w:t>
              </w:r>
              <w:proofErr w:type="spellStart"/>
              <w:r w:rsidRPr="00C22FD0">
                <w:rPr>
                  <w:rFonts w:ascii="Times New Roman" w:hAnsi="Times New Roman" w:cs="Times New Roman"/>
                  <w:sz w:val="20"/>
                  <w:szCs w:val="20"/>
                </w:rPr>
                <w:t>decidir</w:t>
              </w:r>
              <w:proofErr w:type="spellEnd"/>
              <w:r w:rsidRPr="00C22FD0">
                <w:rPr>
                  <w:rFonts w:ascii="Times New Roman" w:hAnsi="Times New Roman" w:cs="Times New Roman"/>
                  <w:sz w:val="20"/>
                  <w:szCs w:val="20"/>
                </w:rPr>
                <w:t xml:space="preserve"> SA (LEI code: 95980020140005900000)</w:t>
              </w:r>
            </w:ins>
          </w:p>
          <w:p w14:paraId="3D8A6AE0" w14:textId="77777777" w:rsidR="00C01294" w:rsidRPr="00C22FD0" w:rsidRDefault="00C01294" w:rsidP="00C01294">
            <w:pPr>
              <w:rPr>
                <w:ins w:id="1475" w:author="Author"/>
                <w:rFonts w:ascii="Times New Roman" w:hAnsi="Times New Roman" w:cs="Times New Roman"/>
                <w:sz w:val="20"/>
                <w:szCs w:val="20"/>
              </w:rPr>
            </w:pPr>
            <w:ins w:id="1476"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Cerved</w:t>
              </w:r>
              <w:proofErr w:type="spellEnd"/>
              <w:r w:rsidRPr="00C22FD0">
                <w:rPr>
                  <w:rFonts w:ascii="Times New Roman" w:hAnsi="Times New Roman" w:cs="Times New Roman"/>
                  <w:sz w:val="20"/>
                  <w:szCs w:val="20"/>
                </w:rPr>
                <w:t xml:space="preserve"> Rating Agency S.p.A. (previously CERVED Group S.p.A. ) (LEI code: 8156004AB6C992A99368)</w:t>
              </w:r>
            </w:ins>
          </w:p>
          <w:p w14:paraId="0232E520" w14:textId="77777777" w:rsidR="00C01294" w:rsidRPr="00C22FD0" w:rsidRDefault="00C01294" w:rsidP="00C01294">
            <w:pPr>
              <w:rPr>
                <w:ins w:id="1477" w:author="Author"/>
                <w:rFonts w:ascii="Times New Roman" w:hAnsi="Times New Roman" w:cs="Times New Roman"/>
                <w:sz w:val="20"/>
                <w:szCs w:val="20"/>
              </w:rPr>
            </w:pPr>
            <w:ins w:id="1478" w:author="Author">
              <w:r w:rsidRPr="00C22FD0">
                <w:rPr>
                  <w:rFonts w:ascii="Times New Roman" w:hAnsi="Times New Roman" w:cs="Times New Roman"/>
                  <w:sz w:val="20"/>
                  <w:szCs w:val="20"/>
                </w:rPr>
                <w:t>- Kroll Bond Rating Agency (LEI code: 549300QYZ5CZYXTNZ676)</w:t>
              </w:r>
            </w:ins>
          </w:p>
          <w:p w14:paraId="758CB69E" w14:textId="77777777" w:rsidR="00C01294" w:rsidRPr="00C22FD0" w:rsidRDefault="00C01294" w:rsidP="00C01294">
            <w:pPr>
              <w:rPr>
                <w:ins w:id="1479" w:author="Author"/>
                <w:rFonts w:ascii="Times New Roman" w:hAnsi="Times New Roman" w:cs="Times New Roman"/>
                <w:sz w:val="20"/>
                <w:szCs w:val="20"/>
              </w:rPr>
            </w:pPr>
            <w:ins w:id="1480" w:author="Author">
              <w:r w:rsidRPr="00C22FD0">
                <w:rPr>
                  <w:rFonts w:ascii="Times New Roman" w:hAnsi="Times New Roman" w:cs="Times New Roman"/>
                  <w:sz w:val="20"/>
                  <w:szCs w:val="20"/>
                </w:rPr>
                <w:t>- The Economist Intelligence Unit Ltd (LEI code: 213800Q7GRZWF95EWN10)</w:t>
              </w:r>
            </w:ins>
          </w:p>
          <w:p w14:paraId="3246BBDF" w14:textId="77777777" w:rsidR="00C01294" w:rsidRPr="00C22FD0" w:rsidRDefault="00C01294" w:rsidP="00C01294">
            <w:pPr>
              <w:rPr>
                <w:ins w:id="1481" w:author="Author"/>
                <w:rFonts w:ascii="Times New Roman" w:hAnsi="Times New Roman" w:cs="Times New Roman"/>
                <w:sz w:val="20"/>
                <w:szCs w:val="20"/>
              </w:rPr>
            </w:pPr>
            <w:ins w:id="1482"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Dagong</w:t>
              </w:r>
              <w:proofErr w:type="spellEnd"/>
              <w:r w:rsidRPr="00C22FD0">
                <w:rPr>
                  <w:rFonts w:ascii="Times New Roman" w:hAnsi="Times New Roman" w:cs="Times New Roman"/>
                  <w:sz w:val="20"/>
                  <w:szCs w:val="20"/>
                </w:rPr>
                <w:t xml:space="preserve"> Europe Credit Rating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Dagong</w:t>
              </w:r>
              <w:proofErr w:type="spellEnd"/>
              <w:r w:rsidRPr="00C22FD0">
                <w:rPr>
                  <w:rFonts w:ascii="Times New Roman" w:hAnsi="Times New Roman" w:cs="Times New Roman"/>
                  <w:sz w:val="20"/>
                  <w:szCs w:val="20"/>
                </w:rPr>
                <w:t xml:space="preserve"> Europe) (LEI code: 815600BF4FF53B7C6311)</w:t>
              </w:r>
            </w:ins>
          </w:p>
          <w:p w14:paraId="5EA216C7" w14:textId="7830FF2F" w:rsidR="00C01294" w:rsidRPr="00C22FD0" w:rsidRDefault="00C01294" w:rsidP="00C01294">
            <w:pPr>
              <w:rPr>
                <w:ins w:id="1483" w:author="Author"/>
                <w:rFonts w:ascii="Times New Roman" w:hAnsi="Times New Roman" w:cs="Times New Roman"/>
                <w:sz w:val="20"/>
                <w:szCs w:val="20"/>
              </w:rPr>
            </w:pPr>
            <w:ins w:id="1484" w:author="Author">
              <w:r w:rsidRPr="00C22FD0">
                <w:rPr>
                  <w:rFonts w:ascii="Times New Roman" w:hAnsi="Times New Roman" w:cs="Times New Roman"/>
                  <w:sz w:val="20"/>
                  <w:szCs w:val="20"/>
                </w:rPr>
                <w:t xml:space="preserve">- Spread Research (LEI code: </w:t>
              </w:r>
              <w:r w:rsidR="00194326" w:rsidRPr="00C22FD0">
                <w:rPr>
                  <w:rFonts w:ascii="Times New Roman" w:hAnsi="Times New Roman" w:cs="Times New Roman"/>
                  <w:sz w:val="20"/>
                  <w:szCs w:val="20"/>
                </w:rPr>
                <w:t>969500HB6BVM2UJDOC52</w:t>
              </w:r>
              <w:r w:rsidRPr="00C22FD0">
                <w:rPr>
                  <w:rFonts w:ascii="Times New Roman" w:hAnsi="Times New Roman" w:cs="Times New Roman"/>
                  <w:sz w:val="20"/>
                  <w:szCs w:val="20"/>
                </w:rPr>
                <w:t>)</w:t>
              </w:r>
            </w:ins>
          </w:p>
          <w:p w14:paraId="0B50B60D" w14:textId="77777777" w:rsidR="00C01294" w:rsidRPr="00C22FD0" w:rsidRDefault="00C01294" w:rsidP="00C01294">
            <w:pPr>
              <w:rPr>
                <w:ins w:id="1485" w:author="Author"/>
                <w:rFonts w:ascii="Times New Roman" w:hAnsi="Times New Roman" w:cs="Times New Roman"/>
                <w:sz w:val="20"/>
                <w:szCs w:val="20"/>
              </w:rPr>
            </w:pPr>
            <w:ins w:id="1486"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EuroRating</w:t>
              </w:r>
              <w:proofErr w:type="spellEnd"/>
              <w:r w:rsidRPr="00C22FD0">
                <w:rPr>
                  <w:rFonts w:ascii="Times New Roman" w:hAnsi="Times New Roman" w:cs="Times New Roman"/>
                  <w:sz w:val="20"/>
                  <w:szCs w:val="20"/>
                </w:rPr>
                <w:t xml:space="preserve"> Sp. z </w:t>
              </w:r>
              <w:proofErr w:type="spellStart"/>
              <w:r w:rsidRPr="00C22FD0">
                <w:rPr>
                  <w:rFonts w:ascii="Times New Roman" w:hAnsi="Times New Roman" w:cs="Times New Roman"/>
                  <w:sz w:val="20"/>
                  <w:szCs w:val="20"/>
                </w:rPr>
                <w:t>o.o</w:t>
              </w:r>
              <w:proofErr w:type="spellEnd"/>
              <w:r w:rsidRPr="00C22FD0">
                <w:rPr>
                  <w:rFonts w:ascii="Times New Roman" w:hAnsi="Times New Roman" w:cs="Times New Roman"/>
                  <w:sz w:val="20"/>
                  <w:szCs w:val="20"/>
                </w:rPr>
                <w:t>. (LEI code: 25940027QWS5GMO74O03)</w:t>
              </w:r>
            </w:ins>
          </w:p>
          <w:p w14:paraId="3264B776" w14:textId="77777777" w:rsidR="00C01294" w:rsidRPr="00C22FD0" w:rsidRDefault="00C01294" w:rsidP="00C01294">
            <w:pPr>
              <w:rPr>
                <w:ins w:id="1487" w:author="Author"/>
                <w:rFonts w:ascii="Times New Roman" w:hAnsi="Times New Roman" w:cs="Times New Roman"/>
                <w:sz w:val="20"/>
                <w:szCs w:val="20"/>
              </w:rPr>
            </w:pPr>
            <w:ins w:id="1488" w:author="Author">
              <w:r w:rsidRPr="00C22FD0">
                <w:rPr>
                  <w:rFonts w:ascii="Times New Roman" w:hAnsi="Times New Roman" w:cs="Times New Roman"/>
                  <w:sz w:val="20"/>
                  <w:szCs w:val="20"/>
                </w:rPr>
                <w:t>- HR Ratings de México, S.A. de C.V. (HR Ratings) (LEI code: 549300IFL3XJKTRHZ480)</w:t>
              </w:r>
            </w:ins>
          </w:p>
          <w:p w14:paraId="5CDF002F" w14:textId="77777777" w:rsidR="00C01294" w:rsidRPr="00C22FD0" w:rsidRDefault="00C01294" w:rsidP="00C01294">
            <w:pPr>
              <w:rPr>
                <w:ins w:id="1489" w:author="Author"/>
                <w:rFonts w:ascii="Times New Roman" w:hAnsi="Times New Roman" w:cs="Times New Roman"/>
                <w:sz w:val="20"/>
                <w:szCs w:val="20"/>
              </w:rPr>
            </w:pPr>
            <w:ins w:id="1490" w:author="Author">
              <w:r w:rsidRPr="00C22FD0">
                <w:rPr>
                  <w:rFonts w:ascii="Times New Roman" w:hAnsi="Times New Roman" w:cs="Times New Roman"/>
                  <w:sz w:val="20"/>
                  <w:szCs w:val="20"/>
                </w:rPr>
                <w:t>- Moody’s Investors Service EMEA Ltd (LEI code: 54930009NU3JYS1HTT72)</w:t>
              </w:r>
            </w:ins>
          </w:p>
          <w:p w14:paraId="7216EE80" w14:textId="77777777" w:rsidR="00C01294" w:rsidRPr="00C22FD0" w:rsidRDefault="00C01294" w:rsidP="00C01294">
            <w:pPr>
              <w:rPr>
                <w:ins w:id="1491" w:author="Author"/>
                <w:rFonts w:ascii="Times New Roman" w:hAnsi="Times New Roman" w:cs="Times New Roman"/>
                <w:sz w:val="20"/>
                <w:szCs w:val="20"/>
              </w:rPr>
            </w:pPr>
            <w:ins w:id="1492" w:author="Author">
              <w:r w:rsidRPr="00C22FD0">
                <w:rPr>
                  <w:rFonts w:ascii="Times New Roman" w:hAnsi="Times New Roman" w:cs="Times New Roman"/>
                  <w:sz w:val="20"/>
                  <w:szCs w:val="20"/>
                </w:rPr>
                <w:t>- Egan-Jones Ratings Co. (EJR) (LEI code: 54930016113PD33V1H31)</w:t>
              </w:r>
            </w:ins>
          </w:p>
          <w:p w14:paraId="74C8A61F" w14:textId="77777777" w:rsidR="00C01294" w:rsidRPr="00C22FD0" w:rsidRDefault="00C01294" w:rsidP="00C01294">
            <w:pPr>
              <w:rPr>
                <w:ins w:id="1493" w:author="Author"/>
                <w:rFonts w:ascii="Times New Roman" w:hAnsi="Times New Roman" w:cs="Times New Roman"/>
                <w:sz w:val="20"/>
                <w:szCs w:val="20"/>
              </w:rPr>
            </w:pPr>
            <w:ins w:id="1494"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modeFinance</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(LEI code: 815600B85A94A0122614)</w:t>
              </w:r>
            </w:ins>
          </w:p>
          <w:p w14:paraId="5099FC9B" w14:textId="7DCEF27D" w:rsidR="00C01294" w:rsidRPr="00C22FD0" w:rsidRDefault="00C01294" w:rsidP="00C01294">
            <w:pPr>
              <w:rPr>
                <w:ins w:id="1495" w:author="Author"/>
                <w:rFonts w:ascii="Times New Roman" w:hAnsi="Times New Roman" w:cs="Times New Roman"/>
                <w:sz w:val="20"/>
                <w:szCs w:val="20"/>
              </w:rPr>
            </w:pPr>
            <w:ins w:id="1496" w:author="Author">
              <w:r w:rsidRPr="00C22FD0">
                <w:rPr>
                  <w:rFonts w:ascii="Times New Roman" w:hAnsi="Times New Roman" w:cs="Times New Roman"/>
                  <w:sz w:val="20"/>
                  <w:szCs w:val="20"/>
                </w:rPr>
                <w:t xml:space="preserve">- INC Rating Sp. z </w:t>
              </w:r>
              <w:proofErr w:type="spellStart"/>
              <w:r w:rsidRPr="00C22FD0">
                <w:rPr>
                  <w:rFonts w:ascii="Times New Roman" w:hAnsi="Times New Roman" w:cs="Times New Roman"/>
                  <w:sz w:val="20"/>
                  <w:szCs w:val="20"/>
                </w:rPr>
                <w:t>o.o</w:t>
              </w:r>
              <w:proofErr w:type="spellEnd"/>
              <w:r w:rsidRPr="00C22FD0">
                <w:rPr>
                  <w:rFonts w:ascii="Times New Roman" w:hAnsi="Times New Roman" w:cs="Times New Roman"/>
                  <w:sz w:val="20"/>
                  <w:szCs w:val="20"/>
                </w:rPr>
                <w:t xml:space="preserve">. (LEI code: </w:t>
              </w:r>
              <w:r w:rsidR="00194326" w:rsidRPr="00C22FD0">
                <w:rPr>
                  <w:rFonts w:ascii="Times New Roman" w:hAnsi="Times New Roman" w:cs="Times New Roman"/>
                  <w:sz w:val="20"/>
                  <w:szCs w:val="20"/>
                </w:rPr>
                <w:t>259400SUBF5EPOGK0983</w:t>
              </w:r>
              <w:r w:rsidRPr="00C22FD0">
                <w:rPr>
                  <w:rFonts w:ascii="Times New Roman" w:hAnsi="Times New Roman" w:cs="Times New Roman"/>
                  <w:sz w:val="20"/>
                  <w:szCs w:val="20"/>
                </w:rPr>
                <w:t>)</w:t>
              </w:r>
            </w:ins>
          </w:p>
          <w:p w14:paraId="3E7C9E33" w14:textId="77777777" w:rsidR="00C01294" w:rsidRPr="00C22FD0" w:rsidRDefault="00C01294" w:rsidP="00C01294">
            <w:pPr>
              <w:rPr>
                <w:ins w:id="1497" w:author="Author"/>
                <w:rFonts w:ascii="Times New Roman" w:hAnsi="Times New Roman" w:cs="Times New Roman"/>
                <w:sz w:val="20"/>
                <w:szCs w:val="20"/>
              </w:rPr>
            </w:pPr>
            <w:ins w:id="1498" w:author="Author">
              <w:r w:rsidRPr="00C22FD0">
                <w:rPr>
                  <w:rFonts w:ascii="Times New Roman" w:hAnsi="Times New Roman" w:cs="Times New Roman"/>
                  <w:sz w:val="20"/>
                  <w:szCs w:val="20"/>
                </w:rPr>
                <w:t>- Rating-</w:t>
              </w:r>
              <w:proofErr w:type="spellStart"/>
              <w:r w:rsidRPr="00C22FD0">
                <w:rPr>
                  <w:rFonts w:ascii="Times New Roman" w:hAnsi="Times New Roman" w:cs="Times New Roman"/>
                  <w:sz w:val="20"/>
                  <w:szCs w:val="20"/>
                </w:rPr>
                <w:t>Agentur</w:t>
              </w:r>
              <w:proofErr w:type="spellEnd"/>
              <w:r w:rsidRPr="00C22FD0">
                <w:rPr>
                  <w:rFonts w:ascii="Times New Roman" w:hAnsi="Times New Roman" w:cs="Times New Roman"/>
                  <w:sz w:val="20"/>
                  <w:szCs w:val="20"/>
                </w:rPr>
                <w:t xml:space="preserve"> Expert RA GmbH (LEI code: 213800P3OOBSGWN2UE81)</w:t>
              </w:r>
            </w:ins>
          </w:p>
          <w:p w14:paraId="2E27432D" w14:textId="4DCDE6D7" w:rsidR="00E21451" w:rsidRPr="00C22FD0" w:rsidRDefault="00C01294">
            <w:pPr>
              <w:spacing w:after="200" w:line="276" w:lineRule="auto"/>
              <w:rPr>
                <w:rFonts w:ascii="Times New Roman" w:hAnsi="Times New Roman" w:cs="Times New Roman"/>
                <w:sz w:val="20"/>
                <w:szCs w:val="20"/>
              </w:rPr>
              <w:pPrChange w:id="1499" w:author="Author">
                <w:pPr/>
              </w:pPrChange>
            </w:pPr>
            <w:ins w:id="1500" w:author="Author">
              <w:r w:rsidRPr="00C22FD0">
                <w:rPr>
                  <w:rFonts w:ascii="Times New Roman" w:hAnsi="Times New Roman" w:cs="Times New Roman"/>
                  <w:sz w:val="20"/>
                  <w:szCs w:val="20"/>
                </w:rPr>
                <w:t>- Other nominated ECAI</w:t>
              </w:r>
              <w:del w:id="1501" w:author="Author">
                <w:r w:rsidR="00F11DED" w:rsidRPr="00C22FD0" w:rsidDel="00C01294">
                  <w:rPr>
                    <w:rFonts w:ascii="Times New Roman" w:hAnsi="Times New Roman" w:cs="Times New Roman"/>
                    <w:sz w:val="20"/>
                    <w:szCs w:val="20"/>
                  </w:rPr>
                  <w:delText>[list to be added]</w:delText>
                </w:r>
              </w:del>
            </w:ins>
            <w:del w:id="1502" w:author="Author">
              <w:r w:rsidR="00E21451" w:rsidRPr="00C22FD0" w:rsidDel="007F1E87">
                <w:rPr>
                  <w:rFonts w:ascii="Times New Roman" w:hAnsi="Times New Roman" w:cs="Times New Roman"/>
                  <w:sz w:val="20"/>
                  <w:szCs w:val="20"/>
                </w:rPr>
                <w:delText>Rating agency giving the external rating of the SPV, as reported in item C0260.</w:delText>
              </w:r>
            </w:del>
          </w:p>
        </w:tc>
      </w:tr>
      <w:tr w:rsidR="00E21451" w:rsidRPr="00C22FD0" w14:paraId="3CF561C8" w14:textId="77777777" w:rsidTr="0040755A">
        <w:trPr>
          <w:trHeight w:val="754"/>
        </w:trPr>
        <w:tc>
          <w:tcPr>
            <w:tcW w:w="1387" w:type="dxa"/>
          </w:tcPr>
          <w:p w14:paraId="0CF9398C"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lastRenderedPageBreak/>
              <w:t>C0290</w:t>
            </w:r>
          </w:p>
        </w:tc>
        <w:tc>
          <w:tcPr>
            <w:tcW w:w="2124" w:type="dxa"/>
          </w:tcPr>
          <w:p w14:paraId="50217385"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Credit quality step</w:t>
            </w:r>
          </w:p>
        </w:tc>
        <w:tc>
          <w:tcPr>
            <w:tcW w:w="5731" w:type="dxa"/>
          </w:tcPr>
          <w:p w14:paraId="457CEB4D" w14:textId="77777777" w:rsidR="00E21451" w:rsidRPr="00C22FD0" w:rsidRDefault="00E21451">
            <w:pPr>
              <w:rPr>
                <w:rFonts w:ascii="Times New Roman" w:hAnsi="Times New Roman" w:cs="Times New Roman"/>
                <w:sz w:val="20"/>
                <w:szCs w:val="20"/>
              </w:rPr>
            </w:pPr>
            <w:r w:rsidRPr="00C22FD0">
              <w:rPr>
                <w:rFonts w:ascii="Times New Roman" w:hAnsi="Times New Roman" w:cs="Times New Roman"/>
                <w:sz w:val="20"/>
                <w:szCs w:val="20"/>
              </w:rPr>
              <w:t xml:space="preserve">Identify the credit quality step attributed to the SPV. The credit quality step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reflect any readjustments to the credit quality made internally by the group.</w:t>
            </w:r>
          </w:p>
          <w:p w14:paraId="645BCB94" w14:textId="77777777" w:rsidR="001E367A" w:rsidRPr="00C22FD0" w:rsidRDefault="001E367A" w:rsidP="001E367A">
            <w:pPr>
              <w:rPr>
                <w:rFonts w:ascii="Times New Roman" w:hAnsi="Times New Roman" w:cs="Times New Roman"/>
                <w:sz w:val="20"/>
                <w:szCs w:val="20"/>
              </w:rPr>
            </w:pPr>
          </w:p>
          <w:p w14:paraId="309DDF1C" w14:textId="77777777" w:rsidR="001E367A" w:rsidRPr="00C22FD0" w:rsidRDefault="001E367A" w:rsidP="001E367A">
            <w:pPr>
              <w:rPr>
                <w:rFonts w:ascii="Times New Roman" w:hAnsi="Times New Roman" w:cs="Times New Roman"/>
                <w:sz w:val="20"/>
                <w:szCs w:val="20"/>
              </w:rPr>
            </w:pPr>
            <w:r w:rsidRPr="00C22FD0">
              <w:rPr>
                <w:rFonts w:ascii="Times New Roman" w:hAnsi="Times New Roman" w:cs="Times New Roman"/>
                <w:sz w:val="20"/>
                <w:szCs w:val="20"/>
              </w:rPr>
              <w:t xml:space="preserve">One of the options in the following closed list shall be used: </w:t>
            </w:r>
          </w:p>
          <w:p w14:paraId="3384EFB1" w14:textId="77777777" w:rsidR="001E367A" w:rsidRPr="00C22FD0" w:rsidRDefault="001E367A" w:rsidP="001E367A">
            <w:pPr>
              <w:rPr>
                <w:rFonts w:ascii="Times New Roman" w:hAnsi="Times New Roman" w:cs="Times New Roman"/>
                <w:sz w:val="20"/>
                <w:szCs w:val="20"/>
              </w:rPr>
            </w:pPr>
            <w:r w:rsidRPr="00C22FD0">
              <w:rPr>
                <w:rFonts w:ascii="Times New Roman" w:hAnsi="Times New Roman" w:cs="Times New Roman"/>
                <w:sz w:val="20"/>
                <w:szCs w:val="20"/>
              </w:rPr>
              <w:t xml:space="preserve">0 — Credit quality step 0 </w:t>
            </w:r>
          </w:p>
          <w:p w14:paraId="0DEC2DD3" w14:textId="77777777" w:rsidR="001E367A" w:rsidRPr="00C22FD0" w:rsidRDefault="001E367A" w:rsidP="001E367A">
            <w:pPr>
              <w:rPr>
                <w:rFonts w:ascii="Times New Roman" w:hAnsi="Times New Roman" w:cs="Times New Roman"/>
                <w:sz w:val="20"/>
                <w:szCs w:val="20"/>
              </w:rPr>
            </w:pPr>
            <w:r w:rsidRPr="00C22FD0">
              <w:rPr>
                <w:rFonts w:ascii="Times New Roman" w:hAnsi="Times New Roman" w:cs="Times New Roman"/>
                <w:sz w:val="20"/>
                <w:szCs w:val="20"/>
              </w:rPr>
              <w:t xml:space="preserve">1 — Credit quality step 1 </w:t>
            </w:r>
          </w:p>
          <w:p w14:paraId="38A6A6EF" w14:textId="77777777" w:rsidR="001E367A" w:rsidRPr="00C22FD0" w:rsidRDefault="001E367A" w:rsidP="001E367A">
            <w:pPr>
              <w:rPr>
                <w:rFonts w:ascii="Times New Roman" w:hAnsi="Times New Roman" w:cs="Times New Roman"/>
                <w:sz w:val="20"/>
                <w:szCs w:val="20"/>
              </w:rPr>
            </w:pPr>
            <w:r w:rsidRPr="00C22FD0">
              <w:rPr>
                <w:rFonts w:ascii="Times New Roman" w:hAnsi="Times New Roman" w:cs="Times New Roman"/>
                <w:sz w:val="20"/>
                <w:szCs w:val="20"/>
              </w:rPr>
              <w:t xml:space="preserve">2 — Credit quality step 2 </w:t>
            </w:r>
          </w:p>
          <w:p w14:paraId="6C5EE9E6" w14:textId="77777777" w:rsidR="001E367A" w:rsidRPr="00C22FD0" w:rsidRDefault="001E367A" w:rsidP="001E367A">
            <w:pPr>
              <w:rPr>
                <w:rFonts w:ascii="Times New Roman" w:hAnsi="Times New Roman" w:cs="Times New Roman"/>
                <w:sz w:val="20"/>
                <w:szCs w:val="20"/>
              </w:rPr>
            </w:pPr>
            <w:r w:rsidRPr="00C22FD0">
              <w:rPr>
                <w:rFonts w:ascii="Times New Roman" w:hAnsi="Times New Roman" w:cs="Times New Roman"/>
                <w:sz w:val="20"/>
                <w:szCs w:val="20"/>
              </w:rPr>
              <w:t xml:space="preserve">3 — Credit quality step 3 </w:t>
            </w:r>
          </w:p>
          <w:p w14:paraId="10401CE9" w14:textId="77777777" w:rsidR="001E367A" w:rsidRPr="00C22FD0" w:rsidRDefault="001E367A" w:rsidP="001E367A">
            <w:pPr>
              <w:rPr>
                <w:rFonts w:ascii="Times New Roman" w:hAnsi="Times New Roman" w:cs="Times New Roman"/>
                <w:sz w:val="20"/>
                <w:szCs w:val="20"/>
              </w:rPr>
            </w:pPr>
            <w:r w:rsidRPr="00C22FD0">
              <w:rPr>
                <w:rFonts w:ascii="Times New Roman" w:hAnsi="Times New Roman" w:cs="Times New Roman"/>
                <w:sz w:val="20"/>
                <w:szCs w:val="20"/>
              </w:rPr>
              <w:t xml:space="preserve">4 — Credit quality step 4 </w:t>
            </w:r>
          </w:p>
          <w:p w14:paraId="06A1CFF8" w14:textId="77777777" w:rsidR="001E367A" w:rsidRPr="00C22FD0" w:rsidRDefault="001E367A" w:rsidP="001E367A">
            <w:pPr>
              <w:rPr>
                <w:rFonts w:ascii="Times New Roman" w:hAnsi="Times New Roman" w:cs="Times New Roman"/>
                <w:sz w:val="20"/>
                <w:szCs w:val="20"/>
              </w:rPr>
            </w:pPr>
            <w:r w:rsidRPr="00C22FD0">
              <w:rPr>
                <w:rFonts w:ascii="Times New Roman" w:hAnsi="Times New Roman" w:cs="Times New Roman"/>
                <w:sz w:val="20"/>
                <w:szCs w:val="20"/>
              </w:rPr>
              <w:t xml:space="preserve">5 — Credit quality step 5 </w:t>
            </w:r>
          </w:p>
          <w:p w14:paraId="08B40EDA" w14:textId="77777777" w:rsidR="001E367A" w:rsidRPr="00C22FD0" w:rsidRDefault="001E367A" w:rsidP="001E367A">
            <w:pPr>
              <w:rPr>
                <w:rFonts w:ascii="Times New Roman" w:hAnsi="Times New Roman" w:cs="Times New Roman"/>
                <w:sz w:val="20"/>
                <w:szCs w:val="20"/>
              </w:rPr>
            </w:pPr>
            <w:r w:rsidRPr="00C22FD0">
              <w:rPr>
                <w:rFonts w:ascii="Times New Roman" w:hAnsi="Times New Roman" w:cs="Times New Roman"/>
                <w:sz w:val="20"/>
                <w:szCs w:val="20"/>
              </w:rPr>
              <w:t xml:space="preserve">6 — Credit quality step 6 </w:t>
            </w:r>
          </w:p>
          <w:p w14:paraId="6A0BD605" w14:textId="77777777" w:rsidR="001E367A" w:rsidRPr="00C22FD0" w:rsidRDefault="001E367A" w:rsidP="001E367A">
            <w:pPr>
              <w:rPr>
                <w:rFonts w:ascii="Times New Roman" w:hAnsi="Times New Roman" w:cs="Times New Roman"/>
                <w:sz w:val="20"/>
                <w:szCs w:val="20"/>
              </w:rPr>
            </w:pPr>
            <w:r w:rsidRPr="00C22FD0">
              <w:rPr>
                <w:rFonts w:ascii="Times New Roman" w:hAnsi="Times New Roman" w:cs="Times New Roman"/>
                <w:sz w:val="20"/>
                <w:szCs w:val="20"/>
              </w:rPr>
              <w:t>9 — No rating available</w:t>
            </w:r>
          </w:p>
          <w:p w14:paraId="2E598FFB" w14:textId="7EAA65AF" w:rsidR="001E367A" w:rsidRPr="00C22FD0" w:rsidRDefault="001E367A" w:rsidP="001E367A">
            <w:pPr>
              <w:rPr>
                <w:rFonts w:ascii="Times New Roman" w:hAnsi="Times New Roman" w:cs="Times New Roman"/>
                <w:sz w:val="20"/>
                <w:szCs w:val="20"/>
              </w:rPr>
            </w:pPr>
          </w:p>
        </w:tc>
      </w:tr>
      <w:tr w:rsidR="00E21451" w:rsidRPr="00C22FD0" w14:paraId="1CFBBD02" w14:textId="77777777" w:rsidTr="0040755A">
        <w:trPr>
          <w:trHeight w:val="330"/>
        </w:trPr>
        <w:tc>
          <w:tcPr>
            <w:tcW w:w="1387" w:type="dxa"/>
          </w:tcPr>
          <w:p w14:paraId="2CB50814" w14:textId="77777777" w:rsidR="00E21451" w:rsidRPr="00C22FD0" w:rsidRDefault="00E21451">
            <w:pPr>
              <w:ind w:right="-1286"/>
              <w:rPr>
                <w:rFonts w:ascii="Times New Roman" w:hAnsi="Times New Roman" w:cs="Times New Roman"/>
                <w:sz w:val="20"/>
                <w:szCs w:val="20"/>
              </w:rPr>
            </w:pPr>
            <w:r w:rsidRPr="00C22FD0">
              <w:rPr>
                <w:rFonts w:ascii="Times New Roman" w:hAnsi="Times New Roman" w:cs="Times New Roman"/>
                <w:sz w:val="20"/>
                <w:szCs w:val="20"/>
              </w:rPr>
              <w:t>C0300</w:t>
            </w:r>
          </w:p>
        </w:tc>
        <w:tc>
          <w:tcPr>
            <w:tcW w:w="2124" w:type="dxa"/>
          </w:tcPr>
          <w:p w14:paraId="3803B99D" w14:textId="77777777" w:rsidR="00E21451" w:rsidRPr="00C22FD0" w:rsidRDefault="00E21451" w:rsidP="0040755A">
            <w:pPr>
              <w:ind w:right="-1286"/>
              <w:rPr>
                <w:rFonts w:ascii="Times New Roman" w:hAnsi="Times New Roman" w:cs="Times New Roman"/>
                <w:sz w:val="20"/>
                <w:szCs w:val="20"/>
              </w:rPr>
            </w:pPr>
            <w:r w:rsidRPr="00C22FD0">
              <w:rPr>
                <w:rFonts w:ascii="Times New Roman" w:hAnsi="Times New Roman" w:cs="Times New Roman"/>
                <w:sz w:val="20"/>
              </w:rPr>
              <w:t>Internal rating</w:t>
            </w:r>
          </w:p>
        </w:tc>
        <w:tc>
          <w:tcPr>
            <w:tcW w:w="5731" w:type="dxa"/>
          </w:tcPr>
          <w:p w14:paraId="01F4876B" w14:textId="77777777" w:rsidR="00E21451" w:rsidRPr="00C22FD0" w:rsidRDefault="00E21451">
            <w:pPr>
              <w:ind w:right="175"/>
              <w:rPr>
                <w:rFonts w:ascii="Times New Roman" w:eastAsia="Times New Roman" w:hAnsi="Times New Roman" w:cs="Times New Roman"/>
                <w:sz w:val="20"/>
                <w:szCs w:val="20"/>
                <w:lang w:eastAsia="en-GB"/>
              </w:rPr>
            </w:pPr>
            <w:r w:rsidRPr="00C22FD0">
              <w:rPr>
                <w:rFonts w:ascii="Times New Roman" w:hAnsi="Times New Roman" w:cs="Times New Roman"/>
                <w:sz w:val="20"/>
              </w:rPr>
              <w:t xml:space="preserve">Internal rating of the SPV for groups using internal model to the extent that the internal ratings are used in their internal modelling. If an internal model group is using solely external ratings this item shall not be reported. </w:t>
            </w:r>
          </w:p>
        </w:tc>
      </w:tr>
    </w:tbl>
    <w:p w14:paraId="008EC4DB" w14:textId="77777777" w:rsidR="00E21451" w:rsidRPr="00C22FD0" w:rsidRDefault="00E21451">
      <w:pPr>
        <w:rPr>
          <w:rFonts w:ascii="Times New Roman" w:hAnsi="Times New Roman" w:cs="Times New Roman"/>
          <w:sz w:val="20"/>
          <w:szCs w:val="20"/>
        </w:rPr>
      </w:pPr>
    </w:p>
    <w:p w14:paraId="0022C8D9" w14:textId="680A5F82" w:rsidR="00E21451" w:rsidRPr="00C22FD0" w:rsidRDefault="00E21451">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lastRenderedPageBreak/>
        <w:t xml:space="preserve">S.32.01 </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 Undertakings in the scope of the group</w:t>
      </w:r>
    </w:p>
    <w:p w14:paraId="517FE4A7" w14:textId="77777777" w:rsidR="00E21451" w:rsidRPr="00C22FD0" w:rsidRDefault="00E21451">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General comments:</w:t>
      </w:r>
    </w:p>
    <w:p w14:paraId="3273CC5F" w14:textId="38BB1685"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sz w:val="20"/>
          <w:lang w:val="en-US"/>
        </w:rPr>
        <w:t xml:space="preserve">This </w:t>
      </w:r>
      <w:r w:rsidR="003D423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opening and annual submission of information for groups.</w:t>
      </w:r>
    </w:p>
    <w:p w14:paraId="1F742398" w14:textId="2D7C74F1" w:rsidR="00E21451" w:rsidRPr="00C22FD0" w:rsidRDefault="00FF2BE7" w:rsidP="0040755A">
      <w:pPr>
        <w:jc w:val="both"/>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bCs/>
          <w:sz w:val="20"/>
          <w:szCs w:val="20"/>
          <w:lang w:eastAsia="en-GB"/>
        </w:rPr>
        <w:t>This template is relevant</w:t>
      </w:r>
      <w:r w:rsidR="00E21451" w:rsidRPr="00C22FD0">
        <w:rPr>
          <w:rFonts w:ascii="Times New Roman" w:eastAsia="Times New Roman" w:hAnsi="Times New Roman" w:cs="Times New Roman"/>
          <w:bCs/>
          <w:sz w:val="20"/>
          <w:szCs w:val="20"/>
          <w:lang w:eastAsia="en-GB"/>
        </w:rPr>
        <w:t xml:space="preserve"> under method 1 as defined in Article 230 of </w:t>
      </w:r>
      <w:r w:rsidR="00E21451" w:rsidRPr="00C22FD0">
        <w:rPr>
          <w:rFonts w:ascii="Times New Roman" w:eastAsia="Times New Roman" w:hAnsi="Times New Roman" w:cs="Times New Roman"/>
          <w:sz w:val="20"/>
          <w:szCs w:val="20"/>
          <w:lang w:eastAsia="es-ES"/>
        </w:rPr>
        <w:t>Directive 2009/138/EC</w:t>
      </w:r>
      <w:r w:rsidR="00E21451" w:rsidRPr="00C22FD0">
        <w:rPr>
          <w:rFonts w:ascii="Times New Roman" w:eastAsia="Times New Roman" w:hAnsi="Times New Roman" w:cs="Times New Roman"/>
          <w:bCs/>
          <w:sz w:val="20"/>
          <w:szCs w:val="20"/>
          <w:lang w:eastAsia="en-GB"/>
        </w:rPr>
        <w:t xml:space="preserve">, method 2 as defined in Article 233 of the </w:t>
      </w:r>
      <w:r w:rsidR="00E21451" w:rsidRPr="00C22FD0">
        <w:rPr>
          <w:rFonts w:ascii="Times New Roman" w:eastAsia="Times New Roman" w:hAnsi="Times New Roman" w:cs="Times New Roman"/>
          <w:sz w:val="20"/>
          <w:szCs w:val="20"/>
          <w:lang w:eastAsia="es-ES"/>
        </w:rPr>
        <w:t>Directive 2009/138/EC</w:t>
      </w:r>
      <w:r w:rsidR="00E21451" w:rsidRPr="00C22FD0">
        <w:rPr>
          <w:rFonts w:ascii="Times New Roman" w:eastAsia="Times New Roman" w:hAnsi="Times New Roman" w:cs="Times New Roman"/>
          <w:bCs/>
          <w:sz w:val="20"/>
          <w:szCs w:val="20"/>
          <w:lang w:eastAsia="en-GB"/>
        </w:rPr>
        <w:t xml:space="preserve"> and a combination of methods. It is a list of all undertakings in the scope of the group in the meaning of Article 212</w:t>
      </w:r>
      <w:r w:rsidR="00546B36" w:rsidRPr="00C22FD0">
        <w:rPr>
          <w:rFonts w:ascii="Times New Roman" w:eastAsia="Times New Roman" w:hAnsi="Times New Roman" w:cs="Times New Roman"/>
          <w:bCs/>
          <w:sz w:val="20"/>
          <w:szCs w:val="20"/>
          <w:lang w:eastAsia="en-GB"/>
        </w:rPr>
        <w:t>(1)(c)</w:t>
      </w:r>
      <w:r w:rsidR="00E21451" w:rsidRPr="00C22FD0">
        <w:rPr>
          <w:rFonts w:ascii="Times New Roman" w:eastAsia="Times New Roman" w:hAnsi="Times New Roman" w:cs="Times New Roman"/>
          <w:bCs/>
          <w:sz w:val="20"/>
          <w:szCs w:val="20"/>
          <w:lang w:eastAsia="en-GB"/>
        </w:rPr>
        <w:t xml:space="preserve"> of Directive 2009/138/EC, including the participating insurance and reinsurance undertakings, insurance holding companies, mixed financial holding companies or mixed activity insurance holding company.</w:t>
      </w:r>
    </w:p>
    <w:p w14:paraId="458631D8" w14:textId="77777777" w:rsidR="00E21451" w:rsidRPr="00C22FD0" w:rsidRDefault="00E21451" w:rsidP="00B42F70">
      <w:pPr>
        <w:pStyle w:val="ListParagraph"/>
        <w:numPr>
          <w:ilvl w:val="0"/>
          <w:numId w:val="36"/>
        </w:numPr>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bCs/>
          <w:sz w:val="20"/>
          <w:szCs w:val="20"/>
          <w:lang w:eastAsia="en-GB"/>
        </w:rPr>
        <w:t>Cells C0010 to C0080 are related to the identification of the undertaking;</w:t>
      </w:r>
    </w:p>
    <w:p w14:paraId="48330B14" w14:textId="77777777" w:rsidR="00E21451" w:rsidRPr="00C22FD0" w:rsidRDefault="00E21451" w:rsidP="00B42F70">
      <w:pPr>
        <w:pStyle w:val="ListParagraph"/>
        <w:numPr>
          <w:ilvl w:val="0"/>
          <w:numId w:val="36"/>
        </w:numPr>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bCs/>
          <w:sz w:val="20"/>
          <w:szCs w:val="20"/>
          <w:lang w:eastAsia="en-GB"/>
        </w:rPr>
        <w:t>Cells C0090 to C0170 are related to ranking criteria (in the group reporting currency);</w:t>
      </w:r>
    </w:p>
    <w:p w14:paraId="693CCF69" w14:textId="77777777" w:rsidR="00E21451" w:rsidRPr="00C22FD0" w:rsidRDefault="00E21451" w:rsidP="00B42F70">
      <w:pPr>
        <w:pStyle w:val="ListParagraph"/>
        <w:numPr>
          <w:ilvl w:val="0"/>
          <w:numId w:val="36"/>
        </w:numPr>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bCs/>
          <w:sz w:val="20"/>
          <w:szCs w:val="20"/>
          <w:lang w:eastAsia="en-GB"/>
        </w:rPr>
        <w:t>Cells C0180 to C0230 are related to criteria of influence;</w:t>
      </w:r>
    </w:p>
    <w:p w14:paraId="5CEDE47B" w14:textId="77777777" w:rsidR="00E21451" w:rsidRPr="00C22FD0" w:rsidRDefault="00E21451" w:rsidP="00B42F70">
      <w:pPr>
        <w:pStyle w:val="ListParagraph"/>
        <w:numPr>
          <w:ilvl w:val="0"/>
          <w:numId w:val="36"/>
        </w:numPr>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bCs/>
          <w:sz w:val="20"/>
          <w:szCs w:val="20"/>
          <w:lang w:eastAsia="en-GB"/>
        </w:rPr>
        <w:t>Cells C0240 and C0250 are related to the inclusion in the scope of group supervision;</w:t>
      </w:r>
    </w:p>
    <w:p w14:paraId="2D632DC2" w14:textId="77777777" w:rsidR="00E21451" w:rsidRPr="00C22FD0" w:rsidRDefault="00E21451" w:rsidP="00B42F70">
      <w:pPr>
        <w:pStyle w:val="ListParagraph"/>
        <w:numPr>
          <w:ilvl w:val="0"/>
          <w:numId w:val="36"/>
        </w:numPr>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bCs/>
          <w:sz w:val="20"/>
          <w:szCs w:val="20"/>
          <w:lang w:eastAsia="en-GB"/>
        </w:rPr>
        <w:t>Cell C0260 is related to group solvency calculation.</w:t>
      </w:r>
    </w:p>
    <w:tbl>
      <w:tblPr>
        <w:tblW w:w="9361" w:type="dxa"/>
        <w:tblInd w:w="108" w:type="dxa"/>
        <w:tblLook w:val="04A0" w:firstRow="1" w:lastRow="0" w:firstColumn="1" w:lastColumn="0" w:noHBand="0" w:noVBand="1"/>
      </w:tblPr>
      <w:tblGrid>
        <w:gridCol w:w="1144"/>
        <w:gridCol w:w="2126"/>
        <w:gridCol w:w="6091"/>
      </w:tblGrid>
      <w:tr w:rsidR="00E21451" w:rsidRPr="00C22FD0" w14:paraId="1DF202F1" w14:textId="77777777" w:rsidTr="0040755A">
        <w:trPr>
          <w:trHeight w:val="285"/>
        </w:trPr>
        <w:tc>
          <w:tcPr>
            <w:tcW w:w="9361" w:type="dxa"/>
            <w:gridSpan w:val="3"/>
            <w:tcBorders>
              <w:top w:val="nil"/>
              <w:left w:val="nil"/>
              <w:bottom w:val="single" w:sz="4" w:space="0" w:color="auto"/>
              <w:right w:val="nil"/>
            </w:tcBorders>
            <w:shd w:val="clear" w:color="auto" w:fill="auto"/>
            <w:noWrap/>
            <w:vAlign w:val="bottom"/>
            <w:hideMark/>
          </w:tcPr>
          <w:p w14:paraId="50DF349B" w14:textId="77777777" w:rsidR="00E21451" w:rsidRPr="00C22FD0" w:rsidRDefault="00E21451" w:rsidP="0040755A">
            <w:pPr>
              <w:spacing w:after="0" w:line="240" w:lineRule="auto"/>
              <w:ind w:left="720"/>
              <w:contextualSpacing/>
              <w:rPr>
                <w:rFonts w:ascii="Times New Roman" w:eastAsia="Times New Roman" w:hAnsi="Times New Roman" w:cs="Times New Roman"/>
                <w:b/>
                <w:bCs/>
                <w:sz w:val="20"/>
                <w:szCs w:val="20"/>
                <w:lang w:eastAsia="en-GB"/>
              </w:rPr>
            </w:pPr>
          </w:p>
        </w:tc>
      </w:tr>
      <w:tr w:rsidR="00E21451" w:rsidRPr="00C22FD0" w14:paraId="4FF054DB" w14:textId="77777777" w:rsidTr="0040755A">
        <w:trPr>
          <w:trHeight w:val="285"/>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6788DA" w14:textId="77777777" w:rsidR="00E21451" w:rsidRPr="00C22FD0" w:rsidRDefault="00E21451" w:rsidP="0040755A">
            <w:pPr>
              <w:spacing w:after="0" w:line="240" w:lineRule="auto"/>
              <w:ind w:left="720"/>
              <w:contextualSpacing/>
              <w:jc w:val="center"/>
              <w:rPr>
                <w:rFonts w:ascii="Times New Roman" w:eastAsia="Times New Roman" w:hAnsi="Times New Roman" w:cs="Times New Roman"/>
                <w:b/>
                <w:bCs/>
                <w:sz w:val="20"/>
                <w:szCs w:val="20"/>
                <w:lang w:eastAsia="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FA00F7"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ITEM</w:t>
            </w:r>
          </w:p>
        </w:tc>
        <w:tc>
          <w:tcPr>
            <w:tcW w:w="60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3E18B"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INSTRUCTIONS</w:t>
            </w:r>
          </w:p>
        </w:tc>
      </w:tr>
      <w:tr w:rsidR="00E21451" w:rsidRPr="00C22FD0" w14:paraId="000F2737" w14:textId="77777777" w:rsidTr="0040755A">
        <w:trPr>
          <w:trHeight w:val="537"/>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51F43AB6"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C0010 </w:t>
            </w:r>
          </w:p>
        </w:tc>
        <w:tc>
          <w:tcPr>
            <w:tcW w:w="2126" w:type="dxa"/>
            <w:tcBorders>
              <w:top w:val="single" w:sz="4" w:space="0" w:color="auto"/>
              <w:left w:val="nil"/>
              <w:bottom w:val="single" w:sz="4" w:space="0" w:color="auto"/>
              <w:right w:val="single" w:sz="4" w:space="0" w:color="auto"/>
            </w:tcBorders>
            <w:shd w:val="clear" w:color="auto" w:fill="auto"/>
            <w:hideMark/>
          </w:tcPr>
          <w:p w14:paraId="217D3A3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Country </w:t>
            </w:r>
          </w:p>
        </w:tc>
        <w:tc>
          <w:tcPr>
            <w:tcW w:w="6091" w:type="dxa"/>
            <w:tcBorders>
              <w:top w:val="single" w:sz="4" w:space="0" w:color="auto"/>
              <w:left w:val="nil"/>
              <w:bottom w:val="single" w:sz="4" w:space="0" w:color="auto"/>
              <w:right w:val="single" w:sz="4" w:space="0" w:color="auto"/>
            </w:tcBorders>
            <w:shd w:val="clear" w:color="auto" w:fill="auto"/>
            <w:hideMark/>
          </w:tcPr>
          <w:p w14:paraId="5C2E8773" w14:textId="6307B2BA" w:rsidR="00E21451" w:rsidRPr="00C22FD0" w:rsidRDefault="00E21451" w:rsidP="001E7A9D">
            <w:pPr>
              <w:spacing w:after="0" w:line="240" w:lineRule="auto"/>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Identify the ISO 3166</w:t>
            </w:r>
            <w:r w:rsidR="004508C9" w:rsidRPr="00C22FD0">
              <w:rPr>
                <w:rFonts w:ascii="Times New Roman" w:hAnsi="Times New Roman" w:cs="Times New Roman"/>
                <w:sz w:val="20"/>
                <w:szCs w:val="20"/>
              </w:rPr>
              <w:t>–</w:t>
            </w:r>
            <w:r w:rsidR="00C328B7" w:rsidRPr="00C22FD0">
              <w:rPr>
                <w:rFonts w:ascii="Times New Roman" w:hAnsi="Times New Roman" w:cs="Times New Roman"/>
                <w:sz w:val="20"/>
                <w:szCs w:val="20"/>
              </w:rPr>
              <w:t>1 alpha</w:t>
            </w:r>
            <w:r w:rsidR="004508C9" w:rsidRPr="00C22FD0">
              <w:rPr>
                <w:rFonts w:ascii="Times New Roman" w:hAnsi="Times New Roman" w:cs="Times New Roman"/>
                <w:sz w:val="20"/>
                <w:szCs w:val="20"/>
              </w:rPr>
              <w:t>–</w:t>
            </w:r>
            <w:r w:rsidR="00C328B7" w:rsidRPr="00C22FD0">
              <w:rPr>
                <w:rFonts w:ascii="Times New Roman" w:hAnsi="Times New Roman" w:cs="Times New Roman"/>
                <w:sz w:val="20"/>
                <w:szCs w:val="20"/>
              </w:rPr>
              <w:t>2</w:t>
            </w:r>
            <w:r w:rsidRPr="00C22FD0">
              <w:rPr>
                <w:rFonts w:ascii="Times New Roman" w:hAnsi="Times New Roman" w:cs="Times New Roman"/>
                <w:sz w:val="20"/>
                <w:szCs w:val="20"/>
              </w:rPr>
              <w:t xml:space="preserve"> code of the </w:t>
            </w:r>
            <w:r w:rsidRPr="00C22FD0">
              <w:rPr>
                <w:rFonts w:ascii="Times New Roman" w:eastAsia="Times New Roman" w:hAnsi="Times New Roman" w:cs="Times New Roman"/>
                <w:sz w:val="20"/>
                <w:szCs w:val="20"/>
                <w:lang w:eastAsia="en-GB"/>
              </w:rPr>
              <w:t xml:space="preserve">country in which the registered head office of each undertaking </w:t>
            </w:r>
            <w:r w:rsidR="00B46E40" w:rsidRPr="00C22FD0">
              <w:rPr>
                <w:rFonts w:ascii="Times New Roman" w:eastAsia="Times New Roman" w:hAnsi="Times New Roman" w:cs="Times New Roman"/>
                <w:sz w:val="20"/>
                <w:szCs w:val="20"/>
                <w:lang w:eastAsia="en-GB"/>
              </w:rPr>
              <w:t xml:space="preserve">within the scope of </w:t>
            </w:r>
            <w:r w:rsidR="001E7A9D" w:rsidRPr="00C22FD0">
              <w:rPr>
                <w:rFonts w:ascii="Times New Roman" w:eastAsia="Times New Roman" w:hAnsi="Times New Roman" w:cs="Times New Roman"/>
                <w:sz w:val="20"/>
                <w:szCs w:val="20"/>
                <w:lang w:eastAsia="en-GB"/>
              </w:rPr>
              <w:t xml:space="preserve">the group, in the meaning of Article 212(1)(c) of Directive 2009/138/EC, </w:t>
            </w:r>
            <w:r w:rsidRPr="00C22FD0">
              <w:rPr>
                <w:rFonts w:ascii="Times New Roman" w:eastAsia="Times New Roman" w:hAnsi="Times New Roman" w:cs="Times New Roman"/>
                <w:sz w:val="20"/>
                <w:szCs w:val="20"/>
                <w:lang w:eastAsia="en-GB"/>
              </w:rPr>
              <w:t xml:space="preserve">is located  </w:t>
            </w:r>
          </w:p>
        </w:tc>
      </w:tr>
      <w:tr w:rsidR="00E21451" w:rsidRPr="00C22FD0" w14:paraId="19EB7726" w14:textId="77777777" w:rsidTr="0040755A">
        <w:trPr>
          <w:trHeight w:val="3705"/>
        </w:trPr>
        <w:tc>
          <w:tcPr>
            <w:tcW w:w="1144" w:type="dxa"/>
            <w:tcBorders>
              <w:top w:val="nil"/>
              <w:left w:val="single" w:sz="4" w:space="0" w:color="auto"/>
              <w:bottom w:val="nil"/>
              <w:right w:val="single" w:sz="4" w:space="0" w:color="auto"/>
            </w:tcBorders>
            <w:shd w:val="clear" w:color="000000" w:fill="FFFFFF"/>
            <w:hideMark/>
          </w:tcPr>
          <w:p w14:paraId="606013B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C0020 </w:t>
            </w:r>
          </w:p>
        </w:tc>
        <w:tc>
          <w:tcPr>
            <w:tcW w:w="2126" w:type="dxa"/>
            <w:tcBorders>
              <w:top w:val="nil"/>
              <w:left w:val="nil"/>
              <w:bottom w:val="nil"/>
              <w:right w:val="single" w:sz="4" w:space="0" w:color="auto"/>
            </w:tcBorders>
            <w:shd w:val="clear" w:color="000000" w:fill="FFFFFF"/>
            <w:hideMark/>
          </w:tcPr>
          <w:p w14:paraId="60E0354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 of the undertaking</w:t>
            </w:r>
          </w:p>
        </w:tc>
        <w:tc>
          <w:tcPr>
            <w:tcW w:w="6091" w:type="dxa"/>
            <w:tcBorders>
              <w:top w:val="nil"/>
              <w:left w:val="nil"/>
              <w:bottom w:val="nil"/>
              <w:right w:val="single" w:sz="4" w:space="0" w:color="auto"/>
            </w:tcBorders>
            <w:shd w:val="clear" w:color="000000" w:fill="FFFFFF"/>
            <w:hideMark/>
          </w:tcPr>
          <w:p w14:paraId="1469EE2B" w14:textId="396064C2"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B46E40" w:rsidRPr="00C22FD0">
              <w:rPr>
                <w:rFonts w:ascii="Times New Roman" w:eastAsia="Times New Roman" w:hAnsi="Times New Roman" w:cs="Times New Roman"/>
                <w:sz w:val="20"/>
                <w:szCs w:val="20"/>
                <w:lang w:eastAsia="en-GB"/>
              </w:rPr>
              <w:t xml:space="preserve">within the scope of </w:t>
            </w:r>
            <w:r w:rsidR="001E7A9D" w:rsidRPr="00C22FD0">
              <w:rPr>
                <w:rFonts w:ascii="Times New Roman" w:eastAsia="Times New Roman" w:hAnsi="Times New Roman" w:cs="Times New Roman"/>
                <w:sz w:val="20"/>
                <w:szCs w:val="20"/>
                <w:lang w:eastAsia="en-GB"/>
              </w:rPr>
              <w:t xml:space="preserve">the </w:t>
            </w:r>
            <w:r w:rsidR="00B46E40" w:rsidRPr="00C22FD0">
              <w:rPr>
                <w:rFonts w:ascii="Times New Roman" w:eastAsia="Times New Roman" w:hAnsi="Times New Roman" w:cs="Times New Roman"/>
                <w:sz w:val="20"/>
                <w:szCs w:val="20"/>
                <w:lang w:eastAsia="en-GB"/>
              </w:rPr>
              <w:t>group</w:t>
            </w:r>
            <w:r w:rsidR="001E7A9D" w:rsidRPr="00C22FD0">
              <w:rPr>
                <w:rFonts w:ascii="Times New Roman" w:eastAsia="Times New Roman" w:hAnsi="Times New Roman" w:cs="Times New Roman"/>
                <w:sz w:val="20"/>
                <w:szCs w:val="20"/>
                <w:lang w:eastAsia="en-GB"/>
              </w:rPr>
              <w:t>, in the meaning of Article 212(1)(c) of Directive 2009/138/EC</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3EE2B2A0" w14:textId="0531915A" w:rsidR="00E21451" w:rsidRPr="00C22FD0" w:rsidRDefault="004508C9" w:rsidP="001E7A9D">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B46E40" w:rsidRPr="00C22FD0">
              <w:rPr>
                <w:rFonts w:ascii="Times New Roman" w:eastAsia="Times New Roman" w:hAnsi="Times New Roman" w:cs="Times New Roman"/>
                <w:sz w:val="20"/>
                <w:szCs w:val="20"/>
                <w:lang w:eastAsia="en-GB"/>
              </w:rPr>
              <w:t>within the scope of</w:t>
            </w:r>
            <w:r w:rsidR="001E7A9D" w:rsidRPr="00C22FD0">
              <w:rPr>
                <w:rFonts w:ascii="Times New Roman" w:eastAsia="Times New Roman" w:hAnsi="Times New Roman" w:cs="Times New Roman"/>
                <w:sz w:val="20"/>
                <w:szCs w:val="20"/>
                <w:lang w:eastAsia="en-GB"/>
              </w:rPr>
              <w:t xml:space="preserve"> the</w:t>
            </w:r>
            <w:r w:rsidR="00B46E40" w:rsidRPr="00C22FD0">
              <w:rPr>
                <w:rFonts w:ascii="Times New Roman" w:eastAsia="Times New Roman" w:hAnsi="Times New Roman" w:cs="Times New Roman"/>
                <w:sz w:val="20"/>
                <w:szCs w:val="20"/>
                <w:lang w:eastAsia="en-GB"/>
              </w:rPr>
              <w:t xml:space="preserve"> group</w:t>
            </w:r>
            <w:r w:rsidR="001E7A9D" w:rsidRPr="00C22FD0">
              <w:rPr>
                <w:rFonts w:ascii="Times New Roman" w:eastAsia="Times New Roman" w:hAnsi="Times New Roman" w:cs="Times New Roman"/>
                <w:sz w:val="20"/>
                <w:szCs w:val="20"/>
                <w:lang w:eastAsia="en-GB"/>
              </w:rPr>
              <w:t>, in the meaning of Article 212(1)(c) of Directive 2009/138/EC</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1077F7C6" w14:textId="77777777" w:rsidTr="00CA3234">
        <w:trPr>
          <w:trHeight w:val="883"/>
        </w:trPr>
        <w:tc>
          <w:tcPr>
            <w:tcW w:w="1144" w:type="dxa"/>
            <w:tcBorders>
              <w:top w:val="single" w:sz="4" w:space="0" w:color="auto"/>
              <w:left w:val="single" w:sz="4" w:space="0" w:color="auto"/>
              <w:bottom w:val="single" w:sz="4" w:space="0" w:color="auto"/>
              <w:right w:val="single" w:sz="4" w:space="0" w:color="auto"/>
            </w:tcBorders>
            <w:shd w:val="clear" w:color="000000" w:fill="FFFFFF"/>
            <w:hideMark/>
          </w:tcPr>
          <w:p w14:paraId="7946AA2B"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C0030</w:t>
            </w:r>
          </w:p>
        </w:tc>
        <w:tc>
          <w:tcPr>
            <w:tcW w:w="2126" w:type="dxa"/>
            <w:tcBorders>
              <w:top w:val="single" w:sz="4" w:space="0" w:color="auto"/>
              <w:left w:val="nil"/>
              <w:bottom w:val="single" w:sz="4" w:space="0" w:color="auto"/>
              <w:right w:val="single" w:sz="4" w:space="0" w:color="auto"/>
            </w:tcBorders>
            <w:shd w:val="clear" w:color="000000" w:fill="FFFFFF"/>
            <w:hideMark/>
          </w:tcPr>
          <w:p w14:paraId="26FB2AC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Type of code of the ID of the undertaking </w:t>
            </w:r>
          </w:p>
        </w:tc>
        <w:tc>
          <w:tcPr>
            <w:tcW w:w="6091" w:type="dxa"/>
            <w:tcBorders>
              <w:top w:val="single" w:sz="4" w:space="0" w:color="auto"/>
              <w:left w:val="nil"/>
              <w:bottom w:val="single" w:sz="4" w:space="0" w:color="auto"/>
              <w:right w:val="single" w:sz="4" w:space="0" w:color="auto"/>
            </w:tcBorders>
            <w:shd w:val="clear" w:color="000000" w:fill="FFFFFF"/>
            <w:hideMark/>
          </w:tcPr>
          <w:p w14:paraId="0CA426FA" w14:textId="456FCAF0"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of the code used in item “Identification code of the undertaking”:</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Specific code</w:t>
            </w:r>
          </w:p>
        </w:tc>
      </w:tr>
      <w:tr w:rsidR="00E21451" w:rsidRPr="00C22FD0" w14:paraId="7846B529" w14:textId="77777777" w:rsidTr="0040755A">
        <w:trPr>
          <w:trHeight w:val="563"/>
        </w:trPr>
        <w:tc>
          <w:tcPr>
            <w:tcW w:w="1144" w:type="dxa"/>
            <w:tcBorders>
              <w:top w:val="nil"/>
              <w:left w:val="single" w:sz="4" w:space="0" w:color="auto"/>
              <w:bottom w:val="single" w:sz="4" w:space="0" w:color="auto"/>
              <w:right w:val="single" w:sz="4" w:space="0" w:color="auto"/>
            </w:tcBorders>
            <w:shd w:val="clear" w:color="auto" w:fill="auto"/>
            <w:hideMark/>
          </w:tcPr>
          <w:p w14:paraId="65692E2F"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C0040 </w:t>
            </w:r>
          </w:p>
        </w:tc>
        <w:tc>
          <w:tcPr>
            <w:tcW w:w="2126" w:type="dxa"/>
            <w:tcBorders>
              <w:top w:val="nil"/>
              <w:left w:val="nil"/>
              <w:bottom w:val="single" w:sz="4" w:space="0" w:color="auto"/>
              <w:right w:val="single" w:sz="4" w:space="0" w:color="auto"/>
            </w:tcBorders>
            <w:shd w:val="clear" w:color="auto" w:fill="auto"/>
            <w:hideMark/>
          </w:tcPr>
          <w:p w14:paraId="0F1DB75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Legal name of the undertaking</w:t>
            </w:r>
          </w:p>
        </w:tc>
        <w:tc>
          <w:tcPr>
            <w:tcW w:w="6091" w:type="dxa"/>
            <w:tcBorders>
              <w:top w:val="nil"/>
              <w:left w:val="nil"/>
              <w:bottom w:val="single" w:sz="4" w:space="0" w:color="auto"/>
              <w:right w:val="single" w:sz="4" w:space="0" w:color="auto"/>
            </w:tcBorders>
            <w:shd w:val="clear" w:color="auto" w:fill="auto"/>
            <w:hideMark/>
          </w:tcPr>
          <w:p w14:paraId="020E43A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Legal name of the undertaking</w:t>
            </w:r>
          </w:p>
        </w:tc>
      </w:tr>
      <w:tr w:rsidR="00E21451" w:rsidRPr="00C22FD0" w14:paraId="2CE515B6" w14:textId="77777777" w:rsidTr="0040755A">
        <w:trPr>
          <w:trHeight w:val="5985"/>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4BA0CF05"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C0050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7332DD96"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Type of undertaking</w:t>
            </w:r>
          </w:p>
        </w:tc>
        <w:tc>
          <w:tcPr>
            <w:tcW w:w="6091" w:type="dxa"/>
            <w:tcBorders>
              <w:top w:val="single" w:sz="4" w:space="0" w:color="auto"/>
              <w:left w:val="single" w:sz="4" w:space="0" w:color="auto"/>
              <w:bottom w:val="single" w:sz="4" w:space="0" w:color="auto"/>
              <w:right w:val="single" w:sz="4" w:space="0" w:color="auto"/>
            </w:tcBorders>
            <w:shd w:val="clear" w:color="000000" w:fill="FFFFFF"/>
            <w:hideMark/>
          </w:tcPr>
          <w:p w14:paraId="016BBD7B" w14:textId="00101FC5"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Identify the type of undertaking giving information on the type of activity of the undertaking. This is applicable to both EEA and third</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country undertakings. </w:t>
            </w:r>
            <w:r w:rsidRPr="00C22FD0">
              <w:rPr>
                <w:rFonts w:ascii="Times New Roman" w:hAnsi="Times New Roman" w:cs="Times New Roman"/>
                <w:sz w:val="20"/>
                <w:szCs w:val="20"/>
              </w:rPr>
              <w:t>The following closed list of options shall be used</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t xml:space="preserve">1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Life insurance undertaking</w:t>
            </w:r>
            <w:r w:rsidRPr="00C22FD0">
              <w:rPr>
                <w:rFonts w:ascii="Times New Roman" w:eastAsia="Times New Roman" w:hAnsi="Times New Roman" w:cs="Times New Roman"/>
                <w:sz w:val="20"/>
                <w:szCs w:val="20"/>
                <w:lang w:eastAsia="en-GB"/>
              </w:rPr>
              <w:br/>
              <w:t xml:space="preserve">2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Non life insurance undertaking</w:t>
            </w:r>
          </w:p>
          <w:p w14:paraId="1D50C013" w14:textId="444B3ACB"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3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Reinsurance undertaking</w:t>
            </w:r>
            <w:r w:rsidRPr="00C22FD0">
              <w:rPr>
                <w:rFonts w:ascii="Times New Roman" w:eastAsia="Times New Roman" w:hAnsi="Times New Roman" w:cs="Times New Roman"/>
                <w:sz w:val="20"/>
                <w:szCs w:val="20"/>
                <w:lang w:eastAsia="en-GB"/>
              </w:rPr>
              <w:br/>
              <w:t xml:space="preserve">4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Composite undertaking</w:t>
            </w:r>
            <w:r w:rsidRPr="00C22FD0">
              <w:rPr>
                <w:rFonts w:ascii="Times New Roman" w:eastAsia="Times New Roman" w:hAnsi="Times New Roman" w:cs="Times New Roman"/>
                <w:sz w:val="20"/>
                <w:szCs w:val="20"/>
                <w:lang w:eastAsia="en-GB"/>
              </w:rPr>
              <w:br/>
              <w:t xml:space="preserve">5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Insurance holding company as defined in Article 212(1) (f) of Directive 2009/138/EC</w:t>
            </w:r>
            <w:r w:rsidRPr="00C22FD0">
              <w:rPr>
                <w:rFonts w:ascii="Times New Roman" w:eastAsia="Times New Roman" w:hAnsi="Times New Roman" w:cs="Times New Roman"/>
                <w:sz w:val="20"/>
                <w:szCs w:val="20"/>
                <w:lang w:eastAsia="en-GB"/>
              </w:rPr>
              <w:br/>
              <w:t xml:space="preserve">6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Mixed</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activity insurance holding company as defined in Article 212(1) (g) of Directive 2009/138/EC</w:t>
            </w:r>
          </w:p>
          <w:p w14:paraId="3DE548B5" w14:textId="01091325"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7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Mixed financial holding company as defined in Article 212 (1)(h) of Directive 2009/138/EC</w:t>
            </w:r>
            <w:r w:rsidRPr="00C22FD0">
              <w:rPr>
                <w:rFonts w:ascii="Times New Roman" w:eastAsia="Times New Roman" w:hAnsi="Times New Roman" w:cs="Times New Roman"/>
                <w:sz w:val="20"/>
                <w:szCs w:val="20"/>
                <w:lang w:eastAsia="en-GB"/>
              </w:rPr>
              <w:br/>
              <w:t xml:space="preserve">8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Credit institution, investment firm and financial institution</w:t>
            </w:r>
            <w:r w:rsidRPr="00C22FD0">
              <w:rPr>
                <w:rFonts w:ascii="Times New Roman" w:eastAsia="Times New Roman" w:hAnsi="Times New Roman" w:cs="Times New Roman"/>
                <w:sz w:val="20"/>
                <w:szCs w:val="20"/>
                <w:lang w:eastAsia="en-GB"/>
              </w:rPr>
              <w:br/>
              <w:t xml:space="preserve">9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Institution for occupational retirement provision</w:t>
            </w:r>
            <w:r w:rsidRPr="00C22FD0">
              <w:rPr>
                <w:rFonts w:ascii="Times New Roman" w:eastAsia="Times New Roman" w:hAnsi="Times New Roman" w:cs="Times New Roman"/>
                <w:sz w:val="20"/>
                <w:szCs w:val="20"/>
                <w:lang w:eastAsia="en-GB"/>
              </w:rPr>
              <w:br/>
              <w:t xml:space="preserve">10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Ancillary services undertaking as defined in Article 1 (53) of </w:t>
            </w:r>
            <w:r w:rsidRPr="00C22FD0">
              <w:rPr>
                <w:rFonts w:ascii="Times New Roman" w:eastAsia="Times New Roman" w:hAnsi="Times New Roman" w:cs="Times New Roman"/>
                <w:sz w:val="20"/>
                <w:szCs w:val="20"/>
                <w:lang w:eastAsia="es-ES"/>
              </w:rPr>
              <w:t>Delegated Regulation (EU) 2015/35</w:t>
            </w:r>
            <w:r w:rsidRPr="00C22FD0">
              <w:rPr>
                <w:rFonts w:ascii="Times New Roman" w:eastAsia="Times New Roman" w:hAnsi="Times New Roman" w:cs="Times New Roman"/>
                <w:sz w:val="20"/>
                <w:szCs w:val="20"/>
                <w:lang w:eastAsia="en-GB"/>
              </w:rPr>
              <w:br/>
              <w:t xml:space="preserve">11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regulated undertaking carrying out financial activities as defined in Article 1 (52) of </w:t>
            </w:r>
            <w:r w:rsidRPr="00C22FD0">
              <w:rPr>
                <w:rFonts w:ascii="Times New Roman" w:eastAsia="Times New Roman" w:hAnsi="Times New Roman" w:cs="Times New Roman"/>
                <w:sz w:val="20"/>
                <w:szCs w:val="20"/>
                <w:lang w:eastAsia="es-ES"/>
              </w:rPr>
              <w:t>Delegated Regulation (EU) 2015/35</w:t>
            </w:r>
            <w:r w:rsidRPr="00C22FD0">
              <w:rPr>
                <w:rFonts w:ascii="Times New Roman" w:eastAsia="Times New Roman" w:hAnsi="Times New Roman" w:cs="Times New Roman"/>
                <w:sz w:val="20"/>
                <w:szCs w:val="20"/>
                <w:lang w:eastAsia="en-GB"/>
              </w:rPr>
              <w:br/>
              <w:t xml:space="preserve">12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Special purpose vehicle authorised in accordance with Article 211 of Directive 2009/138/EC</w:t>
            </w:r>
            <w:r w:rsidRPr="00C22FD0">
              <w:rPr>
                <w:rFonts w:ascii="Times New Roman" w:eastAsia="Times New Roman" w:hAnsi="Times New Roman" w:cs="Times New Roman"/>
                <w:sz w:val="20"/>
                <w:szCs w:val="20"/>
                <w:lang w:eastAsia="en-GB"/>
              </w:rPr>
              <w:br/>
              <w:t xml:space="preserve">13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Special purpose vehicle other than special purpose vehicle authorised in accordance with </w:t>
            </w:r>
            <w:r w:rsidR="006E0F1A" w:rsidRPr="00C22FD0">
              <w:rPr>
                <w:rFonts w:ascii="Times New Roman" w:eastAsia="Times New Roman" w:hAnsi="Times New Roman" w:cs="Times New Roman"/>
                <w:sz w:val="20"/>
                <w:szCs w:val="20"/>
                <w:lang w:eastAsia="en-GB"/>
              </w:rPr>
              <w:t>a</w:t>
            </w:r>
            <w:r w:rsidRPr="00C22FD0">
              <w:rPr>
                <w:rFonts w:ascii="Times New Roman" w:eastAsia="Times New Roman" w:hAnsi="Times New Roman" w:cs="Times New Roman"/>
                <w:sz w:val="20"/>
                <w:szCs w:val="20"/>
                <w:lang w:eastAsia="en-GB"/>
              </w:rPr>
              <w:t>rt</w:t>
            </w:r>
            <w:r w:rsidR="006E0F1A" w:rsidRPr="00C22FD0">
              <w:rPr>
                <w:rFonts w:ascii="Times New Roman" w:eastAsia="Times New Roman" w:hAnsi="Times New Roman" w:cs="Times New Roman"/>
                <w:sz w:val="20"/>
                <w:szCs w:val="20"/>
                <w:lang w:eastAsia="en-GB"/>
              </w:rPr>
              <w:t>icle</w:t>
            </w:r>
            <w:r w:rsidRPr="00C22FD0">
              <w:rPr>
                <w:rFonts w:ascii="Times New Roman" w:eastAsia="Times New Roman" w:hAnsi="Times New Roman" w:cs="Times New Roman"/>
                <w:sz w:val="20"/>
                <w:szCs w:val="20"/>
                <w:lang w:eastAsia="en-GB"/>
              </w:rPr>
              <w:t xml:space="preserve"> 211 of Directive 2009/138/EC</w:t>
            </w:r>
          </w:p>
          <w:p w14:paraId="202328C0" w14:textId="54301475"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14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UCITS management companies as defined in Article 1 (54) of </w:t>
            </w:r>
            <w:r w:rsidRPr="00C22FD0">
              <w:rPr>
                <w:rFonts w:ascii="Times New Roman" w:eastAsia="Times New Roman" w:hAnsi="Times New Roman" w:cs="Times New Roman"/>
                <w:sz w:val="20"/>
                <w:szCs w:val="20"/>
                <w:lang w:eastAsia="es-ES"/>
              </w:rPr>
              <w:t>Delegated Regulation (EU) 2015/35</w:t>
            </w:r>
          </w:p>
          <w:p w14:paraId="7FDF1993" w14:textId="7EDF7C52" w:rsidR="00E21451" w:rsidRPr="00C22FD0" w:rsidRDefault="00E21451" w:rsidP="0040755A">
            <w:pPr>
              <w:keepNext/>
              <w:keepLines/>
              <w:spacing w:after="0" w:line="240" w:lineRule="auto"/>
              <w:outlineLvl w:val="1"/>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15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Alternative investment funds managers as defined in Article 1 (55) of </w:t>
            </w:r>
            <w:r w:rsidRPr="00C22FD0">
              <w:rPr>
                <w:rFonts w:ascii="Times New Roman" w:eastAsia="Times New Roman" w:hAnsi="Times New Roman" w:cs="Times New Roman"/>
                <w:sz w:val="20"/>
                <w:szCs w:val="20"/>
                <w:lang w:eastAsia="es-ES"/>
              </w:rPr>
              <w:t>Delegated Regulation (EU) 2015/35</w:t>
            </w:r>
            <w:r w:rsidRPr="00C22FD0">
              <w:rPr>
                <w:rFonts w:ascii="Times New Roman" w:eastAsia="Times New Roman" w:hAnsi="Times New Roman" w:cs="Times New Roman"/>
                <w:sz w:val="20"/>
                <w:szCs w:val="20"/>
                <w:lang w:eastAsia="en-GB"/>
              </w:rPr>
              <w:br/>
              <w:t xml:space="preserve">99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Other</w:t>
            </w:r>
          </w:p>
        </w:tc>
      </w:tr>
      <w:tr w:rsidR="00E21451" w:rsidRPr="00C22FD0" w14:paraId="7CB6F058" w14:textId="77777777" w:rsidTr="0040755A">
        <w:trPr>
          <w:trHeight w:val="702"/>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6B7EC3F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C0060 </w:t>
            </w:r>
          </w:p>
        </w:tc>
        <w:tc>
          <w:tcPr>
            <w:tcW w:w="2126" w:type="dxa"/>
            <w:tcBorders>
              <w:top w:val="single" w:sz="4" w:space="0" w:color="auto"/>
              <w:left w:val="nil"/>
              <w:bottom w:val="single" w:sz="4" w:space="0" w:color="auto"/>
              <w:right w:val="single" w:sz="4" w:space="0" w:color="auto"/>
            </w:tcBorders>
            <w:shd w:val="clear" w:color="auto" w:fill="auto"/>
            <w:hideMark/>
          </w:tcPr>
          <w:p w14:paraId="7930438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Legal form </w:t>
            </w:r>
          </w:p>
        </w:tc>
        <w:tc>
          <w:tcPr>
            <w:tcW w:w="6091" w:type="dxa"/>
            <w:tcBorders>
              <w:top w:val="single" w:sz="4" w:space="0" w:color="auto"/>
              <w:left w:val="nil"/>
              <w:bottom w:val="single" w:sz="4" w:space="0" w:color="auto"/>
              <w:right w:val="single" w:sz="4" w:space="0" w:color="auto"/>
            </w:tcBorders>
            <w:shd w:val="clear" w:color="auto" w:fill="auto"/>
            <w:hideMark/>
          </w:tcPr>
          <w:p w14:paraId="4B9A79DD"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Identify the form of the undertaking. </w:t>
            </w:r>
          </w:p>
          <w:p w14:paraId="0041F093" w14:textId="5EB15E28"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For categories 1 to 4 in cell ‘Type of undertaking’, the legal form shall be consistent with Annex III of Directive 2009/138/EC.</w:t>
            </w:r>
          </w:p>
        </w:tc>
      </w:tr>
      <w:tr w:rsidR="00E21451" w:rsidRPr="00C22FD0" w14:paraId="19310272" w14:textId="77777777" w:rsidTr="00CA3234">
        <w:trPr>
          <w:trHeight w:val="1056"/>
        </w:trPr>
        <w:tc>
          <w:tcPr>
            <w:tcW w:w="1144" w:type="dxa"/>
            <w:tcBorders>
              <w:top w:val="nil"/>
              <w:left w:val="single" w:sz="4" w:space="0" w:color="auto"/>
              <w:bottom w:val="single" w:sz="4" w:space="0" w:color="auto"/>
              <w:right w:val="single" w:sz="4" w:space="0" w:color="auto"/>
            </w:tcBorders>
            <w:shd w:val="clear" w:color="000000" w:fill="FFFFFF"/>
            <w:hideMark/>
          </w:tcPr>
          <w:p w14:paraId="112F61F9"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C0070 </w:t>
            </w:r>
          </w:p>
        </w:tc>
        <w:tc>
          <w:tcPr>
            <w:tcW w:w="2126" w:type="dxa"/>
            <w:tcBorders>
              <w:top w:val="nil"/>
              <w:left w:val="nil"/>
              <w:bottom w:val="single" w:sz="4" w:space="0" w:color="auto"/>
              <w:right w:val="single" w:sz="4" w:space="0" w:color="auto"/>
            </w:tcBorders>
            <w:shd w:val="clear" w:color="000000" w:fill="FFFFFF"/>
            <w:hideMark/>
          </w:tcPr>
          <w:p w14:paraId="61CE54DD"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Category (mutual/non mutual)</w:t>
            </w:r>
          </w:p>
        </w:tc>
        <w:tc>
          <w:tcPr>
            <w:tcW w:w="6091" w:type="dxa"/>
            <w:tcBorders>
              <w:top w:val="nil"/>
              <w:left w:val="nil"/>
              <w:bottom w:val="single" w:sz="4" w:space="0" w:color="auto"/>
              <w:right w:val="single" w:sz="4" w:space="0" w:color="auto"/>
            </w:tcBorders>
            <w:shd w:val="clear" w:color="000000" w:fill="FFFFFF"/>
            <w:hideMark/>
          </w:tcPr>
          <w:p w14:paraId="439A8018" w14:textId="6AAA7FA9"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Indicate high level information on the legal form, i.e. whether the undertaking is a mutual or not.</w:t>
            </w:r>
            <w:r w:rsidRPr="00C22FD0">
              <w:rPr>
                <w:rFonts w:ascii="Times New Roman" w:eastAsia="Times New Roman" w:hAnsi="Times New Roman" w:cs="Times New Roman"/>
                <w:sz w:val="20"/>
                <w:szCs w:val="20"/>
                <w:lang w:eastAsia="en-GB"/>
              </w:rPr>
              <w:br/>
              <w:t>The following closed list shall be used:</w:t>
            </w:r>
            <w:r w:rsidRPr="00C22FD0">
              <w:rPr>
                <w:rFonts w:ascii="Times New Roman" w:eastAsia="Times New Roman" w:hAnsi="Times New Roman" w:cs="Times New Roman"/>
                <w:sz w:val="20"/>
                <w:szCs w:val="20"/>
                <w:lang w:eastAsia="en-GB"/>
              </w:rPr>
              <w:br/>
              <w:t xml:space="preserve">1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Mutual </w:t>
            </w:r>
            <w:r w:rsidRPr="00C22FD0">
              <w:rPr>
                <w:rFonts w:ascii="Times New Roman" w:eastAsia="Times New Roman" w:hAnsi="Times New Roman" w:cs="Times New Roman"/>
                <w:sz w:val="20"/>
                <w:szCs w:val="20"/>
                <w:lang w:eastAsia="en-GB"/>
              </w:rPr>
              <w:br/>
              <w:t xml:space="preserve">2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mutual</w:t>
            </w:r>
          </w:p>
        </w:tc>
      </w:tr>
      <w:tr w:rsidR="00E21451" w:rsidRPr="00C22FD0" w14:paraId="4C2BE8D3" w14:textId="77777777" w:rsidTr="0040755A">
        <w:trPr>
          <w:trHeight w:val="702"/>
        </w:trPr>
        <w:tc>
          <w:tcPr>
            <w:tcW w:w="1144" w:type="dxa"/>
            <w:tcBorders>
              <w:top w:val="nil"/>
              <w:left w:val="single" w:sz="4" w:space="0" w:color="auto"/>
              <w:bottom w:val="single" w:sz="4" w:space="0" w:color="auto"/>
              <w:right w:val="single" w:sz="4" w:space="0" w:color="auto"/>
            </w:tcBorders>
            <w:shd w:val="clear" w:color="000000" w:fill="FFFFFF"/>
            <w:hideMark/>
          </w:tcPr>
          <w:p w14:paraId="08378E35"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C0080 </w:t>
            </w:r>
          </w:p>
        </w:tc>
        <w:tc>
          <w:tcPr>
            <w:tcW w:w="2126" w:type="dxa"/>
            <w:tcBorders>
              <w:top w:val="nil"/>
              <w:left w:val="nil"/>
              <w:bottom w:val="single" w:sz="4" w:space="0" w:color="auto"/>
              <w:right w:val="single" w:sz="4" w:space="0" w:color="auto"/>
            </w:tcBorders>
            <w:shd w:val="clear" w:color="000000" w:fill="FFFFFF"/>
            <w:hideMark/>
          </w:tcPr>
          <w:p w14:paraId="565742F9"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Supervisory Authority</w:t>
            </w:r>
          </w:p>
        </w:tc>
        <w:tc>
          <w:tcPr>
            <w:tcW w:w="6091" w:type="dxa"/>
            <w:tcBorders>
              <w:top w:val="nil"/>
              <w:left w:val="nil"/>
              <w:bottom w:val="single" w:sz="4" w:space="0" w:color="auto"/>
              <w:right w:val="single" w:sz="4" w:space="0" w:color="auto"/>
            </w:tcBorders>
            <w:shd w:val="clear" w:color="000000" w:fill="FFFFFF"/>
            <w:hideMark/>
          </w:tcPr>
          <w:p w14:paraId="6CB11B61"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Name of the Supervisory Authority responsible for the supervision of the individual undertaking which category falls under categories 1 to 4, 8, 9 and 12 in the cell ‘Type of undertaking’, where applicable. </w:t>
            </w:r>
          </w:p>
          <w:p w14:paraId="617438A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p>
          <w:p w14:paraId="42AEEFA2"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Please use the full name of the authority.</w:t>
            </w:r>
          </w:p>
        </w:tc>
      </w:tr>
      <w:tr w:rsidR="00E21451" w:rsidRPr="00C22FD0" w14:paraId="676D95B3" w14:textId="77777777" w:rsidTr="0040755A">
        <w:trPr>
          <w:trHeight w:val="339"/>
        </w:trPr>
        <w:tc>
          <w:tcPr>
            <w:tcW w:w="9361" w:type="dxa"/>
            <w:gridSpan w:val="3"/>
            <w:tcBorders>
              <w:top w:val="single" w:sz="4" w:space="0" w:color="auto"/>
              <w:bottom w:val="single" w:sz="4" w:space="0" w:color="auto"/>
            </w:tcBorders>
            <w:shd w:val="clear" w:color="000000" w:fill="FFFFFF"/>
          </w:tcPr>
          <w:p w14:paraId="4B8FD1B9" w14:textId="77777777" w:rsidR="00E21451" w:rsidRPr="00C22FD0" w:rsidRDefault="00E21451" w:rsidP="0040755A">
            <w:pPr>
              <w:spacing w:before="120" w:after="120" w:line="240" w:lineRule="auto"/>
              <w:rPr>
                <w:rFonts w:ascii="Times New Roman" w:eastAsia="Times New Roman" w:hAnsi="Times New Roman" w:cs="Times New Roman"/>
                <w:b/>
                <w:sz w:val="20"/>
                <w:szCs w:val="20"/>
                <w:lang w:eastAsia="en-GB"/>
              </w:rPr>
            </w:pPr>
            <w:r w:rsidRPr="00C22FD0">
              <w:rPr>
                <w:rFonts w:ascii="Times New Roman" w:eastAsia="Times New Roman" w:hAnsi="Times New Roman" w:cs="Times New Roman"/>
                <w:b/>
                <w:sz w:val="20"/>
                <w:szCs w:val="20"/>
                <w:lang w:eastAsia="en-GB"/>
              </w:rPr>
              <w:t>Ranking criteria (in the group reporting currency)</w:t>
            </w:r>
          </w:p>
        </w:tc>
      </w:tr>
      <w:tr w:rsidR="00E21451" w:rsidRPr="00C22FD0" w14:paraId="575DD813" w14:textId="77777777" w:rsidTr="0040755A">
        <w:trPr>
          <w:trHeight w:val="855"/>
        </w:trPr>
        <w:tc>
          <w:tcPr>
            <w:tcW w:w="1144" w:type="dxa"/>
            <w:tcBorders>
              <w:top w:val="single" w:sz="4" w:space="0" w:color="auto"/>
              <w:left w:val="single" w:sz="4" w:space="0" w:color="auto"/>
              <w:bottom w:val="single" w:sz="4" w:space="0" w:color="auto"/>
              <w:right w:val="single" w:sz="4" w:space="0" w:color="auto"/>
            </w:tcBorders>
            <w:shd w:val="clear" w:color="000000" w:fill="FFFFFF"/>
            <w:hideMark/>
          </w:tcPr>
          <w:p w14:paraId="7214D8A7"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C0090 </w:t>
            </w:r>
          </w:p>
        </w:tc>
        <w:tc>
          <w:tcPr>
            <w:tcW w:w="2126" w:type="dxa"/>
            <w:tcBorders>
              <w:top w:val="single" w:sz="4" w:space="0" w:color="auto"/>
              <w:left w:val="nil"/>
              <w:bottom w:val="single" w:sz="4" w:space="0" w:color="auto"/>
              <w:right w:val="single" w:sz="4" w:space="0" w:color="auto"/>
            </w:tcBorders>
            <w:shd w:val="clear" w:color="000000" w:fill="FFFFFF"/>
            <w:hideMark/>
          </w:tcPr>
          <w:p w14:paraId="24C87CB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Balance Sheet (for (re)insurance undertakings)</w:t>
            </w:r>
          </w:p>
        </w:tc>
        <w:tc>
          <w:tcPr>
            <w:tcW w:w="6091" w:type="dxa"/>
            <w:tcBorders>
              <w:top w:val="single" w:sz="4" w:space="0" w:color="auto"/>
              <w:left w:val="nil"/>
              <w:bottom w:val="single" w:sz="4" w:space="0" w:color="auto"/>
              <w:right w:val="single" w:sz="4" w:space="0" w:color="auto"/>
            </w:tcBorders>
            <w:shd w:val="clear" w:color="000000" w:fill="FFFFFF"/>
            <w:hideMark/>
          </w:tcPr>
          <w:p w14:paraId="3A64A66F" w14:textId="29F0684A"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For EEA (re)insurance undertakings, total amount of Solvency II balance sheet as reported in item C0010/R0500 in S.02.01. For non EEA (re)insurance undertakings, total amount of balance</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sheet according to the relevant sectoral rules. </w:t>
            </w:r>
          </w:p>
          <w:p w14:paraId="4251CE22"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currency used shall be the group reporting currency.</w:t>
            </w:r>
          </w:p>
        </w:tc>
      </w:tr>
      <w:tr w:rsidR="00E21451" w:rsidRPr="00C22FD0" w14:paraId="6342CFED" w14:textId="77777777" w:rsidTr="0040755A">
        <w:trPr>
          <w:trHeight w:val="570"/>
        </w:trPr>
        <w:tc>
          <w:tcPr>
            <w:tcW w:w="1144" w:type="dxa"/>
            <w:tcBorders>
              <w:top w:val="single" w:sz="4" w:space="0" w:color="auto"/>
              <w:left w:val="single" w:sz="4" w:space="0" w:color="auto"/>
              <w:bottom w:val="nil"/>
              <w:right w:val="single" w:sz="4" w:space="0" w:color="auto"/>
            </w:tcBorders>
            <w:shd w:val="clear" w:color="000000" w:fill="FFFFFF"/>
            <w:hideMark/>
          </w:tcPr>
          <w:p w14:paraId="4637360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C0100 </w:t>
            </w:r>
          </w:p>
        </w:tc>
        <w:tc>
          <w:tcPr>
            <w:tcW w:w="2126" w:type="dxa"/>
            <w:tcBorders>
              <w:top w:val="single" w:sz="4" w:space="0" w:color="auto"/>
              <w:left w:val="nil"/>
              <w:bottom w:val="nil"/>
              <w:right w:val="single" w:sz="4" w:space="0" w:color="auto"/>
            </w:tcBorders>
            <w:shd w:val="clear" w:color="000000" w:fill="FFFFFF"/>
            <w:hideMark/>
          </w:tcPr>
          <w:p w14:paraId="4F21992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Balance Sheet (for other regulated undertakings)</w:t>
            </w:r>
          </w:p>
        </w:tc>
        <w:tc>
          <w:tcPr>
            <w:tcW w:w="6091" w:type="dxa"/>
            <w:tcBorders>
              <w:top w:val="single" w:sz="4" w:space="0" w:color="auto"/>
              <w:left w:val="nil"/>
              <w:bottom w:val="nil"/>
              <w:right w:val="single" w:sz="4" w:space="0" w:color="auto"/>
            </w:tcBorders>
            <w:shd w:val="clear" w:color="000000" w:fill="FFFFFF"/>
            <w:hideMark/>
          </w:tcPr>
          <w:p w14:paraId="56FDD78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For other regulated undertakings, total amount of balance sheet according to the relevant sectoral rules. The currency used shall be the group reporting currency.</w:t>
            </w:r>
          </w:p>
        </w:tc>
      </w:tr>
      <w:tr w:rsidR="00E21451" w:rsidRPr="00C22FD0" w14:paraId="35E65062" w14:textId="77777777" w:rsidTr="0040755A">
        <w:trPr>
          <w:trHeight w:val="570"/>
        </w:trPr>
        <w:tc>
          <w:tcPr>
            <w:tcW w:w="1144" w:type="dxa"/>
            <w:tcBorders>
              <w:top w:val="single" w:sz="4" w:space="0" w:color="auto"/>
              <w:left w:val="single" w:sz="4" w:space="0" w:color="auto"/>
              <w:bottom w:val="single" w:sz="4" w:space="0" w:color="auto"/>
              <w:right w:val="single" w:sz="4" w:space="0" w:color="auto"/>
            </w:tcBorders>
            <w:shd w:val="clear" w:color="000000" w:fill="FFFFFF"/>
            <w:hideMark/>
          </w:tcPr>
          <w:p w14:paraId="152FAE89"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C0110 </w:t>
            </w:r>
          </w:p>
        </w:tc>
        <w:tc>
          <w:tcPr>
            <w:tcW w:w="2126" w:type="dxa"/>
            <w:tcBorders>
              <w:top w:val="single" w:sz="4" w:space="0" w:color="auto"/>
              <w:left w:val="nil"/>
              <w:bottom w:val="single" w:sz="4" w:space="0" w:color="auto"/>
              <w:right w:val="single" w:sz="4" w:space="0" w:color="auto"/>
            </w:tcBorders>
            <w:shd w:val="clear" w:color="000000" w:fill="FFFFFF"/>
            <w:hideMark/>
          </w:tcPr>
          <w:p w14:paraId="614785C6" w14:textId="06DD95F5"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Balance Sheet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regulated undertakings)</w:t>
            </w:r>
          </w:p>
        </w:tc>
        <w:tc>
          <w:tcPr>
            <w:tcW w:w="6091" w:type="dxa"/>
            <w:tcBorders>
              <w:top w:val="single" w:sz="4" w:space="0" w:color="auto"/>
              <w:left w:val="nil"/>
              <w:bottom w:val="single" w:sz="4" w:space="0" w:color="auto"/>
              <w:right w:val="single" w:sz="4" w:space="0" w:color="auto"/>
            </w:tcBorders>
            <w:shd w:val="clear" w:color="000000" w:fill="FFFFFF"/>
            <w:hideMark/>
          </w:tcPr>
          <w:p w14:paraId="0FE3EC20" w14:textId="7DCE9EE2"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For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regulated undertakings, total amount of balance sheet used for IFRS or local GAAP. The currency used shall be the group reporting currency.</w:t>
            </w:r>
          </w:p>
        </w:tc>
      </w:tr>
      <w:tr w:rsidR="00E21451" w:rsidRPr="00C22FD0" w14:paraId="7DC0F1B7" w14:textId="77777777" w:rsidTr="00CA3234">
        <w:trPr>
          <w:trHeight w:val="274"/>
        </w:trPr>
        <w:tc>
          <w:tcPr>
            <w:tcW w:w="1144" w:type="dxa"/>
            <w:tcBorders>
              <w:top w:val="single" w:sz="4" w:space="0" w:color="auto"/>
              <w:left w:val="single" w:sz="4" w:space="0" w:color="auto"/>
              <w:bottom w:val="single" w:sz="4" w:space="0" w:color="auto"/>
              <w:right w:val="single" w:sz="4" w:space="0" w:color="auto"/>
            </w:tcBorders>
            <w:shd w:val="clear" w:color="000000" w:fill="FFFFFF"/>
            <w:hideMark/>
          </w:tcPr>
          <w:p w14:paraId="5FA6816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C0120 </w:t>
            </w:r>
          </w:p>
        </w:tc>
        <w:tc>
          <w:tcPr>
            <w:tcW w:w="2126" w:type="dxa"/>
            <w:tcBorders>
              <w:top w:val="single" w:sz="4" w:space="0" w:color="auto"/>
              <w:left w:val="single" w:sz="4" w:space="0" w:color="auto"/>
              <w:bottom w:val="single" w:sz="4" w:space="0" w:color="auto"/>
              <w:right w:val="single" w:sz="4" w:space="0" w:color="auto"/>
            </w:tcBorders>
            <w:shd w:val="clear" w:color="000000" w:fill="FFFFFF"/>
            <w:hideMark/>
          </w:tcPr>
          <w:p w14:paraId="11BE9F3D"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Written premiums net of reinsurance ceded under IFRS or local GAAP for (re)insurance undertakings</w:t>
            </w:r>
          </w:p>
        </w:tc>
        <w:tc>
          <w:tcPr>
            <w:tcW w:w="6091" w:type="dxa"/>
            <w:tcBorders>
              <w:top w:val="single" w:sz="4" w:space="0" w:color="auto"/>
              <w:left w:val="single" w:sz="4" w:space="0" w:color="auto"/>
              <w:bottom w:val="single" w:sz="4" w:space="0" w:color="auto"/>
              <w:right w:val="single" w:sz="4" w:space="0" w:color="auto"/>
            </w:tcBorders>
            <w:shd w:val="clear" w:color="000000" w:fill="FFFFFF"/>
            <w:hideMark/>
          </w:tcPr>
          <w:p w14:paraId="58EFACB1"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For insurance and reinsurance undertakings written premiums net of reinsurance ceded under IFRS or local GAAP. The currency used shall be the group currency.</w:t>
            </w:r>
          </w:p>
        </w:tc>
      </w:tr>
      <w:tr w:rsidR="00E21451" w:rsidRPr="00C22FD0" w14:paraId="1E24AE57" w14:textId="77777777" w:rsidTr="0040755A">
        <w:trPr>
          <w:trHeight w:val="1710"/>
        </w:trPr>
        <w:tc>
          <w:tcPr>
            <w:tcW w:w="1144" w:type="dxa"/>
            <w:tcBorders>
              <w:top w:val="single" w:sz="4" w:space="0" w:color="auto"/>
              <w:left w:val="single" w:sz="4" w:space="0" w:color="auto"/>
              <w:bottom w:val="nil"/>
              <w:right w:val="single" w:sz="4" w:space="0" w:color="auto"/>
            </w:tcBorders>
            <w:shd w:val="clear" w:color="000000" w:fill="FFFFFF"/>
            <w:hideMark/>
          </w:tcPr>
          <w:p w14:paraId="6E05FD8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C0130 </w:t>
            </w:r>
          </w:p>
        </w:tc>
        <w:tc>
          <w:tcPr>
            <w:tcW w:w="2126" w:type="dxa"/>
            <w:tcBorders>
              <w:top w:val="single" w:sz="4" w:space="0" w:color="auto"/>
              <w:left w:val="nil"/>
              <w:bottom w:val="nil"/>
              <w:right w:val="single" w:sz="4" w:space="0" w:color="auto"/>
            </w:tcBorders>
            <w:shd w:val="clear" w:color="000000" w:fill="FFFFFF"/>
            <w:hideMark/>
          </w:tcPr>
          <w:p w14:paraId="76DB19A6"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Turn over defined as the gross revenue under IFRS or local GAAP for other types of undertakings or insurance holding companies</w:t>
            </w:r>
          </w:p>
        </w:tc>
        <w:tc>
          <w:tcPr>
            <w:tcW w:w="6091" w:type="dxa"/>
            <w:tcBorders>
              <w:top w:val="single" w:sz="4" w:space="0" w:color="auto"/>
              <w:left w:val="nil"/>
              <w:bottom w:val="nil"/>
              <w:right w:val="single" w:sz="4" w:space="0" w:color="auto"/>
            </w:tcBorders>
            <w:shd w:val="clear" w:color="000000" w:fill="FFFFFF"/>
            <w:hideMark/>
          </w:tcPr>
          <w:p w14:paraId="4E73E2C6"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For other types of undertakings turn over defined as the gross revenue under IFRS or local GAAP.                     </w:t>
            </w:r>
            <w:r w:rsidRPr="00C22FD0">
              <w:rPr>
                <w:rFonts w:ascii="Times New Roman" w:eastAsia="Times New Roman" w:hAnsi="Times New Roman" w:cs="Times New Roman"/>
                <w:sz w:val="20"/>
                <w:szCs w:val="20"/>
                <w:lang w:eastAsia="en-GB"/>
              </w:rPr>
              <w:br/>
            </w:r>
          </w:p>
          <w:p w14:paraId="4ECFAE4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For insurance holding companies or mixed financial holding companies where appropriate turnover defined as the gross revenue under IFRS or local GAAP will be used as a ranking criteria.</w:t>
            </w:r>
          </w:p>
          <w:p w14:paraId="105EC127"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t>The currency used shall be the group reporting currency.</w:t>
            </w:r>
          </w:p>
        </w:tc>
      </w:tr>
      <w:tr w:rsidR="00E21451" w:rsidRPr="00C22FD0" w14:paraId="52FC5ED5" w14:textId="77777777" w:rsidTr="0040755A">
        <w:trPr>
          <w:trHeight w:val="776"/>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004109CA"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C0140</w:t>
            </w:r>
          </w:p>
        </w:tc>
        <w:tc>
          <w:tcPr>
            <w:tcW w:w="2126" w:type="dxa"/>
            <w:tcBorders>
              <w:top w:val="single" w:sz="4" w:space="0" w:color="auto"/>
              <w:left w:val="nil"/>
              <w:bottom w:val="single" w:sz="4" w:space="0" w:color="auto"/>
              <w:right w:val="single" w:sz="4" w:space="0" w:color="auto"/>
            </w:tcBorders>
            <w:shd w:val="clear" w:color="auto" w:fill="auto"/>
            <w:hideMark/>
          </w:tcPr>
          <w:p w14:paraId="5A21371D"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Underwriting performance </w:t>
            </w:r>
          </w:p>
        </w:tc>
        <w:tc>
          <w:tcPr>
            <w:tcW w:w="6091" w:type="dxa"/>
            <w:tcBorders>
              <w:top w:val="single" w:sz="4" w:space="0" w:color="auto"/>
              <w:left w:val="nil"/>
              <w:bottom w:val="single" w:sz="4" w:space="0" w:color="auto"/>
              <w:right w:val="single" w:sz="4" w:space="0" w:color="auto"/>
            </w:tcBorders>
            <w:shd w:val="clear" w:color="auto" w:fill="auto"/>
            <w:hideMark/>
          </w:tcPr>
          <w:p w14:paraId="474C3E3C" w14:textId="617ED94D" w:rsidR="00E21451" w:rsidRPr="00C22FD0" w:rsidRDefault="00E21451" w:rsidP="00CE71C6">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(Re)insurance undertakings shall report their underwriting performance in accordance with their financial statements. A</w:t>
            </w:r>
            <w:r w:rsidR="00CE71C6" w:rsidRPr="00C22FD0">
              <w:rPr>
                <w:rFonts w:ascii="Times New Roman" w:eastAsia="Times New Roman" w:hAnsi="Times New Roman" w:cs="Times New Roman"/>
                <w:sz w:val="20"/>
                <w:szCs w:val="20"/>
                <w:lang w:eastAsia="en-GB"/>
              </w:rPr>
              <w:t xml:space="preserve"> monetary</w:t>
            </w:r>
            <w:r w:rsidRPr="00C22FD0">
              <w:rPr>
                <w:rFonts w:ascii="Times New Roman" w:eastAsia="Times New Roman" w:hAnsi="Times New Roman" w:cs="Times New Roman"/>
                <w:sz w:val="20"/>
                <w:szCs w:val="20"/>
                <w:lang w:eastAsia="en-GB"/>
              </w:rPr>
              <w:t xml:space="preserve"> amount shall be reported. The currency used shall be the group reporting currency.</w:t>
            </w:r>
          </w:p>
        </w:tc>
      </w:tr>
      <w:tr w:rsidR="00E21451" w:rsidRPr="00C22FD0" w14:paraId="21F6CBAE" w14:textId="77777777" w:rsidTr="0040755A">
        <w:trPr>
          <w:trHeight w:val="1140"/>
        </w:trPr>
        <w:tc>
          <w:tcPr>
            <w:tcW w:w="1144" w:type="dxa"/>
            <w:tcBorders>
              <w:top w:val="nil"/>
              <w:left w:val="single" w:sz="4" w:space="0" w:color="auto"/>
              <w:bottom w:val="single" w:sz="4" w:space="0" w:color="auto"/>
              <w:right w:val="single" w:sz="4" w:space="0" w:color="auto"/>
            </w:tcBorders>
            <w:shd w:val="clear" w:color="auto" w:fill="auto"/>
            <w:hideMark/>
          </w:tcPr>
          <w:p w14:paraId="36CF05D1"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C0150 </w:t>
            </w:r>
          </w:p>
        </w:tc>
        <w:tc>
          <w:tcPr>
            <w:tcW w:w="2126" w:type="dxa"/>
            <w:tcBorders>
              <w:top w:val="nil"/>
              <w:left w:val="nil"/>
              <w:bottom w:val="single" w:sz="4" w:space="0" w:color="auto"/>
              <w:right w:val="single" w:sz="4" w:space="0" w:color="auto"/>
            </w:tcBorders>
            <w:shd w:val="clear" w:color="auto" w:fill="auto"/>
            <w:hideMark/>
          </w:tcPr>
          <w:p w14:paraId="3F1F071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Investment performance</w:t>
            </w:r>
          </w:p>
        </w:tc>
        <w:tc>
          <w:tcPr>
            <w:tcW w:w="6091" w:type="dxa"/>
            <w:tcBorders>
              <w:top w:val="nil"/>
              <w:left w:val="nil"/>
              <w:bottom w:val="single" w:sz="4" w:space="0" w:color="auto"/>
              <w:right w:val="single" w:sz="4" w:space="0" w:color="auto"/>
            </w:tcBorders>
            <w:shd w:val="clear" w:color="000000" w:fill="FFFFFF"/>
            <w:hideMark/>
          </w:tcPr>
          <w:p w14:paraId="24606B08" w14:textId="2D6A3F82" w:rsidR="00E21451" w:rsidRPr="00C22FD0" w:rsidRDefault="00E21451" w:rsidP="00CE71C6">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(Re)insurance undertakings shall report their investment performance in accordance with their financial statements. A</w:t>
            </w:r>
            <w:r w:rsidR="00CE71C6" w:rsidRPr="00C22FD0">
              <w:rPr>
                <w:rFonts w:ascii="Times New Roman" w:eastAsia="Times New Roman" w:hAnsi="Times New Roman" w:cs="Times New Roman"/>
                <w:sz w:val="20"/>
                <w:szCs w:val="20"/>
                <w:lang w:eastAsia="en-GB"/>
              </w:rPr>
              <w:t xml:space="preserve"> monetary</w:t>
            </w:r>
            <w:r w:rsidRPr="00C22FD0">
              <w:rPr>
                <w:rFonts w:ascii="Times New Roman" w:eastAsia="Times New Roman" w:hAnsi="Times New Roman" w:cs="Times New Roman"/>
                <w:sz w:val="20"/>
                <w:szCs w:val="20"/>
                <w:lang w:eastAsia="en-GB"/>
              </w:rPr>
              <w:t xml:space="preserve"> amount shall be reported. The currency used shall be the group reporting currency.</w:t>
            </w:r>
            <w:r w:rsidRPr="00C22FD0">
              <w:rPr>
                <w:rFonts w:ascii="Times New Roman" w:eastAsia="Times New Roman" w:hAnsi="Times New Roman" w:cs="Times New Roman"/>
                <w:sz w:val="20"/>
                <w:szCs w:val="20"/>
                <w:lang w:eastAsia="en-GB"/>
              </w:rPr>
              <w:br/>
              <w:t xml:space="preserve">This value shall not include any value already reported in C0140. </w:t>
            </w:r>
          </w:p>
        </w:tc>
      </w:tr>
      <w:tr w:rsidR="00E21451" w:rsidRPr="00C22FD0" w14:paraId="5E3C8CB3" w14:textId="77777777" w:rsidTr="0040755A">
        <w:trPr>
          <w:trHeight w:val="855"/>
        </w:trPr>
        <w:tc>
          <w:tcPr>
            <w:tcW w:w="1144" w:type="dxa"/>
            <w:tcBorders>
              <w:top w:val="nil"/>
              <w:left w:val="single" w:sz="4" w:space="0" w:color="auto"/>
              <w:bottom w:val="single" w:sz="4" w:space="0" w:color="auto"/>
              <w:right w:val="single" w:sz="4" w:space="0" w:color="auto"/>
            </w:tcBorders>
            <w:shd w:val="clear" w:color="auto" w:fill="auto"/>
            <w:hideMark/>
          </w:tcPr>
          <w:p w14:paraId="13F0876A"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C0160 </w:t>
            </w:r>
          </w:p>
        </w:tc>
        <w:tc>
          <w:tcPr>
            <w:tcW w:w="2126" w:type="dxa"/>
            <w:tcBorders>
              <w:top w:val="nil"/>
              <w:left w:val="nil"/>
              <w:bottom w:val="single" w:sz="4" w:space="0" w:color="auto"/>
              <w:right w:val="single" w:sz="4" w:space="0" w:color="auto"/>
            </w:tcBorders>
            <w:shd w:val="clear" w:color="auto" w:fill="auto"/>
            <w:hideMark/>
          </w:tcPr>
          <w:p w14:paraId="0D879FA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performance</w:t>
            </w:r>
          </w:p>
        </w:tc>
        <w:tc>
          <w:tcPr>
            <w:tcW w:w="6091" w:type="dxa"/>
            <w:tcBorders>
              <w:top w:val="nil"/>
              <w:left w:val="nil"/>
              <w:bottom w:val="single" w:sz="4" w:space="0" w:color="auto"/>
              <w:right w:val="single" w:sz="4" w:space="0" w:color="auto"/>
            </w:tcBorders>
            <w:shd w:val="clear" w:color="000000" w:fill="FFFFFF"/>
            <w:hideMark/>
          </w:tcPr>
          <w:p w14:paraId="2703F78C" w14:textId="601335D1" w:rsidR="00E21451" w:rsidRPr="00C22FD0" w:rsidRDefault="00E21451" w:rsidP="00AA1836">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All the related undertakings </w:t>
            </w:r>
            <w:r w:rsidR="00B46E40" w:rsidRPr="00C22FD0">
              <w:rPr>
                <w:rFonts w:ascii="Times New Roman" w:eastAsia="Times New Roman" w:hAnsi="Times New Roman" w:cs="Times New Roman"/>
                <w:sz w:val="20"/>
                <w:szCs w:val="20"/>
                <w:lang w:eastAsia="en-GB"/>
              </w:rPr>
              <w:t>within the scope of group supervision</w:t>
            </w:r>
            <w:r w:rsidR="001E7A9D" w:rsidRPr="00C22FD0">
              <w:rPr>
                <w:rFonts w:ascii="Times New Roman" w:eastAsia="Times New Roman" w:hAnsi="Times New Roman" w:cs="Times New Roman"/>
                <w:sz w:val="20"/>
                <w:szCs w:val="20"/>
                <w:lang w:eastAsia="en-GB"/>
              </w:rPr>
              <w:t>, in the meaning of Article 212(1)(c) of Directive 2009/138/EC,</w:t>
            </w:r>
            <w:r w:rsidRPr="00C22FD0">
              <w:rPr>
                <w:rFonts w:ascii="Times New Roman" w:eastAsia="Times New Roman" w:hAnsi="Times New Roman" w:cs="Times New Roman"/>
                <w:sz w:val="20"/>
                <w:szCs w:val="20"/>
                <w:lang w:eastAsia="en-GB"/>
              </w:rPr>
              <w:t xml:space="preserve"> shall report their total performance in accordance with their financial statements. </w:t>
            </w:r>
            <w:r w:rsidR="00AA1836" w:rsidRPr="00C22FD0">
              <w:rPr>
                <w:rFonts w:ascii="Times New Roman" w:eastAsia="Times New Roman" w:hAnsi="Times New Roman" w:cs="Times New Roman"/>
                <w:sz w:val="20"/>
                <w:szCs w:val="20"/>
                <w:lang w:eastAsia="en-GB"/>
              </w:rPr>
              <w:t>A monetary</w:t>
            </w:r>
            <w:r w:rsidRPr="00C22FD0">
              <w:rPr>
                <w:rFonts w:ascii="Times New Roman" w:eastAsia="Times New Roman" w:hAnsi="Times New Roman" w:cs="Times New Roman"/>
                <w:sz w:val="20"/>
                <w:szCs w:val="20"/>
                <w:lang w:eastAsia="en-GB"/>
              </w:rPr>
              <w:t xml:space="preserve"> amount shall be reported. The currency used shall be the group reporting currency.</w:t>
            </w:r>
          </w:p>
        </w:tc>
      </w:tr>
      <w:tr w:rsidR="00E21451" w:rsidRPr="00C22FD0" w14:paraId="253F7A8D" w14:textId="77777777" w:rsidTr="0040755A">
        <w:trPr>
          <w:trHeight w:val="855"/>
        </w:trPr>
        <w:tc>
          <w:tcPr>
            <w:tcW w:w="1144" w:type="dxa"/>
            <w:tcBorders>
              <w:top w:val="single" w:sz="4" w:space="0" w:color="auto"/>
              <w:left w:val="single" w:sz="4" w:space="0" w:color="auto"/>
              <w:bottom w:val="single" w:sz="4" w:space="0" w:color="auto"/>
              <w:right w:val="single" w:sz="4" w:space="0" w:color="auto"/>
            </w:tcBorders>
            <w:shd w:val="clear" w:color="auto" w:fill="auto"/>
          </w:tcPr>
          <w:p w14:paraId="53EE9CDF"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C0170 </w:t>
            </w:r>
          </w:p>
        </w:tc>
        <w:tc>
          <w:tcPr>
            <w:tcW w:w="2126" w:type="dxa"/>
            <w:tcBorders>
              <w:top w:val="single" w:sz="4" w:space="0" w:color="auto"/>
              <w:left w:val="nil"/>
              <w:bottom w:val="single" w:sz="4" w:space="0" w:color="auto"/>
              <w:right w:val="single" w:sz="4" w:space="0" w:color="auto"/>
            </w:tcBorders>
            <w:shd w:val="clear" w:color="auto" w:fill="auto"/>
          </w:tcPr>
          <w:p w14:paraId="0404FBC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Accounting standard</w:t>
            </w:r>
          </w:p>
        </w:tc>
        <w:tc>
          <w:tcPr>
            <w:tcW w:w="6091" w:type="dxa"/>
            <w:tcBorders>
              <w:top w:val="single" w:sz="4" w:space="0" w:color="auto"/>
              <w:left w:val="nil"/>
              <w:bottom w:val="single" w:sz="4" w:space="0" w:color="auto"/>
              <w:right w:val="single" w:sz="4" w:space="0" w:color="auto"/>
            </w:tcBorders>
            <w:shd w:val="clear" w:color="000000" w:fill="FFFFFF"/>
          </w:tcPr>
          <w:p w14:paraId="4E3C59FC"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Identification of the accounting standard used for reporting items in cells C0100 to C0160.  All items shall be reported consistently on the same accounting standard. The following closed list of options shall be used: </w:t>
            </w:r>
          </w:p>
          <w:p w14:paraId="7C54FE12" w14:textId="7AB23DDB"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1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IFRS</w:t>
            </w:r>
          </w:p>
          <w:p w14:paraId="63A3FD76" w14:textId="22FC0135"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2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Local GAAP</w:t>
            </w:r>
          </w:p>
        </w:tc>
      </w:tr>
      <w:tr w:rsidR="00E21451" w:rsidRPr="00C22FD0" w14:paraId="1F174416" w14:textId="77777777" w:rsidTr="0040755A">
        <w:trPr>
          <w:trHeight w:val="305"/>
        </w:trPr>
        <w:tc>
          <w:tcPr>
            <w:tcW w:w="9361" w:type="dxa"/>
            <w:gridSpan w:val="3"/>
            <w:tcBorders>
              <w:top w:val="single" w:sz="4" w:space="0" w:color="auto"/>
              <w:bottom w:val="single" w:sz="4" w:space="0" w:color="auto"/>
            </w:tcBorders>
            <w:shd w:val="clear" w:color="auto" w:fill="auto"/>
          </w:tcPr>
          <w:p w14:paraId="0F4D2F2B" w14:textId="77777777" w:rsidR="00E21451" w:rsidRPr="00C22FD0" w:rsidRDefault="00E21451" w:rsidP="0040755A">
            <w:pPr>
              <w:spacing w:before="120" w:after="120" w:line="240" w:lineRule="auto"/>
              <w:rPr>
                <w:rFonts w:ascii="Times New Roman" w:eastAsia="Times New Roman" w:hAnsi="Times New Roman" w:cs="Times New Roman"/>
                <w:b/>
                <w:sz w:val="20"/>
                <w:szCs w:val="20"/>
                <w:lang w:eastAsia="en-GB"/>
              </w:rPr>
            </w:pPr>
            <w:r w:rsidRPr="00C22FD0">
              <w:rPr>
                <w:rFonts w:ascii="Times New Roman" w:eastAsia="Times New Roman" w:hAnsi="Times New Roman" w:cs="Times New Roman"/>
                <w:b/>
                <w:sz w:val="20"/>
                <w:szCs w:val="20"/>
                <w:lang w:eastAsia="en-GB"/>
              </w:rPr>
              <w:t>Criteria of influence</w:t>
            </w:r>
          </w:p>
        </w:tc>
      </w:tr>
      <w:tr w:rsidR="00E21451" w:rsidRPr="00C22FD0" w14:paraId="6CF5112D" w14:textId="77777777" w:rsidTr="0040755A">
        <w:trPr>
          <w:trHeight w:val="945"/>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5A9BD40F"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C0180 </w:t>
            </w:r>
          </w:p>
        </w:tc>
        <w:tc>
          <w:tcPr>
            <w:tcW w:w="2126" w:type="dxa"/>
            <w:tcBorders>
              <w:top w:val="single" w:sz="4" w:space="0" w:color="auto"/>
              <w:left w:val="nil"/>
              <w:bottom w:val="single" w:sz="4" w:space="0" w:color="auto"/>
              <w:right w:val="single" w:sz="4" w:space="0" w:color="auto"/>
            </w:tcBorders>
            <w:shd w:val="clear" w:color="auto" w:fill="auto"/>
            <w:hideMark/>
          </w:tcPr>
          <w:p w14:paraId="27233C0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capital share</w:t>
            </w:r>
          </w:p>
        </w:tc>
        <w:tc>
          <w:tcPr>
            <w:tcW w:w="6091" w:type="dxa"/>
            <w:tcBorders>
              <w:top w:val="single" w:sz="4" w:space="0" w:color="auto"/>
              <w:left w:val="nil"/>
              <w:bottom w:val="single" w:sz="4" w:space="0" w:color="auto"/>
              <w:right w:val="single" w:sz="4" w:space="0" w:color="auto"/>
            </w:tcBorders>
            <w:shd w:val="clear" w:color="auto" w:fill="auto"/>
            <w:hideMark/>
          </w:tcPr>
          <w:p w14:paraId="0DC1FC89" w14:textId="38C711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Proportion of the subscribed capital that is held, directly or indirectly, by the participating undertaking in the undertaking (as referred to in </w:t>
            </w:r>
            <w:r w:rsidR="00473BE5" w:rsidRPr="00C22FD0">
              <w:rPr>
                <w:rFonts w:ascii="Times New Roman" w:eastAsia="Times New Roman" w:hAnsi="Times New Roman" w:cs="Times New Roman"/>
                <w:sz w:val="20"/>
                <w:szCs w:val="20"/>
                <w:lang w:eastAsia="en-GB"/>
              </w:rPr>
              <w:t>Article</w:t>
            </w:r>
            <w:r w:rsidRPr="00C22FD0">
              <w:rPr>
                <w:rFonts w:ascii="Times New Roman" w:eastAsia="Times New Roman" w:hAnsi="Times New Roman" w:cs="Times New Roman"/>
                <w:sz w:val="20"/>
                <w:szCs w:val="20"/>
                <w:lang w:eastAsia="en-GB"/>
              </w:rPr>
              <w:t xml:space="preserve"> 221 of Directive 2009/138/EC). </w:t>
            </w:r>
          </w:p>
          <w:p w14:paraId="6601C525"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cell is not applicable for the ultimate parent undertaking. </w:t>
            </w:r>
          </w:p>
        </w:tc>
      </w:tr>
      <w:tr w:rsidR="00E21451" w:rsidRPr="00C22FD0" w14:paraId="58A4F946" w14:textId="77777777" w:rsidTr="0040755A">
        <w:trPr>
          <w:trHeight w:val="1230"/>
        </w:trPr>
        <w:tc>
          <w:tcPr>
            <w:tcW w:w="1144" w:type="dxa"/>
            <w:tcBorders>
              <w:top w:val="nil"/>
              <w:left w:val="single" w:sz="4" w:space="0" w:color="auto"/>
              <w:bottom w:val="nil"/>
              <w:right w:val="single" w:sz="4" w:space="0" w:color="auto"/>
            </w:tcBorders>
            <w:shd w:val="clear" w:color="auto" w:fill="auto"/>
            <w:hideMark/>
          </w:tcPr>
          <w:p w14:paraId="10A0EB67"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C0190 </w:t>
            </w:r>
          </w:p>
        </w:tc>
        <w:tc>
          <w:tcPr>
            <w:tcW w:w="2126" w:type="dxa"/>
            <w:tcBorders>
              <w:top w:val="nil"/>
              <w:left w:val="nil"/>
              <w:bottom w:val="nil"/>
              <w:right w:val="single" w:sz="4" w:space="0" w:color="auto"/>
            </w:tcBorders>
            <w:shd w:val="clear" w:color="auto" w:fill="auto"/>
            <w:hideMark/>
          </w:tcPr>
          <w:p w14:paraId="0873923B" w14:textId="47F5D972"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used for establishment of  consolidated accounts</w:t>
            </w:r>
          </w:p>
        </w:tc>
        <w:tc>
          <w:tcPr>
            <w:tcW w:w="6091" w:type="dxa"/>
            <w:tcBorders>
              <w:top w:val="nil"/>
              <w:left w:val="nil"/>
              <w:bottom w:val="nil"/>
              <w:right w:val="single" w:sz="4" w:space="0" w:color="auto"/>
            </w:tcBorders>
            <w:shd w:val="clear" w:color="000000" w:fill="FFFFFF"/>
            <w:hideMark/>
          </w:tcPr>
          <w:p w14:paraId="54BDA3A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Percentage as defined by IFRS or local GAAP for the integration of consolidated undertakings into the consolidation which may differ from item C0180. For full integration, minority interests shall also be reported in this item.</w:t>
            </w:r>
          </w:p>
          <w:p w14:paraId="0A3CC6D8" w14:textId="77777777" w:rsidR="00E21451" w:rsidRPr="00C22FD0" w:rsidRDefault="00E21451" w:rsidP="0040755A">
            <w:pPr>
              <w:keepNext/>
              <w:keepLines/>
              <w:spacing w:before="200" w:after="0" w:line="240" w:lineRule="auto"/>
              <w:outlineLvl w:val="1"/>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cell is not applicable for the ultimate parent undertaking.</w:t>
            </w:r>
          </w:p>
        </w:tc>
      </w:tr>
      <w:tr w:rsidR="00E21451" w:rsidRPr="00C22FD0" w14:paraId="57015D5F" w14:textId="77777777" w:rsidTr="0040755A">
        <w:trPr>
          <w:trHeight w:val="705"/>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4BFBE418"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C0200 </w:t>
            </w:r>
          </w:p>
        </w:tc>
        <w:tc>
          <w:tcPr>
            <w:tcW w:w="2126" w:type="dxa"/>
            <w:tcBorders>
              <w:top w:val="single" w:sz="4" w:space="0" w:color="auto"/>
              <w:left w:val="nil"/>
              <w:bottom w:val="single" w:sz="4" w:space="0" w:color="auto"/>
              <w:right w:val="single" w:sz="4" w:space="0" w:color="auto"/>
            </w:tcBorders>
            <w:shd w:val="clear" w:color="auto" w:fill="auto"/>
            <w:hideMark/>
          </w:tcPr>
          <w:p w14:paraId="196A5B9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voting rights</w:t>
            </w:r>
          </w:p>
        </w:tc>
        <w:tc>
          <w:tcPr>
            <w:tcW w:w="6091" w:type="dxa"/>
            <w:tcBorders>
              <w:top w:val="single" w:sz="4" w:space="0" w:color="auto"/>
              <w:left w:val="nil"/>
              <w:bottom w:val="single" w:sz="4" w:space="0" w:color="auto"/>
              <w:right w:val="single" w:sz="4" w:space="0" w:color="auto"/>
            </w:tcBorders>
            <w:shd w:val="clear" w:color="auto" w:fill="auto"/>
            <w:hideMark/>
          </w:tcPr>
          <w:p w14:paraId="20496948"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 of voting rights that is held, directly or indirectly, by the participating undertaking in the undertaking</w:t>
            </w:r>
          </w:p>
          <w:p w14:paraId="3B58C16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cell is not applicable for the ultimate parent undertaking.</w:t>
            </w:r>
          </w:p>
        </w:tc>
      </w:tr>
      <w:tr w:rsidR="00E21451" w:rsidRPr="00C22FD0" w14:paraId="2C19098D" w14:textId="77777777" w:rsidTr="0040755A">
        <w:trPr>
          <w:trHeight w:val="675"/>
        </w:trPr>
        <w:tc>
          <w:tcPr>
            <w:tcW w:w="1144" w:type="dxa"/>
            <w:tcBorders>
              <w:top w:val="nil"/>
              <w:left w:val="single" w:sz="4" w:space="0" w:color="auto"/>
              <w:bottom w:val="single" w:sz="4" w:space="0" w:color="auto"/>
              <w:right w:val="single" w:sz="4" w:space="0" w:color="auto"/>
            </w:tcBorders>
            <w:shd w:val="clear" w:color="auto" w:fill="auto"/>
            <w:hideMark/>
          </w:tcPr>
          <w:p w14:paraId="6A67D921"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C0210 </w:t>
            </w:r>
          </w:p>
        </w:tc>
        <w:tc>
          <w:tcPr>
            <w:tcW w:w="2126" w:type="dxa"/>
            <w:tcBorders>
              <w:top w:val="nil"/>
              <w:left w:val="nil"/>
              <w:bottom w:val="single" w:sz="4" w:space="0" w:color="auto"/>
              <w:right w:val="single" w:sz="4" w:space="0" w:color="auto"/>
            </w:tcBorders>
            <w:shd w:val="clear" w:color="auto" w:fill="auto"/>
            <w:hideMark/>
          </w:tcPr>
          <w:p w14:paraId="2D01BC1A"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Other criteria</w:t>
            </w:r>
          </w:p>
        </w:tc>
        <w:tc>
          <w:tcPr>
            <w:tcW w:w="6091" w:type="dxa"/>
            <w:tcBorders>
              <w:top w:val="nil"/>
              <w:left w:val="nil"/>
              <w:bottom w:val="single" w:sz="4" w:space="0" w:color="auto"/>
              <w:right w:val="single" w:sz="4" w:space="0" w:color="auto"/>
            </w:tcBorders>
            <w:shd w:val="clear" w:color="auto" w:fill="auto"/>
            <w:hideMark/>
          </w:tcPr>
          <w:p w14:paraId="369A079D"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Other criteria useful to assess the level of influence exercised by the participating undertaking, </w:t>
            </w:r>
            <w:proofErr w:type="spellStart"/>
            <w:r w:rsidRPr="00C22FD0">
              <w:rPr>
                <w:rFonts w:ascii="Times New Roman" w:eastAsia="Times New Roman" w:hAnsi="Times New Roman" w:cs="Times New Roman"/>
                <w:sz w:val="20"/>
                <w:szCs w:val="20"/>
                <w:lang w:eastAsia="en-GB"/>
              </w:rPr>
              <w:t>e.g</w:t>
            </w:r>
            <w:proofErr w:type="spellEnd"/>
            <w:r w:rsidRPr="00C22FD0">
              <w:rPr>
                <w:rFonts w:ascii="Times New Roman" w:eastAsia="Times New Roman" w:hAnsi="Times New Roman" w:cs="Times New Roman"/>
                <w:sz w:val="20"/>
                <w:szCs w:val="20"/>
                <w:lang w:eastAsia="en-GB"/>
              </w:rPr>
              <w:t xml:space="preserve"> centralised risk management.</w:t>
            </w:r>
          </w:p>
          <w:p w14:paraId="4E22E787"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cell is not applicable for the ultimate parent undertaking.</w:t>
            </w:r>
          </w:p>
        </w:tc>
      </w:tr>
      <w:tr w:rsidR="00E21451" w:rsidRPr="00C22FD0" w14:paraId="558E8829" w14:textId="77777777" w:rsidTr="0040755A">
        <w:trPr>
          <w:trHeight w:val="2451"/>
        </w:trPr>
        <w:tc>
          <w:tcPr>
            <w:tcW w:w="1144" w:type="dxa"/>
            <w:tcBorders>
              <w:top w:val="nil"/>
              <w:left w:val="single" w:sz="4" w:space="0" w:color="auto"/>
              <w:bottom w:val="single" w:sz="4" w:space="0" w:color="auto"/>
              <w:right w:val="single" w:sz="4" w:space="0" w:color="auto"/>
            </w:tcBorders>
            <w:shd w:val="clear" w:color="auto" w:fill="auto"/>
            <w:hideMark/>
          </w:tcPr>
          <w:p w14:paraId="57902217" w14:textId="3DA3D4BD"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C0220</w:t>
            </w:r>
          </w:p>
        </w:tc>
        <w:tc>
          <w:tcPr>
            <w:tcW w:w="2126" w:type="dxa"/>
            <w:tcBorders>
              <w:top w:val="nil"/>
              <w:left w:val="nil"/>
              <w:bottom w:val="single" w:sz="4" w:space="0" w:color="auto"/>
              <w:right w:val="single" w:sz="4" w:space="0" w:color="auto"/>
            </w:tcBorders>
            <w:shd w:val="clear" w:color="auto" w:fill="auto"/>
            <w:hideMark/>
          </w:tcPr>
          <w:p w14:paraId="4F78AB37"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Level of influence</w:t>
            </w:r>
          </w:p>
        </w:tc>
        <w:tc>
          <w:tcPr>
            <w:tcW w:w="6091" w:type="dxa"/>
            <w:tcBorders>
              <w:top w:val="nil"/>
              <w:left w:val="nil"/>
              <w:bottom w:val="single" w:sz="4" w:space="0" w:color="auto"/>
              <w:right w:val="single" w:sz="4" w:space="0" w:color="auto"/>
            </w:tcBorders>
            <w:shd w:val="clear" w:color="000000" w:fill="FFFFFF"/>
            <w:hideMark/>
          </w:tcPr>
          <w:p w14:paraId="634D352B" w14:textId="512526D5"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Influence can be either dominant or significant, depending on former criteria mentioned; the group is responsible for assessing the level of influence exercised by the participating undertaking over any undertaking but as stated in </w:t>
            </w:r>
            <w:r w:rsidR="00473BE5" w:rsidRPr="00C22FD0">
              <w:rPr>
                <w:rFonts w:ascii="Times New Roman" w:eastAsia="Times New Roman" w:hAnsi="Times New Roman" w:cs="Times New Roman"/>
                <w:sz w:val="20"/>
                <w:szCs w:val="20"/>
                <w:lang w:eastAsia="en-GB"/>
              </w:rPr>
              <w:t>Article</w:t>
            </w:r>
            <w:r w:rsidRPr="00C22FD0">
              <w:rPr>
                <w:rFonts w:ascii="Times New Roman" w:eastAsia="Times New Roman" w:hAnsi="Times New Roman" w:cs="Times New Roman"/>
                <w:sz w:val="20"/>
                <w:szCs w:val="20"/>
                <w:lang w:eastAsia="en-GB"/>
              </w:rPr>
              <w:t xml:space="preserve"> 212(2) of Directive 2009/138/EC the group supervisor may have a differing view from the group’s assessment and if so the group  shall take into account any decision made by the group supervisor. </w:t>
            </w:r>
          </w:p>
          <w:p w14:paraId="23FDAACF" w14:textId="1EDAC57B"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cell is not applicable for the ultimate parent undertaking.</w:t>
            </w:r>
            <w:r w:rsidRPr="00C22FD0">
              <w:rPr>
                <w:rFonts w:ascii="Times New Roman" w:eastAsia="Times New Roman" w:hAnsi="Times New Roman" w:cs="Times New Roman"/>
                <w:sz w:val="20"/>
                <w:szCs w:val="20"/>
                <w:lang w:eastAsia="en-GB"/>
              </w:rPr>
              <w:br/>
            </w:r>
            <w:r w:rsidRPr="00C22FD0">
              <w:rPr>
                <w:rFonts w:ascii="Times New Roman" w:hAnsi="Times New Roman" w:cs="Times New Roman"/>
                <w:sz w:val="20"/>
                <w:szCs w:val="20"/>
              </w:rPr>
              <w:t>The following closed list shall be used</w:t>
            </w:r>
            <w:r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br/>
              <w:t xml:space="preserve">1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Dominant  </w:t>
            </w:r>
            <w:r w:rsidRPr="00C22FD0">
              <w:rPr>
                <w:rFonts w:ascii="Times New Roman" w:eastAsia="Times New Roman" w:hAnsi="Times New Roman" w:cs="Times New Roman"/>
                <w:sz w:val="20"/>
                <w:szCs w:val="20"/>
                <w:lang w:eastAsia="en-GB"/>
              </w:rPr>
              <w:br/>
              <w:t xml:space="preserve">2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Significant </w:t>
            </w:r>
          </w:p>
        </w:tc>
      </w:tr>
      <w:tr w:rsidR="00E21451" w:rsidRPr="00C22FD0" w14:paraId="6AD79E52" w14:textId="77777777" w:rsidTr="0040755A">
        <w:trPr>
          <w:trHeight w:val="795"/>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580A793D" w14:textId="49D6C3F1"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C0230</w:t>
            </w:r>
          </w:p>
        </w:tc>
        <w:tc>
          <w:tcPr>
            <w:tcW w:w="2126" w:type="dxa"/>
            <w:tcBorders>
              <w:top w:val="single" w:sz="4" w:space="0" w:color="auto"/>
              <w:left w:val="nil"/>
              <w:bottom w:val="single" w:sz="4" w:space="0" w:color="auto"/>
              <w:right w:val="single" w:sz="4" w:space="0" w:color="auto"/>
            </w:tcBorders>
            <w:shd w:val="clear" w:color="auto" w:fill="auto"/>
            <w:hideMark/>
          </w:tcPr>
          <w:p w14:paraId="24DA0C07"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Proportional share used for the group solvency calculation</w:t>
            </w:r>
          </w:p>
        </w:tc>
        <w:tc>
          <w:tcPr>
            <w:tcW w:w="6091" w:type="dxa"/>
            <w:tcBorders>
              <w:top w:val="single" w:sz="4" w:space="0" w:color="auto"/>
              <w:left w:val="nil"/>
              <w:bottom w:val="single" w:sz="4" w:space="0" w:color="auto"/>
              <w:right w:val="single" w:sz="4" w:space="0" w:color="auto"/>
            </w:tcBorders>
            <w:shd w:val="clear" w:color="000000" w:fill="FFFFFF"/>
            <w:hideMark/>
          </w:tcPr>
          <w:p w14:paraId="5C0C2D7A"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Proportional share is the proportion that will be used to calculate the group solvency. </w:t>
            </w:r>
          </w:p>
          <w:p w14:paraId="5A397F5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cell is not applicable for the ultimate parent undertaking.</w:t>
            </w:r>
          </w:p>
        </w:tc>
      </w:tr>
      <w:tr w:rsidR="00E21451" w:rsidRPr="00C22FD0" w14:paraId="290136D5" w14:textId="77777777" w:rsidTr="0040755A">
        <w:trPr>
          <w:trHeight w:val="327"/>
        </w:trPr>
        <w:tc>
          <w:tcPr>
            <w:tcW w:w="9361" w:type="dxa"/>
            <w:gridSpan w:val="3"/>
            <w:tcBorders>
              <w:top w:val="single" w:sz="4" w:space="0" w:color="auto"/>
              <w:bottom w:val="single" w:sz="4" w:space="0" w:color="auto"/>
            </w:tcBorders>
            <w:shd w:val="clear" w:color="auto" w:fill="auto"/>
          </w:tcPr>
          <w:p w14:paraId="6CE1AEF1" w14:textId="77777777" w:rsidR="00E21451" w:rsidRPr="00C22FD0" w:rsidRDefault="00E21451" w:rsidP="00CA3234">
            <w:pPr>
              <w:pStyle w:val="NoSpacing"/>
              <w:rPr>
                <w:rFonts w:ascii="Times New Roman" w:hAnsi="Times New Roman" w:cs="Times New Roman"/>
                <w:sz w:val="20"/>
                <w:szCs w:val="20"/>
                <w:lang w:eastAsia="en-GB"/>
              </w:rPr>
            </w:pPr>
            <w:r w:rsidRPr="00C22FD0">
              <w:rPr>
                <w:rFonts w:ascii="Times New Roman" w:hAnsi="Times New Roman" w:cs="Times New Roman"/>
                <w:sz w:val="20"/>
                <w:szCs w:val="20"/>
                <w:lang w:eastAsia="en-GB"/>
              </w:rPr>
              <w:lastRenderedPageBreak/>
              <w:t>Inclusion in the scope of Group supervision</w:t>
            </w:r>
          </w:p>
        </w:tc>
      </w:tr>
      <w:tr w:rsidR="00E21451" w:rsidRPr="00C22FD0" w14:paraId="1883EA1D" w14:textId="77777777" w:rsidTr="0040755A">
        <w:trPr>
          <w:trHeight w:val="2826"/>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2EA156C8" w14:textId="4F27E099"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C0240</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7E8B027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Inclusion in the scope of group supervision – Yes/No</w:t>
            </w:r>
          </w:p>
        </w:tc>
        <w:tc>
          <w:tcPr>
            <w:tcW w:w="6091" w:type="dxa"/>
            <w:tcBorders>
              <w:top w:val="single" w:sz="4" w:space="0" w:color="auto"/>
              <w:left w:val="single" w:sz="4" w:space="0" w:color="auto"/>
              <w:bottom w:val="single" w:sz="4" w:space="0" w:color="auto"/>
              <w:right w:val="single" w:sz="4" w:space="0" w:color="auto"/>
            </w:tcBorders>
            <w:shd w:val="clear" w:color="000000" w:fill="FFFFFF"/>
            <w:hideMark/>
          </w:tcPr>
          <w:p w14:paraId="35EB21FE" w14:textId="1A126C21" w:rsidR="00E21451" w:rsidRPr="00C22FD0" w:rsidRDefault="00E21451" w:rsidP="006E0F1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Indicate if the undertaking is included or not in the scope of group supervision as referred in </w:t>
            </w:r>
            <w:r w:rsidR="00473BE5" w:rsidRPr="00C22FD0">
              <w:rPr>
                <w:rFonts w:ascii="Times New Roman" w:eastAsia="Times New Roman" w:hAnsi="Times New Roman" w:cs="Times New Roman"/>
                <w:sz w:val="20"/>
                <w:szCs w:val="20"/>
                <w:lang w:eastAsia="en-GB"/>
              </w:rPr>
              <w:t>Article</w:t>
            </w:r>
            <w:r w:rsidRPr="00C22FD0">
              <w:rPr>
                <w:rFonts w:ascii="Times New Roman" w:eastAsia="Times New Roman" w:hAnsi="Times New Roman" w:cs="Times New Roman"/>
                <w:sz w:val="20"/>
                <w:szCs w:val="20"/>
                <w:lang w:eastAsia="en-GB"/>
              </w:rPr>
              <w:t xml:space="preserve"> 214 of Directive 2009/138/EC; if an undertaking is not included in the scope of group supervision as provided for in </w:t>
            </w:r>
            <w:r w:rsidR="00473BE5" w:rsidRPr="00C22FD0">
              <w:rPr>
                <w:rFonts w:ascii="Times New Roman" w:eastAsia="Times New Roman" w:hAnsi="Times New Roman" w:cs="Times New Roman"/>
                <w:sz w:val="20"/>
                <w:szCs w:val="20"/>
                <w:lang w:eastAsia="en-GB"/>
              </w:rPr>
              <w:t>Article</w:t>
            </w:r>
            <w:r w:rsidRPr="00C22FD0">
              <w:rPr>
                <w:rFonts w:ascii="Times New Roman" w:eastAsia="Times New Roman" w:hAnsi="Times New Roman" w:cs="Times New Roman"/>
                <w:sz w:val="20"/>
                <w:szCs w:val="20"/>
                <w:lang w:eastAsia="en-GB"/>
              </w:rPr>
              <w:t xml:space="preserve"> 214, then it shall be indicated which paragraph from </w:t>
            </w:r>
            <w:r w:rsidR="00473BE5" w:rsidRPr="00C22FD0">
              <w:rPr>
                <w:rFonts w:ascii="Times New Roman" w:eastAsia="Times New Roman" w:hAnsi="Times New Roman" w:cs="Times New Roman"/>
                <w:sz w:val="20"/>
                <w:szCs w:val="20"/>
                <w:lang w:eastAsia="en-GB"/>
              </w:rPr>
              <w:t>Article</w:t>
            </w:r>
            <w:r w:rsidRPr="00C22FD0">
              <w:rPr>
                <w:rFonts w:ascii="Times New Roman" w:eastAsia="Times New Roman" w:hAnsi="Times New Roman" w:cs="Times New Roman"/>
                <w:sz w:val="20"/>
                <w:szCs w:val="20"/>
                <w:lang w:eastAsia="en-GB"/>
              </w:rPr>
              <w:t xml:space="preserve"> 214(2) is the reason.</w:t>
            </w:r>
            <w:r w:rsidRPr="00C22FD0">
              <w:rPr>
                <w:rFonts w:ascii="Times New Roman" w:eastAsia="Times New Roman" w:hAnsi="Times New Roman" w:cs="Times New Roman"/>
                <w:sz w:val="20"/>
                <w:szCs w:val="20"/>
                <w:lang w:eastAsia="en-GB"/>
              </w:rPr>
              <w:br/>
            </w:r>
            <w:r w:rsidRPr="00C22FD0">
              <w:rPr>
                <w:rFonts w:ascii="Times New Roman" w:hAnsi="Times New Roman" w:cs="Times New Roman"/>
                <w:sz w:val="20"/>
                <w:szCs w:val="20"/>
              </w:rPr>
              <w:t>The following closed list shall be used</w:t>
            </w:r>
            <w:r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br/>
              <w:t xml:space="preserve">1 – Included in the scope </w:t>
            </w:r>
            <w:r w:rsidRPr="00C22FD0">
              <w:rPr>
                <w:rFonts w:ascii="Times New Roman" w:eastAsia="Times New Roman" w:hAnsi="Times New Roman" w:cs="Times New Roman"/>
                <w:sz w:val="20"/>
                <w:szCs w:val="20"/>
                <w:lang w:eastAsia="en-GB"/>
              </w:rPr>
              <w:br/>
              <w:t>2 – Not included in the scope (art</w:t>
            </w:r>
            <w:r w:rsidR="006E0F1A" w:rsidRPr="00C22FD0">
              <w:rPr>
                <w:rFonts w:ascii="Times New Roman" w:eastAsia="Times New Roman" w:hAnsi="Times New Roman" w:cs="Times New Roman"/>
                <w:sz w:val="20"/>
                <w:szCs w:val="20"/>
                <w:lang w:eastAsia="en-GB"/>
              </w:rPr>
              <w:t>icle</w:t>
            </w:r>
            <w:r w:rsidRPr="00C22FD0">
              <w:rPr>
                <w:rFonts w:ascii="Times New Roman" w:eastAsia="Times New Roman" w:hAnsi="Times New Roman" w:cs="Times New Roman"/>
                <w:sz w:val="20"/>
                <w:szCs w:val="20"/>
                <w:lang w:eastAsia="en-GB"/>
              </w:rPr>
              <w:t xml:space="preserve"> 214 </w:t>
            </w:r>
            <w:r w:rsidR="006E0F1A"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a) </w:t>
            </w:r>
            <w:r w:rsidRPr="00C22FD0">
              <w:rPr>
                <w:rFonts w:ascii="Times New Roman" w:eastAsia="Times New Roman" w:hAnsi="Times New Roman" w:cs="Times New Roman"/>
                <w:sz w:val="20"/>
                <w:szCs w:val="20"/>
                <w:lang w:eastAsia="en-GB"/>
              </w:rPr>
              <w:br/>
              <w:t xml:space="preserve">3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Not included in the scope (art</w:t>
            </w:r>
            <w:r w:rsidR="006E0F1A" w:rsidRPr="00C22FD0">
              <w:rPr>
                <w:rFonts w:ascii="Times New Roman" w:eastAsia="Times New Roman" w:hAnsi="Times New Roman" w:cs="Times New Roman"/>
                <w:sz w:val="20"/>
                <w:szCs w:val="20"/>
                <w:lang w:eastAsia="en-GB"/>
              </w:rPr>
              <w:t>icle</w:t>
            </w:r>
            <w:r w:rsidRPr="00C22FD0">
              <w:rPr>
                <w:rFonts w:ascii="Times New Roman" w:eastAsia="Times New Roman" w:hAnsi="Times New Roman" w:cs="Times New Roman"/>
                <w:sz w:val="20"/>
                <w:szCs w:val="20"/>
                <w:lang w:eastAsia="en-GB"/>
              </w:rPr>
              <w:t xml:space="preserve"> 214 </w:t>
            </w:r>
            <w:r w:rsidR="006E0F1A"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b) </w:t>
            </w:r>
            <w:r w:rsidRPr="00C22FD0">
              <w:rPr>
                <w:rFonts w:ascii="Times New Roman" w:eastAsia="Times New Roman" w:hAnsi="Times New Roman" w:cs="Times New Roman"/>
                <w:sz w:val="20"/>
                <w:szCs w:val="20"/>
                <w:lang w:eastAsia="en-GB"/>
              </w:rPr>
              <w:br/>
              <w:t>4 – Not included in the scope (art</w:t>
            </w:r>
            <w:r w:rsidR="006E0F1A" w:rsidRPr="00C22FD0">
              <w:rPr>
                <w:rFonts w:ascii="Times New Roman" w:eastAsia="Times New Roman" w:hAnsi="Times New Roman" w:cs="Times New Roman"/>
                <w:sz w:val="20"/>
                <w:szCs w:val="20"/>
                <w:lang w:eastAsia="en-GB"/>
              </w:rPr>
              <w:t>icle</w:t>
            </w:r>
            <w:r w:rsidRPr="00C22FD0">
              <w:rPr>
                <w:rFonts w:ascii="Times New Roman" w:eastAsia="Times New Roman" w:hAnsi="Times New Roman" w:cs="Times New Roman"/>
                <w:sz w:val="20"/>
                <w:szCs w:val="20"/>
                <w:lang w:eastAsia="en-GB"/>
              </w:rPr>
              <w:t xml:space="preserve"> 214 </w:t>
            </w:r>
            <w:r w:rsidR="006E0F1A"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c)</w:t>
            </w:r>
          </w:p>
        </w:tc>
      </w:tr>
      <w:tr w:rsidR="00E21451" w:rsidRPr="00C22FD0" w14:paraId="69424F22" w14:textId="77777777" w:rsidTr="0040755A">
        <w:trPr>
          <w:trHeight w:val="990"/>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17B91009" w14:textId="4FCAE98E"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C0250</w:t>
            </w:r>
          </w:p>
        </w:tc>
        <w:tc>
          <w:tcPr>
            <w:tcW w:w="2126" w:type="dxa"/>
            <w:tcBorders>
              <w:top w:val="single" w:sz="4" w:space="0" w:color="auto"/>
              <w:left w:val="nil"/>
              <w:bottom w:val="single" w:sz="4" w:space="0" w:color="auto"/>
              <w:right w:val="single" w:sz="4" w:space="0" w:color="auto"/>
            </w:tcBorders>
            <w:shd w:val="clear" w:color="auto" w:fill="auto"/>
            <w:hideMark/>
          </w:tcPr>
          <w:p w14:paraId="31A8F745" w14:textId="366ED5F0"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Inclusion in the scope of group supervision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Date of decision if art.214 is applied</w:t>
            </w:r>
          </w:p>
        </w:tc>
        <w:tc>
          <w:tcPr>
            <w:tcW w:w="6091" w:type="dxa"/>
            <w:tcBorders>
              <w:top w:val="single" w:sz="4" w:space="0" w:color="auto"/>
              <w:left w:val="nil"/>
              <w:bottom w:val="single" w:sz="4" w:space="0" w:color="auto"/>
              <w:right w:val="single" w:sz="4" w:space="0" w:color="auto"/>
            </w:tcBorders>
            <w:shd w:val="clear" w:color="000000" w:fill="FFFFFF"/>
            <w:hideMark/>
          </w:tcPr>
          <w:p w14:paraId="3A22EF47" w14:textId="328F70D3"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w:t>
            </w:r>
            <w:r w:rsidRPr="00C22FD0">
              <w:rPr>
                <w:rFonts w:ascii="Times New Roman" w:eastAsia="Times New Roman" w:hAnsi="Times New Roman" w:cs="Times New Roman"/>
                <w:sz w:val="20"/>
                <w:szCs w:val="20"/>
                <w:lang w:eastAsia="en-GB"/>
              </w:rPr>
              <w:t>date where the decision of exclusion has been taken.</w:t>
            </w:r>
          </w:p>
        </w:tc>
      </w:tr>
      <w:tr w:rsidR="00E21451" w:rsidRPr="00C22FD0" w14:paraId="25CB3042" w14:textId="77777777" w:rsidTr="00CA3234">
        <w:trPr>
          <w:trHeight w:val="375"/>
        </w:trPr>
        <w:tc>
          <w:tcPr>
            <w:tcW w:w="9361" w:type="dxa"/>
            <w:gridSpan w:val="3"/>
            <w:tcBorders>
              <w:top w:val="single" w:sz="4" w:space="0" w:color="auto"/>
              <w:bottom w:val="single" w:sz="4" w:space="0" w:color="auto"/>
            </w:tcBorders>
            <w:shd w:val="clear" w:color="auto" w:fill="auto"/>
            <w:vAlign w:val="center"/>
          </w:tcPr>
          <w:p w14:paraId="2FE2AB1C" w14:textId="77777777" w:rsidR="00E21451" w:rsidRPr="00C22FD0" w:rsidRDefault="00E21451" w:rsidP="00CA3234">
            <w:pPr>
              <w:pStyle w:val="NoSpacing"/>
              <w:rPr>
                <w:rFonts w:ascii="Times New Roman" w:hAnsi="Times New Roman" w:cs="Times New Roman"/>
                <w:sz w:val="20"/>
                <w:szCs w:val="20"/>
                <w:lang w:eastAsia="en-GB"/>
              </w:rPr>
            </w:pPr>
            <w:r w:rsidRPr="00C22FD0">
              <w:rPr>
                <w:rFonts w:ascii="Times New Roman" w:hAnsi="Times New Roman" w:cs="Times New Roman"/>
                <w:sz w:val="20"/>
                <w:szCs w:val="20"/>
                <w:lang w:eastAsia="en-GB"/>
              </w:rPr>
              <w:t>Group solvency calculation</w:t>
            </w:r>
          </w:p>
        </w:tc>
      </w:tr>
      <w:tr w:rsidR="00E21451" w:rsidRPr="00C22FD0" w14:paraId="2F4AC1A4" w14:textId="77777777" w:rsidTr="0040755A">
        <w:trPr>
          <w:trHeight w:val="3929"/>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7F071AB5" w14:textId="43E81DB4"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C0260</w:t>
            </w:r>
          </w:p>
        </w:tc>
        <w:tc>
          <w:tcPr>
            <w:tcW w:w="2126" w:type="dxa"/>
            <w:tcBorders>
              <w:top w:val="single" w:sz="4" w:space="0" w:color="auto"/>
              <w:left w:val="nil"/>
              <w:bottom w:val="single" w:sz="4" w:space="0" w:color="auto"/>
              <w:right w:val="single" w:sz="4" w:space="0" w:color="auto"/>
            </w:tcBorders>
            <w:shd w:val="clear" w:color="auto" w:fill="auto"/>
            <w:hideMark/>
          </w:tcPr>
          <w:p w14:paraId="4E987D9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Method used and under method 1, treatment of the undertaking</w:t>
            </w:r>
          </w:p>
        </w:tc>
        <w:tc>
          <w:tcPr>
            <w:tcW w:w="6091" w:type="dxa"/>
            <w:tcBorders>
              <w:top w:val="single" w:sz="4" w:space="0" w:color="auto"/>
              <w:left w:val="nil"/>
              <w:bottom w:val="single" w:sz="4" w:space="0" w:color="auto"/>
              <w:right w:val="single" w:sz="4" w:space="0" w:color="auto"/>
            </w:tcBorders>
            <w:shd w:val="clear" w:color="000000" w:fill="FFFFFF"/>
            <w:hideMark/>
          </w:tcPr>
          <w:p w14:paraId="4B1658ED" w14:textId="764558DC"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item gathers information on the method used for group solvency calculation and the treatment of each undertaking.</w:t>
            </w:r>
            <w:r w:rsidRPr="00C22FD0">
              <w:rPr>
                <w:rFonts w:ascii="Times New Roman" w:eastAsia="Times New Roman" w:hAnsi="Times New Roman" w:cs="Times New Roman"/>
                <w:sz w:val="20"/>
                <w:szCs w:val="20"/>
                <w:lang w:eastAsia="en-GB"/>
              </w:rPr>
              <w:br/>
            </w:r>
            <w:r w:rsidRPr="00C22FD0">
              <w:rPr>
                <w:rFonts w:ascii="Times New Roman" w:hAnsi="Times New Roman" w:cs="Times New Roman"/>
                <w:sz w:val="20"/>
                <w:szCs w:val="20"/>
              </w:rPr>
              <w:t>The following closed list shall be used</w:t>
            </w:r>
            <w:r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br/>
              <w:t xml:space="preserve">1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Method 1: Full consolidation</w:t>
            </w:r>
            <w:r w:rsidRPr="00C22FD0">
              <w:rPr>
                <w:rFonts w:ascii="Times New Roman" w:eastAsia="Times New Roman" w:hAnsi="Times New Roman" w:cs="Times New Roman"/>
                <w:sz w:val="20"/>
                <w:szCs w:val="20"/>
                <w:lang w:eastAsia="en-GB"/>
              </w:rPr>
              <w:br/>
              <w:t xml:space="preserve">2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Method 1: Proportional consolidation</w:t>
            </w:r>
            <w:r w:rsidRPr="00C22FD0">
              <w:rPr>
                <w:rFonts w:ascii="Times New Roman" w:eastAsia="Times New Roman" w:hAnsi="Times New Roman" w:cs="Times New Roman"/>
                <w:sz w:val="20"/>
                <w:szCs w:val="20"/>
                <w:lang w:eastAsia="en-GB"/>
              </w:rPr>
              <w:br/>
              <w:t xml:space="preserve">3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Method 1: Adjusted equity method</w:t>
            </w:r>
          </w:p>
          <w:p w14:paraId="335E64D9" w14:textId="03245734" w:rsidR="00E21451" w:rsidRPr="00C22FD0" w:rsidRDefault="00E21451" w:rsidP="0040755A">
            <w:pPr>
              <w:spacing w:after="0"/>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4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Method 1: Sectoral rules</w:t>
            </w:r>
            <w:r w:rsidRPr="00C22FD0">
              <w:rPr>
                <w:rFonts w:ascii="Times New Roman" w:eastAsia="Times New Roman" w:hAnsi="Times New Roman" w:cs="Times New Roman"/>
                <w:sz w:val="20"/>
                <w:szCs w:val="20"/>
                <w:lang w:eastAsia="en-GB"/>
              </w:rPr>
              <w:br/>
              <w:t xml:space="preserve">5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Method 2: Solvency II  </w:t>
            </w:r>
          </w:p>
          <w:p w14:paraId="474FB020" w14:textId="28E8831F" w:rsidR="00E21451" w:rsidRPr="00C22FD0" w:rsidRDefault="00E21451" w:rsidP="0040755A">
            <w:pPr>
              <w:spacing w:after="0"/>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6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Method 2: Other sectoral Rules</w:t>
            </w:r>
            <w:r w:rsidRPr="00C22FD0">
              <w:rPr>
                <w:rFonts w:ascii="Times New Roman" w:eastAsia="Times New Roman" w:hAnsi="Times New Roman" w:cs="Times New Roman"/>
                <w:sz w:val="20"/>
                <w:szCs w:val="20"/>
                <w:lang w:eastAsia="en-GB"/>
              </w:rPr>
              <w:br/>
              <w:t xml:space="preserve">7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Method 2: Local rules</w:t>
            </w:r>
            <w:r w:rsidRPr="00C22FD0">
              <w:rPr>
                <w:rFonts w:ascii="Times New Roman" w:eastAsia="Times New Roman" w:hAnsi="Times New Roman" w:cs="Times New Roman"/>
                <w:sz w:val="20"/>
                <w:szCs w:val="20"/>
                <w:lang w:eastAsia="en-GB"/>
              </w:rPr>
              <w:br/>
              <w:t xml:space="preserve">8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Deduction of the participation in relation to </w:t>
            </w:r>
            <w:r w:rsidR="00473BE5" w:rsidRPr="00C22FD0">
              <w:rPr>
                <w:rFonts w:ascii="Times New Roman" w:eastAsia="Times New Roman" w:hAnsi="Times New Roman" w:cs="Times New Roman"/>
                <w:sz w:val="20"/>
                <w:szCs w:val="20"/>
                <w:lang w:eastAsia="en-GB"/>
              </w:rPr>
              <w:t>Article</w:t>
            </w:r>
            <w:r w:rsidRPr="00C22FD0">
              <w:rPr>
                <w:rFonts w:ascii="Times New Roman" w:eastAsia="Times New Roman" w:hAnsi="Times New Roman" w:cs="Times New Roman"/>
                <w:sz w:val="20"/>
                <w:szCs w:val="20"/>
                <w:lang w:eastAsia="en-GB"/>
              </w:rPr>
              <w:t xml:space="preserve"> 229 of  Directive 2009/138/EC</w:t>
            </w:r>
            <w:r w:rsidRPr="00C22FD0">
              <w:rPr>
                <w:rFonts w:ascii="Times New Roman" w:eastAsia="Times New Roman" w:hAnsi="Times New Roman" w:cs="Times New Roman"/>
                <w:sz w:val="20"/>
                <w:szCs w:val="20"/>
                <w:lang w:eastAsia="en-GB"/>
              </w:rPr>
              <w:br/>
              <w:t xml:space="preserve">9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No inclusion in the scope of group supervision as defined in </w:t>
            </w:r>
            <w:r w:rsidR="006E0F1A" w:rsidRPr="00C22FD0">
              <w:rPr>
                <w:rFonts w:ascii="Times New Roman" w:eastAsia="Times New Roman" w:hAnsi="Times New Roman" w:cs="Times New Roman"/>
                <w:sz w:val="20"/>
                <w:szCs w:val="20"/>
                <w:lang w:eastAsia="en-GB"/>
              </w:rPr>
              <w:t>a</w:t>
            </w:r>
            <w:r w:rsidRPr="00C22FD0">
              <w:rPr>
                <w:rFonts w:ascii="Times New Roman" w:eastAsia="Times New Roman" w:hAnsi="Times New Roman" w:cs="Times New Roman"/>
                <w:sz w:val="20"/>
                <w:szCs w:val="20"/>
                <w:lang w:eastAsia="en-GB"/>
              </w:rPr>
              <w:t>rt</w:t>
            </w:r>
            <w:r w:rsidR="006E0F1A" w:rsidRPr="00C22FD0">
              <w:rPr>
                <w:rFonts w:ascii="Times New Roman" w:eastAsia="Times New Roman" w:hAnsi="Times New Roman" w:cs="Times New Roman"/>
                <w:sz w:val="20"/>
                <w:szCs w:val="20"/>
                <w:lang w:eastAsia="en-GB"/>
              </w:rPr>
              <w:t>icle</w:t>
            </w:r>
            <w:r w:rsidRPr="00C22FD0">
              <w:rPr>
                <w:rFonts w:ascii="Times New Roman" w:eastAsia="Times New Roman" w:hAnsi="Times New Roman" w:cs="Times New Roman"/>
                <w:sz w:val="20"/>
                <w:szCs w:val="20"/>
                <w:lang w:eastAsia="en-GB"/>
              </w:rPr>
              <w:t xml:space="preserve"> 214 Directive 2009/138/EC</w:t>
            </w:r>
          </w:p>
          <w:p w14:paraId="5724868D" w14:textId="7AFB023E"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10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Other method</w:t>
            </w:r>
          </w:p>
        </w:tc>
      </w:tr>
    </w:tbl>
    <w:p w14:paraId="61F37210" w14:textId="77777777" w:rsidR="00E21451" w:rsidRPr="00C22FD0" w:rsidRDefault="00E21451">
      <w:pPr>
        <w:rPr>
          <w:rFonts w:ascii="Times New Roman" w:hAnsi="Times New Roman"/>
          <w:b/>
          <w:sz w:val="20"/>
        </w:rPr>
      </w:pPr>
    </w:p>
    <w:p w14:paraId="536BC693" w14:textId="1CCC7C57" w:rsidR="00E21451" w:rsidRPr="00C22FD0" w:rsidRDefault="00E21451">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 xml:space="preserve">S.33.01 </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 Insurance and reinsurance individual requirements</w:t>
      </w:r>
    </w:p>
    <w:p w14:paraId="68ADCB6B" w14:textId="77777777" w:rsidR="00E21451" w:rsidRPr="00C22FD0" w:rsidRDefault="00E21451">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General comments:</w:t>
      </w:r>
    </w:p>
    <w:p w14:paraId="6E61B5CA" w14:textId="26CDAFB7"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sz w:val="20"/>
          <w:lang w:val="en-US"/>
        </w:rPr>
        <w:t xml:space="preserve">This </w:t>
      </w:r>
      <w:r w:rsidR="003D423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opening and annual submission of information for groups.</w:t>
      </w:r>
    </w:p>
    <w:p w14:paraId="3587F221" w14:textId="539F80AE" w:rsidR="00E21451" w:rsidRPr="00C22FD0" w:rsidRDefault="00FF2BE7" w:rsidP="0040755A">
      <w:pPr>
        <w:jc w:val="both"/>
        <w:rPr>
          <w:rFonts w:ascii="Times New Roman" w:hAnsi="Times New Roman" w:cs="Times New Roman"/>
          <w:sz w:val="20"/>
          <w:szCs w:val="20"/>
        </w:rPr>
      </w:pPr>
      <w:r w:rsidRPr="00C22FD0">
        <w:rPr>
          <w:rFonts w:ascii="Times New Roman" w:eastAsia="Times New Roman" w:hAnsi="Times New Roman" w:cs="Times New Roman"/>
          <w:bCs/>
          <w:sz w:val="20"/>
          <w:szCs w:val="20"/>
          <w:lang w:eastAsia="en-GB"/>
        </w:rPr>
        <w:t>This template is relevant</w:t>
      </w:r>
      <w:r w:rsidR="00E21451" w:rsidRPr="00C22FD0">
        <w:rPr>
          <w:rFonts w:ascii="Times New Roman" w:eastAsia="Times New Roman" w:hAnsi="Times New Roman" w:cs="Times New Roman"/>
          <w:bCs/>
          <w:sz w:val="20"/>
          <w:szCs w:val="20"/>
          <w:lang w:eastAsia="en-GB"/>
        </w:rPr>
        <w:t xml:space="preserve"> under method 1 as defined in Article 230 of </w:t>
      </w:r>
      <w:r w:rsidR="00E21451" w:rsidRPr="00C22FD0">
        <w:rPr>
          <w:rFonts w:ascii="Times New Roman" w:eastAsia="Times New Roman" w:hAnsi="Times New Roman" w:cs="Times New Roman"/>
          <w:sz w:val="20"/>
          <w:szCs w:val="20"/>
          <w:lang w:eastAsia="es-ES"/>
        </w:rPr>
        <w:t>Directive 2009/138/EC</w:t>
      </w:r>
      <w:r w:rsidR="00E21451" w:rsidRPr="00C22FD0">
        <w:rPr>
          <w:rFonts w:ascii="Times New Roman" w:eastAsia="Times New Roman" w:hAnsi="Times New Roman" w:cs="Times New Roman"/>
          <w:bCs/>
          <w:sz w:val="20"/>
          <w:szCs w:val="20"/>
          <w:lang w:eastAsia="en-GB"/>
        </w:rPr>
        <w:t xml:space="preserve">, method 2 as defined in Article 233 of the </w:t>
      </w:r>
      <w:r w:rsidR="00E21451" w:rsidRPr="00C22FD0">
        <w:rPr>
          <w:rFonts w:ascii="Times New Roman" w:eastAsia="Times New Roman" w:hAnsi="Times New Roman" w:cs="Times New Roman"/>
          <w:sz w:val="20"/>
          <w:szCs w:val="20"/>
          <w:lang w:eastAsia="es-ES"/>
        </w:rPr>
        <w:t>Directive 2009/138/EC</w:t>
      </w:r>
      <w:r w:rsidR="00E21451" w:rsidRPr="00C22FD0">
        <w:rPr>
          <w:rFonts w:ascii="Times New Roman" w:eastAsia="Times New Roman" w:hAnsi="Times New Roman" w:cs="Times New Roman"/>
          <w:bCs/>
          <w:sz w:val="20"/>
          <w:szCs w:val="20"/>
          <w:lang w:eastAsia="en-GB"/>
        </w:rPr>
        <w:t xml:space="preserve"> and a combination of methods</w:t>
      </w:r>
      <w:r w:rsidR="00B86B4B" w:rsidRPr="00C22FD0">
        <w:rPr>
          <w:rFonts w:ascii="Times New Roman" w:eastAsia="Times New Roman" w:hAnsi="Times New Roman" w:cs="Times New Roman"/>
          <w:bCs/>
          <w:sz w:val="20"/>
          <w:szCs w:val="20"/>
          <w:lang w:eastAsia="en-GB"/>
        </w:rPr>
        <w:t xml:space="preserve">, </w:t>
      </w:r>
      <w:r w:rsidR="00E21451" w:rsidRPr="00C22FD0">
        <w:rPr>
          <w:rFonts w:ascii="Times New Roman" w:hAnsi="Times New Roman" w:cs="Times New Roman"/>
          <w:sz w:val="20"/>
          <w:szCs w:val="20"/>
        </w:rPr>
        <w:t>in the following way:</w:t>
      </w:r>
    </w:p>
    <w:p w14:paraId="3B60BD78" w14:textId="291887E0" w:rsidR="00E21451" w:rsidRPr="00C22FD0" w:rsidRDefault="00E21451" w:rsidP="00B42F70">
      <w:pPr>
        <w:pStyle w:val="ListParagraph"/>
        <w:numPr>
          <w:ilvl w:val="0"/>
          <w:numId w:val="37"/>
        </w:numPr>
        <w:jc w:val="both"/>
        <w:rPr>
          <w:rFonts w:ascii="Times New Roman" w:hAnsi="Times New Roman" w:cs="Times New Roman"/>
          <w:sz w:val="20"/>
          <w:szCs w:val="20"/>
        </w:rPr>
      </w:pPr>
      <w:r w:rsidRPr="00C22FD0">
        <w:rPr>
          <w:rFonts w:ascii="Times New Roman" w:hAnsi="Times New Roman" w:cs="Times New Roman"/>
          <w:sz w:val="20"/>
          <w:szCs w:val="20"/>
        </w:rPr>
        <w:t>The first part of it (Cells C0060 to C0230) collects the information on all insurance and reinsurance undertakings of the group from EEA and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EEA countries applying Directive 2009/138/EC reported in accordance with the rules therein when the method 2 as defined in Article 233 of Directive 2009/138/EC or a combination of methods is used;</w:t>
      </w:r>
    </w:p>
    <w:p w14:paraId="09518A80" w14:textId="2D216F19" w:rsidR="00E21451" w:rsidRPr="00C22FD0" w:rsidRDefault="00E21451" w:rsidP="00B42F70">
      <w:pPr>
        <w:pStyle w:val="ListParagraph"/>
        <w:numPr>
          <w:ilvl w:val="0"/>
          <w:numId w:val="37"/>
        </w:numPr>
        <w:jc w:val="both"/>
        <w:rPr>
          <w:rFonts w:ascii="Times New Roman" w:hAnsi="Times New Roman" w:cs="Times New Roman"/>
          <w:sz w:val="20"/>
          <w:szCs w:val="20"/>
        </w:rPr>
      </w:pPr>
      <w:r w:rsidRPr="00C22FD0">
        <w:rPr>
          <w:rFonts w:ascii="Times New Roman" w:hAnsi="Times New Roman" w:cs="Times New Roman"/>
          <w:sz w:val="20"/>
          <w:szCs w:val="20"/>
        </w:rPr>
        <w:t>The second part of it (Cells C0240 to C0260) collects information on the local capital requirements, local Minimum Capital Requirements and eligible own funds of all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EEA insurance and reinsurance undertakings of the group shall be reported in accordance with local rules, regardless of the method used for the calculation of the group solvency.</w:t>
      </w:r>
    </w:p>
    <w:tbl>
      <w:tblPr>
        <w:tblW w:w="9933" w:type="dxa"/>
        <w:tblInd w:w="108" w:type="dxa"/>
        <w:tblLook w:val="04A0" w:firstRow="1" w:lastRow="0" w:firstColumn="1" w:lastColumn="0" w:noHBand="0" w:noVBand="1"/>
      </w:tblPr>
      <w:tblGrid>
        <w:gridCol w:w="1428"/>
        <w:gridCol w:w="2268"/>
        <w:gridCol w:w="6237"/>
      </w:tblGrid>
      <w:tr w:rsidR="00E21451" w:rsidRPr="00C22FD0" w14:paraId="1E42A2BB" w14:textId="77777777" w:rsidTr="0040755A">
        <w:trPr>
          <w:trHeight w:val="285"/>
        </w:trPr>
        <w:tc>
          <w:tcPr>
            <w:tcW w:w="1428" w:type="dxa"/>
            <w:tcBorders>
              <w:top w:val="nil"/>
              <w:left w:val="nil"/>
              <w:bottom w:val="nil"/>
              <w:right w:val="nil"/>
            </w:tcBorders>
            <w:shd w:val="clear" w:color="000000" w:fill="FFFFFF"/>
            <w:vAlign w:val="bottom"/>
            <w:hideMark/>
          </w:tcPr>
          <w:p w14:paraId="183B052D"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 </w:t>
            </w:r>
          </w:p>
        </w:tc>
        <w:tc>
          <w:tcPr>
            <w:tcW w:w="2268" w:type="dxa"/>
            <w:tcBorders>
              <w:top w:val="nil"/>
              <w:left w:val="nil"/>
              <w:bottom w:val="nil"/>
              <w:right w:val="nil"/>
            </w:tcBorders>
            <w:shd w:val="clear" w:color="000000" w:fill="FFFFFF"/>
            <w:vAlign w:val="center"/>
            <w:hideMark/>
          </w:tcPr>
          <w:p w14:paraId="2B425D6D"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ITEM</w:t>
            </w:r>
          </w:p>
        </w:tc>
        <w:tc>
          <w:tcPr>
            <w:tcW w:w="6237" w:type="dxa"/>
            <w:tcBorders>
              <w:top w:val="nil"/>
              <w:left w:val="nil"/>
              <w:bottom w:val="nil"/>
              <w:right w:val="nil"/>
            </w:tcBorders>
            <w:shd w:val="clear" w:color="000000" w:fill="FFFFFF"/>
            <w:vAlign w:val="center"/>
            <w:hideMark/>
          </w:tcPr>
          <w:p w14:paraId="2C06DC6A"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INSTRUCTIONS</w:t>
            </w:r>
          </w:p>
        </w:tc>
      </w:tr>
      <w:tr w:rsidR="00E21451" w:rsidRPr="00C22FD0" w14:paraId="44FC75AF" w14:textId="77777777" w:rsidTr="0040755A">
        <w:trPr>
          <w:trHeight w:val="603"/>
        </w:trPr>
        <w:tc>
          <w:tcPr>
            <w:tcW w:w="1428" w:type="dxa"/>
            <w:tcBorders>
              <w:top w:val="single" w:sz="4" w:space="0" w:color="auto"/>
              <w:left w:val="single" w:sz="4" w:space="0" w:color="auto"/>
              <w:bottom w:val="nil"/>
              <w:right w:val="single" w:sz="4" w:space="0" w:color="auto"/>
            </w:tcBorders>
            <w:shd w:val="clear" w:color="000000" w:fill="FFFFFF"/>
            <w:hideMark/>
          </w:tcPr>
          <w:p w14:paraId="7D6999B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C0010 </w:t>
            </w:r>
          </w:p>
        </w:tc>
        <w:tc>
          <w:tcPr>
            <w:tcW w:w="2268" w:type="dxa"/>
            <w:tcBorders>
              <w:top w:val="single" w:sz="4" w:space="0" w:color="auto"/>
              <w:left w:val="nil"/>
              <w:bottom w:val="nil"/>
              <w:right w:val="single" w:sz="4" w:space="0" w:color="auto"/>
            </w:tcBorders>
            <w:shd w:val="clear" w:color="000000" w:fill="FFFFFF"/>
            <w:hideMark/>
          </w:tcPr>
          <w:p w14:paraId="573A69F4"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Legal name of the undertaking </w:t>
            </w:r>
          </w:p>
        </w:tc>
        <w:tc>
          <w:tcPr>
            <w:tcW w:w="6237" w:type="dxa"/>
            <w:tcBorders>
              <w:top w:val="single" w:sz="4" w:space="0" w:color="auto"/>
              <w:left w:val="nil"/>
              <w:bottom w:val="nil"/>
              <w:right w:val="single" w:sz="4" w:space="0" w:color="auto"/>
            </w:tcBorders>
            <w:shd w:val="clear" w:color="000000" w:fill="FFFFFF"/>
            <w:hideMark/>
          </w:tcPr>
          <w:p w14:paraId="76FF8E21"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Legal name of each undertaking</w:t>
            </w:r>
          </w:p>
        </w:tc>
      </w:tr>
      <w:tr w:rsidR="00E21451" w:rsidRPr="00C22FD0" w14:paraId="56CD787A" w14:textId="77777777" w:rsidTr="0040755A">
        <w:trPr>
          <w:trHeight w:val="3901"/>
        </w:trPr>
        <w:tc>
          <w:tcPr>
            <w:tcW w:w="1428" w:type="dxa"/>
            <w:tcBorders>
              <w:top w:val="single" w:sz="4" w:space="0" w:color="auto"/>
              <w:left w:val="single" w:sz="4" w:space="0" w:color="auto"/>
              <w:bottom w:val="nil"/>
              <w:right w:val="single" w:sz="4" w:space="0" w:color="auto"/>
            </w:tcBorders>
            <w:shd w:val="clear" w:color="000000" w:fill="FFFFFF"/>
            <w:hideMark/>
          </w:tcPr>
          <w:p w14:paraId="243B916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C0020 </w:t>
            </w:r>
          </w:p>
        </w:tc>
        <w:tc>
          <w:tcPr>
            <w:tcW w:w="2268" w:type="dxa"/>
            <w:tcBorders>
              <w:top w:val="single" w:sz="4" w:space="0" w:color="auto"/>
              <w:left w:val="nil"/>
              <w:bottom w:val="nil"/>
              <w:right w:val="single" w:sz="4" w:space="0" w:color="auto"/>
            </w:tcBorders>
            <w:shd w:val="clear" w:color="000000" w:fill="FFFFFF"/>
            <w:hideMark/>
          </w:tcPr>
          <w:p w14:paraId="1C467D5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 of the undertaking</w:t>
            </w:r>
          </w:p>
        </w:tc>
        <w:tc>
          <w:tcPr>
            <w:tcW w:w="6237" w:type="dxa"/>
            <w:tcBorders>
              <w:top w:val="single" w:sz="4" w:space="0" w:color="auto"/>
              <w:left w:val="nil"/>
              <w:bottom w:val="nil"/>
              <w:right w:val="single" w:sz="4" w:space="0" w:color="auto"/>
            </w:tcBorders>
            <w:shd w:val="clear" w:color="000000" w:fill="FFFFFF"/>
            <w:hideMark/>
          </w:tcPr>
          <w:p w14:paraId="5743CA79" w14:textId="30F3DB10"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B46E40" w:rsidRPr="00C22FD0">
              <w:rPr>
                <w:rFonts w:ascii="Times New Roman" w:eastAsia="Times New Roman" w:hAnsi="Times New Roman" w:cs="Times New Roman"/>
                <w:sz w:val="20"/>
                <w:szCs w:val="20"/>
                <w:lang w:eastAsia="en-GB"/>
              </w:rPr>
              <w:t>within the scope of group supervision</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5EBB698F" w14:textId="10049048" w:rsidR="00E21451" w:rsidRPr="00C22FD0" w:rsidRDefault="004508C9"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B46E40" w:rsidRPr="00C22FD0">
              <w:rPr>
                <w:rFonts w:ascii="Times New Roman" w:eastAsia="Times New Roman" w:hAnsi="Times New Roman" w:cs="Times New Roman"/>
                <w:sz w:val="20"/>
                <w:szCs w:val="20"/>
                <w:lang w:eastAsia="en-GB"/>
              </w:rPr>
              <w:t>within the scope of group supervision</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1D12A32D" w14:textId="77777777" w:rsidTr="0040755A">
        <w:trPr>
          <w:trHeight w:val="1140"/>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2393BEE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C0030 </w:t>
            </w:r>
          </w:p>
        </w:tc>
        <w:tc>
          <w:tcPr>
            <w:tcW w:w="2268" w:type="dxa"/>
            <w:tcBorders>
              <w:top w:val="single" w:sz="4" w:space="0" w:color="auto"/>
              <w:left w:val="nil"/>
              <w:bottom w:val="single" w:sz="4" w:space="0" w:color="auto"/>
              <w:right w:val="single" w:sz="4" w:space="0" w:color="auto"/>
            </w:tcBorders>
            <w:shd w:val="clear" w:color="000000" w:fill="FFFFFF"/>
            <w:hideMark/>
          </w:tcPr>
          <w:p w14:paraId="760EA06A"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Type of code of the ID of the undertaking code</w:t>
            </w:r>
          </w:p>
        </w:tc>
        <w:tc>
          <w:tcPr>
            <w:tcW w:w="6237" w:type="dxa"/>
            <w:tcBorders>
              <w:top w:val="single" w:sz="4" w:space="0" w:color="auto"/>
              <w:left w:val="nil"/>
              <w:bottom w:val="single" w:sz="4" w:space="0" w:color="auto"/>
              <w:right w:val="single" w:sz="4" w:space="0" w:color="auto"/>
            </w:tcBorders>
            <w:shd w:val="clear" w:color="000000" w:fill="FFFFFF"/>
            <w:hideMark/>
          </w:tcPr>
          <w:p w14:paraId="2A2D0B2E" w14:textId="077A19C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of the code used in item “Identification code of the undertaking”:</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Specific code</w:t>
            </w:r>
          </w:p>
        </w:tc>
      </w:tr>
      <w:tr w:rsidR="00E21451" w:rsidRPr="00C22FD0" w14:paraId="79DF87CB" w14:textId="77777777" w:rsidTr="0040755A">
        <w:trPr>
          <w:trHeight w:val="1335"/>
        </w:trPr>
        <w:tc>
          <w:tcPr>
            <w:tcW w:w="1428" w:type="dxa"/>
            <w:tcBorders>
              <w:top w:val="nil"/>
              <w:left w:val="single" w:sz="4" w:space="0" w:color="auto"/>
              <w:bottom w:val="single" w:sz="4" w:space="0" w:color="auto"/>
              <w:right w:val="single" w:sz="4" w:space="0" w:color="auto"/>
            </w:tcBorders>
            <w:shd w:val="clear" w:color="000000" w:fill="FFFFFF"/>
            <w:hideMark/>
          </w:tcPr>
          <w:p w14:paraId="6F0AC96A"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C0040 </w:t>
            </w:r>
          </w:p>
        </w:tc>
        <w:tc>
          <w:tcPr>
            <w:tcW w:w="2268" w:type="dxa"/>
            <w:tcBorders>
              <w:top w:val="nil"/>
              <w:left w:val="nil"/>
              <w:bottom w:val="single" w:sz="4" w:space="0" w:color="auto"/>
              <w:right w:val="single" w:sz="4" w:space="0" w:color="auto"/>
            </w:tcBorders>
            <w:shd w:val="clear" w:color="000000" w:fill="FFFFFF"/>
            <w:hideMark/>
          </w:tcPr>
          <w:p w14:paraId="0BDDE01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Entity Level/RFF or MAP /Remaining Part</w:t>
            </w:r>
          </w:p>
        </w:tc>
        <w:tc>
          <w:tcPr>
            <w:tcW w:w="6237" w:type="dxa"/>
            <w:tcBorders>
              <w:top w:val="nil"/>
              <w:left w:val="nil"/>
              <w:bottom w:val="single" w:sz="4" w:space="0" w:color="auto"/>
              <w:right w:val="single" w:sz="4" w:space="0" w:color="auto"/>
            </w:tcBorders>
            <w:shd w:val="clear" w:color="000000" w:fill="FFFFFF"/>
            <w:hideMark/>
          </w:tcPr>
          <w:p w14:paraId="59E9D00E" w14:textId="36C9ADBA"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Identify to which the information is related to. </w:t>
            </w:r>
            <w:r w:rsidRPr="00C22FD0">
              <w:rPr>
                <w:rFonts w:ascii="Times New Roman" w:hAnsi="Times New Roman" w:cs="Times New Roman"/>
                <w:sz w:val="20"/>
                <w:szCs w:val="20"/>
              </w:rPr>
              <w:t>The following closed list shall be used</w:t>
            </w:r>
            <w:r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Entity level</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Material Ring fenced fund or Matching Adjustment Portfolio</w:t>
            </w:r>
            <w:r w:rsidRPr="00C22FD0">
              <w:rPr>
                <w:rFonts w:ascii="Times New Roman" w:eastAsia="Times New Roman" w:hAnsi="Times New Roman" w:cs="Times New Roman"/>
                <w:color w:val="000000"/>
                <w:sz w:val="20"/>
                <w:szCs w:val="20"/>
                <w:lang w:eastAsia="en-GB"/>
              </w:rPr>
              <w:br/>
              <w:t xml:space="preserve">3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Remaining part</w:t>
            </w:r>
          </w:p>
        </w:tc>
      </w:tr>
      <w:tr w:rsidR="00E21451" w:rsidRPr="00C22FD0" w14:paraId="550E02CC" w14:textId="77777777" w:rsidTr="0040755A">
        <w:trPr>
          <w:trHeight w:val="765"/>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0F69675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C0050 </w:t>
            </w:r>
          </w:p>
        </w:tc>
        <w:tc>
          <w:tcPr>
            <w:tcW w:w="2268" w:type="dxa"/>
            <w:tcBorders>
              <w:top w:val="single" w:sz="4" w:space="0" w:color="auto"/>
              <w:left w:val="single" w:sz="4" w:space="0" w:color="auto"/>
              <w:bottom w:val="single" w:sz="4" w:space="0" w:color="auto"/>
              <w:right w:val="single" w:sz="4" w:space="0" w:color="auto"/>
            </w:tcBorders>
            <w:shd w:val="clear" w:color="000000" w:fill="FFFFFF"/>
            <w:hideMark/>
          </w:tcPr>
          <w:p w14:paraId="59AF34E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Fund Number</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318E2F48" w14:textId="0069D814"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When C0040 = 2, this is the unique number of each material ring</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fenced fund or matching adjustment portfolio as attributed by the group. It shall remain unvarying over time. It shall not be re</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used for other funds or portfolios). The number shall be used consistently across all templates, where relevant, to identify the fund/portfolio.</w:t>
            </w:r>
          </w:p>
          <w:p w14:paraId="36B8A610" w14:textId="77777777" w:rsidR="00E21451" w:rsidRPr="00C22FD0" w:rsidRDefault="00E21451" w:rsidP="0040755A">
            <w:pPr>
              <w:spacing w:after="0" w:line="240" w:lineRule="auto"/>
              <w:rPr>
                <w:rFonts w:ascii="Times New Roman" w:hAnsi="Times New Roman" w:cs="Times New Roman"/>
                <w:sz w:val="20"/>
                <w:szCs w:val="20"/>
              </w:rPr>
            </w:pPr>
          </w:p>
          <w:p w14:paraId="64C78389"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When C0040=1 or 3, it shall be reported “0”.</w:t>
            </w:r>
          </w:p>
        </w:tc>
      </w:tr>
      <w:tr w:rsidR="00E21451" w:rsidRPr="00C22FD0" w14:paraId="0C242C7E" w14:textId="77777777" w:rsidTr="0040755A">
        <w:trPr>
          <w:trHeight w:val="349"/>
        </w:trPr>
        <w:tc>
          <w:tcPr>
            <w:tcW w:w="9933" w:type="dxa"/>
            <w:gridSpan w:val="3"/>
            <w:tcBorders>
              <w:top w:val="single" w:sz="4" w:space="0" w:color="auto"/>
              <w:left w:val="nil"/>
              <w:bottom w:val="nil"/>
              <w:right w:val="nil"/>
            </w:tcBorders>
            <w:shd w:val="clear" w:color="000000" w:fill="FFFFFF"/>
            <w:vAlign w:val="bottom"/>
          </w:tcPr>
          <w:p w14:paraId="158E38C2" w14:textId="77933288" w:rsidR="00E21451" w:rsidRPr="00C22FD0" w:rsidRDefault="00E21451" w:rsidP="0040755A">
            <w:pPr>
              <w:spacing w:before="120" w:after="120" w:line="240" w:lineRule="auto"/>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 xml:space="preserve">EEA and non EEA insurance and reinsurance undertakings (using </w:t>
            </w:r>
            <w:r w:rsidR="000A16DB" w:rsidRPr="00C22FD0">
              <w:rPr>
                <w:rFonts w:ascii="Times New Roman" w:hAnsi="Times New Roman" w:cs="Times New Roman"/>
                <w:sz w:val="20"/>
                <w:szCs w:val="20"/>
                <w:lang w:val="en-US"/>
              </w:rPr>
              <w:t>Solvency II</w:t>
            </w:r>
            <w:r w:rsidRPr="00C22FD0">
              <w:rPr>
                <w:rFonts w:ascii="Times New Roman" w:eastAsia="Times New Roman" w:hAnsi="Times New Roman" w:cs="Times New Roman"/>
                <w:b/>
                <w:bCs/>
                <w:sz w:val="20"/>
                <w:szCs w:val="20"/>
                <w:lang w:eastAsia="en-GB"/>
              </w:rPr>
              <w:t xml:space="preserve"> rules) included only via D&amp;A </w:t>
            </w:r>
          </w:p>
        </w:tc>
      </w:tr>
      <w:tr w:rsidR="00E21451" w:rsidRPr="00C22FD0" w14:paraId="3041247D" w14:textId="77777777" w:rsidTr="0040755A">
        <w:trPr>
          <w:trHeight w:val="491"/>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62CB9239"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C0060 </w:t>
            </w:r>
          </w:p>
        </w:tc>
        <w:tc>
          <w:tcPr>
            <w:tcW w:w="2268" w:type="dxa"/>
            <w:tcBorders>
              <w:top w:val="single" w:sz="4" w:space="0" w:color="auto"/>
              <w:left w:val="nil"/>
              <w:bottom w:val="single" w:sz="4" w:space="0" w:color="auto"/>
              <w:right w:val="single" w:sz="4" w:space="0" w:color="auto"/>
            </w:tcBorders>
            <w:shd w:val="clear" w:color="000000" w:fill="FFFFFF"/>
            <w:hideMark/>
          </w:tcPr>
          <w:p w14:paraId="36B5743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SCR Market Risk </w:t>
            </w:r>
          </w:p>
        </w:tc>
        <w:tc>
          <w:tcPr>
            <w:tcW w:w="6237" w:type="dxa"/>
            <w:tcBorders>
              <w:top w:val="single" w:sz="4" w:space="0" w:color="auto"/>
              <w:left w:val="nil"/>
              <w:bottom w:val="single" w:sz="4" w:space="0" w:color="auto"/>
              <w:right w:val="single" w:sz="4" w:space="0" w:color="auto"/>
            </w:tcBorders>
            <w:shd w:val="clear" w:color="000000" w:fill="FFFFFF"/>
            <w:hideMark/>
          </w:tcPr>
          <w:p w14:paraId="6A3938B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Individual (gross) SCR Market Risk for each undertaking.</w:t>
            </w:r>
          </w:p>
        </w:tc>
      </w:tr>
      <w:tr w:rsidR="00E21451" w:rsidRPr="00C22FD0" w14:paraId="76419FA7" w14:textId="77777777" w:rsidTr="0040755A">
        <w:trPr>
          <w:trHeight w:val="642"/>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4E2193BF"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C0070 </w:t>
            </w:r>
          </w:p>
        </w:tc>
        <w:tc>
          <w:tcPr>
            <w:tcW w:w="2268" w:type="dxa"/>
            <w:tcBorders>
              <w:top w:val="single" w:sz="4" w:space="0" w:color="auto"/>
              <w:left w:val="single" w:sz="4" w:space="0" w:color="auto"/>
              <w:bottom w:val="single" w:sz="4" w:space="0" w:color="auto"/>
              <w:right w:val="single" w:sz="4" w:space="0" w:color="auto"/>
            </w:tcBorders>
            <w:shd w:val="clear" w:color="000000" w:fill="FFFFFF"/>
            <w:hideMark/>
          </w:tcPr>
          <w:p w14:paraId="792DD309"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Counterparty Default Risk</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E05F98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Individual (gross) SCR Counterparty Default Risk for each undertaking.</w:t>
            </w:r>
          </w:p>
        </w:tc>
      </w:tr>
      <w:tr w:rsidR="00E21451" w:rsidRPr="00C22FD0" w14:paraId="50EDACD1" w14:textId="77777777" w:rsidTr="0040755A">
        <w:trPr>
          <w:trHeight w:val="639"/>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4E96C91F"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C0080 </w:t>
            </w:r>
          </w:p>
        </w:tc>
        <w:tc>
          <w:tcPr>
            <w:tcW w:w="2268" w:type="dxa"/>
            <w:tcBorders>
              <w:top w:val="single" w:sz="4" w:space="0" w:color="auto"/>
              <w:left w:val="nil"/>
              <w:bottom w:val="single" w:sz="4" w:space="0" w:color="auto"/>
              <w:right w:val="single" w:sz="4" w:space="0" w:color="auto"/>
            </w:tcBorders>
            <w:shd w:val="clear" w:color="000000" w:fill="FFFFFF"/>
            <w:hideMark/>
          </w:tcPr>
          <w:p w14:paraId="09AE830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Life Underwriting Risk</w:t>
            </w:r>
          </w:p>
        </w:tc>
        <w:tc>
          <w:tcPr>
            <w:tcW w:w="6237" w:type="dxa"/>
            <w:tcBorders>
              <w:top w:val="single" w:sz="4" w:space="0" w:color="auto"/>
              <w:left w:val="nil"/>
              <w:bottom w:val="single" w:sz="4" w:space="0" w:color="auto"/>
              <w:right w:val="single" w:sz="4" w:space="0" w:color="auto"/>
            </w:tcBorders>
            <w:shd w:val="clear" w:color="000000" w:fill="FFFFFF"/>
            <w:hideMark/>
          </w:tcPr>
          <w:p w14:paraId="06E66CE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Individual (gross) SCR Life Underwriting Risk for each undertaking.</w:t>
            </w:r>
          </w:p>
        </w:tc>
      </w:tr>
      <w:tr w:rsidR="00E21451" w:rsidRPr="00C22FD0" w14:paraId="07928CA0" w14:textId="77777777" w:rsidTr="0040755A">
        <w:trPr>
          <w:trHeight w:val="621"/>
        </w:trPr>
        <w:tc>
          <w:tcPr>
            <w:tcW w:w="1428" w:type="dxa"/>
            <w:tcBorders>
              <w:top w:val="nil"/>
              <w:left w:val="single" w:sz="4" w:space="0" w:color="auto"/>
              <w:bottom w:val="single" w:sz="4" w:space="0" w:color="auto"/>
              <w:right w:val="single" w:sz="4" w:space="0" w:color="auto"/>
            </w:tcBorders>
            <w:shd w:val="clear" w:color="000000" w:fill="FFFFFF"/>
            <w:hideMark/>
          </w:tcPr>
          <w:p w14:paraId="490BBD45"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C0090 </w:t>
            </w:r>
          </w:p>
        </w:tc>
        <w:tc>
          <w:tcPr>
            <w:tcW w:w="2268" w:type="dxa"/>
            <w:tcBorders>
              <w:top w:val="nil"/>
              <w:left w:val="nil"/>
              <w:bottom w:val="single" w:sz="4" w:space="0" w:color="auto"/>
              <w:right w:val="single" w:sz="4" w:space="0" w:color="auto"/>
            </w:tcBorders>
            <w:shd w:val="clear" w:color="000000" w:fill="FFFFFF"/>
            <w:hideMark/>
          </w:tcPr>
          <w:p w14:paraId="6268D6C2"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Health Underwriting Risk</w:t>
            </w:r>
          </w:p>
        </w:tc>
        <w:tc>
          <w:tcPr>
            <w:tcW w:w="6237" w:type="dxa"/>
            <w:tcBorders>
              <w:top w:val="nil"/>
              <w:left w:val="nil"/>
              <w:bottom w:val="single" w:sz="4" w:space="0" w:color="auto"/>
              <w:right w:val="single" w:sz="4" w:space="0" w:color="auto"/>
            </w:tcBorders>
            <w:shd w:val="clear" w:color="000000" w:fill="FFFFFF"/>
            <w:hideMark/>
          </w:tcPr>
          <w:p w14:paraId="6B03B062"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Individual (gross) SCR Health Underwriting Risk for each undertaking.</w:t>
            </w:r>
          </w:p>
        </w:tc>
      </w:tr>
      <w:tr w:rsidR="00E21451" w:rsidRPr="00C22FD0" w14:paraId="6089999E" w14:textId="77777777" w:rsidTr="0040755A">
        <w:trPr>
          <w:trHeight w:val="616"/>
        </w:trPr>
        <w:tc>
          <w:tcPr>
            <w:tcW w:w="1428" w:type="dxa"/>
            <w:tcBorders>
              <w:top w:val="nil"/>
              <w:left w:val="single" w:sz="4" w:space="0" w:color="auto"/>
              <w:bottom w:val="single" w:sz="4" w:space="0" w:color="auto"/>
              <w:right w:val="single" w:sz="4" w:space="0" w:color="auto"/>
            </w:tcBorders>
            <w:shd w:val="clear" w:color="000000" w:fill="FFFFFF"/>
            <w:hideMark/>
          </w:tcPr>
          <w:p w14:paraId="1C2994B1"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C0100 </w:t>
            </w:r>
          </w:p>
        </w:tc>
        <w:tc>
          <w:tcPr>
            <w:tcW w:w="2268" w:type="dxa"/>
            <w:tcBorders>
              <w:top w:val="nil"/>
              <w:left w:val="nil"/>
              <w:bottom w:val="single" w:sz="4" w:space="0" w:color="auto"/>
              <w:right w:val="single" w:sz="4" w:space="0" w:color="auto"/>
            </w:tcBorders>
            <w:shd w:val="clear" w:color="000000" w:fill="FFFFFF"/>
            <w:hideMark/>
          </w:tcPr>
          <w:p w14:paraId="023A177B" w14:textId="65067F3F"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Underwriting Risk</w:t>
            </w:r>
          </w:p>
        </w:tc>
        <w:tc>
          <w:tcPr>
            <w:tcW w:w="6237" w:type="dxa"/>
            <w:tcBorders>
              <w:top w:val="nil"/>
              <w:left w:val="nil"/>
              <w:bottom w:val="single" w:sz="4" w:space="0" w:color="auto"/>
              <w:right w:val="single" w:sz="4" w:space="0" w:color="auto"/>
            </w:tcBorders>
            <w:shd w:val="clear" w:color="000000" w:fill="FFFFFF"/>
            <w:hideMark/>
          </w:tcPr>
          <w:p w14:paraId="09A3809C" w14:textId="454C7512"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Individual (gross) SCR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Underwriting Risk  for each undertaking.</w:t>
            </w:r>
          </w:p>
        </w:tc>
      </w:tr>
      <w:tr w:rsidR="00E21451" w:rsidRPr="00C22FD0" w14:paraId="519F322C" w14:textId="77777777" w:rsidTr="0040755A">
        <w:trPr>
          <w:trHeight w:val="375"/>
        </w:trPr>
        <w:tc>
          <w:tcPr>
            <w:tcW w:w="1428" w:type="dxa"/>
            <w:tcBorders>
              <w:top w:val="nil"/>
              <w:left w:val="single" w:sz="4" w:space="0" w:color="auto"/>
              <w:bottom w:val="nil"/>
              <w:right w:val="single" w:sz="4" w:space="0" w:color="auto"/>
            </w:tcBorders>
            <w:shd w:val="clear" w:color="000000" w:fill="FFFFFF"/>
            <w:hideMark/>
          </w:tcPr>
          <w:p w14:paraId="19D73508"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C0110 </w:t>
            </w:r>
          </w:p>
        </w:tc>
        <w:tc>
          <w:tcPr>
            <w:tcW w:w="2268" w:type="dxa"/>
            <w:tcBorders>
              <w:top w:val="nil"/>
              <w:left w:val="nil"/>
              <w:bottom w:val="nil"/>
              <w:right w:val="single" w:sz="4" w:space="0" w:color="auto"/>
            </w:tcBorders>
            <w:shd w:val="clear" w:color="000000" w:fill="FFFFFF"/>
            <w:hideMark/>
          </w:tcPr>
          <w:p w14:paraId="701A3B0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SCR Operational Risk</w:t>
            </w:r>
          </w:p>
        </w:tc>
        <w:tc>
          <w:tcPr>
            <w:tcW w:w="6237" w:type="dxa"/>
            <w:tcBorders>
              <w:top w:val="nil"/>
              <w:left w:val="nil"/>
              <w:bottom w:val="nil"/>
              <w:right w:val="single" w:sz="4" w:space="0" w:color="auto"/>
            </w:tcBorders>
            <w:shd w:val="clear" w:color="000000" w:fill="FFFFFF"/>
            <w:hideMark/>
          </w:tcPr>
          <w:p w14:paraId="3956CA64"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Individual SCR Operational Risk for each undertaking.</w:t>
            </w:r>
          </w:p>
        </w:tc>
      </w:tr>
      <w:tr w:rsidR="00E21451" w:rsidRPr="00C22FD0" w14:paraId="63872948" w14:textId="77777777" w:rsidTr="0040755A">
        <w:trPr>
          <w:trHeight w:val="377"/>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6354A5A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C0120 </w:t>
            </w:r>
          </w:p>
        </w:tc>
        <w:tc>
          <w:tcPr>
            <w:tcW w:w="2268" w:type="dxa"/>
            <w:tcBorders>
              <w:top w:val="single" w:sz="4" w:space="0" w:color="auto"/>
              <w:left w:val="nil"/>
              <w:bottom w:val="single" w:sz="4" w:space="0" w:color="auto"/>
              <w:right w:val="single" w:sz="4" w:space="0" w:color="auto"/>
            </w:tcBorders>
            <w:shd w:val="clear" w:color="000000" w:fill="FFFFFF"/>
            <w:hideMark/>
          </w:tcPr>
          <w:p w14:paraId="41634E62"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Individual SCR</w:t>
            </w:r>
          </w:p>
        </w:tc>
        <w:tc>
          <w:tcPr>
            <w:tcW w:w="6237" w:type="dxa"/>
            <w:tcBorders>
              <w:top w:val="single" w:sz="4" w:space="0" w:color="auto"/>
              <w:left w:val="nil"/>
              <w:bottom w:val="single" w:sz="4" w:space="0" w:color="auto"/>
              <w:right w:val="single" w:sz="4" w:space="0" w:color="auto"/>
            </w:tcBorders>
            <w:shd w:val="clear" w:color="000000" w:fill="FFFFFF"/>
            <w:hideMark/>
          </w:tcPr>
          <w:p w14:paraId="19C2DC39" w14:textId="2133FD92"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Individual SCR for each undertaking (including any capital add</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on).</w:t>
            </w:r>
          </w:p>
        </w:tc>
      </w:tr>
      <w:tr w:rsidR="00E21451" w:rsidRPr="00C22FD0" w14:paraId="397C8FA4" w14:textId="77777777" w:rsidTr="0040755A">
        <w:trPr>
          <w:trHeight w:val="514"/>
        </w:trPr>
        <w:tc>
          <w:tcPr>
            <w:tcW w:w="1428" w:type="dxa"/>
            <w:tcBorders>
              <w:top w:val="nil"/>
              <w:left w:val="single" w:sz="4" w:space="0" w:color="auto"/>
              <w:bottom w:val="single" w:sz="4" w:space="0" w:color="auto"/>
              <w:right w:val="single" w:sz="4" w:space="0" w:color="auto"/>
            </w:tcBorders>
            <w:shd w:val="clear" w:color="000000" w:fill="FFFFFF"/>
            <w:hideMark/>
          </w:tcPr>
          <w:p w14:paraId="5347A04C"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C0130 </w:t>
            </w:r>
          </w:p>
        </w:tc>
        <w:tc>
          <w:tcPr>
            <w:tcW w:w="2268" w:type="dxa"/>
            <w:tcBorders>
              <w:top w:val="nil"/>
              <w:left w:val="nil"/>
              <w:bottom w:val="single" w:sz="4" w:space="0" w:color="auto"/>
              <w:right w:val="single" w:sz="4" w:space="0" w:color="auto"/>
            </w:tcBorders>
            <w:shd w:val="clear" w:color="000000" w:fill="FFFFFF"/>
            <w:hideMark/>
          </w:tcPr>
          <w:p w14:paraId="7DDD6816"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Individual MCR</w:t>
            </w:r>
          </w:p>
        </w:tc>
        <w:tc>
          <w:tcPr>
            <w:tcW w:w="6237" w:type="dxa"/>
            <w:tcBorders>
              <w:top w:val="nil"/>
              <w:left w:val="nil"/>
              <w:bottom w:val="single" w:sz="4" w:space="0" w:color="auto"/>
              <w:right w:val="single" w:sz="4" w:space="0" w:color="auto"/>
            </w:tcBorders>
            <w:shd w:val="clear" w:color="000000" w:fill="FFFFFF"/>
            <w:hideMark/>
          </w:tcPr>
          <w:p w14:paraId="31EF0416"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Individual MCR for each undertaking.</w:t>
            </w:r>
          </w:p>
        </w:tc>
      </w:tr>
      <w:tr w:rsidR="00E21451" w:rsidRPr="00C22FD0" w14:paraId="48A30E48" w14:textId="77777777" w:rsidTr="0040755A">
        <w:trPr>
          <w:trHeight w:val="624"/>
        </w:trPr>
        <w:tc>
          <w:tcPr>
            <w:tcW w:w="1428" w:type="dxa"/>
            <w:tcBorders>
              <w:top w:val="nil"/>
              <w:left w:val="single" w:sz="4" w:space="0" w:color="auto"/>
              <w:bottom w:val="single" w:sz="4" w:space="0" w:color="auto"/>
              <w:right w:val="single" w:sz="4" w:space="0" w:color="auto"/>
            </w:tcBorders>
            <w:shd w:val="clear" w:color="000000" w:fill="FFFFFF"/>
            <w:hideMark/>
          </w:tcPr>
          <w:p w14:paraId="7A9F63A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C0140 </w:t>
            </w:r>
          </w:p>
        </w:tc>
        <w:tc>
          <w:tcPr>
            <w:tcW w:w="2268" w:type="dxa"/>
            <w:tcBorders>
              <w:top w:val="nil"/>
              <w:left w:val="nil"/>
              <w:bottom w:val="single" w:sz="4" w:space="0" w:color="auto"/>
              <w:right w:val="single" w:sz="4" w:space="0" w:color="auto"/>
            </w:tcBorders>
            <w:shd w:val="clear" w:color="000000" w:fill="FFFFFF"/>
            <w:hideMark/>
          </w:tcPr>
          <w:p w14:paraId="4FBE54F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Eligible Individual Own Funds to cover the SCR</w:t>
            </w:r>
          </w:p>
        </w:tc>
        <w:tc>
          <w:tcPr>
            <w:tcW w:w="6237" w:type="dxa"/>
            <w:tcBorders>
              <w:top w:val="nil"/>
              <w:left w:val="nil"/>
              <w:bottom w:val="single" w:sz="4" w:space="0" w:color="auto"/>
              <w:right w:val="single" w:sz="4" w:space="0" w:color="auto"/>
            </w:tcBorders>
            <w:shd w:val="clear" w:color="000000" w:fill="FFFFFF"/>
            <w:hideMark/>
          </w:tcPr>
          <w:p w14:paraId="53CF0942"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Eligible Individual Own Funds to cover the SCR. Total own funds are to be reported in this item. No restrictions on availability for the group apply.</w:t>
            </w:r>
          </w:p>
        </w:tc>
      </w:tr>
      <w:tr w:rsidR="00E21451" w:rsidRPr="00C22FD0" w14:paraId="63F40780" w14:textId="77777777" w:rsidTr="0040755A">
        <w:trPr>
          <w:trHeight w:val="949"/>
        </w:trPr>
        <w:tc>
          <w:tcPr>
            <w:tcW w:w="1428" w:type="dxa"/>
            <w:tcBorders>
              <w:top w:val="nil"/>
              <w:left w:val="single" w:sz="4" w:space="0" w:color="auto"/>
              <w:bottom w:val="single" w:sz="4" w:space="0" w:color="auto"/>
              <w:right w:val="single" w:sz="4" w:space="0" w:color="auto"/>
            </w:tcBorders>
            <w:shd w:val="clear" w:color="000000" w:fill="FFFFFF"/>
            <w:hideMark/>
          </w:tcPr>
          <w:p w14:paraId="3267A9D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C0150 </w:t>
            </w:r>
          </w:p>
        </w:tc>
        <w:tc>
          <w:tcPr>
            <w:tcW w:w="2268" w:type="dxa"/>
            <w:tcBorders>
              <w:top w:val="nil"/>
              <w:left w:val="nil"/>
              <w:bottom w:val="single" w:sz="4" w:space="0" w:color="auto"/>
              <w:right w:val="single" w:sz="4" w:space="0" w:color="auto"/>
            </w:tcBorders>
            <w:shd w:val="clear" w:color="000000" w:fill="FFFFFF"/>
            <w:hideMark/>
          </w:tcPr>
          <w:p w14:paraId="4DEA593E"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Use of undertaking specific parameters </w:t>
            </w:r>
          </w:p>
        </w:tc>
        <w:tc>
          <w:tcPr>
            <w:tcW w:w="6237" w:type="dxa"/>
            <w:tcBorders>
              <w:top w:val="nil"/>
              <w:left w:val="nil"/>
              <w:bottom w:val="single" w:sz="4" w:space="0" w:color="auto"/>
              <w:right w:val="single" w:sz="4" w:space="0" w:color="auto"/>
            </w:tcBorders>
            <w:shd w:val="clear" w:color="000000" w:fill="FFFFFF"/>
            <w:hideMark/>
          </w:tcPr>
          <w:p w14:paraId="326E80B5"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When an undertaking uses undertaking specific parameters for calculating individual SCR, report the area(s) for which these parameters are used. The following closed list shall be used:</w:t>
            </w:r>
          </w:p>
          <w:p w14:paraId="544C69C8"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1 – Life underwriting risk / revision risk</w:t>
            </w:r>
          </w:p>
          <w:p w14:paraId="1283092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2 – Health SLT underwriting risk / revision risk</w:t>
            </w:r>
          </w:p>
          <w:p w14:paraId="4803F64A"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3 – Health NSLT premium and reserve risk,</w:t>
            </w:r>
          </w:p>
          <w:p w14:paraId="5B0C40C9"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4 – Non Life premium and reserve risk,</w:t>
            </w:r>
          </w:p>
          <w:p w14:paraId="001E38F0" w14:textId="77777777" w:rsidR="00E21451" w:rsidRPr="00C22FD0" w:rsidRDefault="00E21451">
            <w:pPr>
              <w:spacing w:after="0" w:line="240" w:lineRule="auto"/>
              <w:rPr>
                <w:rFonts w:ascii="Times New Roman" w:eastAsia="Times New Roman" w:hAnsi="Times New Roman" w:cs="Times New Roman"/>
                <w:sz w:val="20"/>
                <w:szCs w:val="20"/>
                <w:lang w:eastAsia="en-GB"/>
              </w:rPr>
            </w:pPr>
          </w:p>
          <w:p w14:paraId="227B0177"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Include as many options as needed, separated by a “,”.</w:t>
            </w:r>
          </w:p>
        </w:tc>
      </w:tr>
      <w:tr w:rsidR="00E21451" w:rsidRPr="00C22FD0" w14:paraId="2F2E11AA" w14:textId="77777777" w:rsidTr="0040755A">
        <w:trPr>
          <w:trHeight w:val="702"/>
        </w:trPr>
        <w:tc>
          <w:tcPr>
            <w:tcW w:w="1428" w:type="dxa"/>
            <w:tcBorders>
              <w:top w:val="nil"/>
              <w:left w:val="single" w:sz="4" w:space="0" w:color="auto"/>
              <w:bottom w:val="single" w:sz="4" w:space="0" w:color="auto"/>
              <w:right w:val="single" w:sz="4" w:space="0" w:color="auto"/>
            </w:tcBorders>
            <w:shd w:val="clear" w:color="000000" w:fill="FFFFFF"/>
            <w:hideMark/>
          </w:tcPr>
          <w:p w14:paraId="23D0967D"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C0160 </w:t>
            </w:r>
          </w:p>
        </w:tc>
        <w:tc>
          <w:tcPr>
            <w:tcW w:w="2268" w:type="dxa"/>
            <w:tcBorders>
              <w:top w:val="nil"/>
              <w:left w:val="nil"/>
              <w:bottom w:val="single" w:sz="4" w:space="0" w:color="auto"/>
              <w:right w:val="single" w:sz="4" w:space="0" w:color="auto"/>
            </w:tcBorders>
            <w:shd w:val="clear" w:color="000000" w:fill="FFFFFF"/>
            <w:hideMark/>
          </w:tcPr>
          <w:p w14:paraId="1429FCD9"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Use of simplifications </w:t>
            </w:r>
          </w:p>
        </w:tc>
        <w:tc>
          <w:tcPr>
            <w:tcW w:w="6237" w:type="dxa"/>
            <w:tcBorders>
              <w:top w:val="nil"/>
              <w:left w:val="nil"/>
              <w:bottom w:val="single" w:sz="4" w:space="0" w:color="auto"/>
              <w:right w:val="single" w:sz="4" w:space="0" w:color="auto"/>
            </w:tcBorders>
            <w:shd w:val="clear" w:color="000000" w:fill="FFFFFF"/>
            <w:hideMark/>
          </w:tcPr>
          <w:p w14:paraId="29D5D698"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When an undertaking uses simplifications for calculating individual SCR, report the area(s) for which these simplifications are used. The following closed list shall be used:</w:t>
            </w:r>
          </w:p>
          <w:p w14:paraId="0B963CD2"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1 – Market risk / spread risk (bonds and loans)</w:t>
            </w:r>
          </w:p>
          <w:p w14:paraId="1DA7EF3A"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2 – Market risk / interest rate risk (captives)</w:t>
            </w:r>
          </w:p>
          <w:p w14:paraId="4E913A9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3 – Market risk / spread risk (bonds and loans) (captives)</w:t>
            </w:r>
          </w:p>
          <w:p w14:paraId="3482A23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4 – Market risk / market risk concentration (captives)</w:t>
            </w:r>
          </w:p>
          <w:p w14:paraId="12967B51"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5 – Counterparty default risk</w:t>
            </w:r>
          </w:p>
          <w:p w14:paraId="320589A6"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6 – Life underwriting risk / mortality risk</w:t>
            </w:r>
          </w:p>
          <w:p w14:paraId="197E7A2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7 – Life underwriting risk / longevity risk</w:t>
            </w:r>
          </w:p>
          <w:p w14:paraId="241FE8C8" w14:textId="62938F32"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8 – Life underwriting risk / disability</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morbidity risk</w:t>
            </w:r>
          </w:p>
          <w:p w14:paraId="7731FB3F"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9 – Life underwriting risk / lapse risk</w:t>
            </w:r>
          </w:p>
          <w:p w14:paraId="5380A1BD"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10 – Life underwriting risk / life expense risk</w:t>
            </w:r>
          </w:p>
          <w:p w14:paraId="08C9A14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11 – Life underwriting risk / life catastrophe risk</w:t>
            </w:r>
          </w:p>
          <w:p w14:paraId="3A3C3366"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12 – Health underwriting risk / mortality risk</w:t>
            </w:r>
          </w:p>
          <w:p w14:paraId="328CA267"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13 – Health underwriting risk / longevity risk</w:t>
            </w:r>
          </w:p>
          <w:p w14:paraId="583F14CB" w14:textId="01B22BB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14 – Health underwriting risk / disability</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morbidity risk (medical expense)</w:t>
            </w:r>
          </w:p>
          <w:p w14:paraId="070DA59D" w14:textId="2B43BF08"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15 – Health underwriting risk / disability</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morbidity risk (income protection)</w:t>
            </w:r>
          </w:p>
          <w:p w14:paraId="319720CC"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16 – Health SLT underwriting risk / lapse risk</w:t>
            </w:r>
          </w:p>
          <w:p w14:paraId="0DD204C2"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17 – Health underwriting risk / life expense risk</w:t>
            </w:r>
          </w:p>
          <w:p w14:paraId="4D0D475D" w14:textId="0211DD23"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18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underwriting risk / premium and reserve risk (captives)</w:t>
            </w:r>
          </w:p>
          <w:p w14:paraId="1177A02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p>
          <w:p w14:paraId="35483BE2"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Include as many options as needed, separated by a “,”.</w:t>
            </w:r>
          </w:p>
        </w:tc>
      </w:tr>
      <w:tr w:rsidR="00E21451" w:rsidRPr="00C22FD0" w14:paraId="4ADE23A8" w14:textId="77777777" w:rsidTr="0040755A">
        <w:trPr>
          <w:trHeight w:val="518"/>
        </w:trPr>
        <w:tc>
          <w:tcPr>
            <w:tcW w:w="1428" w:type="dxa"/>
            <w:tcBorders>
              <w:top w:val="nil"/>
              <w:left w:val="single" w:sz="4" w:space="0" w:color="auto"/>
              <w:bottom w:val="single" w:sz="4" w:space="0" w:color="auto"/>
              <w:right w:val="single" w:sz="4" w:space="0" w:color="auto"/>
            </w:tcBorders>
            <w:shd w:val="clear" w:color="000000" w:fill="FFFFFF"/>
            <w:hideMark/>
          </w:tcPr>
          <w:p w14:paraId="156861F4"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C0170 </w:t>
            </w:r>
          </w:p>
        </w:tc>
        <w:tc>
          <w:tcPr>
            <w:tcW w:w="2268" w:type="dxa"/>
            <w:tcBorders>
              <w:top w:val="nil"/>
              <w:left w:val="nil"/>
              <w:bottom w:val="single" w:sz="4" w:space="0" w:color="auto"/>
              <w:right w:val="single" w:sz="4" w:space="0" w:color="auto"/>
            </w:tcBorders>
            <w:shd w:val="clear" w:color="000000" w:fill="FFFFFF"/>
            <w:hideMark/>
          </w:tcPr>
          <w:p w14:paraId="60829426"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Use of Partial Internal Model </w:t>
            </w:r>
          </w:p>
        </w:tc>
        <w:tc>
          <w:tcPr>
            <w:tcW w:w="6237" w:type="dxa"/>
            <w:tcBorders>
              <w:top w:val="nil"/>
              <w:left w:val="nil"/>
              <w:bottom w:val="single" w:sz="4" w:space="0" w:color="auto"/>
              <w:right w:val="single" w:sz="4" w:space="0" w:color="auto"/>
            </w:tcBorders>
            <w:shd w:val="clear" w:color="000000" w:fill="FFFFFF"/>
            <w:hideMark/>
          </w:tcPr>
          <w:p w14:paraId="0C7A4CBA"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When an undertaking uses a partial internal model(s) for calculating individual SCR, report the area(s) for which this/these are used.</w:t>
            </w:r>
          </w:p>
        </w:tc>
      </w:tr>
      <w:tr w:rsidR="00E21451" w:rsidRPr="00C22FD0" w14:paraId="721BC13C" w14:textId="77777777" w:rsidTr="0040755A">
        <w:trPr>
          <w:trHeight w:val="949"/>
        </w:trPr>
        <w:tc>
          <w:tcPr>
            <w:tcW w:w="1428" w:type="dxa"/>
            <w:tcBorders>
              <w:top w:val="nil"/>
              <w:left w:val="single" w:sz="4" w:space="0" w:color="auto"/>
              <w:bottom w:val="single" w:sz="4" w:space="0" w:color="auto"/>
              <w:right w:val="single" w:sz="4" w:space="0" w:color="auto"/>
            </w:tcBorders>
            <w:shd w:val="clear" w:color="000000" w:fill="FFFFFF"/>
            <w:hideMark/>
          </w:tcPr>
          <w:p w14:paraId="470AC4B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C0180 </w:t>
            </w:r>
          </w:p>
        </w:tc>
        <w:tc>
          <w:tcPr>
            <w:tcW w:w="2268" w:type="dxa"/>
            <w:tcBorders>
              <w:top w:val="nil"/>
              <w:left w:val="nil"/>
              <w:bottom w:val="single" w:sz="4" w:space="0" w:color="auto"/>
              <w:right w:val="single" w:sz="4" w:space="0" w:color="auto"/>
            </w:tcBorders>
            <w:shd w:val="clear" w:color="000000" w:fill="FFFFFF"/>
            <w:hideMark/>
          </w:tcPr>
          <w:p w14:paraId="032879E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Group or individual internal model</w:t>
            </w:r>
          </w:p>
        </w:tc>
        <w:tc>
          <w:tcPr>
            <w:tcW w:w="6237" w:type="dxa"/>
            <w:tcBorders>
              <w:top w:val="nil"/>
              <w:left w:val="nil"/>
              <w:bottom w:val="single" w:sz="4" w:space="0" w:color="auto"/>
              <w:right w:val="single" w:sz="4" w:space="0" w:color="auto"/>
            </w:tcBorders>
            <w:shd w:val="clear" w:color="000000" w:fill="FFFFFF"/>
            <w:hideMark/>
          </w:tcPr>
          <w:p w14:paraId="42D9E804"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When an undertaking uses a full internal model for calculating individual SCR, it has to be stated whether this regards </w:t>
            </w:r>
            <w:proofErr w:type="spellStart"/>
            <w:r w:rsidRPr="00C22FD0">
              <w:rPr>
                <w:rFonts w:ascii="Times New Roman" w:eastAsia="Times New Roman" w:hAnsi="Times New Roman" w:cs="Times New Roman"/>
                <w:sz w:val="20"/>
                <w:szCs w:val="20"/>
                <w:lang w:eastAsia="en-GB"/>
              </w:rPr>
              <w:t>a</w:t>
            </w:r>
            <w:proofErr w:type="spellEnd"/>
            <w:r w:rsidRPr="00C22FD0">
              <w:rPr>
                <w:rFonts w:ascii="Times New Roman" w:eastAsia="Times New Roman" w:hAnsi="Times New Roman" w:cs="Times New Roman"/>
                <w:sz w:val="20"/>
                <w:szCs w:val="20"/>
                <w:lang w:eastAsia="en-GB"/>
              </w:rPr>
              <w:t xml:space="preserve"> individual internal model or group internal model. The following close list shall be used:</w:t>
            </w:r>
          </w:p>
          <w:p w14:paraId="3CA6AB69"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1 – Individual Internal Model</w:t>
            </w:r>
          </w:p>
          <w:p w14:paraId="610AB056"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2 – Group Internal Model</w:t>
            </w:r>
          </w:p>
        </w:tc>
      </w:tr>
      <w:tr w:rsidR="00E21451" w:rsidRPr="00C22FD0" w14:paraId="75F8C7FD" w14:textId="77777777" w:rsidTr="0040755A">
        <w:trPr>
          <w:trHeight w:val="786"/>
        </w:trPr>
        <w:tc>
          <w:tcPr>
            <w:tcW w:w="1428" w:type="dxa"/>
            <w:tcBorders>
              <w:top w:val="nil"/>
              <w:left w:val="single" w:sz="4" w:space="0" w:color="auto"/>
              <w:bottom w:val="single" w:sz="4" w:space="0" w:color="auto"/>
              <w:right w:val="single" w:sz="4" w:space="0" w:color="auto"/>
            </w:tcBorders>
            <w:shd w:val="clear" w:color="000000" w:fill="FFFFFF"/>
            <w:hideMark/>
          </w:tcPr>
          <w:p w14:paraId="2DD10D8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C0190</w:t>
            </w:r>
          </w:p>
        </w:tc>
        <w:tc>
          <w:tcPr>
            <w:tcW w:w="2268" w:type="dxa"/>
            <w:tcBorders>
              <w:top w:val="nil"/>
              <w:left w:val="nil"/>
              <w:bottom w:val="single" w:sz="4" w:space="0" w:color="auto"/>
              <w:right w:val="single" w:sz="4" w:space="0" w:color="auto"/>
            </w:tcBorders>
            <w:shd w:val="clear" w:color="000000" w:fill="FFFFFF"/>
            <w:hideMark/>
          </w:tcPr>
          <w:p w14:paraId="48003806"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Date of initial approval of IM</w:t>
            </w:r>
          </w:p>
        </w:tc>
        <w:tc>
          <w:tcPr>
            <w:tcW w:w="6237" w:type="dxa"/>
            <w:tcBorders>
              <w:top w:val="nil"/>
              <w:left w:val="nil"/>
              <w:bottom w:val="single" w:sz="4" w:space="0" w:color="auto"/>
              <w:right w:val="single" w:sz="4" w:space="0" w:color="auto"/>
            </w:tcBorders>
            <w:shd w:val="clear" w:color="000000" w:fill="FFFFFF"/>
            <w:hideMark/>
          </w:tcPr>
          <w:p w14:paraId="4B722B6D" w14:textId="4AA99B86"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br w:type="page"/>
              <w:t xml:space="preserve">In case a group or individual internal model is approved by individual supervisor, </w:t>
            </w: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w:t>
            </w:r>
            <w:r w:rsidRPr="00C22FD0">
              <w:rPr>
                <w:rFonts w:ascii="Times New Roman" w:eastAsia="Times New Roman" w:hAnsi="Times New Roman" w:cs="Times New Roman"/>
                <w:sz w:val="20"/>
                <w:szCs w:val="20"/>
                <w:lang w:eastAsia="en-GB"/>
              </w:rPr>
              <w:t xml:space="preserve">date of this approval. </w:t>
            </w:r>
          </w:p>
        </w:tc>
      </w:tr>
      <w:tr w:rsidR="00E21451" w:rsidRPr="00C22FD0" w14:paraId="577B8E67" w14:textId="77777777" w:rsidTr="0040755A">
        <w:trPr>
          <w:trHeight w:val="814"/>
        </w:trPr>
        <w:tc>
          <w:tcPr>
            <w:tcW w:w="1428" w:type="dxa"/>
            <w:tcBorders>
              <w:top w:val="nil"/>
              <w:left w:val="single" w:sz="4" w:space="0" w:color="auto"/>
              <w:bottom w:val="single" w:sz="4" w:space="0" w:color="auto"/>
              <w:right w:val="single" w:sz="4" w:space="0" w:color="auto"/>
            </w:tcBorders>
            <w:shd w:val="clear" w:color="000000" w:fill="FFFFFF"/>
            <w:hideMark/>
          </w:tcPr>
          <w:p w14:paraId="641D3B7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C0200 </w:t>
            </w:r>
          </w:p>
        </w:tc>
        <w:tc>
          <w:tcPr>
            <w:tcW w:w="2268" w:type="dxa"/>
            <w:tcBorders>
              <w:top w:val="nil"/>
              <w:left w:val="nil"/>
              <w:bottom w:val="single" w:sz="4" w:space="0" w:color="auto"/>
              <w:right w:val="single" w:sz="4" w:space="0" w:color="auto"/>
            </w:tcBorders>
            <w:shd w:val="clear" w:color="000000" w:fill="FFFFFF"/>
            <w:hideMark/>
          </w:tcPr>
          <w:p w14:paraId="507FC037"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Date of approval of latest major change of IM</w:t>
            </w:r>
          </w:p>
        </w:tc>
        <w:tc>
          <w:tcPr>
            <w:tcW w:w="6237" w:type="dxa"/>
            <w:tcBorders>
              <w:top w:val="nil"/>
              <w:left w:val="nil"/>
              <w:bottom w:val="single" w:sz="4" w:space="0" w:color="auto"/>
              <w:right w:val="single" w:sz="4" w:space="0" w:color="auto"/>
            </w:tcBorders>
            <w:shd w:val="clear" w:color="000000" w:fill="FFFFFF"/>
            <w:hideMark/>
          </w:tcPr>
          <w:p w14:paraId="4FFDD259" w14:textId="04D31F1C" w:rsidR="00E21451" w:rsidRPr="00C22FD0" w:rsidRDefault="00E21451" w:rsidP="006E0F1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 case a major change of group or individual internal model is approved by individual supervisor (</w:t>
            </w:r>
            <w:r w:rsidR="006E0F1A" w:rsidRPr="00C22FD0">
              <w:rPr>
                <w:rFonts w:ascii="Times New Roman" w:eastAsia="Times New Roman" w:hAnsi="Times New Roman" w:cs="Times New Roman"/>
                <w:sz w:val="20"/>
                <w:szCs w:val="20"/>
                <w:lang w:eastAsia="en-GB"/>
              </w:rPr>
              <w:t>a</w:t>
            </w:r>
            <w:r w:rsidRPr="00C22FD0">
              <w:rPr>
                <w:rFonts w:ascii="Times New Roman" w:eastAsia="Times New Roman" w:hAnsi="Times New Roman" w:cs="Times New Roman"/>
                <w:sz w:val="20"/>
                <w:szCs w:val="20"/>
                <w:lang w:eastAsia="en-GB"/>
              </w:rPr>
              <w:t>rt</w:t>
            </w:r>
            <w:r w:rsidR="006E0F1A" w:rsidRPr="00C22FD0">
              <w:rPr>
                <w:rFonts w:ascii="Times New Roman" w:eastAsia="Times New Roman" w:hAnsi="Times New Roman" w:cs="Times New Roman"/>
                <w:sz w:val="20"/>
                <w:szCs w:val="20"/>
                <w:lang w:eastAsia="en-GB"/>
              </w:rPr>
              <w:t>icle</w:t>
            </w:r>
            <w:r w:rsidRPr="00C22FD0">
              <w:rPr>
                <w:rFonts w:ascii="Times New Roman" w:eastAsia="Times New Roman" w:hAnsi="Times New Roman" w:cs="Times New Roman"/>
                <w:sz w:val="20"/>
                <w:szCs w:val="20"/>
                <w:lang w:eastAsia="en-GB"/>
              </w:rPr>
              <w:t xml:space="preserve">115), </w:t>
            </w: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code of t</w:t>
            </w:r>
            <w:r w:rsidRPr="00C22FD0">
              <w:rPr>
                <w:rFonts w:ascii="Times New Roman" w:eastAsia="Times New Roman" w:hAnsi="Times New Roman" w:cs="Times New Roman"/>
                <w:sz w:val="20"/>
                <w:szCs w:val="20"/>
                <w:lang w:eastAsia="en-GB"/>
              </w:rPr>
              <w:t>he date of this approval.</w:t>
            </w:r>
          </w:p>
        </w:tc>
      </w:tr>
      <w:tr w:rsidR="00E21451" w:rsidRPr="00C22FD0" w14:paraId="336DE640" w14:textId="77777777" w:rsidTr="0040755A">
        <w:trPr>
          <w:trHeight w:val="842"/>
        </w:trPr>
        <w:tc>
          <w:tcPr>
            <w:tcW w:w="1428" w:type="dxa"/>
            <w:tcBorders>
              <w:top w:val="nil"/>
              <w:left w:val="single" w:sz="4" w:space="0" w:color="auto"/>
              <w:bottom w:val="single" w:sz="4" w:space="0" w:color="auto"/>
              <w:right w:val="single" w:sz="4" w:space="0" w:color="auto"/>
            </w:tcBorders>
            <w:shd w:val="clear" w:color="000000" w:fill="FFFFFF"/>
            <w:hideMark/>
          </w:tcPr>
          <w:p w14:paraId="3A12D8BD"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C0210 </w:t>
            </w:r>
          </w:p>
        </w:tc>
        <w:tc>
          <w:tcPr>
            <w:tcW w:w="2268" w:type="dxa"/>
            <w:tcBorders>
              <w:top w:val="nil"/>
              <w:left w:val="nil"/>
              <w:bottom w:val="single" w:sz="4" w:space="0" w:color="auto"/>
              <w:right w:val="single" w:sz="4" w:space="0" w:color="auto"/>
            </w:tcBorders>
            <w:shd w:val="clear" w:color="000000" w:fill="FFFFFF"/>
            <w:hideMark/>
          </w:tcPr>
          <w:p w14:paraId="0011A3E7" w14:textId="325D1FF5"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Date of decision of capital add</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on</w:t>
            </w:r>
          </w:p>
        </w:tc>
        <w:tc>
          <w:tcPr>
            <w:tcW w:w="6237" w:type="dxa"/>
            <w:tcBorders>
              <w:top w:val="nil"/>
              <w:left w:val="nil"/>
              <w:bottom w:val="single" w:sz="4" w:space="0" w:color="auto"/>
              <w:right w:val="single" w:sz="4" w:space="0" w:color="auto"/>
            </w:tcBorders>
            <w:shd w:val="clear" w:color="000000" w:fill="FFFFFF"/>
            <w:hideMark/>
          </w:tcPr>
          <w:p w14:paraId="3FC99535" w14:textId="5FF22D89" w:rsidR="00E21451" w:rsidRPr="00C22FD0" w:rsidRDefault="00E21451" w:rsidP="006E0F1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 case a capital add</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on applies to any of the undertakings listed here (</w:t>
            </w:r>
            <w:r w:rsidR="006E0F1A" w:rsidRPr="00C22FD0">
              <w:rPr>
                <w:rFonts w:ascii="Times New Roman" w:eastAsia="Times New Roman" w:hAnsi="Times New Roman" w:cs="Times New Roman"/>
                <w:sz w:val="20"/>
                <w:szCs w:val="20"/>
                <w:lang w:eastAsia="en-GB"/>
              </w:rPr>
              <w:t>a</w:t>
            </w:r>
            <w:r w:rsidRPr="00C22FD0">
              <w:rPr>
                <w:rFonts w:ascii="Times New Roman" w:eastAsia="Times New Roman" w:hAnsi="Times New Roman" w:cs="Times New Roman"/>
                <w:sz w:val="20"/>
                <w:szCs w:val="20"/>
                <w:lang w:eastAsia="en-GB"/>
              </w:rPr>
              <w:t>rt</w:t>
            </w:r>
            <w:r w:rsidR="006E0F1A" w:rsidRPr="00C22FD0">
              <w:rPr>
                <w:rFonts w:ascii="Times New Roman" w:eastAsia="Times New Roman" w:hAnsi="Times New Roman" w:cs="Times New Roman"/>
                <w:sz w:val="20"/>
                <w:szCs w:val="20"/>
                <w:lang w:eastAsia="en-GB"/>
              </w:rPr>
              <w:t xml:space="preserve">icle </w:t>
            </w:r>
            <w:r w:rsidRPr="00C22FD0">
              <w:rPr>
                <w:rFonts w:ascii="Times New Roman" w:eastAsia="Times New Roman" w:hAnsi="Times New Roman" w:cs="Times New Roman"/>
                <w:sz w:val="20"/>
                <w:szCs w:val="20"/>
                <w:lang w:eastAsia="en-GB"/>
              </w:rPr>
              <w:t>37</w:t>
            </w:r>
            <w:r w:rsidRPr="00C22FD0">
              <w:rPr>
                <w:rFonts w:ascii="Times New Roman" w:eastAsia="Times New Roman" w:hAnsi="Times New Roman" w:cs="Times New Roman"/>
                <w:bCs/>
                <w:sz w:val="20"/>
                <w:szCs w:val="20"/>
                <w:lang w:eastAsia="en-GB"/>
              </w:rPr>
              <w:t xml:space="preserve"> of Directive 2009/138/EC</w:t>
            </w:r>
            <w:r w:rsidRPr="00C22FD0">
              <w:rPr>
                <w:rFonts w:ascii="Times New Roman" w:eastAsia="Times New Roman" w:hAnsi="Times New Roman" w:cs="Times New Roman"/>
                <w:sz w:val="20"/>
                <w:szCs w:val="20"/>
                <w:lang w:eastAsia="en-GB"/>
              </w:rPr>
              <w:t xml:space="preserve">), </w:t>
            </w: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code of</w:t>
            </w:r>
            <w:r w:rsidRPr="00C22FD0">
              <w:rPr>
                <w:rFonts w:ascii="Times New Roman" w:eastAsia="Times New Roman" w:hAnsi="Times New Roman" w:cs="Times New Roman"/>
                <w:sz w:val="20"/>
                <w:szCs w:val="20"/>
                <w:lang w:eastAsia="en-GB"/>
              </w:rPr>
              <w:t xml:space="preserve"> the date of the decision.</w:t>
            </w:r>
          </w:p>
        </w:tc>
      </w:tr>
      <w:tr w:rsidR="00E21451" w:rsidRPr="00C22FD0" w14:paraId="794F1C69" w14:textId="77777777" w:rsidTr="0040755A">
        <w:trPr>
          <w:trHeight w:val="574"/>
        </w:trPr>
        <w:tc>
          <w:tcPr>
            <w:tcW w:w="1428" w:type="dxa"/>
            <w:tcBorders>
              <w:top w:val="nil"/>
              <w:left w:val="single" w:sz="4" w:space="0" w:color="auto"/>
              <w:bottom w:val="single" w:sz="4" w:space="0" w:color="auto"/>
              <w:right w:val="single" w:sz="4" w:space="0" w:color="auto"/>
            </w:tcBorders>
            <w:shd w:val="clear" w:color="000000" w:fill="FFFFFF"/>
            <w:hideMark/>
          </w:tcPr>
          <w:p w14:paraId="1A26FE1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C0220 </w:t>
            </w:r>
          </w:p>
        </w:tc>
        <w:tc>
          <w:tcPr>
            <w:tcW w:w="2268" w:type="dxa"/>
            <w:tcBorders>
              <w:top w:val="nil"/>
              <w:left w:val="nil"/>
              <w:bottom w:val="single" w:sz="4" w:space="0" w:color="auto"/>
              <w:right w:val="single" w:sz="4" w:space="0" w:color="auto"/>
            </w:tcBorders>
            <w:shd w:val="clear" w:color="000000" w:fill="FFFFFF"/>
            <w:hideMark/>
          </w:tcPr>
          <w:p w14:paraId="64EF88B5" w14:textId="68C9CE8A"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Amount of capital add</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on</w:t>
            </w:r>
          </w:p>
        </w:tc>
        <w:tc>
          <w:tcPr>
            <w:tcW w:w="6237" w:type="dxa"/>
            <w:tcBorders>
              <w:top w:val="nil"/>
              <w:left w:val="nil"/>
              <w:bottom w:val="single" w:sz="4" w:space="0" w:color="auto"/>
              <w:right w:val="single" w:sz="4" w:space="0" w:color="auto"/>
            </w:tcBorders>
            <w:shd w:val="clear" w:color="000000" w:fill="FFFFFF"/>
            <w:hideMark/>
          </w:tcPr>
          <w:p w14:paraId="545C705A" w14:textId="07C71696" w:rsidR="00E21451" w:rsidRPr="00C22FD0" w:rsidRDefault="00E21451" w:rsidP="006E0F1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 case a capital add</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on applies to any of the entities listed here (</w:t>
            </w:r>
            <w:r w:rsidR="006E0F1A" w:rsidRPr="00C22FD0">
              <w:rPr>
                <w:rFonts w:ascii="Times New Roman" w:eastAsia="Times New Roman" w:hAnsi="Times New Roman" w:cs="Times New Roman"/>
                <w:sz w:val="20"/>
                <w:szCs w:val="20"/>
                <w:lang w:eastAsia="en-GB"/>
              </w:rPr>
              <w:t>a</w:t>
            </w:r>
            <w:r w:rsidRPr="00C22FD0">
              <w:rPr>
                <w:rFonts w:ascii="Times New Roman" w:eastAsia="Times New Roman" w:hAnsi="Times New Roman" w:cs="Times New Roman"/>
                <w:sz w:val="20"/>
                <w:szCs w:val="20"/>
                <w:lang w:eastAsia="en-GB"/>
              </w:rPr>
              <w:t>rt</w:t>
            </w:r>
            <w:r w:rsidR="006E0F1A" w:rsidRPr="00C22FD0">
              <w:rPr>
                <w:rFonts w:ascii="Times New Roman" w:eastAsia="Times New Roman" w:hAnsi="Times New Roman" w:cs="Times New Roman"/>
                <w:sz w:val="20"/>
                <w:szCs w:val="20"/>
                <w:lang w:eastAsia="en-GB"/>
              </w:rPr>
              <w:t xml:space="preserve">icle </w:t>
            </w:r>
            <w:r w:rsidRPr="00C22FD0">
              <w:rPr>
                <w:rFonts w:ascii="Times New Roman" w:eastAsia="Times New Roman" w:hAnsi="Times New Roman" w:cs="Times New Roman"/>
                <w:sz w:val="20"/>
                <w:szCs w:val="20"/>
                <w:lang w:eastAsia="en-GB"/>
              </w:rPr>
              <w:t>37</w:t>
            </w:r>
            <w:r w:rsidRPr="00C22FD0">
              <w:rPr>
                <w:rFonts w:ascii="Times New Roman" w:eastAsia="Times New Roman" w:hAnsi="Times New Roman" w:cs="Times New Roman"/>
                <w:bCs/>
                <w:sz w:val="20"/>
                <w:szCs w:val="20"/>
                <w:lang w:eastAsia="en-GB"/>
              </w:rPr>
              <w:t xml:space="preserve"> of Directive 2009/138/EC</w:t>
            </w:r>
            <w:r w:rsidRPr="00C22FD0">
              <w:rPr>
                <w:rFonts w:ascii="Times New Roman" w:eastAsia="Times New Roman" w:hAnsi="Times New Roman" w:cs="Times New Roman"/>
                <w:sz w:val="20"/>
                <w:szCs w:val="20"/>
                <w:lang w:eastAsia="en-GB"/>
              </w:rPr>
              <w:t>), report the exact amount.</w:t>
            </w:r>
          </w:p>
        </w:tc>
      </w:tr>
      <w:tr w:rsidR="00E21451" w:rsidRPr="00C22FD0" w14:paraId="72924B29" w14:textId="77777777" w:rsidTr="0040755A">
        <w:trPr>
          <w:trHeight w:val="722"/>
        </w:trPr>
        <w:tc>
          <w:tcPr>
            <w:tcW w:w="1428" w:type="dxa"/>
            <w:tcBorders>
              <w:top w:val="nil"/>
              <w:left w:val="single" w:sz="4" w:space="0" w:color="auto"/>
              <w:bottom w:val="single" w:sz="4" w:space="0" w:color="auto"/>
              <w:right w:val="single" w:sz="4" w:space="0" w:color="auto"/>
            </w:tcBorders>
            <w:shd w:val="clear" w:color="000000" w:fill="FFFFFF"/>
            <w:hideMark/>
          </w:tcPr>
          <w:p w14:paraId="6B01E1AD"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C0230</w:t>
            </w:r>
          </w:p>
        </w:tc>
        <w:tc>
          <w:tcPr>
            <w:tcW w:w="2268" w:type="dxa"/>
            <w:tcBorders>
              <w:top w:val="nil"/>
              <w:left w:val="nil"/>
              <w:bottom w:val="single" w:sz="4" w:space="0" w:color="auto"/>
              <w:right w:val="single" w:sz="4" w:space="0" w:color="auto"/>
            </w:tcBorders>
            <w:shd w:val="clear" w:color="000000" w:fill="FFFFFF"/>
            <w:hideMark/>
          </w:tcPr>
          <w:p w14:paraId="423B9B84" w14:textId="7BBA3435"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Reason of capital add</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on</w:t>
            </w:r>
          </w:p>
        </w:tc>
        <w:tc>
          <w:tcPr>
            <w:tcW w:w="6237" w:type="dxa"/>
            <w:tcBorders>
              <w:top w:val="nil"/>
              <w:left w:val="nil"/>
              <w:bottom w:val="single" w:sz="4" w:space="0" w:color="auto"/>
              <w:right w:val="single" w:sz="4" w:space="0" w:color="auto"/>
            </w:tcBorders>
            <w:shd w:val="clear" w:color="000000" w:fill="FFFFFF"/>
            <w:hideMark/>
          </w:tcPr>
          <w:p w14:paraId="03C9DF90" w14:textId="7B5C4DBF" w:rsidR="00E21451" w:rsidRPr="00C22FD0" w:rsidRDefault="00E21451" w:rsidP="006E0F1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 case a capital add</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on applies to any of the undertakings listed here (</w:t>
            </w:r>
            <w:r w:rsidR="006E0F1A" w:rsidRPr="00C22FD0">
              <w:rPr>
                <w:rFonts w:ascii="Times New Roman" w:eastAsia="Times New Roman" w:hAnsi="Times New Roman" w:cs="Times New Roman"/>
                <w:sz w:val="20"/>
                <w:szCs w:val="20"/>
                <w:lang w:eastAsia="en-GB"/>
              </w:rPr>
              <w:t>a</w:t>
            </w:r>
            <w:r w:rsidRPr="00C22FD0">
              <w:rPr>
                <w:rFonts w:ascii="Times New Roman" w:eastAsia="Times New Roman" w:hAnsi="Times New Roman" w:cs="Times New Roman"/>
                <w:sz w:val="20"/>
                <w:szCs w:val="20"/>
                <w:lang w:eastAsia="en-GB"/>
              </w:rPr>
              <w:t>rt</w:t>
            </w:r>
            <w:r w:rsidR="006E0F1A" w:rsidRPr="00C22FD0">
              <w:rPr>
                <w:rFonts w:ascii="Times New Roman" w:eastAsia="Times New Roman" w:hAnsi="Times New Roman" w:cs="Times New Roman"/>
                <w:sz w:val="20"/>
                <w:szCs w:val="20"/>
                <w:lang w:eastAsia="en-GB"/>
              </w:rPr>
              <w:t xml:space="preserve">icle </w:t>
            </w:r>
            <w:r w:rsidRPr="00C22FD0">
              <w:rPr>
                <w:rFonts w:ascii="Times New Roman" w:eastAsia="Times New Roman" w:hAnsi="Times New Roman" w:cs="Times New Roman"/>
                <w:sz w:val="20"/>
                <w:szCs w:val="20"/>
                <w:lang w:eastAsia="en-GB"/>
              </w:rPr>
              <w:t>37</w:t>
            </w:r>
            <w:r w:rsidRPr="00C22FD0">
              <w:rPr>
                <w:rFonts w:ascii="Times New Roman" w:eastAsia="Times New Roman" w:hAnsi="Times New Roman" w:cs="Times New Roman"/>
                <w:bCs/>
                <w:sz w:val="20"/>
                <w:szCs w:val="20"/>
                <w:lang w:eastAsia="en-GB"/>
              </w:rPr>
              <w:t xml:space="preserve"> of Directive 2009/138/EC</w:t>
            </w:r>
            <w:r w:rsidRPr="00C22FD0">
              <w:rPr>
                <w:rFonts w:ascii="Times New Roman" w:eastAsia="Times New Roman" w:hAnsi="Times New Roman" w:cs="Times New Roman"/>
                <w:sz w:val="20"/>
                <w:szCs w:val="20"/>
                <w:lang w:eastAsia="en-GB"/>
              </w:rPr>
              <w:t>), report the reason(s) stated by the supervisor in its decision.</w:t>
            </w:r>
          </w:p>
        </w:tc>
      </w:tr>
      <w:tr w:rsidR="00E21451" w:rsidRPr="00C22FD0" w14:paraId="31FE7901" w14:textId="77777777" w:rsidTr="0040755A">
        <w:trPr>
          <w:trHeight w:val="349"/>
        </w:trPr>
        <w:tc>
          <w:tcPr>
            <w:tcW w:w="9933" w:type="dxa"/>
            <w:gridSpan w:val="3"/>
            <w:tcBorders>
              <w:top w:val="nil"/>
              <w:left w:val="nil"/>
              <w:bottom w:val="nil"/>
              <w:right w:val="nil"/>
            </w:tcBorders>
            <w:shd w:val="clear" w:color="000000" w:fill="FFFFFF"/>
            <w:hideMark/>
          </w:tcPr>
          <w:p w14:paraId="715A5868" w14:textId="17818962" w:rsidR="00E21451" w:rsidRPr="00C22FD0" w:rsidRDefault="00E21451" w:rsidP="0040755A">
            <w:pPr>
              <w:spacing w:before="120" w:after="120" w:line="240" w:lineRule="auto"/>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lastRenderedPageBreak/>
              <w:t xml:space="preserve">Non EEA insurance and reinsurance undertakings (both using </w:t>
            </w:r>
            <w:r w:rsidR="000A16DB" w:rsidRPr="00C22FD0">
              <w:rPr>
                <w:rFonts w:ascii="Times New Roman" w:hAnsi="Times New Roman" w:cs="Times New Roman"/>
                <w:sz w:val="20"/>
                <w:szCs w:val="20"/>
                <w:lang w:val="en-US"/>
              </w:rPr>
              <w:t>Solvency II</w:t>
            </w:r>
            <w:r w:rsidRPr="00C22FD0">
              <w:rPr>
                <w:rFonts w:ascii="Times New Roman" w:eastAsia="Times New Roman" w:hAnsi="Times New Roman" w:cs="Times New Roman"/>
                <w:b/>
                <w:bCs/>
                <w:sz w:val="20"/>
                <w:szCs w:val="20"/>
                <w:lang w:eastAsia="en-GB"/>
              </w:rPr>
              <w:t xml:space="preserve"> rules and not using </w:t>
            </w:r>
            <w:r w:rsidR="000A16DB" w:rsidRPr="00C22FD0">
              <w:rPr>
                <w:rFonts w:ascii="Times New Roman" w:hAnsi="Times New Roman" w:cs="Times New Roman"/>
                <w:sz w:val="20"/>
                <w:szCs w:val="20"/>
                <w:lang w:val="en-US"/>
              </w:rPr>
              <w:t>Solvency II</w:t>
            </w:r>
            <w:r w:rsidRPr="00C22FD0">
              <w:rPr>
                <w:rFonts w:ascii="Times New Roman" w:eastAsia="Times New Roman" w:hAnsi="Times New Roman" w:cs="Times New Roman"/>
                <w:b/>
                <w:bCs/>
                <w:sz w:val="20"/>
                <w:szCs w:val="20"/>
                <w:lang w:eastAsia="en-GB"/>
              </w:rPr>
              <w:t xml:space="preserve"> rules) regardless of the method used</w:t>
            </w:r>
          </w:p>
        </w:tc>
      </w:tr>
      <w:tr w:rsidR="00E21451" w:rsidRPr="00C22FD0" w14:paraId="7D275E50" w14:textId="77777777" w:rsidTr="0040755A">
        <w:trPr>
          <w:trHeight w:val="604"/>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0A74F282"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C0240 </w:t>
            </w:r>
          </w:p>
        </w:tc>
        <w:tc>
          <w:tcPr>
            <w:tcW w:w="2268" w:type="dxa"/>
            <w:tcBorders>
              <w:top w:val="single" w:sz="4" w:space="0" w:color="auto"/>
              <w:left w:val="nil"/>
              <w:bottom w:val="single" w:sz="4" w:space="0" w:color="auto"/>
              <w:right w:val="single" w:sz="4" w:space="0" w:color="auto"/>
            </w:tcBorders>
            <w:shd w:val="clear" w:color="000000" w:fill="FFFFFF"/>
            <w:hideMark/>
          </w:tcPr>
          <w:p w14:paraId="43882238"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Local capital requirement </w:t>
            </w:r>
          </w:p>
        </w:tc>
        <w:tc>
          <w:tcPr>
            <w:tcW w:w="6237" w:type="dxa"/>
            <w:tcBorders>
              <w:top w:val="single" w:sz="4" w:space="0" w:color="auto"/>
              <w:left w:val="nil"/>
              <w:bottom w:val="single" w:sz="4" w:space="0" w:color="auto"/>
              <w:right w:val="single" w:sz="4" w:space="0" w:color="auto"/>
            </w:tcBorders>
            <w:shd w:val="clear" w:color="000000" w:fill="FFFFFF"/>
            <w:hideMark/>
          </w:tcPr>
          <w:p w14:paraId="589592A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Local individual capital requirement that triggers first intervention by local supervisor.</w:t>
            </w:r>
          </w:p>
        </w:tc>
      </w:tr>
      <w:tr w:rsidR="00E21451" w:rsidRPr="00C22FD0" w14:paraId="1B456F55" w14:textId="77777777" w:rsidTr="0040755A">
        <w:trPr>
          <w:trHeight w:val="742"/>
        </w:trPr>
        <w:tc>
          <w:tcPr>
            <w:tcW w:w="1428" w:type="dxa"/>
            <w:tcBorders>
              <w:top w:val="nil"/>
              <w:left w:val="single" w:sz="4" w:space="0" w:color="auto"/>
              <w:bottom w:val="single" w:sz="4" w:space="0" w:color="auto"/>
              <w:right w:val="single" w:sz="4" w:space="0" w:color="auto"/>
            </w:tcBorders>
            <w:shd w:val="clear" w:color="000000" w:fill="FFFFFF"/>
            <w:hideMark/>
          </w:tcPr>
          <w:p w14:paraId="6A5A20DD"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C0250 </w:t>
            </w:r>
          </w:p>
        </w:tc>
        <w:tc>
          <w:tcPr>
            <w:tcW w:w="2268" w:type="dxa"/>
            <w:tcBorders>
              <w:top w:val="nil"/>
              <w:left w:val="nil"/>
              <w:bottom w:val="single" w:sz="4" w:space="0" w:color="auto"/>
              <w:right w:val="single" w:sz="4" w:space="0" w:color="auto"/>
            </w:tcBorders>
            <w:shd w:val="clear" w:color="000000" w:fill="FFFFFF"/>
            <w:hideMark/>
          </w:tcPr>
          <w:p w14:paraId="1EABBD97"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Local minimum capital requirement </w:t>
            </w:r>
          </w:p>
        </w:tc>
        <w:tc>
          <w:tcPr>
            <w:tcW w:w="6237" w:type="dxa"/>
            <w:tcBorders>
              <w:top w:val="nil"/>
              <w:left w:val="nil"/>
              <w:bottom w:val="single" w:sz="4" w:space="0" w:color="auto"/>
              <w:right w:val="single" w:sz="4" w:space="0" w:color="auto"/>
            </w:tcBorders>
            <w:shd w:val="clear" w:color="000000" w:fill="FFFFFF"/>
            <w:hideMark/>
          </w:tcPr>
          <w:p w14:paraId="3D9514A2" w14:textId="56CA082E"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Local individual minimum capital requirement that triggers final intervention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withdrawal of the authorisation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by local supervisor. This figure is needed to calculate the minimum consolidated group SCR.</w:t>
            </w:r>
          </w:p>
        </w:tc>
      </w:tr>
      <w:tr w:rsidR="00E21451" w:rsidRPr="00C22FD0" w14:paraId="0356309A" w14:textId="77777777" w:rsidTr="0040755A">
        <w:trPr>
          <w:trHeight w:val="784"/>
        </w:trPr>
        <w:tc>
          <w:tcPr>
            <w:tcW w:w="1428" w:type="dxa"/>
            <w:tcBorders>
              <w:top w:val="nil"/>
              <w:left w:val="single" w:sz="4" w:space="0" w:color="auto"/>
              <w:bottom w:val="single" w:sz="4" w:space="0" w:color="auto"/>
              <w:right w:val="single" w:sz="4" w:space="0" w:color="auto"/>
            </w:tcBorders>
            <w:shd w:val="clear" w:color="000000" w:fill="FFFFFF"/>
            <w:hideMark/>
          </w:tcPr>
          <w:p w14:paraId="51CCD99C"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C0260 </w:t>
            </w:r>
          </w:p>
        </w:tc>
        <w:tc>
          <w:tcPr>
            <w:tcW w:w="2268" w:type="dxa"/>
            <w:tcBorders>
              <w:top w:val="nil"/>
              <w:left w:val="nil"/>
              <w:bottom w:val="single" w:sz="4" w:space="0" w:color="auto"/>
              <w:right w:val="single" w:sz="4" w:space="0" w:color="auto"/>
            </w:tcBorders>
            <w:shd w:val="clear" w:color="000000" w:fill="FFFFFF"/>
            <w:hideMark/>
          </w:tcPr>
          <w:p w14:paraId="3AC50552"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Eligible own funds in accordance with local rules</w:t>
            </w:r>
          </w:p>
        </w:tc>
        <w:tc>
          <w:tcPr>
            <w:tcW w:w="6237" w:type="dxa"/>
            <w:tcBorders>
              <w:top w:val="nil"/>
              <w:left w:val="nil"/>
              <w:bottom w:val="single" w:sz="4" w:space="0" w:color="auto"/>
              <w:right w:val="single" w:sz="4" w:space="0" w:color="auto"/>
            </w:tcBorders>
            <w:shd w:val="clear" w:color="000000" w:fill="FFFFFF"/>
            <w:hideMark/>
          </w:tcPr>
          <w:p w14:paraId="3369F7DA"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Eligible Individual Own Funds to cover the local capital requirement, as calculated according to local rules, without applying restrictions on availability for the group.</w:t>
            </w:r>
          </w:p>
        </w:tc>
      </w:tr>
    </w:tbl>
    <w:p w14:paraId="1C934596" w14:textId="77777777" w:rsidR="00E21451" w:rsidRPr="00C22FD0" w:rsidRDefault="00E21451">
      <w:pPr>
        <w:rPr>
          <w:rFonts w:ascii="Times New Roman" w:hAnsi="Times New Roman"/>
        </w:rPr>
      </w:pPr>
    </w:p>
    <w:p w14:paraId="58E14376" w14:textId="57723D23" w:rsidR="00E21451" w:rsidRPr="00C22FD0" w:rsidRDefault="00E21451">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 xml:space="preserve">S.34.01 </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 Other regulated and non</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regulated financial undertakings including insurance holding companies and mixed financial holding companies individual requirements </w:t>
      </w:r>
    </w:p>
    <w:p w14:paraId="54E5FA01" w14:textId="77777777" w:rsidR="00E21451" w:rsidRPr="00C22FD0" w:rsidRDefault="00E21451" w:rsidP="00BB154E">
      <w:pPr>
        <w:rPr>
          <w:rFonts w:ascii="Times New Roman" w:hAnsi="Times New Roman"/>
          <w:sz w:val="20"/>
        </w:rPr>
      </w:pPr>
      <w:r w:rsidRPr="00C22FD0">
        <w:rPr>
          <w:rFonts w:ascii="Times New Roman" w:eastAsia="Times New Roman" w:hAnsi="Times New Roman" w:cs="Times New Roman"/>
          <w:b/>
          <w:bCs/>
          <w:sz w:val="20"/>
          <w:szCs w:val="20"/>
          <w:lang w:eastAsia="en-GB"/>
        </w:rPr>
        <w:t>General comments:</w:t>
      </w:r>
    </w:p>
    <w:p w14:paraId="15B4E709" w14:textId="7209E5AB"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sz w:val="20"/>
          <w:lang w:val="en-US"/>
        </w:rPr>
        <w:t xml:space="preserve">This </w:t>
      </w:r>
      <w:r w:rsidR="003D423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opening and annual submission of information for groups.</w:t>
      </w:r>
    </w:p>
    <w:p w14:paraId="5810029C" w14:textId="27EC9781" w:rsidR="00E21451" w:rsidRPr="00C22FD0" w:rsidRDefault="00FF2BE7" w:rsidP="0040755A">
      <w:pPr>
        <w:jc w:val="both"/>
        <w:rPr>
          <w:rFonts w:ascii="Times New Roman" w:hAnsi="Times New Roman" w:cs="Times New Roman"/>
          <w:sz w:val="20"/>
          <w:szCs w:val="20"/>
        </w:rPr>
      </w:pPr>
      <w:r w:rsidRPr="00C22FD0">
        <w:rPr>
          <w:rFonts w:ascii="Times New Roman" w:eastAsia="Times New Roman" w:hAnsi="Times New Roman" w:cs="Times New Roman"/>
          <w:bCs/>
          <w:sz w:val="20"/>
          <w:szCs w:val="20"/>
          <w:lang w:eastAsia="en-GB"/>
        </w:rPr>
        <w:t>This template is relevant</w:t>
      </w:r>
      <w:r w:rsidR="00E21451" w:rsidRPr="00C22FD0">
        <w:rPr>
          <w:rFonts w:ascii="Times New Roman" w:eastAsia="Times New Roman" w:hAnsi="Times New Roman" w:cs="Times New Roman"/>
          <w:bCs/>
          <w:sz w:val="20"/>
          <w:szCs w:val="20"/>
          <w:lang w:eastAsia="en-GB"/>
        </w:rPr>
        <w:t xml:space="preserve"> under method 1 as defined in Article 230 of </w:t>
      </w:r>
      <w:r w:rsidR="00E21451" w:rsidRPr="00C22FD0">
        <w:rPr>
          <w:rFonts w:ascii="Times New Roman" w:eastAsia="Times New Roman" w:hAnsi="Times New Roman" w:cs="Times New Roman"/>
          <w:sz w:val="20"/>
          <w:szCs w:val="20"/>
          <w:lang w:eastAsia="es-ES"/>
        </w:rPr>
        <w:t>Directive 2009/138/EC</w:t>
      </w:r>
      <w:r w:rsidR="00E21451" w:rsidRPr="00C22FD0">
        <w:rPr>
          <w:rFonts w:ascii="Times New Roman" w:eastAsia="Times New Roman" w:hAnsi="Times New Roman" w:cs="Times New Roman"/>
          <w:bCs/>
          <w:sz w:val="20"/>
          <w:szCs w:val="20"/>
          <w:lang w:eastAsia="en-GB"/>
        </w:rPr>
        <w:t xml:space="preserve">, method 2 as defined in Article 233 of the </w:t>
      </w:r>
      <w:r w:rsidR="00E21451" w:rsidRPr="00C22FD0">
        <w:rPr>
          <w:rFonts w:ascii="Times New Roman" w:eastAsia="Times New Roman" w:hAnsi="Times New Roman" w:cs="Times New Roman"/>
          <w:sz w:val="20"/>
          <w:szCs w:val="20"/>
          <w:lang w:eastAsia="es-ES"/>
        </w:rPr>
        <w:t>Directive 2009/138/EC</w:t>
      </w:r>
      <w:r w:rsidR="00E21451" w:rsidRPr="00C22FD0">
        <w:rPr>
          <w:rFonts w:ascii="Times New Roman" w:eastAsia="Times New Roman" w:hAnsi="Times New Roman" w:cs="Times New Roman"/>
          <w:bCs/>
          <w:sz w:val="20"/>
          <w:szCs w:val="20"/>
          <w:lang w:eastAsia="en-GB"/>
        </w:rPr>
        <w:t xml:space="preserve"> and a combination of methods</w:t>
      </w:r>
      <w:r w:rsidR="00E21451" w:rsidRPr="00C22FD0" w:rsidDel="00124076">
        <w:rPr>
          <w:rFonts w:ascii="Times New Roman" w:eastAsia="Times New Roman" w:hAnsi="Times New Roman" w:cs="Times New Roman"/>
          <w:bCs/>
          <w:sz w:val="20"/>
          <w:szCs w:val="20"/>
          <w:lang w:eastAsia="en-GB"/>
        </w:rPr>
        <w:t xml:space="preserve"> </w:t>
      </w:r>
      <w:r w:rsidR="00E21451" w:rsidRPr="00C22FD0">
        <w:rPr>
          <w:rFonts w:ascii="Times New Roman" w:eastAsia="Times New Roman" w:hAnsi="Times New Roman" w:cs="Times New Roman"/>
          <w:bCs/>
          <w:sz w:val="20"/>
          <w:szCs w:val="20"/>
          <w:lang w:eastAsia="en-GB"/>
        </w:rPr>
        <w:t xml:space="preserve">and covers the individual requirements of </w:t>
      </w:r>
      <w:r w:rsidR="00202E71" w:rsidRPr="00C22FD0">
        <w:rPr>
          <w:rFonts w:ascii="Times New Roman" w:eastAsia="Times New Roman" w:hAnsi="Times New Roman" w:cs="Times New Roman"/>
          <w:bCs/>
          <w:sz w:val="20"/>
          <w:szCs w:val="20"/>
          <w:lang w:eastAsia="en-GB"/>
        </w:rPr>
        <w:t>financial undertakings other than insurance and reinsurance undertakings, and of non-regulated undertakings carrying out financial activities as defined in Article 1(52) of Delegated Regulation (EU) 2015/35,</w:t>
      </w:r>
      <w:r w:rsidR="00E21451" w:rsidRPr="00C22FD0">
        <w:rPr>
          <w:rFonts w:ascii="Times New Roman" w:eastAsia="Times New Roman" w:hAnsi="Times New Roman" w:cs="Times New Roman"/>
          <w:bCs/>
          <w:sz w:val="20"/>
          <w:szCs w:val="20"/>
          <w:lang w:eastAsia="en-GB"/>
        </w:rPr>
        <w:t xml:space="preserve"> such as credit institutions, investment firms, financial institutions, alternative investment fund managers, UCITS management companies, institutions for occupational retirement provisions, non</w:t>
      </w:r>
      <w:r w:rsidR="004508C9" w:rsidRPr="00C22FD0">
        <w:rPr>
          <w:rFonts w:ascii="Times New Roman" w:eastAsia="Times New Roman" w:hAnsi="Times New Roman" w:cs="Times New Roman"/>
          <w:bCs/>
          <w:sz w:val="20"/>
          <w:szCs w:val="20"/>
          <w:lang w:eastAsia="en-GB"/>
        </w:rPr>
        <w:t>–</w:t>
      </w:r>
      <w:r w:rsidR="00E21451" w:rsidRPr="00C22FD0">
        <w:rPr>
          <w:rFonts w:ascii="Times New Roman" w:eastAsia="Times New Roman" w:hAnsi="Times New Roman" w:cs="Times New Roman"/>
          <w:bCs/>
          <w:sz w:val="20"/>
          <w:szCs w:val="20"/>
          <w:lang w:eastAsia="en-GB"/>
        </w:rPr>
        <w:t xml:space="preserve">regulated undertakings carrying out financial activities, insurance holding companies and mixed financial holding companies.  </w:t>
      </w:r>
    </w:p>
    <w:tbl>
      <w:tblPr>
        <w:tblW w:w="9214" w:type="dxa"/>
        <w:tblInd w:w="108" w:type="dxa"/>
        <w:tblLook w:val="04A0" w:firstRow="1" w:lastRow="0" w:firstColumn="1" w:lastColumn="0" w:noHBand="0" w:noVBand="1"/>
      </w:tblPr>
      <w:tblGrid>
        <w:gridCol w:w="750"/>
        <w:gridCol w:w="2543"/>
        <w:gridCol w:w="5921"/>
      </w:tblGrid>
      <w:tr w:rsidR="00E21451" w:rsidRPr="00C22FD0" w14:paraId="72856722" w14:textId="77777777" w:rsidTr="0040755A">
        <w:trPr>
          <w:trHeight w:val="285"/>
        </w:trPr>
        <w:tc>
          <w:tcPr>
            <w:tcW w:w="70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40F94E"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 </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A90EFC"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ITEM</w:t>
            </w:r>
          </w:p>
        </w:tc>
        <w:tc>
          <w:tcPr>
            <w:tcW w:w="59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B0B7BC"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INSTRUCTIONS</w:t>
            </w:r>
          </w:p>
        </w:tc>
      </w:tr>
      <w:tr w:rsidR="00E21451" w:rsidRPr="00C22FD0" w14:paraId="466A6520" w14:textId="77777777" w:rsidTr="0040755A">
        <w:trPr>
          <w:trHeight w:val="570"/>
        </w:trPr>
        <w:tc>
          <w:tcPr>
            <w:tcW w:w="709" w:type="dxa"/>
            <w:tcBorders>
              <w:top w:val="single" w:sz="4" w:space="0" w:color="auto"/>
              <w:left w:val="single" w:sz="4" w:space="0" w:color="auto"/>
              <w:bottom w:val="nil"/>
              <w:right w:val="single" w:sz="4" w:space="0" w:color="auto"/>
            </w:tcBorders>
            <w:shd w:val="clear" w:color="000000" w:fill="FFFFFF"/>
            <w:hideMark/>
          </w:tcPr>
          <w:p w14:paraId="02D27A44"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C0010 </w:t>
            </w:r>
          </w:p>
        </w:tc>
        <w:tc>
          <w:tcPr>
            <w:tcW w:w="2552" w:type="dxa"/>
            <w:tcBorders>
              <w:top w:val="single" w:sz="4" w:space="0" w:color="auto"/>
              <w:left w:val="nil"/>
              <w:bottom w:val="nil"/>
              <w:right w:val="single" w:sz="4" w:space="0" w:color="auto"/>
            </w:tcBorders>
            <w:shd w:val="clear" w:color="000000" w:fill="FFFFFF"/>
            <w:hideMark/>
          </w:tcPr>
          <w:p w14:paraId="5FA9405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Legal name of the undertaking</w:t>
            </w:r>
          </w:p>
        </w:tc>
        <w:tc>
          <w:tcPr>
            <w:tcW w:w="5953" w:type="dxa"/>
            <w:tcBorders>
              <w:top w:val="single" w:sz="4" w:space="0" w:color="auto"/>
              <w:left w:val="nil"/>
              <w:bottom w:val="nil"/>
              <w:right w:val="single" w:sz="4" w:space="0" w:color="auto"/>
            </w:tcBorders>
            <w:shd w:val="clear" w:color="000000" w:fill="FFFFFF"/>
            <w:hideMark/>
          </w:tcPr>
          <w:p w14:paraId="7B1742C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Legal name of each undertaking.</w:t>
            </w:r>
          </w:p>
        </w:tc>
      </w:tr>
      <w:tr w:rsidR="00E21451" w:rsidRPr="00C22FD0" w14:paraId="127FEB00" w14:textId="77777777" w:rsidTr="0040755A">
        <w:trPr>
          <w:trHeight w:val="4116"/>
        </w:trPr>
        <w:tc>
          <w:tcPr>
            <w:tcW w:w="709" w:type="dxa"/>
            <w:tcBorders>
              <w:top w:val="single" w:sz="4" w:space="0" w:color="auto"/>
              <w:left w:val="single" w:sz="4" w:space="0" w:color="auto"/>
              <w:bottom w:val="nil"/>
              <w:right w:val="single" w:sz="4" w:space="0" w:color="auto"/>
            </w:tcBorders>
            <w:shd w:val="clear" w:color="000000" w:fill="FFFFFF"/>
            <w:hideMark/>
          </w:tcPr>
          <w:p w14:paraId="7AB64E5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C0020 </w:t>
            </w:r>
          </w:p>
        </w:tc>
        <w:tc>
          <w:tcPr>
            <w:tcW w:w="2552" w:type="dxa"/>
            <w:tcBorders>
              <w:top w:val="single" w:sz="4" w:space="0" w:color="auto"/>
              <w:left w:val="nil"/>
              <w:bottom w:val="nil"/>
              <w:right w:val="single" w:sz="4" w:space="0" w:color="auto"/>
            </w:tcBorders>
            <w:shd w:val="clear" w:color="000000" w:fill="FFFFFF"/>
            <w:hideMark/>
          </w:tcPr>
          <w:p w14:paraId="3EE972DF"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 of the undertaking</w:t>
            </w:r>
          </w:p>
        </w:tc>
        <w:tc>
          <w:tcPr>
            <w:tcW w:w="5953" w:type="dxa"/>
            <w:tcBorders>
              <w:top w:val="single" w:sz="4" w:space="0" w:color="auto"/>
              <w:left w:val="nil"/>
              <w:bottom w:val="nil"/>
              <w:right w:val="single" w:sz="4" w:space="0" w:color="auto"/>
            </w:tcBorders>
            <w:shd w:val="clear" w:color="000000" w:fill="FFFFFF"/>
            <w:hideMark/>
          </w:tcPr>
          <w:p w14:paraId="1CE89F1E" w14:textId="3A7CFE04"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B46E40" w:rsidRPr="00C22FD0">
              <w:rPr>
                <w:rFonts w:ascii="Times New Roman" w:eastAsia="Times New Roman" w:hAnsi="Times New Roman" w:cs="Times New Roman"/>
                <w:sz w:val="20"/>
                <w:szCs w:val="20"/>
                <w:lang w:eastAsia="en-GB"/>
              </w:rPr>
              <w:t>within the scope of group supervision</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232D0E07" w14:textId="208E8843" w:rsidR="00E21451" w:rsidRPr="00C22FD0" w:rsidRDefault="004508C9"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B46E40" w:rsidRPr="00C22FD0">
              <w:rPr>
                <w:rFonts w:ascii="Times New Roman" w:eastAsia="Times New Roman" w:hAnsi="Times New Roman" w:cs="Times New Roman"/>
                <w:sz w:val="20"/>
                <w:szCs w:val="20"/>
                <w:lang w:eastAsia="en-GB"/>
              </w:rPr>
              <w:t>within the scope of group supervision</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24D99B1A" w14:textId="77777777" w:rsidTr="0040755A">
        <w:trPr>
          <w:trHeight w:val="1140"/>
        </w:trPr>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50672B4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C0030</w:t>
            </w:r>
          </w:p>
        </w:tc>
        <w:tc>
          <w:tcPr>
            <w:tcW w:w="2552" w:type="dxa"/>
            <w:tcBorders>
              <w:top w:val="single" w:sz="4" w:space="0" w:color="auto"/>
              <w:left w:val="nil"/>
              <w:bottom w:val="single" w:sz="4" w:space="0" w:color="auto"/>
              <w:right w:val="single" w:sz="4" w:space="0" w:color="auto"/>
            </w:tcBorders>
            <w:shd w:val="clear" w:color="000000" w:fill="FFFFFF"/>
            <w:hideMark/>
          </w:tcPr>
          <w:p w14:paraId="20F4193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Type of code of the ID of the undertaking</w:t>
            </w:r>
          </w:p>
        </w:tc>
        <w:tc>
          <w:tcPr>
            <w:tcW w:w="5953" w:type="dxa"/>
            <w:tcBorders>
              <w:top w:val="single" w:sz="4" w:space="0" w:color="auto"/>
              <w:left w:val="nil"/>
              <w:bottom w:val="single" w:sz="4" w:space="0" w:color="auto"/>
              <w:right w:val="single" w:sz="4" w:space="0" w:color="auto"/>
            </w:tcBorders>
            <w:shd w:val="clear" w:color="000000" w:fill="FFFFFF"/>
            <w:hideMark/>
          </w:tcPr>
          <w:p w14:paraId="4F770A79" w14:textId="02E2F1A9"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of the code used in item “Identification code of the undertaking”:</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Specific code</w:t>
            </w:r>
          </w:p>
        </w:tc>
      </w:tr>
      <w:tr w:rsidR="00E21451" w:rsidRPr="00C22FD0" w14:paraId="28FB723C" w14:textId="77777777" w:rsidTr="0040755A">
        <w:trPr>
          <w:trHeight w:val="1527"/>
        </w:trPr>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4B1FF17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C0040 </w:t>
            </w:r>
          </w:p>
        </w:tc>
        <w:tc>
          <w:tcPr>
            <w:tcW w:w="2552" w:type="dxa"/>
            <w:tcBorders>
              <w:top w:val="single" w:sz="4" w:space="0" w:color="auto"/>
              <w:left w:val="single" w:sz="4" w:space="0" w:color="auto"/>
              <w:bottom w:val="single" w:sz="4" w:space="0" w:color="auto"/>
              <w:right w:val="single" w:sz="4" w:space="0" w:color="auto"/>
            </w:tcBorders>
            <w:shd w:val="clear" w:color="000000" w:fill="FFFFFF"/>
            <w:hideMark/>
          </w:tcPr>
          <w:p w14:paraId="237E29FC"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color w:val="000000"/>
                <w:sz w:val="20"/>
                <w:szCs w:val="20"/>
                <w:lang w:eastAsia="en-GB"/>
              </w:rPr>
              <w:t xml:space="preserve">Aggregated or not </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14:paraId="3A1D6949" w14:textId="575DA1A8"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When the entities of other financial sectors form a group with a specific capital requirement, this consolidated capital requirement can be accepted instead of the list of each individual requirement. </w:t>
            </w:r>
            <w:r w:rsidRPr="00C22FD0">
              <w:rPr>
                <w:rFonts w:ascii="Times New Roman" w:hAnsi="Times New Roman" w:cs="Times New Roman"/>
                <w:sz w:val="20"/>
                <w:szCs w:val="20"/>
              </w:rPr>
              <w:t>The following closed list shall be used</w:t>
            </w:r>
            <w:r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br/>
              <w:t xml:space="preserve">1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Aggregated</w:t>
            </w:r>
          </w:p>
          <w:p w14:paraId="155CECF7"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2 – Not aggregated</w:t>
            </w:r>
          </w:p>
        </w:tc>
      </w:tr>
      <w:tr w:rsidR="00E21451" w:rsidRPr="00C22FD0" w14:paraId="16D233C2" w14:textId="77777777" w:rsidTr="0040755A">
        <w:trPr>
          <w:trHeight w:val="1995"/>
        </w:trPr>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515A2B9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C0050</w:t>
            </w:r>
          </w:p>
        </w:tc>
        <w:tc>
          <w:tcPr>
            <w:tcW w:w="2552" w:type="dxa"/>
            <w:tcBorders>
              <w:top w:val="single" w:sz="4" w:space="0" w:color="auto"/>
              <w:left w:val="single" w:sz="4" w:space="0" w:color="auto"/>
              <w:bottom w:val="single" w:sz="4" w:space="0" w:color="auto"/>
              <w:right w:val="single" w:sz="4" w:space="0" w:color="auto"/>
            </w:tcBorders>
            <w:shd w:val="clear" w:color="000000" w:fill="FFFFFF"/>
            <w:hideMark/>
          </w:tcPr>
          <w:p w14:paraId="0B47C1E9"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Type of capital requirement </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14:paraId="5AE6D0FF"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Identify the type of capital requirement. The following closed list shall be used</w:t>
            </w:r>
            <w:r w:rsidRPr="00C22FD0">
              <w:rPr>
                <w:rFonts w:ascii="Times New Roman" w:eastAsia="Times New Roman" w:hAnsi="Times New Roman" w:cs="Times New Roman"/>
                <w:sz w:val="20"/>
                <w:szCs w:val="20"/>
                <w:lang w:eastAsia="en-GB"/>
              </w:rPr>
              <w:t>:</w:t>
            </w:r>
          </w:p>
          <w:p w14:paraId="63ECC02B" w14:textId="3E0F8BE4"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1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Sectoral (for </w:t>
            </w:r>
            <w:r w:rsidRPr="00C22FD0">
              <w:rPr>
                <w:rFonts w:ascii="Times New Roman" w:eastAsia="Times New Roman" w:hAnsi="Times New Roman" w:cs="Times New Roman"/>
                <w:bCs/>
                <w:sz w:val="20"/>
                <w:szCs w:val="20"/>
                <w:lang w:eastAsia="en-GB"/>
              </w:rPr>
              <w:t>credit institutions, investment firms, financial institutions, alternative investment fund managers, UCITS management companies, institutions for occupational retirement provisions)</w:t>
            </w:r>
          </w:p>
          <w:p w14:paraId="0C95234A" w14:textId="5DA0748F"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2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Notional (for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regulated undertakings)</w:t>
            </w:r>
          </w:p>
          <w:p w14:paraId="5077966A" w14:textId="6FA48928"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3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No capital requirement </w:t>
            </w:r>
          </w:p>
        </w:tc>
      </w:tr>
      <w:tr w:rsidR="00E21451" w:rsidRPr="00C22FD0" w14:paraId="5FC5B7E2" w14:textId="77777777" w:rsidTr="0040755A">
        <w:trPr>
          <w:trHeight w:val="945"/>
        </w:trPr>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1918456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C0060</w:t>
            </w:r>
          </w:p>
        </w:tc>
        <w:tc>
          <w:tcPr>
            <w:tcW w:w="2552" w:type="dxa"/>
            <w:tcBorders>
              <w:top w:val="single" w:sz="4" w:space="0" w:color="auto"/>
              <w:left w:val="nil"/>
              <w:bottom w:val="single" w:sz="4" w:space="0" w:color="auto"/>
              <w:right w:val="single" w:sz="4" w:space="0" w:color="auto"/>
            </w:tcBorders>
            <w:shd w:val="clear" w:color="000000" w:fill="FFFFFF"/>
            <w:hideMark/>
          </w:tcPr>
          <w:p w14:paraId="532AAB6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Notional SCR or Sectoral capital requirement</w:t>
            </w:r>
          </w:p>
        </w:tc>
        <w:tc>
          <w:tcPr>
            <w:tcW w:w="5953" w:type="dxa"/>
            <w:tcBorders>
              <w:top w:val="single" w:sz="4" w:space="0" w:color="auto"/>
              <w:left w:val="nil"/>
              <w:bottom w:val="single" w:sz="4" w:space="0" w:color="auto"/>
              <w:right w:val="single" w:sz="4" w:space="0" w:color="auto"/>
            </w:tcBorders>
            <w:shd w:val="clear" w:color="000000" w:fill="FFFFFF"/>
            <w:hideMark/>
          </w:tcPr>
          <w:p w14:paraId="26FD557F" w14:textId="162EC35D"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capital requirement, either sectoral or notional, that triggers first intervention by individual supervisor, assuming a so</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called intervention ladder.</w:t>
            </w:r>
          </w:p>
        </w:tc>
      </w:tr>
      <w:tr w:rsidR="00E21451" w:rsidRPr="00C22FD0" w14:paraId="597E9030" w14:textId="77777777" w:rsidTr="0040755A">
        <w:trPr>
          <w:trHeight w:val="1425"/>
        </w:trPr>
        <w:tc>
          <w:tcPr>
            <w:tcW w:w="709" w:type="dxa"/>
            <w:tcBorders>
              <w:top w:val="nil"/>
              <w:left w:val="single" w:sz="4" w:space="0" w:color="auto"/>
              <w:bottom w:val="nil"/>
              <w:right w:val="single" w:sz="4" w:space="0" w:color="auto"/>
            </w:tcBorders>
            <w:shd w:val="clear" w:color="000000" w:fill="FFFFFF"/>
            <w:hideMark/>
          </w:tcPr>
          <w:p w14:paraId="3F2C55A2"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C0070</w:t>
            </w:r>
          </w:p>
        </w:tc>
        <w:tc>
          <w:tcPr>
            <w:tcW w:w="2552" w:type="dxa"/>
            <w:tcBorders>
              <w:top w:val="nil"/>
              <w:left w:val="nil"/>
              <w:bottom w:val="nil"/>
              <w:right w:val="single" w:sz="4" w:space="0" w:color="auto"/>
            </w:tcBorders>
            <w:shd w:val="clear" w:color="000000" w:fill="FFFFFF"/>
            <w:hideMark/>
          </w:tcPr>
          <w:p w14:paraId="22DDFD59"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Notional MCR or Sectoral minimum capital requirement </w:t>
            </w:r>
          </w:p>
        </w:tc>
        <w:tc>
          <w:tcPr>
            <w:tcW w:w="5953" w:type="dxa"/>
            <w:tcBorders>
              <w:top w:val="nil"/>
              <w:left w:val="nil"/>
              <w:bottom w:val="nil"/>
              <w:right w:val="single" w:sz="4" w:space="0" w:color="auto"/>
            </w:tcBorders>
            <w:shd w:val="clear" w:color="000000" w:fill="FFFFFF"/>
            <w:hideMark/>
          </w:tcPr>
          <w:p w14:paraId="394CFC79" w14:textId="1B09759E"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Minimum capital requirement, either sectoral or notional, that triggers final intervention, assuming a so</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called intervention ladder where available.</w:t>
            </w:r>
            <w:r w:rsidRPr="00C22FD0">
              <w:rPr>
                <w:rFonts w:ascii="Times New Roman" w:eastAsia="Times New Roman" w:hAnsi="Times New Roman" w:cs="Times New Roman"/>
                <w:sz w:val="20"/>
                <w:szCs w:val="20"/>
                <w:lang w:eastAsia="en-GB"/>
              </w:rPr>
              <w:br/>
              <w:t xml:space="preserve">This item is not requested for entities for which a final trigger level is not set. </w:t>
            </w:r>
          </w:p>
        </w:tc>
      </w:tr>
      <w:tr w:rsidR="00E21451" w:rsidRPr="00C22FD0" w14:paraId="7F227992" w14:textId="77777777" w:rsidTr="0040755A">
        <w:trPr>
          <w:trHeight w:val="702"/>
        </w:trPr>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676E604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C0080 </w:t>
            </w:r>
          </w:p>
        </w:tc>
        <w:tc>
          <w:tcPr>
            <w:tcW w:w="2552" w:type="dxa"/>
            <w:tcBorders>
              <w:top w:val="single" w:sz="4" w:space="0" w:color="auto"/>
              <w:left w:val="nil"/>
              <w:bottom w:val="single" w:sz="4" w:space="0" w:color="auto"/>
              <w:right w:val="single" w:sz="4" w:space="0" w:color="auto"/>
            </w:tcBorders>
            <w:shd w:val="clear" w:color="000000" w:fill="FFFFFF"/>
            <w:hideMark/>
          </w:tcPr>
          <w:p w14:paraId="10711BC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Notional or Sectoral Eligible Own Funds</w:t>
            </w:r>
          </w:p>
        </w:tc>
        <w:tc>
          <w:tcPr>
            <w:tcW w:w="5953" w:type="dxa"/>
            <w:tcBorders>
              <w:top w:val="single" w:sz="4" w:space="0" w:color="auto"/>
              <w:left w:val="nil"/>
              <w:bottom w:val="single" w:sz="4" w:space="0" w:color="auto"/>
              <w:right w:val="single" w:sz="4" w:space="0" w:color="auto"/>
            </w:tcBorders>
            <w:shd w:val="clear" w:color="000000" w:fill="FFFFFF"/>
            <w:hideMark/>
          </w:tcPr>
          <w:p w14:paraId="5E44594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own funds to cover the (notional or sectoral) capital requirement. No restrictions on availability for the group apply. </w:t>
            </w:r>
          </w:p>
        </w:tc>
      </w:tr>
    </w:tbl>
    <w:p w14:paraId="689EC262" w14:textId="77777777" w:rsidR="00E21451" w:rsidRPr="00C22FD0" w:rsidRDefault="00E21451" w:rsidP="0040755A">
      <w:pPr>
        <w:rPr>
          <w:rFonts w:ascii="Times New Roman" w:hAnsi="Times New Roman" w:cs="Times New Roman"/>
          <w:sz w:val="20"/>
          <w:szCs w:val="20"/>
        </w:rPr>
      </w:pPr>
    </w:p>
    <w:p w14:paraId="2D941C78" w14:textId="61785D42" w:rsidR="00E21451" w:rsidRPr="00C22FD0" w:rsidRDefault="00E21451" w:rsidP="0040755A">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 xml:space="preserve">S.35.01 </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 Contribution to group Technical Provisions</w:t>
      </w:r>
    </w:p>
    <w:p w14:paraId="2614EC88" w14:textId="77777777" w:rsidR="00E21451" w:rsidRPr="00C22FD0" w:rsidRDefault="00E21451" w:rsidP="0040755A">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General comments:</w:t>
      </w:r>
    </w:p>
    <w:p w14:paraId="0BC2D515" w14:textId="6EB124D5"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4C753888" w14:textId="1CDEDF37" w:rsidR="00E21451" w:rsidRPr="00C22FD0" w:rsidRDefault="00E21451"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The information to be reported between C0050 to C0210 shall be after the volatility adjustment, the matching adjustment and interest rate transitional is applied. The transitional </w:t>
      </w:r>
      <w:r w:rsidR="00A26C6E" w:rsidRPr="00C22FD0">
        <w:rPr>
          <w:rFonts w:ascii="Times New Roman" w:hAnsi="Times New Roman" w:cs="Times New Roman"/>
          <w:sz w:val="20"/>
          <w:szCs w:val="20"/>
          <w:lang w:val="en-US"/>
        </w:rPr>
        <w:t>deduction to</w:t>
      </w:r>
      <w:r w:rsidRPr="00C22FD0">
        <w:rPr>
          <w:rFonts w:ascii="Times New Roman" w:hAnsi="Times New Roman" w:cs="Times New Roman"/>
          <w:sz w:val="20"/>
          <w:szCs w:val="20"/>
          <w:lang w:val="en-US"/>
        </w:rPr>
        <w:t xml:space="preserve"> technical provisions is reported separately in C0220 and C0230.</w:t>
      </w:r>
    </w:p>
    <w:p w14:paraId="48069232" w14:textId="2D2600BF" w:rsidR="00E21451" w:rsidRPr="00C22FD0" w:rsidRDefault="00FF2BE7" w:rsidP="0040755A">
      <w:pPr>
        <w:rPr>
          <w:rFonts w:ascii="Times New Roman" w:hAnsi="Times New Roman"/>
          <w:color w:val="1F497D"/>
          <w:lang w:val="en-US"/>
        </w:rPr>
      </w:pPr>
      <w:r w:rsidRPr="00C22FD0">
        <w:rPr>
          <w:rFonts w:ascii="Times New Roman" w:eastAsia="Times New Roman" w:hAnsi="Times New Roman" w:cs="Times New Roman"/>
          <w:bCs/>
          <w:sz w:val="20"/>
          <w:szCs w:val="20"/>
          <w:lang w:eastAsia="en-GB"/>
        </w:rPr>
        <w:t>This template is relevant</w:t>
      </w:r>
      <w:r w:rsidR="00E21451" w:rsidRPr="00C22FD0">
        <w:rPr>
          <w:rFonts w:ascii="Times New Roman" w:eastAsia="Times New Roman" w:hAnsi="Times New Roman" w:cs="Times New Roman"/>
          <w:bCs/>
          <w:sz w:val="20"/>
          <w:szCs w:val="20"/>
          <w:lang w:eastAsia="en-GB"/>
        </w:rPr>
        <w:t xml:space="preserve"> under method 1 as defined in Article 230 of </w:t>
      </w:r>
      <w:r w:rsidR="00E21451" w:rsidRPr="00C22FD0">
        <w:rPr>
          <w:rFonts w:ascii="Times New Roman" w:eastAsia="Times New Roman" w:hAnsi="Times New Roman" w:cs="Times New Roman"/>
          <w:sz w:val="20"/>
          <w:szCs w:val="20"/>
          <w:lang w:eastAsia="es-ES"/>
        </w:rPr>
        <w:t>Directive 2009/138/EC</w:t>
      </w:r>
      <w:r w:rsidR="00E21451" w:rsidRPr="00C22FD0">
        <w:rPr>
          <w:rFonts w:ascii="Times New Roman" w:eastAsia="Times New Roman" w:hAnsi="Times New Roman" w:cs="Times New Roman"/>
          <w:bCs/>
          <w:sz w:val="20"/>
          <w:szCs w:val="20"/>
          <w:lang w:eastAsia="en-GB"/>
        </w:rPr>
        <w:t xml:space="preserve">, method 2 as defined in Article 233 of the </w:t>
      </w:r>
      <w:r w:rsidR="00E21451" w:rsidRPr="00C22FD0">
        <w:rPr>
          <w:rFonts w:ascii="Times New Roman" w:eastAsia="Times New Roman" w:hAnsi="Times New Roman" w:cs="Times New Roman"/>
          <w:sz w:val="20"/>
          <w:szCs w:val="20"/>
          <w:lang w:eastAsia="es-ES"/>
        </w:rPr>
        <w:t xml:space="preserve">Directive 2009/138/EC </w:t>
      </w:r>
      <w:r w:rsidR="00E21451" w:rsidRPr="00C22FD0">
        <w:rPr>
          <w:rFonts w:ascii="Times New Roman" w:eastAsia="Times New Roman" w:hAnsi="Times New Roman" w:cs="Times New Roman"/>
          <w:bCs/>
          <w:sz w:val="20"/>
          <w:szCs w:val="20"/>
          <w:lang w:eastAsia="en-GB"/>
        </w:rPr>
        <w:t>and a combination of methods.</w:t>
      </w:r>
      <w:r w:rsidR="00E21451" w:rsidRPr="00C22FD0">
        <w:rPr>
          <w:rFonts w:ascii="Times New Roman" w:hAnsi="Times New Roman"/>
          <w:color w:val="1F497D"/>
          <w:lang w:val="en-US"/>
        </w:rPr>
        <w:t xml:space="preserve"> </w:t>
      </w:r>
    </w:p>
    <w:p w14:paraId="3F236B5F" w14:textId="2848A7D1" w:rsidR="00E21451" w:rsidRPr="00C22FD0" w:rsidRDefault="00E21451" w:rsidP="0040755A">
      <w:pPr>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bCs/>
          <w:sz w:val="20"/>
          <w:szCs w:val="20"/>
          <w:lang w:eastAsia="en-GB"/>
        </w:rPr>
        <w:t>Related insurance and reinsurance undertaking</w:t>
      </w:r>
      <w:r w:rsidR="00A27E35" w:rsidRPr="00C22FD0">
        <w:rPr>
          <w:rFonts w:ascii="Times New Roman" w:eastAsia="Times New Roman" w:hAnsi="Times New Roman" w:cs="Times New Roman"/>
          <w:bCs/>
          <w:sz w:val="20"/>
          <w:szCs w:val="20"/>
          <w:lang w:eastAsia="en-GB"/>
        </w:rPr>
        <w:t>s</w:t>
      </w:r>
      <w:r w:rsidRPr="00C22FD0">
        <w:rPr>
          <w:rFonts w:ascii="Times New Roman" w:eastAsia="Times New Roman" w:hAnsi="Times New Roman" w:cs="Times New Roman"/>
          <w:bCs/>
          <w:sz w:val="20"/>
          <w:szCs w:val="20"/>
          <w:lang w:eastAsia="en-GB"/>
        </w:rPr>
        <w:t xml:space="preserve"> which are not subsidiaries are excluded from the scope of this template since they are assessed through the adjusted equity method.</w:t>
      </w:r>
    </w:p>
    <w:tbl>
      <w:tblPr>
        <w:tblW w:w="9356" w:type="dxa"/>
        <w:tblInd w:w="108" w:type="dxa"/>
        <w:tblLayout w:type="fixed"/>
        <w:tblLook w:val="04A0" w:firstRow="1" w:lastRow="0" w:firstColumn="1" w:lastColumn="0" w:noHBand="0" w:noVBand="1"/>
      </w:tblPr>
      <w:tblGrid>
        <w:gridCol w:w="1560"/>
        <w:gridCol w:w="1701"/>
        <w:gridCol w:w="6095"/>
      </w:tblGrid>
      <w:tr w:rsidR="00E21451" w:rsidRPr="00C22FD0" w14:paraId="7DCEE1A3" w14:textId="77777777" w:rsidTr="0040755A">
        <w:trPr>
          <w:trHeight w:val="28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DAE1DE"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7F0FF"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ITEM</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516F8"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INSTRUCTIONS</w:t>
            </w:r>
          </w:p>
        </w:tc>
      </w:tr>
      <w:tr w:rsidR="00E21451" w:rsidRPr="00C22FD0" w14:paraId="02F7DDAD" w14:textId="77777777" w:rsidTr="0040755A">
        <w:trPr>
          <w:trHeight w:val="702"/>
        </w:trPr>
        <w:tc>
          <w:tcPr>
            <w:tcW w:w="1560" w:type="dxa"/>
            <w:tcBorders>
              <w:top w:val="nil"/>
              <w:left w:val="single" w:sz="4" w:space="0" w:color="auto"/>
              <w:bottom w:val="single" w:sz="4" w:space="0" w:color="auto"/>
              <w:right w:val="single" w:sz="4" w:space="0" w:color="auto"/>
            </w:tcBorders>
            <w:shd w:val="clear" w:color="auto" w:fill="auto"/>
            <w:hideMark/>
          </w:tcPr>
          <w:p w14:paraId="04B3173D"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C0010</w:t>
            </w:r>
          </w:p>
        </w:tc>
        <w:tc>
          <w:tcPr>
            <w:tcW w:w="1701" w:type="dxa"/>
            <w:tcBorders>
              <w:top w:val="nil"/>
              <w:left w:val="nil"/>
              <w:bottom w:val="single" w:sz="4" w:space="0" w:color="auto"/>
              <w:right w:val="single" w:sz="4" w:space="0" w:color="auto"/>
            </w:tcBorders>
            <w:shd w:val="clear" w:color="auto" w:fill="auto"/>
            <w:hideMark/>
          </w:tcPr>
          <w:p w14:paraId="658F3DB9"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Legal name of the undertaking</w:t>
            </w:r>
          </w:p>
        </w:tc>
        <w:tc>
          <w:tcPr>
            <w:tcW w:w="6095" w:type="dxa"/>
            <w:tcBorders>
              <w:top w:val="nil"/>
              <w:left w:val="nil"/>
              <w:bottom w:val="single" w:sz="4" w:space="0" w:color="auto"/>
              <w:right w:val="single" w:sz="4" w:space="0" w:color="auto"/>
            </w:tcBorders>
            <w:shd w:val="clear" w:color="auto" w:fill="auto"/>
            <w:hideMark/>
          </w:tcPr>
          <w:p w14:paraId="433FD5BF"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Legal name of each undertaking</w:t>
            </w:r>
          </w:p>
        </w:tc>
      </w:tr>
      <w:tr w:rsidR="00E21451" w:rsidRPr="00C22FD0" w14:paraId="01B72D45" w14:textId="77777777" w:rsidTr="0040755A">
        <w:trPr>
          <w:trHeight w:val="3661"/>
        </w:trPr>
        <w:tc>
          <w:tcPr>
            <w:tcW w:w="1560" w:type="dxa"/>
            <w:tcBorders>
              <w:top w:val="single" w:sz="4" w:space="0" w:color="auto"/>
              <w:left w:val="single" w:sz="4" w:space="0" w:color="auto"/>
              <w:bottom w:val="nil"/>
              <w:right w:val="single" w:sz="4" w:space="0" w:color="auto"/>
            </w:tcBorders>
            <w:shd w:val="clear" w:color="000000" w:fill="FFFFFF"/>
            <w:hideMark/>
          </w:tcPr>
          <w:p w14:paraId="79FFEECA"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C0020</w:t>
            </w:r>
          </w:p>
        </w:tc>
        <w:tc>
          <w:tcPr>
            <w:tcW w:w="1701" w:type="dxa"/>
            <w:tcBorders>
              <w:top w:val="single" w:sz="4" w:space="0" w:color="auto"/>
              <w:left w:val="nil"/>
              <w:bottom w:val="nil"/>
              <w:right w:val="single" w:sz="4" w:space="0" w:color="auto"/>
            </w:tcBorders>
            <w:shd w:val="clear" w:color="000000" w:fill="FFFFFF"/>
            <w:hideMark/>
          </w:tcPr>
          <w:p w14:paraId="6A78BD62"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 of the undertaking</w:t>
            </w:r>
          </w:p>
        </w:tc>
        <w:tc>
          <w:tcPr>
            <w:tcW w:w="6095" w:type="dxa"/>
            <w:tcBorders>
              <w:top w:val="single" w:sz="4" w:space="0" w:color="auto"/>
              <w:left w:val="nil"/>
              <w:bottom w:val="nil"/>
              <w:right w:val="single" w:sz="4" w:space="0" w:color="auto"/>
            </w:tcBorders>
            <w:shd w:val="clear" w:color="000000" w:fill="FFFFFF"/>
            <w:hideMark/>
          </w:tcPr>
          <w:p w14:paraId="35064F10" w14:textId="1F82B3CF"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p>
          <w:p w14:paraId="4E13F952" w14:textId="170E2C7D" w:rsidR="00E21451" w:rsidRPr="00C22FD0" w:rsidRDefault="004508C9"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Specific code</w:t>
            </w:r>
            <w:r w:rsidR="00E21451" w:rsidRPr="00C22FD0">
              <w:rPr>
                <w:rFonts w:ascii="Times New Roman" w:eastAsia="Times New Roman" w:hAnsi="Times New Roman" w:cs="Times New Roman"/>
                <w:sz w:val="20"/>
                <w:szCs w:val="20"/>
                <w:lang w:eastAsia="en-GB"/>
              </w:rPr>
              <w:br/>
            </w:r>
            <w:r w:rsidR="00E21451" w:rsidRPr="00C22FD0">
              <w:rPr>
                <w:rFonts w:ascii="Times New Roman" w:eastAsia="Times New Roman" w:hAnsi="Times New Roman" w:cs="Times New Roman"/>
                <w:sz w:val="20"/>
                <w:szCs w:val="20"/>
                <w:lang w:eastAsia="en-GB"/>
              </w:rPr>
              <w:br/>
              <w:t xml:space="preserve">Specific code: </w:t>
            </w:r>
            <w:r w:rsidR="00E21451"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B46E40" w:rsidRPr="00C22FD0">
              <w:rPr>
                <w:rFonts w:ascii="Times New Roman" w:eastAsia="Times New Roman" w:hAnsi="Times New Roman" w:cs="Times New Roman"/>
                <w:sz w:val="20"/>
                <w:szCs w:val="20"/>
                <w:lang w:eastAsia="en-GB"/>
              </w:rPr>
              <w:t>within the scope of group supervision</w:t>
            </w:r>
            <w:r w:rsidR="00E21451"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6F5096D4" w14:textId="04455B3F" w:rsidR="00E21451" w:rsidRPr="00C22FD0" w:rsidRDefault="004508C9"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B46E40" w:rsidRPr="00C22FD0">
              <w:rPr>
                <w:rFonts w:ascii="Times New Roman" w:eastAsia="Times New Roman" w:hAnsi="Times New Roman" w:cs="Times New Roman"/>
                <w:sz w:val="20"/>
                <w:szCs w:val="20"/>
                <w:lang w:eastAsia="en-GB"/>
              </w:rPr>
              <w:t>within the scope of group supervision</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7356D0B9" w14:textId="77777777" w:rsidTr="0040755A">
        <w:trPr>
          <w:trHeight w:val="1140"/>
        </w:trPr>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14:paraId="6B5052E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C0030</w:t>
            </w:r>
          </w:p>
        </w:tc>
        <w:tc>
          <w:tcPr>
            <w:tcW w:w="1701" w:type="dxa"/>
            <w:tcBorders>
              <w:top w:val="single" w:sz="4" w:space="0" w:color="auto"/>
              <w:left w:val="nil"/>
              <w:bottom w:val="single" w:sz="4" w:space="0" w:color="auto"/>
              <w:right w:val="single" w:sz="4" w:space="0" w:color="auto"/>
            </w:tcBorders>
            <w:shd w:val="clear" w:color="000000" w:fill="FFFFFF"/>
            <w:hideMark/>
          </w:tcPr>
          <w:p w14:paraId="038979E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Type of code of the ID of the undertaking </w:t>
            </w:r>
          </w:p>
        </w:tc>
        <w:tc>
          <w:tcPr>
            <w:tcW w:w="6095" w:type="dxa"/>
            <w:tcBorders>
              <w:top w:val="single" w:sz="4" w:space="0" w:color="auto"/>
              <w:left w:val="nil"/>
              <w:bottom w:val="single" w:sz="4" w:space="0" w:color="auto"/>
              <w:right w:val="single" w:sz="4" w:space="0" w:color="auto"/>
            </w:tcBorders>
            <w:shd w:val="clear" w:color="000000" w:fill="FFFFFF"/>
            <w:hideMark/>
          </w:tcPr>
          <w:p w14:paraId="4C159736" w14:textId="5BC0EF10"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of the code used in item “Identification code of the undertaking”:</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Specific code</w:t>
            </w:r>
          </w:p>
        </w:tc>
      </w:tr>
      <w:tr w:rsidR="00E21451" w:rsidRPr="00C22FD0" w14:paraId="5FAAAB24" w14:textId="77777777" w:rsidTr="0040755A">
        <w:trPr>
          <w:trHeight w:val="630"/>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64924ECD" w14:textId="77777777" w:rsidR="00E21451" w:rsidRPr="00C22FD0" w:rsidRDefault="00E21451" w:rsidP="0040755A">
            <w:pPr>
              <w:widowControl w:val="0"/>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BE60994" w14:textId="77777777" w:rsidR="00E21451" w:rsidRPr="00C22FD0" w:rsidRDefault="00E21451" w:rsidP="0040755A">
            <w:pPr>
              <w:widowControl w:val="0"/>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Method of group solvency calculation</w:t>
            </w:r>
          </w:p>
        </w:tc>
        <w:tc>
          <w:tcPr>
            <w:tcW w:w="6095" w:type="dxa"/>
            <w:tcBorders>
              <w:top w:val="single" w:sz="4" w:space="0" w:color="auto"/>
              <w:left w:val="single" w:sz="4" w:space="0" w:color="auto"/>
              <w:bottom w:val="single" w:sz="4" w:space="0" w:color="auto"/>
              <w:right w:val="single" w:sz="4" w:space="0" w:color="auto"/>
            </w:tcBorders>
            <w:shd w:val="clear" w:color="auto" w:fill="auto"/>
            <w:hideMark/>
          </w:tcPr>
          <w:p w14:paraId="230A5D51" w14:textId="7EB64550" w:rsidR="00E21451" w:rsidRPr="00C22FD0" w:rsidRDefault="00E21451" w:rsidP="0040755A">
            <w:pPr>
              <w:widowControl w:val="0"/>
              <w:spacing w:after="0" w:line="240" w:lineRule="auto"/>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Identify the method of the group calculation. The following closed list of options shall be used</w:t>
            </w:r>
            <w:r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br/>
              <w:t xml:space="preserve">1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Method 1</w:t>
            </w:r>
            <w:r w:rsidRPr="00C22FD0">
              <w:rPr>
                <w:rFonts w:ascii="Times New Roman" w:eastAsia="Times New Roman" w:hAnsi="Times New Roman" w:cs="Times New Roman"/>
                <w:sz w:val="20"/>
                <w:szCs w:val="20"/>
                <w:lang w:eastAsia="en-GB"/>
              </w:rPr>
              <w:br/>
              <w:t xml:space="preserve">2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Method 2</w:t>
            </w:r>
          </w:p>
        </w:tc>
      </w:tr>
      <w:tr w:rsidR="00E21451" w:rsidRPr="00C22FD0" w14:paraId="5F9CC9AB" w14:textId="77777777" w:rsidTr="0040755A">
        <w:trPr>
          <w:trHeight w:val="4101"/>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31745F31" w14:textId="77777777" w:rsidR="00E21451" w:rsidRPr="00C22FD0" w:rsidRDefault="00E21451" w:rsidP="0040755A">
            <w:pPr>
              <w:widowControl w:val="0"/>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C0050</w:t>
            </w:r>
          </w:p>
        </w:tc>
        <w:tc>
          <w:tcPr>
            <w:tcW w:w="1701" w:type="dxa"/>
            <w:tcBorders>
              <w:top w:val="single" w:sz="4" w:space="0" w:color="auto"/>
              <w:left w:val="nil"/>
              <w:bottom w:val="single" w:sz="4" w:space="0" w:color="auto"/>
              <w:right w:val="single" w:sz="4" w:space="0" w:color="auto"/>
            </w:tcBorders>
            <w:shd w:val="clear" w:color="auto" w:fill="auto"/>
            <w:hideMark/>
          </w:tcPr>
          <w:p w14:paraId="5874AFD8" w14:textId="318DF983" w:rsidR="00E21451" w:rsidRPr="00C22FD0" w:rsidRDefault="00E21451" w:rsidP="0040755A">
            <w:pPr>
              <w:widowControl w:val="0"/>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amount of TP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Amount of TP gross of IGT</w:t>
            </w:r>
          </w:p>
        </w:tc>
        <w:tc>
          <w:tcPr>
            <w:tcW w:w="6095" w:type="dxa"/>
            <w:tcBorders>
              <w:top w:val="single" w:sz="4" w:space="0" w:color="auto"/>
              <w:left w:val="nil"/>
              <w:bottom w:val="single" w:sz="4" w:space="0" w:color="auto"/>
              <w:right w:val="single" w:sz="4" w:space="0" w:color="auto"/>
            </w:tcBorders>
            <w:shd w:val="clear" w:color="000000" w:fill="FFFFFF"/>
            <w:hideMark/>
          </w:tcPr>
          <w:p w14:paraId="0F8AD188" w14:textId="77777777" w:rsidR="00E21451" w:rsidRPr="00C22FD0" w:rsidRDefault="00E21451" w:rsidP="0040755A">
            <w:pPr>
              <w:widowControl w:val="0"/>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amount of technical provisions gross of IGT. </w:t>
            </w:r>
          </w:p>
          <w:p w14:paraId="5B94FCA3" w14:textId="2EA9DC33" w:rsidR="00E21451" w:rsidRPr="00C22FD0" w:rsidRDefault="00E21451" w:rsidP="0040755A">
            <w:pPr>
              <w:widowControl w:val="0"/>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item equals the sum of items C0070, C0100, C0130, C0160, C0190 and C0220, except for (re)insurance undertakings situated in equivalent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EEA countries under method 2.</w:t>
            </w:r>
          </w:p>
          <w:p w14:paraId="7DACD5D3" w14:textId="4571608D" w:rsidR="00E21451" w:rsidRPr="00C22FD0" w:rsidRDefault="00E21451" w:rsidP="0040755A">
            <w:pPr>
              <w:widowControl w:val="0"/>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For (re)insurance undertakings situated in equivalent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EEA countries under method 2 only item C0050 is mandatory.</w:t>
            </w:r>
            <w:r w:rsidRPr="00C22FD0">
              <w:rPr>
                <w:rFonts w:ascii="Times New Roman" w:eastAsia="Times New Roman" w:hAnsi="Times New Roman" w:cs="Times New Roman"/>
                <w:sz w:val="20"/>
                <w:szCs w:val="20"/>
                <w:lang w:eastAsia="en-GB"/>
              </w:rPr>
              <w:br/>
            </w:r>
          </w:p>
          <w:p w14:paraId="6A93ECF8" w14:textId="77777777" w:rsidR="00E21451" w:rsidRPr="00C22FD0" w:rsidRDefault="00E21451" w:rsidP="0040755A">
            <w:pPr>
              <w:widowControl w:val="0"/>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cell shall be filled in with amounts gross of reinsurance and of IGT. </w:t>
            </w:r>
          </w:p>
          <w:p w14:paraId="47F6E6E5" w14:textId="73CA22BA" w:rsidR="00E21451" w:rsidRPr="00C22FD0" w:rsidRDefault="00E21451">
            <w:pPr>
              <w:widowControl w:val="0"/>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br/>
              <w:t xml:space="preserve">When method 1 as defined under Article 230 of Directive 2009/138/EC is used for the (re)insurance undertaking, the total amount of technical provisions in cell C0050 accounts for its contribution gross of reinsurance ceded </w:t>
            </w:r>
            <w:r w:rsidR="00B46E40" w:rsidRPr="00C22FD0">
              <w:rPr>
                <w:rFonts w:ascii="Times New Roman" w:eastAsia="Times New Roman" w:hAnsi="Times New Roman" w:cs="Times New Roman"/>
                <w:sz w:val="20"/>
                <w:szCs w:val="20"/>
                <w:lang w:eastAsia="en-GB"/>
              </w:rPr>
              <w:t>within the scope of group supervision</w:t>
            </w:r>
            <w:r w:rsidRPr="00C22FD0">
              <w:rPr>
                <w:rFonts w:ascii="Times New Roman" w:eastAsia="Times New Roman" w:hAnsi="Times New Roman" w:cs="Times New Roman"/>
                <w:sz w:val="20"/>
                <w:szCs w:val="20"/>
                <w:lang w:eastAsia="en-GB"/>
              </w:rPr>
              <w:t xml:space="preserve"> to the group technical provisions. </w:t>
            </w:r>
          </w:p>
          <w:p w14:paraId="6604C23F" w14:textId="77777777" w:rsidR="00E21451" w:rsidRPr="00C22FD0" w:rsidRDefault="00E21451">
            <w:pPr>
              <w:widowControl w:val="0"/>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br/>
              <w:t>When method 2 is used for the (re)insurance undertaking, the total amount of technical provisions in cell C0050 cannot be reconciled with the amount of group technical provisions in the group balance sheet.</w:t>
            </w:r>
          </w:p>
        </w:tc>
      </w:tr>
      <w:tr w:rsidR="00E21451" w:rsidRPr="00C22FD0" w14:paraId="1AA18AE0" w14:textId="77777777" w:rsidTr="0040755A">
        <w:trPr>
          <w:trHeight w:val="1124"/>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1CF19CB6" w14:textId="77777777" w:rsidR="00E21451" w:rsidRPr="00C22FD0" w:rsidRDefault="00E21451" w:rsidP="0040755A">
            <w:pPr>
              <w:widowControl w:val="0"/>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C0060</w:t>
            </w:r>
          </w:p>
        </w:tc>
        <w:tc>
          <w:tcPr>
            <w:tcW w:w="1701" w:type="dxa"/>
            <w:tcBorders>
              <w:top w:val="single" w:sz="4" w:space="0" w:color="auto"/>
              <w:left w:val="nil"/>
              <w:bottom w:val="single" w:sz="4" w:space="0" w:color="auto"/>
              <w:right w:val="single" w:sz="4" w:space="0" w:color="auto"/>
            </w:tcBorders>
            <w:shd w:val="clear" w:color="auto" w:fill="auto"/>
          </w:tcPr>
          <w:p w14:paraId="7C15A1B1" w14:textId="2991DAC3" w:rsidR="00E21451" w:rsidRPr="00C22FD0" w:rsidRDefault="00E21451" w:rsidP="0040755A">
            <w:pPr>
              <w:widowControl w:val="0"/>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Total amount of TP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Amount of TP net of IGT</w:t>
            </w:r>
          </w:p>
        </w:tc>
        <w:tc>
          <w:tcPr>
            <w:tcW w:w="6095" w:type="dxa"/>
            <w:tcBorders>
              <w:top w:val="single" w:sz="4" w:space="0" w:color="auto"/>
              <w:left w:val="nil"/>
              <w:bottom w:val="single" w:sz="4" w:space="0" w:color="auto"/>
              <w:right w:val="single" w:sz="4" w:space="0" w:color="auto"/>
            </w:tcBorders>
            <w:shd w:val="clear" w:color="000000" w:fill="FFFFFF"/>
          </w:tcPr>
          <w:p w14:paraId="64E9109D" w14:textId="77777777" w:rsidR="00E21451" w:rsidRPr="00C22FD0" w:rsidRDefault="00E21451" w:rsidP="0040755A">
            <w:pPr>
              <w:widowControl w:val="0"/>
              <w:spacing w:after="0"/>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Total amount of technical provisions net of IGT.</w:t>
            </w:r>
          </w:p>
          <w:p w14:paraId="5C2F46E7" w14:textId="5B824700" w:rsidR="00E21451" w:rsidRPr="00C22FD0" w:rsidRDefault="00E21451" w:rsidP="0040755A">
            <w:pPr>
              <w:widowControl w:val="0"/>
              <w:spacing w:after="0"/>
              <w:rPr>
                <w:rFonts w:ascii="Times New Roman" w:hAnsi="Times New Roman" w:cs="Times New Roman"/>
                <w:sz w:val="20"/>
                <w:szCs w:val="20"/>
                <w:lang w:val="en-US"/>
              </w:rPr>
            </w:pPr>
            <w:r w:rsidRPr="00C22FD0">
              <w:rPr>
                <w:rFonts w:ascii="Times New Roman" w:eastAsia="Times New Roman" w:hAnsi="Times New Roman" w:cs="Times New Roman"/>
                <w:sz w:val="20"/>
                <w:szCs w:val="20"/>
                <w:lang w:eastAsia="en-GB"/>
              </w:rPr>
              <w:t>This item equals the sum of items C0080, C0110, C0140, C0170, C0200 and C0230</w:t>
            </w:r>
            <w:r w:rsidRPr="00C22FD0">
              <w:rPr>
                <w:rFonts w:ascii="Times New Roman" w:hAnsi="Times New Roman" w:cs="Times New Roman"/>
                <w:sz w:val="20"/>
                <w:szCs w:val="20"/>
                <w:lang w:val="en-US"/>
              </w:rPr>
              <w:t>, except for (re)insurance undertakings situated in equivalent non</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EEA countries under method 2.</w:t>
            </w:r>
          </w:p>
          <w:p w14:paraId="1CBFED07" w14:textId="2CA3252B" w:rsidR="00E21451" w:rsidRPr="00C22FD0" w:rsidRDefault="00E21451" w:rsidP="0040755A">
            <w:pPr>
              <w:widowControl w:val="0"/>
              <w:spacing w:after="0"/>
              <w:rPr>
                <w:rFonts w:ascii="Times New Roman" w:hAnsi="Times New Roman" w:cs="Times New Roman"/>
                <w:sz w:val="20"/>
                <w:szCs w:val="20"/>
                <w:lang w:val="en-US"/>
              </w:rPr>
            </w:pPr>
            <w:r w:rsidRPr="00C22FD0">
              <w:rPr>
                <w:rFonts w:ascii="Times New Roman" w:eastAsia="Times New Roman" w:hAnsi="Times New Roman" w:cs="Times New Roman"/>
                <w:sz w:val="20"/>
                <w:szCs w:val="20"/>
                <w:lang w:eastAsia="en-GB"/>
              </w:rPr>
              <w:t>For (re)insurance undertakings situated in equivalent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EEA countries and allowed to use the local rules under method 2, </w:t>
            </w:r>
            <w:r w:rsidRPr="00C22FD0">
              <w:rPr>
                <w:rFonts w:ascii="Times New Roman" w:hAnsi="Times New Roman" w:cs="Times New Roman"/>
                <w:sz w:val="20"/>
                <w:szCs w:val="20"/>
                <w:lang w:val="en-US"/>
              </w:rPr>
              <w:t xml:space="preserve">only item C0060 </w:t>
            </w:r>
            <w:r w:rsidRPr="00C22FD0">
              <w:rPr>
                <w:rFonts w:ascii="Times New Roman" w:eastAsia="Times New Roman" w:hAnsi="Times New Roman" w:cs="Times New Roman"/>
                <w:sz w:val="20"/>
                <w:szCs w:val="20"/>
                <w:lang w:eastAsia="en-GB"/>
              </w:rPr>
              <w:t xml:space="preserve">is mandatory and this </w:t>
            </w:r>
            <w:r w:rsidR="00C45CB8" w:rsidRPr="00C22FD0">
              <w:rPr>
                <w:rFonts w:ascii="Times New Roman" w:eastAsia="Times New Roman" w:hAnsi="Times New Roman" w:cs="Times New Roman"/>
                <w:sz w:val="20"/>
                <w:szCs w:val="20"/>
                <w:lang w:eastAsia="en-GB"/>
              </w:rPr>
              <w:t>shall</w:t>
            </w:r>
            <w:r w:rsidRPr="00C22FD0">
              <w:rPr>
                <w:rFonts w:ascii="Times New Roman" w:eastAsia="Times New Roman" w:hAnsi="Times New Roman" w:cs="Times New Roman"/>
                <w:sz w:val="20"/>
                <w:szCs w:val="20"/>
                <w:lang w:eastAsia="en-GB"/>
              </w:rPr>
              <w:t xml:space="preserve"> be filled on the basis of the local solvency regime</w:t>
            </w:r>
            <w:r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br/>
            </w:r>
          </w:p>
          <w:p w14:paraId="09F4E89B" w14:textId="42C41BEF" w:rsidR="00E21451" w:rsidRPr="00C22FD0" w:rsidRDefault="00E21451" w:rsidP="0040755A">
            <w:pPr>
              <w:widowControl w:val="0"/>
              <w:spacing w:after="0"/>
              <w:rPr>
                <w:rFonts w:ascii="Times New Roman" w:hAnsi="Times New Roman" w:cs="Times New Roman"/>
                <w:sz w:val="20"/>
                <w:szCs w:val="20"/>
                <w:lang w:val="en-US"/>
              </w:rPr>
            </w:pPr>
            <w:r w:rsidRPr="00C22FD0">
              <w:rPr>
                <w:rFonts w:ascii="Times New Roman" w:hAnsi="Times New Roman" w:cs="Times New Roman"/>
                <w:sz w:val="20"/>
                <w:szCs w:val="20"/>
                <w:lang w:val="en-US"/>
              </w:rPr>
              <w:t>The cell shall be filled in with amounts gross of reinsurance but net of IGT, including intra</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group reinsurance</w:t>
            </w:r>
            <w:r w:rsidRPr="00C22FD0">
              <w:rPr>
                <w:rFonts w:ascii="Times New Roman" w:hAnsi="Times New Roman" w:cs="Times New Roman"/>
                <w:sz w:val="20"/>
                <w:szCs w:val="20"/>
              </w:rPr>
              <w:t xml:space="preserve"> (the risk margin should not be net of IGT).</w:t>
            </w:r>
          </w:p>
          <w:p w14:paraId="138C4B97" w14:textId="09D5B62B" w:rsidR="00E21451" w:rsidRPr="00C22FD0" w:rsidRDefault="00E21451" w:rsidP="0040755A">
            <w:pPr>
              <w:widowControl w:val="0"/>
              <w:spacing w:after="0"/>
              <w:rPr>
                <w:rFonts w:ascii="Times New Roman" w:hAnsi="Times New Roman" w:cs="Times New Roman"/>
                <w:sz w:val="20"/>
                <w:szCs w:val="20"/>
                <w:lang w:val="en-US"/>
              </w:rPr>
            </w:pPr>
            <w:r w:rsidRPr="00C22FD0">
              <w:rPr>
                <w:rFonts w:ascii="Times New Roman" w:hAnsi="Times New Roman" w:cs="Times New Roman"/>
                <w:sz w:val="20"/>
                <w:szCs w:val="20"/>
                <w:lang w:val="en-US"/>
              </w:rPr>
              <w:br/>
              <w:t xml:space="preserve">When method 1 as defined under Article 230 of Directive 2009/138/EC </w:t>
            </w:r>
            <w:r w:rsidRPr="00C22FD0">
              <w:rPr>
                <w:rFonts w:ascii="Times New Roman" w:hAnsi="Times New Roman" w:cs="Times New Roman"/>
                <w:sz w:val="20"/>
                <w:szCs w:val="20"/>
                <w:lang w:val="en-US"/>
              </w:rPr>
              <w:lastRenderedPageBreak/>
              <w:t xml:space="preserve">is used for the (re)insurance undertaking, the total amount of technical provisions in cell C0060 accounts for its contribution net of reinsurance ceded </w:t>
            </w:r>
            <w:r w:rsidR="00B46E40" w:rsidRPr="00C22FD0">
              <w:rPr>
                <w:rFonts w:ascii="Times New Roman" w:hAnsi="Times New Roman" w:cs="Times New Roman"/>
                <w:sz w:val="20"/>
                <w:szCs w:val="20"/>
                <w:lang w:val="en-US"/>
              </w:rPr>
              <w:t>within the scope of group supervision</w:t>
            </w:r>
            <w:r w:rsidRPr="00C22FD0">
              <w:rPr>
                <w:rFonts w:ascii="Times New Roman" w:hAnsi="Times New Roman" w:cs="Times New Roman"/>
                <w:sz w:val="20"/>
                <w:szCs w:val="20"/>
                <w:lang w:val="en-US"/>
              </w:rPr>
              <w:t xml:space="preserve"> to the group technical provisions. The total amount of technical provisions in cell C0060 for all (re)insurance undertakings under method 1 can be reconciled with the amount of group technical provisions in the group balance sheet.</w:t>
            </w:r>
          </w:p>
          <w:p w14:paraId="083CAC10" w14:textId="77777777" w:rsidR="00E21451" w:rsidRPr="00C22FD0" w:rsidRDefault="00E21451" w:rsidP="0040755A">
            <w:pPr>
              <w:widowControl w:val="0"/>
              <w:spacing w:after="0"/>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 </w:t>
            </w:r>
            <w:r w:rsidRPr="00C22FD0">
              <w:rPr>
                <w:rFonts w:ascii="Times New Roman" w:hAnsi="Times New Roman" w:cs="Times New Roman"/>
                <w:sz w:val="20"/>
                <w:szCs w:val="20"/>
                <w:lang w:val="en-US"/>
              </w:rPr>
              <w:br/>
              <w:t>When method 2 is used for the (re)insurance undertaking, the total amount of technical provisions in cell C0060 cannot be reconciled with the amount of group technical provisions in the group balance sheet.</w:t>
            </w:r>
          </w:p>
        </w:tc>
      </w:tr>
      <w:tr w:rsidR="00E21451" w:rsidRPr="00C22FD0" w14:paraId="215E0E64" w14:textId="77777777" w:rsidTr="0040755A">
        <w:trPr>
          <w:trHeight w:val="2070"/>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42597B88" w14:textId="77777777" w:rsidR="00E21451" w:rsidRPr="00C22FD0" w:rsidRDefault="00E21451" w:rsidP="0040755A">
            <w:pPr>
              <w:spacing w:after="0" w:line="240" w:lineRule="auto"/>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lastRenderedPageBreak/>
              <w:t>C0070, C0100, C0130, C0160, C0190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DE4E72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Amount of TP gross of IGT </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14:paraId="518569DC" w14:textId="5AB7724B"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Amount of technical provisions (TP calculated as a whole or the sum of the best estimate and the risk margin), split by respective main categories (Life excluding health and unit linked index</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linked, Unit</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linked and index linked, Health – SLT and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SLT,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excluding health) of the EEA or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EEA undertaking calculated according to Solvency II rules. </w:t>
            </w:r>
          </w:p>
          <w:p w14:paraId="063B05E6" w14:textId="4AA89996"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The cell shall be filled in with amounts gross of reinsurance and of IGT. </w:t>
            </w:r>
            <w:r w:rsidRPr="00C22FD0">
              <w:rPr>
                <w:rFonts w:ascii="Times New Roman" w:eastAsia="Times New Roman" w:hAnsi="Times New Roman" w:cs="Times New Roman"/>
                <w:sz w:val="20"/>
                <w:szCs w:val="20"/>
                <w:lang w:eastAsia="en-GB"/>
              </w:rPr>
              <w:br/>
              <w:t xml:space="preserve">The currency used shall be the group currency. </w:t>
            </w:r>
            <w:r w:rsidRPr="00C22FD0">
              <w:rPr>
                <w:rFonts w:ascii="Times New Roman" w:eastAsia="Times New Roman" w:hAnsi="Times New Roman" w:cs="Times New Roman"/>
                <w:sz w:val="20"/>
                <w:szCs w:val="20"/>
                <w:lang w:eastAsia="en-GB"/>
              </w:rPr>
              <w:br/>
              <w:t>This item is reported for the (re)insurance undertakings under method 1 and method 2, except for the (re)insurance undertakings under method 2 situated in equivalent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EEA countries.</w:t>
            </w:r>
          </w:p>
        </w:tc>
      </w:tr>
      <w:tr w:rsidR="00E21451" w:rsidRPr="00C22FD0" w14:paraId="396CD039" w14:textId="77777777" w:rsidTr="0040755A">
        <w:trPr>
          <w:trHeight w:val="2117"/>
        </w:trPr>
        <w:tc>
          <w:tcPr>
            <w:tcW w:w="1560" w:type="dxa"/>
            <w:tcBorders>
              <w:top w:val="single" w:sz="4" w:space="0" w:color="auto"/>
              <w:left w:val="single" w:sz="4" w:space="0" w:color="auto"/>
              <w:bottom w:val="nil"/>
              <w:right w:val="single" w:sz="4" w:space="0" w:color="auto"/>
            </w:tcBorders>
            <w:shd w:val="clear" w:color="auto" w:fill="auto"/>
            <w:hideMark/>
          </w:tcPr>
          <w:p w14:paraId="305AD0E5"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C0080, C0110, C0140, C0170, C0200</w:t>
            </w:r>
          </w:p>
        </w:tc>
        <w:tc>
          <w:tcPr>
            <w:tcW w:w="1701" w:type="dxa"/>
            <w:tcBorders>
              <w:top w:val="single" w:sz="4" w:space="0" w:color="auto"/>
              <w:left w:val="nil"/>
              <w:bottom w:val="nil"/>
              <w:right w:val="single" w:sz="4" w:space="0" w:color="auto"/>
            </w:tcBorders>
            <w:shd w:val="clear" w:color="auto" w:fill="auto"/>
            <w:hideMark/>
          </w:tcPr>
          <w:p w14:paraId="270CAE5F"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Amount of TP net of IGT </w:t>
            </w:r>
          </w:p>
        </w:tc>
        <w:tc>
          <w:tcPr>
            <w:tcW w:w="6095" w:type="dxa"/>
            <w:tcBorders>
              <w:top w:val="single" w:sz="4" w:space="0" w:color="auto"/>
              <w:left w:val="nil"/>
              <w:bottom w:val="nil"/>
              <w:right w:val="single" w:sz="4" w:space="0" w:color="auto"/>
            </w:tcBorders>
            <w:shd w:val="clear" w:color="000000" w:fill="FFFFFF"/>
            <w:hideMark/>
          </w:tcPr>
          <w:p w14:paraId="2C8A2970" w14:textId="07BDF4A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Amount of technical provisions (TP calculated as a whole or the sum of the best estimate and the risk margin), split by respective main categories (Life excluding health and unit linked index</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linked, Unit</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linked and index linked, Health – SLT and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SLT,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excluding health) of the EEA or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EEA undertaking calculated according to Solvency II rules. </w:t>
            </w:r>
          </w:p>
          <w:p w14:paraId="4B6466A2" w14:textId="1D5F5FCB"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cell shall be filled in with amounts gross of reinsurance but net of IGT, including intra</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group reinsurance. </w:t>
            </w:r>
          </w:p>
          <w:p w14:paraId="65C2307D"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currency used shall be the group currency.</w:t>
            </w:r>
          </w:p>
          <w:p w14:paraId="65CB0ADE" w14:textId="6EEAC044"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item is reported for the (re)insurance undertakings under method 1 and method 2, except for the (re)insurance undertakings under method 2 situated in equivalent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EEA countries.</w:t>
            </w:r>
          </w:p>
        </w:tc>
      </w:tr>
      <w:tr w:rsidR="00E21451" w:rsidRPr="00C22FD0" w14:paraId="39A06B3D" w14:textId="77777777" w:rsidTr="0040755A">
        <w:trPr>
          <w:trHeight w:val="1662"/>
        </w:trPr>
        <w:tc>
          <w:tcPr>
            <w:tcW w:w="1560" w:type="dxa"/>
            <w:tcBorders>
              <w:top w:val="single" w:sz="4" w:space="0" w:color="auto"/>
              <w:left w:val="single" w:sz="4" w:space="0" w:color="auto"/>
              <w:bottom w:val="nil"/>
              <w:right w:val="single" w:sz="4" w:space="0" w:color="auto"/>
            </w:tcBorders>
            <w:shd w:val="clear" w:color="auto" w:fill="auto"/>
            <w:hideMark/>
          </w:tcPr>
          <w:p w14:paraId="1E7CF1ED" w14:textId="77777777" w:rsidR="00E21451" w:rsidRPr="00C22FD0" w:rsidRDefault="00E21451" w:rsidP="0040755A">
            <w:pPr>
              <w:spacing w:after="0" w:line="240" w:lineRule="auto"/>
              <w:rPr>
                <w:rFonts w:ascii="Times New Roman" w:eastAsia="Times New Roman" w:hAnsi="Times New Roman" w:cs="Times New Roman"/>
                <w:sz w:val="20"/>
                <w:szCs w:val="20"/>
                <w:lang w:val="pt-PT" w:eastAsia="en-GB"/>
              </w:rPr>
            </w:pPr>
            <w:r w:rsidRPr="00C22FD0">
              <w:rPr>
                <w:rFonts w:ascii="Times New Roman" w:eastAsia="Times New Roman" w:hAnsi="Times New Roman" w:cs="Times New Roman"/>
                <w:sz w:val="20"/>
                <w:szCs w:val="20"/>
                <w:lang w:val="pt-PT" w:eastAsia="en-GB"/>
              </w:rPr>
              <w:t>C0090, C0120, C0150, C0180, C0210</w:t>
            </w:r>
          </w:p>
        </w:tc>
        <w:tc>
          <w:tcPr>
            <w:tcW w:w="1701" w:type="dxa"/>
            <w:tcBorders>
              <w:top w:val="single" w:sz="4" w:space="0" w:color="auto"/>
              <w:left w:val="nil"/>
              <w:bottom w:val="nil"/>
              <w:right w:val="single" w:sz="4" w:space="0" w:color="auto"/>
            </w:tcBorders>
            <w:shd w:val="clear" w:color="auto" w:fill="auto"/>
            <w:hideMark/>
          </w:tcPr>
          <w:p w14:paraId="3A59D50F"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Net Contribution to Group TP (%)</w:t>
            </w:r>
          </w:p>
        </w:tc>
        <w:tc>
          <w:tcPr>
            <w:tcW w:w="6095" w:type="dxa"/>
            <w:tcBorders>
              <w:top w:val="single" w:sz="4" w:space="0" w:color="auto"/>
              <w:left w:val="nil"/>
              <w:bottom w:val="nil"/>
              <w:right w:val="single" w:sz="4" w:space="0" w:color="auto"/>
            </w:tcBorders>
            <w:shd w:val="clear" w:color="000000" w:fill="FFFFFF"/>
            <w:hideMark/>
          </w:tcPr>
          <w:p w14:paraId="234F70A0" w14:textId="20FF7318"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The percentage share of TP (TP calculated as a whole or the sum of the best estimate and the risk margin) of the (re) insurance undertaking to the group TP under method 1 net of IGT but gross of reinsurance ceded outside the group, split by respective main categories (Life excluding health and unit linked index</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linked, Unit</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linked and index linked, Health – SLT and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SLT, 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life excluding health).</w:t>
            </w:r>
            <w:r w:rsidRPr="00C22FD0">
              <w:rPr>
                <w:rFonts w:ascii="Times New Roman" w:eastAsia="Times New Roman" w:hAnsi="Times New Roman" w:cs="Times New Roman"/>
                <w:sz w:val="20"/>
                <w:szCs w:val="20"/>
                <w:lang w:eastAsia="en-GB"/>
              </w:rPr>
              <w:br/>
              <w:t>This item is not reported for undertakings under method 2.</w:t>
            </w:r>
          </w:p>
        </w:tc>
      </w:tr>
      <w:tr w:rsidR="00E21451" w:rsidRPr="00C22FD0" w14:paraId="724EC844" w14:textId="77777777" w:rsidTr="0040755A">
        <w:trPr>
          <w:trHeight w:val="1124"/>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A3ED714"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C0220</w:t>
            </w:r>
          </w:p>
        </w:tc>
        <w:tc>
          <w:tcPr>
            <w:tcW w:w="1701" w:type="dxa"/>
            <w:tcBorders>
              <w:top w:val="single" w:sz="4" w:space="0" w:color="auto"/>
              <w:left w:val="nil"/>
              <w:bottom w:val="single" w:sz="4" w:space="0" w:color="auto"/>
              <w:right w:val="single" w:sz="4" w:space="0" w:color="auto"/>
            </w:tcBorders>
            <w:shd w:val="clear" w:color="auto" w:fill="auto"/>
          </w:tcPr>
          <w:p w14:paraId="37CE04E4"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Transitional on TP – Amount of TP gross of IGT</w:t>
            </w:r>
          </w:p>
        </w:tc>
        <w:tc>
          <w:tcPr>
            <w:tcW w:w="6095" w:type="dxa"/>
            <w:tcBorders>
              <w:top w:val="single" w:sz="4" w:space="0" w:color="auto"/>
              <w:left w:val="nil"/>
              <w:bottom w:val="single" w:sz="4" w:space="0" w:color="auto"/>
              <w:right w:val="single" w:sz="4" w:space="0" w:color="auto"/>
            </w:tcBorders>
            <w:shd w:val="clear" w:color="000000" w:fill="FFFFFF"/>
          </w:tcPr>
          <w:p w14:paraId="759E6482" w14:textId="74B3342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Amount of the transitional</w:t>
            </w:r>
            <w:r w:rsidR="00A26C6E" w:rsidRPr="00C22FD0">
              <w:rPr>
                <w:rFonts w:ascii="Times New Roman" w:hAnsi="Times New Roman" w:cs="Times New Roman"/>
                <w:sz w:val="20"/>
                <w:szCs w:val="20"/>
                <w:lang w:val="en-US"/>
              </w:rPr>
              <w:t xml:space="preserve"> deduction to</w:t>
            </w:r>
            <w:r w:rsidRPr="00C22FD0">
              <w:rPr>
                <w:rFonts w:ascii="Times New Roman" w:hAnsi="Times New Roman" w:cs="Times New Roman"/>
                <w:sz w:val="20"/>
                <w:szCs w:val="20"/>
                <w:lang w:val="en-US"/>
              </w:rPr>
              <w:t xml:space="preserve"> </w:t>
            </w:r>
            <w:r w:rsidR="00A26C6E" w:rsidRPr="00C22FD0">
              <w:rPr>
                <w:rFonts w:ascii="Times New Roman" w:hAnsi="Times New Roman" w:cs="Times New Roman"/>
                <w:sz w:val="20"/>
                <w:szCs w:val="20"/>
                <w:lang w:val="en-US"/>
              </w:rPr>
              <w:t>t</w:t>
            </w:r>
            <w:r w:rsidRPr="00C22FD0">
              <w:rPr>
                <w:rFonts w:ascii="Times New Roman" w:hAnsi="Times New Roman" w:cs="Times New Roman"/>
                <w:sz w:val="20"/>
                <w:szCs w:val="20"/>
                <w:lang w:val="en-US"/>
              </w:rPr>
              <w:t xml:space="preserve">echnical </w:t>
            </w:r>
            <w:r w:rsidR="00A26C6E" w:rsidRPr="00C22FD0">
              <w:rPr>
                <w:rFonts w:ascii="Times New Roman" w:hAnsi="Times New Roman" w:cs="Times New Roman"/>
                <w:sz w:val="20"/>
                <w:szCs w:val="20"/>
                <w:lang w:val="en-US"/>
              </w:rPr>
              <w:t>p</w:t>
            </w:r>
            <w:r w:rsidRPr="00C22FD0">
              <w:rPr>
                <w:rFonts w:ascii="Times New Roman" w:hAnsi="Times New Roman" w:cs="Times New Roman"/>
                <w:sz w:val="20"/>
                <w:szCs w:val="20"/>
                <w:lang w:val="en-US"/>
              </w:rPr>
              <w:t xml:space="preserve">rovisions. This value is not included in the previous items.  </w:t>
            </w:r>
          </w:p>
          <w:p w14:paraId="5882CC95" w14:textId="77777777" w:rsidR="00E21451" w:rsidRPr="00C22FD0" w:rsidRDefault="00E21451" w:rsidP="0040755A">
            <w:pPr>
              <w:rPr>
                <w:rFonts w:ascii="Times New Roman" w:hAnsi="Times New Roman" w:cs="Times New Roman"/>
                <w:sz w:val="20"/>
                <w:szCs w:val="20"/>
                <w:lang w:val="en-US"/>
              </w:rPr>
            </w:pPr>
            <w:r w:rsidRPr="00C22FD0">
              <w:rPr>
                <w:rFonts w:ascii="Times New Roman" w:eastAsia="Times New Roman" w:hAnsi="Times New Roman" w:cs="Times New Roman"/>
                <w:sz w:val="20"/>
                <w:szCs w:val="20"/>
                <w:lang w:eastAsia="en-GB"/>
              </w:rPr>
              <w:t>The cell shall be filled in with amounts gross of reinsurance and IGT.</w:t>
            </w:r>
          </w:p>
          <w:p w14:paraId="2CEF45A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hAnsi="Times New Roman" w:cs="Times New Roman"/>
                <w:sz w:val="20"/>
                <w:szCs w:val="20"/>
                <w:lang w:val="en-US"/>
              </w:rPr>
              <w:t>This value shall be reported as a negative value.</w:t>
            </w:r>
          </w:p>
        </w:tc>
      </w:tr>
      <w:tr w:rsidR="00E21451" w:rsidRPr="00C22FD0" w14:paraId="1C31ACC4" w14:textId="77777777" w:rsidTr="0040755A">
        <w:trPr>
          <w:trHeight w:val="1679"/>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365BAEF"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C0230</w:t>
            </w:r>
          </w:p>
        </w:tc>
        <w:tc>
          <w:tcPr>
            <w:tcW w:w="1701" w:type="dxa"/>
            <w:tcBorders>
              <w:top w:val="single" w:sz="4" w:space="0" w:color="auto"/>
              <w:left w:val="nil"/>
              <w:bottom w:val="single" w:sz="4" w:space="0" w:color="auto"/>
              <w:right w:val="single" w:sz="4" w:space="0" w:color="auto"/>
            </w:tcBorders>
            <w:shd w:val="clear" w:color="auto" w:fill="auto"/>
          </w:tcPr>
          <w:p w14:paraId="00C141C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Transitional on TP – Amount of TP net of IGT</w:t>
            </w:r>
          </w:p>
        </w:tc>
        <w:tc>
          <w:tcPr>
            <w:tcW w:w="6095" w:type="dxa"/>
            <w:tcBorders>
              <w:top w:val="single" w:sz="4" w:space="0" w:color="auto"/>
              <w:left w:val="nil"/>
              <w:bottom w:val="single" w:sz="4" w:space="0" w:color="auto"/>
              <w:right w:val="single" w:sz="4" w:space="0" w:color="auto"/>
            </w:tcBorders>
            <w:shd w:val="clear" w:color="000000" w:fill="FFFFFF"/>
          </w:tcPr>
          <w:p w14:paraId="11048EA4" w14:textId="61F03CE8"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Amount of the transitional </w:t>
            </w:r>
            <w:r w:rsidR="00A26C6E" w:rsidRPr="00C22FD0">
              <w:rPr>
                <w:rFonts w:ascii="Times New Roman" w:hAnsi="Times New Roman" w:cs="Times New Roman"/>
                <w:sz w:val="20"/>
                <w:szCs w:val="20"/>
                <w:lang w:val="en-US"/>
              </w:rPr>
              <w:t>deduction to</w:t>
            </w:r>
            <w:r w:rsidRPr="00C22FD0">
              <w:rPr>
                <w:rFonts w:ascii="Times New Roman" w:hAnsi="Times New Roman" w:cs="Times New Roman"/>
                <w:sz w:val="20"/>
                <w:szCs w:val="20"/>
                <w:lang w:val="en-US"/>
              </w:rPr>
              <w:t xml:space="preserve"> </w:t>
            </w:r>
            <w:r w:rsidR="00A26C6E" w:rsidRPr="00C22FD0">
              <w:rPr>
                <w:rFonts w:ascii="Times New Roman" w:hAnsi="Times New Roman" w:cs="Times New Roman"/>
                <w:sz w:val="20"/>
                <w:szCs w:val="20"/>
                <w:lang w:val="en-US"/>
              </w:rPr>
              <w:t>t</w:t>
            </w:r>
            <w:r w:rsidRPr="00C22FD0">
              <w:rPr>
                <w:rFonts w:ascii="Times New Roman" w:hAnsi="Times New Roman" w:cs="Times New Roman"/>
                <w:sz w:val="20"/>
                <w:szCs w:val="20"/>
                <w:lang w:val="en-US"/>
              </w:rPr>
              <w:t xml:space="preserve">echnical </w:t>
            </w:r>
            <w:r w:rsidR="00A26C6E" w:rsidRPr="00C22FD0">
              <w:rPr>
                <w:rFonts w:ascii="Times New Roman" w:hAnsi="Times New Roman" w:cs="Times New Roman"/>
                <w:sz w:val="20"/>
                <w:szCs w:val="20"/>
                <w:lang w:val="en-US"/>
              </w:rPr>
              <w:t>p</w:t>
            </w:r>
            <w:r w:rsidRPr="00C22FD0">
              <w:rPr>
                <w:rFonts w:ascii="Times New Roman" w:hAnsi="Times New Roman" w:cs="Times New Roman"/>
                <w:sz w:val="20"/>
                <w:szCs w:val="20"/>
                <w:lang w:val="en-US"/>
              </w:rPr>
              <w:t>rovisions. This value is not included in the previous items.</w:t>
            </w:r>
          </w:p>
          <w:p w14:paraId="76E0D0EA" w14:textId="585D8B8A" w:rsidR="00E21451" w:rsidRPr="00C22FD0" w:rsidRDefault="00E21451" w:rsidP="0040755A">
            <w:pPr>
              <w:rPr>
                <w:rFonts w:ascii="Times New Roman" w:hAnsi="Times New Roman" w:cs="Times New Roman"/>
                <w:sz w:val="20"/>
                <w:szCs w:val="20"/>
                <w:lang w:val="en-US"/>
              </w:rPr>
            </w:pPr>
            <w:r w:rsidRPr="00C22FD0">
              <w:rPr>
                <w:rFonts w:ascii="Times New Roman" w:eastAsia="Times New Roman" w:hAnsi="Times New Roman" w:cs="Times New Roman"/>
                <w:sz w:val="20"/>
                <w:szCs w:val="20"/>
                <w:lang w:eastAsia="en-GB"/>
              </w:rPr>
              <w:t>The cell shall be filled in with amounts gross of reinsurance but net of IGT, including intra</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group reinsurance.</w:t>
            </w:r>
          </w:p>
          <w:p w14:paraId="29BB9436"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This value shall be reported as a negative value.</w:t>
            </w:r>
          </w:p>
        </w:tc>
      </w:tr>
      <w:tr w:rsidR="00E21451" w:rsidRPr="00C22FD0" w14:paraId="34D28D2D" w14:textId="77777777" w:rsidTr="0040755A">
        <w:trPr>
          <w:trHeight w:val="1124"/>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8BDAA2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C0240</w:t>
            </w:r>
          </w:p>
        </w:tc>
        <w:tc>
          <w:tcPr>
            <w:tcW w:w="1701" w:type="dxa"/>
            <w:tcBorders>
              <w:top w:val="single" w:sz="4" w:space="0" w:color="auto"/>
              <w:left w:val="nil"/>
              <w:bottom w:val="single" w:sz="4" w:space="0" w:color="auto"/>
              <w:right w:val="single" w:sz="4" w:space="0" w:color="auto"/>
            </w:tcBorders>
            <w:shd w:val="clear" w:color="auto" w:fill="auto"/>
          </w:tcPr>
          <w:p w14:paraId="5F366B6B" w14:textId="17BEFF42"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LTG measures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TP subject to Transitional on RFR – Amount of TP gross of IGT</w:t>
            </w:r>
          </w:p>
        </w:tc>
        <w:tc>
          <w:tcPr>
            <w:tcW w:w="6095" w:type="dxa"/>
            <w:tcBorders>
              <w:top w:val="single" w:sz="4" w:space="0" w:color="auto"/>
              <w:left w:val="nil"/>
              <w:bottom w:val="single" w:sz="4" w:space="0" w:color="auto"/>
              <w:right w:val="single" w:sz="4" w:space="0" w:color="auto"/>
            </w:tcBorders>
            <w:shd w:val="clear" w:color="000000" w:fill="FFFFFF"/>
          </w:tcPr>
          <w:p w14:paraId="45C3D75D" w14:textId="15533D74"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Indicate the amount of </w:t>
            </w:r>
            <w:r w:rsidRPr="00C22FD0">
              <w:rPr>
                <w:rFonts w:ascii="Times New Roman" w:eastAsia="Times New Roman" w:hAnsi="Times New Roman" w:cs="Times New Roman"/>
                <w:sz w:val="20"/>
                <w:szCs w:val="20"/>
                <w:lang w:eastAsia="en-GB"/>
              </w:rPr>
              <w:t xml:space="preserve">Total amount of TP gross of </w:t>
            </w:r>
            <w:r w:rsidR="00A26C6E"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t>IGT</w:t>
            </w:r>
            <w:r w:rsidRPr="00C22FD0">
              <w:rPr>
                <w:rFonts w:ascii="Times New Roman" w:hAnsi="Times New Roman" w:cs="Times New Roman"/>
                <w:sz w:val="20"/>
                <w:szCs w:val="20"/>
                <w:lang w:val="en-US"/>
              </w:rPr>
              <w:t xml:space="preserve"> (C0050) subject to the transitional </w:t>
            </w:r>
            <w:r w:rsidR="00A26C6E" w:rsidRPr="00C22FD0">
              <w:rPr>
                <w:rFonts w:ascii="Times New Roman" w:hAnsi="Times New Roman" w:cs="Times New Roman"/>
                <w:sz w:val="20"/>
                <w:szCs w:val="20"/>
                <w:lang w:val="en-US"/>
              </w:rPr>
              <w:t>adjustment to the relevant risk-free interest rate term structure</w:t>
            </w:r>
            <w:r w:rsidRPr="00C22FD0">
              <w:rPr>
                <w:rFonts w:ascii="Times New Roman" w:hAnsi="Times New Roman" w:cs="Times New Roman"/>
                <w:sz w:val="20"/>
                <w:szCs w:val="20"/>
                <w:lang w:val="en-US"/>
              </w:rPr>
              <w:t>.</w:t>
            </w:r>
          </w:p>
          <w:p w14:paraId="0529EF6B" w14:textId="77777777" w:rsidR="00E21451" w:rsidRPr="00C22FD0" w:rsidRDefault="00E21451" w:rsidP="0040755A">
            <w:pPr>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The cell shall be filled in with amounts gross of reinsurance and IGT.</w:t>
            </w:r>
          </w:p>
        </w:tc>
      </w:tr>
      <w:tr w:rsidR="00E21451" w:rsidRPr="00C22FD0" w14:paraId="397B51FC" w14:textId="77777777" w:rsidTr="0040755A">
        <w:trPr>
          <w:trHeight w:val="1124"/>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C7EBEC2"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C0250</w:t>
            </w:r>
          </w:p>
        </w:tc>
        <w:tc>
          <w:tcPr>
            <w:tcW w:w="1701" w:type="dxa"/>
            <w:tcBorders>
              <w:top w:val="single" w:sz="4" w:space="0" w:color="auto"/>
              <w:left w:val="nil"/>
              <w:bottom w:val="single" w:sz="4" w:space="0" w:color="auto"/>
              <w:right w:val="single" w:sz="4" w:space="0" w:color="auto"/>
            </w:tcBorders>
            <w:shd w:val="clear" w:color="auto" w:fill="auto"/>
          </w:tcPr>
          <w:p w14:paraId="7568CFEC" w14:textId="21E1A195"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LTG measures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TP subject to VA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Amount of TP gross of IGT</w:t>
            </w:r>
          </w:p>
        </w:tc>
        <w:tc>
          <w:tcPr>
            <w:tcW w:w="6095" w:type="dxa"/>
            <w:tcBorders>
              <w:top w:val="single" w:sz="4" w:space="0" w:color="auto"/>
              <w:left w:val="nil"/>
              <w:bottom w:val="single" w:sz="4" w:space="0" w:color="auto"/>
              <w:right w:val="single" w:sz="4" w:space="0" w:color="auto"/>
            </w:tcBorders>
            <w:shd w:val="clear" w:color="000000" w:fill="FFFFFF"/>
          </w:tcPr>
          <w:p w14:paraId="50FD7A75" w14:textId="686461E4"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Indicate the amount of </w:t>
            </w:r>
            <w:r w:rsidR="00A26C6E" w:rsidRPr="00C22FD0">
              <w:rPr>
                <w:rFonts w:ascii="Times New Roman" w:hAnsi="Times New Roman" w:cs="Times New Roman"/>
                <w:sz w:val="20"/>
                <w:szCs w:val="20"/>
                <w:lang w:val="en-US"/>
              </w:rPr>
              <w:t xml:space="preserve"> </w:t>
            </w:r>
            <w:r w:rsidRPr="00C22FD0">
              <w:rPr>
                <w:rFonts w:ascii="Times New Roman" w:eastAsia="Times New Roman" w:hAnsi="Times New Roman" w:cs="Times New Roman"/>
                <w:sz w:val="20"/>
                <w:szCs w:val="20"/>
                <w:lang w:eastAsia="en-GB"/>
              </w:rPr>
              <w:t>Total amount of TP gross of IGT</w:t>
            </w:r>
            <w:r w:rsidRPr="00C22FD0">
              <w:rPr>
                <w:rFonts w:ascii="Times New Roman" w:hAnsi="Times New Roman" w:cs="Times New Roman"/>
                <w:sz w:val="20"/>
                <w:szCs w:val="20"/>
                <w:lang w:val="en-US"/>
              </w:rPr>
              <w:t xml:space="preserve"> (C0050) subject to volatility adjustment.</w:t>
            </w:r>
          </w:p>
          <w:p w14:paraId="274FBFBC" w14:textId="680087F9" w:rsidR="00E21451" w:rsidRPr="00C22FD0" w:rsidRDefault="00E21451" w:rsidP="0040755A">
            <w:pPr>
              <w:rPr>
                <w:rFonts w:ascii="Times New Roman" w:hAnsi="Times New Roman" w:cs="Times New Roman"/>
                <w:sz w:val="20"/>
                <w:szCs w:val="20"/>
                <w:lang w:val="en-US"/>
              </w:rPr>
            </w:pPr>
            <w:r w:rsidRPr="00C22FD0">
              <w:rPr>
                <w:rFonts w:ascii="Times New Roman" w:eastAsia="Times New Roman" w:hAnsi="Times New Roman" w:cs="Times New Roman"/>
                <w:sz w:val="20"/>
                <w:szCs w:val="20"/>
                <w:lang w:eastAsia="en-GB"/>
              </w:rPr>
              <w:t>The cell shall be filled in with amounts gross of reinsurance and IGT, including intra</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group reinsurance.</w:t>
            </w:r>
          </w:p>
        </w:tc>
      </w:tr>
      <w:tr w:rsidR="00E21451" w:rsidRPr="00C22FD0" w14:paraId="2B2D3C52" w14:textId="77777777" w:rsidTr="0040755A">
        <w:trPr>
          <w:trHeight w:val="557"/>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B04FD59"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C0260</w:t>
            </w:r>
          </w:p>
        </w:tc>
        <w:tc>
          <w:tcPr>
            <w:tcW w:w="1701" w:type="dxa"/>
            <w:tcBorders>
              <w:top w:val="single" w:sz="4" w:space="0" w:color="auto"/>
              <w:left w:val="nil"/>
              <w:bottom w:val="single" w:sz="4" w:space="0" w:color="auto"/>
              <w:right w:val="single" w:sz="4" w:space="0" w:color="auto"/>
            </w:tcBorders>
            <w:shd w:val="clear" w:color="auto" w:fill="auto"/>
          </w:tcPr>
          <w:p w14:paraId="19782024" w14:textId="776D5A28"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LTG measures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w:t>
            </w:r>
            <w:r w:rsidRPr="00C22FD0">
              <w:rPr>
                <w:rFonts w:ascii="Times New Roman" w:hAnsi="Times New Roman" w:cs="Times New Roman"/>
                <w:sz w:val="20"/>
                <w:szCs w:val="20"/>
              </w:rPr>
              <w:t xml:space="preserve">TP subject to MA – </w:t>
            </w:r>
            <w:r w:rsidRPr="00C22FD0">
              <w:rPr>
                <w:rFonts w:ascii="Times New Roman" w:eastAsia="Times New Roman" w:hAnsi="Times New Roman" w:cs="Times New Roman"/>
                <w:sz w:val="20"/>
                <w:szCs w:val="20"/>
                <w:lang w:eastAsia="en-GB"/>
              </w:rPr>
              <w:t xml:space="preserve">Amount of TP </w:t>
            </w:r>
            <w:r w:rsidRPr="00C22FD0">
              <w:rPr>
                <w:rFonts w:ascii="Times New Roman" w:hAnsi="Times New Roman" w:cs="Times New Roman"/>
                <w:sz w:val="20"/>
                <w:szCs w:val="20"/>
              </w:rPr>
              <w:t>gross of IGT</w:t>
            </w:r>
          </w:p>
        </w:tc>
        <w:tc>
          <w:tcPr>
            <w:tcW w:w="6095" w:type="dxa"/>
            <w:tcBorders>
              <w:top w:val="single" w:sz="4" w:space="0" w:color="auto"/>
              <w:left w:val="nil"/>
              <w:bottom w:val="single" w:sz="4" w:space="0" w:color="auto"/>
              <w:right w:val="single" w:sz="4" w:space="0" w:color="auto"/>
            </w:tcBorders>
            <w:shd w:val="clear" w:color="000000" w:fill="FFFFFF"/>
          </w:tcPr>
          <w:p w14:paraId="3075D2A1" w14:textId="77777777" w:rsidR="00E21451" w:rsidRPr="00C22FD0" w:rsidRDefault="00E21451" w:rsidP="0040755A">
            <w:pPr>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Indicate the amount of </w:t>
            </w:r>
            <w:r w:rsidRPr="00C22FD0">
              <w:rPr>
                <w:rFonts w:ascii="Times New Roman" w:eastAsia="Times New Roman" w:hAnsi="Times New Roman" w:cs="Times New Roman"/>
                <w:sz w:val="20"/>
                <w:szCs w:val="20"/>
                <w:lang w:eastAsia="en-GB"/>
              </w:rPr>
              <w:t>Total amount of TP gross of IGT</w:t>
            </w:r>
            <w:r w:rsidRPr="00C22FD0">
              <w:rPr>
                <w:rFonts w:ascii="Times New Roman" w:hAnsi="Times New Roman" w:cs="Times New Roman"/>
                <w:sz w:val="20"/>
                <w:szCs w:val="20"/>
                <w:lang w:val="en-US"/>
              </w:rPr>
              <w:t xml:space="preserve"> (C0050) subject to matching adjustment.</w:t>
            </w:r>
          </w:p>
          <w:p w14:paraId="331E4441" w14:textId="3928B6A7" w:rsidR="00E21451" w:rsidRPr="00C22FD0" w:rsidRDefault="00E21451" w:rsidP="0040755A">
            <w:pPr>
              <w:rPr>
                <w:rFonts w:ascii="Times New Roman" w:hAnsi="Times New Roman" w:cs="Times New Roman"/>
                <w:sz w:val="20"/>
                <w:szCs w:val="20"/>
                <w:lang w:val="en-US"/>
              </w:rPr>
            </w:pPr>
            <w:r w:rsidRPr="00C22FD0">
              <w:rPr>
                <w:rFonts w:ascii="Times New Roman" w:eastAsia="Times New Roman" w:hAnsi="Times New Roman" w:cs="Times New Roman"/>
                <w:sz w:val="20"/>
                <w:szCs w:val="20"/>
                <w:lang w:eastAsia="en-GB"/>
              </w:rPr>
              <w:t>The cell shall be filled in with amounts gross of reinsurance and IGT, including intra</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group reinsurance.</w:t>
            </w:r>
          </w:p>
        </w:tc>
      </w:tr>
    </w:tbl>
    <w:p w14:paraId="016FCCF1" w14:textId="77777777" w:rsidR="00E21451" w:rsidRPr="00C22FD0" w:rsidRDefault="00E21451" w:rsidP="0040755A">
      <w:pPr>
        <w:rPr>
          <w:rFonts w:ascii="Times New Roman" w:hAnsi="Times New Roman"/>
        </w:rPr>
      </w:pPr>
    </w:p>
    <w:p w14:paraId="3915E10A" w14:textId="4ACAB255" w:rsidR="00E21451" w:rsidRPr="00C22FD0" w:rsidRDefault="00E21451" w:rsidP="0040755A">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 xml:space="preserve">S.36.01 </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 IGT </w:t>
      </w:r>
      <w:r w:rsidR="00B262E1" w:rsidRPr="00C22FD0">
        <w:rPr>
          <w:rFonts w:ascii="Times New Roman" w:eastAsia="Times New Roman" w:hAnsi="Times New Roman" w:cs="Times New Roman"/>
          <w:b/>
          <w:bCs/>
          <w:sz w:val="20"/>
          <w:szCs w:val="20"/>
          <w:lang w:eastAsia="en-GB"/>
        </w:rPr>
        <w:t>– E</w:t>
      </w:r>
      <w:r w:rsidRPr="00C22FD0">
        <w:rPr>
          <w:rFonts w:ascii="Times New Roman" w:eastAsia="Times New Roman" w:hAnsi="Times New Roman" w:cs="Times New Roman"/>
          <w:b/>
          <w:bCs/>
          <w:sz w:val="20"/>
          <w:szCs w:val="20"/>
          <w:lang w:eastAsia="en-GB"/>
        </w:rPr>
        <w:t>quity</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type transactions, debt and asset transfer</w:t>
      </w:r>
    </w:p>
    <w:p w14:paraId="17670BE9" w14:textId="77777777" w:rsidR="00E21451" w:rsidRPr="00C22FD0" w:rsidRDefault="00E21451" w:rsidP="00BB154E">
      <w:pPr>
        <w:rPr>
          <w:rFonts w:ascii="Times New Roman" w:hAnsi="Times New Roman"/>
          <w:sz w:val="20"/>
        </w:rPr>
      </w:pPr>
      <w:r w:rsidRPr="00C22FD0">
        <w:rPr>
          <w:rFonts w:ascii="Times New Roman" w:eastAsia="Times New Roman" w:hAnsi="Times New Roman" w:cs="Times New Roman"/>
          <w:b/>
          <w:bCs/>
          <w:sz w:val="20"/>
          <w:szCs w:val="20"/>
          <w:lang w:eastAsia="en-GB"/>
        </w:rPr>
        <w:t>General comments:</w:t>
      </w:r>
    </w:p>
    <w:p w14:paraId="6740AF53" w14:textId="3CA70DC1"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37930082" w14:textId="4ACDC8DF" w:rsidR="00E21451" w:rsidRPr="00C22FD0" w:rsidRDefault="00E21451" w:rsidP="0040755A">
      <w:pPr>
        <w:snapToGrid w:val="0"/>
        <w:spacing w:after="0" w:line="240" w:lineRule="auto"/>
        <w:jc w:val="both"/>
        <w:rPr>
          <w:rFonts w:ascii="Times New Roman" w:hAnsi="Times New Roman" w:cs="Times New Roman"/>
          <w:color w:val="000000"/>
          <w:sz w:val="20"/>
          <w:szCs w:val="20"/>
        </w:rPr>
      </w:pPr>
      <w:r w:rsidRPr="00C22FD0">
        <w:rPr>
          <w:rFonts w:ascii="Times New Roman" w:hAnsi="Times New Roman" w:cs="Times New Roman"/>
          <w:sz w:val="20"/>
          <w:szCs w:val="20"/>
        </w:rPr>
        <w:t>The purpose of this template is to collect information on all (significant, very significant and transactions required to be reported in all circumstances) IGTs related to equity, debt, reciprocal financing and asset transfers related transactions within a group</w:t>
      </w:r>
      <w:r w:rsidR="00CF0904" w:rsidRPr="00C22FD0">
        <w:rPr>
          <w:rFonts w:ascii="Times New Roman" w:hAnsi="Times New Roman" w:cs="Times New Roman"/>
          <w:sz w:val="20"/>
          <w:szCs w:val="20"/>
        </w:rPr>
        <w:t xml:space="preserve"> identified</w:t>
      </w:r>
      <w:r w:rsidRPr="00C22FD0">
        <w:rPr>
          <w:rFonts w:ascii="Times New Roman" w:hAnsi="Times New Roman" w:cs="Times New Roman"/>
          <w:sz w:val="20"/>
          <w:szCs w:val="20"/>
        </w:rPr>
        <w:t xml:space="preserve">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213(2)(a)</w:t>
      </w:r>
      <w:r w:rsidR="00CF0904" w:rsidRPr="00C22FD0">
        <w:rPr>
          <w:rFonts w:ascii="Times New Roman" w:hAnsi="Times New Roman" w:cs="Times New Roman"/>
          <w:sz w:val="20"/>
          <w:szCs w:val="20"/>
        </w:rPr>
        <w:t xml:space="preserve"> to </w:t>
      </w:r>
      <w:r w:rsidRPr="00C22FD0">
        <w:rPr>
          <w:rFonts w:ascii="Times New Roman" w:hAnsi="Times New Roman" w:cs="Times New Roman"/>
          <w:sz w:val="20"/>
          <w:szCs w:val="20"/>
        </w:rPr>
        <w:t xml:space="preserve">(c) of Directive 2009/138/EC. These include, but are not limited to: </w:t>
      </w:r>
    </w:p>
    <w:p w14:paraId="1D8750A6" w14:textId="0DA62D48" w:rsidR="00E21451" w:rsidRPr="00C22FD0" w:rsidRDefault="00E21451" w:rsidP="00B42F70">
      <w:pPr>
        <w:numPr>
          <w:ilvl w:val="0"/>
          <w:numId w:val="38"/>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r w:rsidRPr="00C22FD0">
        <w:rPr>
          <w:rFonts w:ascii="Times New Roman" w:hAnsi="Times New Roman" w:cs="Times New Roman"/>
          <w:color w:val="000000"/>
          <w:sz w:val="20"/>
          <w:szCs w:val="20"/>
        </w:rPr>
        <w:t>equity and other capital items including participations in related entities and transfer shares of related entities of the group;</w:t>
      </w:r>
    </w:p>
    <w:p w14:paraId="6B2DA67A" w14:textId="48D51D52" w:rsidR="00E21451" w:rsidRPr="00C22FD0" w:rsidRDefault="00E21451" w:rsidP="00B42F70">
      <w:pPr>
        <w:numPr>
          <w:ilvl w:val="0"/>
          <w:numId w:val="38"/>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r w:rsidRPr="00C22FD0">
        <w:rPr>
          <w:rFonts w:ascii="Times New Roman" w:hAnsi="Times New Roman" w:cs="Times New Roman"/>
          <w:color w:val="000000"/>
          <w:sz w:val="20"/>
          <w:szCs w:val="20"/>
        </w:rPr>
        <w:t>debt including bonds, loans, collateralised debt, and other transactions of similar nature e.g. with periodic pre</w:t>
      </w:r>
      <w:r w:rsidR="004508C9" w:rsidRPr="00C22FD0">
        <w:rPr>
          <w:rFonts w:ascii="Times New Roman" w:hAnsi="Times New Roman" w:cs="Times New Roman"/>
          <w:color w:val="000000"/>
          <w:sz w:val="20"/>
          <w:szCs w:val="20"/>
        </w:rPr>
        <w:t>–</w:t>
      </w:r>
      <w:r w:rsidRPr="00C22FD0">
        <w:rPr>
          <w:rFonts w:ascii="Times New Roman" w:hAnsi="Times New Roman" w:cs="Times New Roman"/>
          <w:color w:val="000000"/>
          <w:sz w:val="20"/>
          <w:szCs w:val="20"/>
        </w:rPr>
        <w:t>determined interest or coupon or premium payments for a pre</w:t>
      </w:r>
      <w:r w:rsidR="004508C9" w:rsidRPr="00C22FD0">
        <w:rPr>
          <w:rFonts w:ascii="Times New Roman" w:hAnsi="Times New Roman" w:cs="Times New Roman"/>
          <w:color w:val="000000"/>
          <w:sz w:val="20"/>
          <w:szCs w:val="20"/>
        </w:rPr>
        <w:t>–</w:t>
      </w:r>
      <w:r w:rsidRPr="00C22FD0">
        <w:rPr>
          <w:rFonts w:ascii="Times New Roman" w:hAnsi="Times New Roman" w:cs="Times New Roman"/>
          <w:color w:val="000000"/>
          <w:sz w:val="20"/>
          <w:szCs w:val="20"/>
        </w:rPr>
        <w:t xml:space="preserve">determined period of time.  </w:t>
      </w:r>
    </w:p>
    <w:p w14:paraId="51587CAC" w14:textId="77777777" w:rsidR="00E21451" w:rsidRPr="00C22FD0" w:rsidRDefault="00E21451" w:rsidP="00B42F70">
      <w:pPr>
        <w:numPr>
          <w:ilvl w:val="0"/>
          <w:numId w:val="38"/>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r w:rsidRPr="00C22FD0">
        <w:rPr>
          <w:rFonts w:ascii="Times New Roman" w:hAnsi="Times New Roman" w:cs="Times New Roman"/>
          <w:color w:val="000000"/>
          <w:sz w:val="20"/>
          <w:szCs w:val="20"/>
        </w:rPr>
        <w:t>other asset transfer such as transfer of properties and transfer of shares of other companies unrelated (i.e. outside) to the group.</w:t>
      </w:r>
    </w:p>
    <w:p w14:paraId="4AB3B0F8" w14:textId="77777777" w:rsidR="00E21451" w:rsidRPr="00C22FD0" w:rsidRDefault="00E21451" w:rsidP="0040755A">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14:paraId="6A98F5CE" w14:textId="275AAE82"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p>
    <w:p w14:paraId="091AC644"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p>
    <w:p w14:paraId="6334DDCA" w14:textId="77777777"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C22FD0">
        <w:rPr>
          <w:rFonts w:ascii="Times New Roman" w:hAnsi="Times New Roman" w:cs="Times New Roman"/>
          <w:sz w:val="20"/>
          <w:szCs w:val="20"/>
        </w:rPr>
        <w:t xml:space="preserve">This template shall include IGTs that were: </w:t>
      </w:r>
    </w:p>
    <w:p w14:paraId="7E2D8C55" w14:textId="5954B5B7" w:rsidR="00E21451" w:rsidRPr="00C22FD0"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in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force at the start of the reporting period. </w:t>
      </w:r>
    </w:p>
    <w:p w14:paraId="346DA60B" w14:textId="77777777" w:rsidR="00E21451" w:rsidRPr="00C22FD0"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incepted during the reporting period and outstanding at the reporting date. </w:t>
      </w:r>
    </w:p>
    <w:p w14:paraId="6D87D5ED" w14:textId="77777777" w:rsidR="00E21451" w:rsidRPr="00C22FD0"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incepted and expired/matured during the reporting period.  </w:t>
      </w:r>
    </w:p>
    <w:p w14:paraId="0F26CE73" w14:textId="77777777" w:rsidR="00E21451" w:rsidRPr="00C22FD0" w:rsidRDefault="00E21451" w:rsidP="0040755A">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14:paraId="5ECAD416" w14:textId="77777777"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C22FD0">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individually reported where collectively they are at or above the corresponding threshold values for significant or very significant IGTs.  </w:t>
      </w:r>
    </w:p>
    <w:p w14:paraId="263746AE" w14:textId="77777777"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p>
    <w:p w14:paraId="319F5043"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Each transaction shall be reported separately.</w:t>
      </w:r>
    </w:p>
    <w:p w14:paraId="47D6E604"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p>
    <w:p w14:paraId="1A4312D4" w14:textId="539FFA0A"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Any additions / top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ups to significant IGTs shall be reported as a separate IGT, even if the top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up in its own right falls below the significant threshold limit. For example, if an undertaking increases the initial loan amount to another related undertaking the addition to the loan sh</w:t>
      </w:r>
      <w:r w:rsidR="00F61328" w:rsidRPr="00C22FD0">
        <w:rPr>
          <w:rFonts w:ascii="Times New Roman" w:hAnsi="Times New Roman" w:cs="Times New Roman"/>
          <w:sz w:val="20"/>
          <w:szCs w:val="20"/>
        </w:rPr>
        <w:t>ould</w:t>
      </w:r>
      <w:r w:rsidRPr="00C22FD0">
        <w:rPr>
          <w:rFonts w:ascii="Times New Roman" w:hAnsi="Times New Roman" w:cs="Times New Roman"/>
          <w:sz w:val="20"/>
          <w:szCs w:val="20"/>
        </w:rPr>
        <w:t xml:space="preserve"> be recorded as a separate item with its issue date as the date of the top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up.</w:t>
      </w:r>
    </w:p>
    <w:p w14:paraId="1A360DA9"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p>
    <w:p w14:paraId="26B6BA2D"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lastRenderedPageBreak/>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4B112983"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p>
    <w:p w14:paraId="6C726645"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Where there is a chain of related IGTs (say A invests in B and B invests in C), each link of the chain needs to be reported as a separate IGT.  </w:t>
      </w:r>
    </w:p>
    <w:p w14:paraId="7BCA638B" w14:textId="77777777" w:rsidR="00E21451" w:rsidRPr="00C22FD0" w:rsidRDefault="00E21451" w:rsidP="0040755A">
      <w:pPr>
        <w:tabs>
          <w:tab w:val="left" w:pos="459"/>
        </w:tabs>
        <w:snapToGrid w:val="0"/>
        <w:spacing w:after="0" w:line="240" w:lineRule="auto"/>
        <w:ind w:left="175"/>
        <w:rPr>
          <w:rFonts w:ascii="Times New Roman" w:hAnsi="Times New Roman" w:cs="Times New Roman"/>
          <w:color w:val="000000"/>
          <w:sz w:val="20"/>
          <w:szCs w:val="20"/>
        </w:rPr>
      </w:pPr>
    </w:p>
    <w:tbl>
      <w:tblPr>
        <w:tblW w:w="9072" w:type="dxa"/>
        <w:tblInd w:w="108" w:type="dxa"/>
        <w:tblLook w:val="04A0" w:firstRow="1" w:lastRow="0" w:firstColumn="1" w:lastColumn="0" w:noHBand="0" w:noVBand="1"/>
      </w:tblPr>
      <w:tblGrid>
        <w:gridCol w:w="850"/>
        <w:gridCol w:w="2234"/>
        <w:gridCol w:w="5988"/>
      </w:tblGrid>
      <w:tr w:rsidR="00E21451" w:rsidRPr="00C22FD0" w14:paraId="3842CF6F" w14:textId="77777777" w:rsidTr="0040755A">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59BCB7"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97DA3"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ITEM</w:t>
            </w:r>
          </w:p>
        </w:tc>
        <w:tc>
          <w:tcPr>
            <w:tcW w:w="5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5C928" w14:textId="77777777" w:rsidR="00E21451" w:rsidRPr="00C22FD0" w:rsidRDefault="00E21451" w:rsidP="0040755A">
            <w:pPr>
              <w:spacing w:after="0" w:line="240" w:lineRule="auto"/>
              <w:jc w:val="cente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INSTRUCTIONS</w:t>
            </w:r>
          </w:p>
        </w:tc>
      </w:tr>
      <w:tr w:rsidR="00E21451" w:rsidRPr="00C22FD0" w14:paraId="6882A77E" w14:textId="77777777" w:rsidTr="0040755A">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761CAF3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C0010 </w:t>
            </w:r>
          </w:p>
        </w:tc>
        <w:tc>
          <w:tcPr>
            <w:tcW w:w="2234" w:type="dxa"/>
            <w:tcBorders>
              <w:top w:val="single" w:sz="4" w:space="0" w:color="auto"/>
              <w:left w:val="nil"/>
              <w:bottom w:val="single" w:sz="4" w:space="0" w:color="auto"/>
              <w:right w:val="single" w:sz="4" w:space="0" w:color="auto"/>
            </w:tcBorders>
            <w:shd w:val="clear" w:color="auto" w:fill="auto"/>
            <w:hideMark/>
          </w:tcPr>
          <w:p w14:paraId="457B8FCD"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 of intragroup transaction</w:t>
            </w:r>
          </w:p>
        </w:tc>
        <w:tc>
          <w:tcPr>
            <w:tcW w:w="5988" w:type="dxa"/>
            <w:tcBorders>
              <w:top w:val="single" w:sz="4" w:space="0" w:color="auto"/>
              <w:left w:val="nil"/>
              <w:bottom w:val="single" w:sz="4" w:space="0" w:color="auto"/>
              <w:right w:val="single" w:sz="4" w:space="0" w:color="auto"/>
            </w:tcBorders>
            <w:shd w:val="clear" w:color="auto" w:fill="auto"/>
            <w:hideMark/>
          </w:tcPr>
          <w:p w14:paraId="304880D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Unique internal identification code for each intragroup transaction. Shall be consistent over time.</w:t>
            </w:r>
          </w:p>
        </w:tc>
      </w:tr>
      <w:tr w:rsidR="00E21451" w:rsidRPr="00C22FD0" w14:paraId="46CE71AE" w14:textId="77777777" w:rsidTr="0040755A">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7760773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C0020 </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4ACB89F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Investor/ lender name</w:t>
            </w:r>
          </w:p>
        </w:tc>
        <w:tc>
          <w:tcPr>
            <w:tcW w:w="5988" w:type="dxa"/>
            <w:tcBorders>
              <w:top w:val="single" w:sz="4" w:space="0" w:color="auto"/>
              <w:left w:val="single" w:sz="4" w:space="0" w:color="auto"/>
              <w:bottom w:val="single" w:sz="4" w:space="0" w:color="auto"/>
              <w:right w:val="single" w:sz="4" w:space="0" w:color="auto"/>
            </w:tcBorders>
            <w:shd w:val="clear" w:color="auto" w:fill="auto"/>
            <w:hideMark/>
          </w:tcPr>
          <w:p w14:paraId="7D79DADE" w14:textId="3B48221B" w:rsidR="00E21451" w:rsidRPr="00C22FD0" w:rsidRDefault="00E21451" w:rsidP="00C73CD4">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Name of the entity that is buying the equity or lending to a related undertaking </w:t>
            </w:r>
            <w:r w:rsidR="00B46E40" w:rsidRPr="00C22FD0">
              <w:rPr>
                <w:rFonts w:ascii="Times New Roman" w:eastAsia="Times New Roman" w:hAnsi="Times New Roman" w:cs="Times New Roman"/>
                <w:color w:val="000000"/>
                <w:sz w:val="20"/>
                <w:szCs w:val="20"/>
                <w:lang w:eastAsia="en-GB"/>
              </w:rPr>
              <w:t xml:space="preserve">within the scope of </w:t>
            </w:r>
            <w:r w:rsidR="00C73CD4" w:rsidRPr="00C22FD0">
              <w:rPr>
                <w:rFonts w:ascii="Times New Roman" w:eastAsia="Times New Roman" w:hAnsi="Times New Roman" w:cs="Times New Roman"/>
                <w:color w:val="000000"/>
                <w:sz w:val="20"/>
                <w:szCs w:val="20"/>
                <w:lang w:eastAsia="en-GB"/>
              </w:rPr>
              <w:t xml:space="preserve">the </w:t>
            </w:r>
            <w:r w:rsidR="00B46E40" w:rsidRPr="00C22FD0">
              <w:rPr>
                <w:rFonts w:ascii="Times New Roman" w:eastAsia="Times New Roman" w:hAnsi="Times New Roman" w:cs="Times New Roman"/>
                <w:color w:val="000000"/>
                <w:sz w:val="20"/>
                <w:szCs w:val="20"/>
                <w:lang w:eastAsia="en-GB"/>
              </w:rPr>
              <w:t>group</w:t>
            </w:r>
            <w:r w:rsidR="00C73CD4" w:rsidRPr="00C22FD0">
              <w:rPr>
                <w:rFonts w:ascii="Times New Roman" w:eastAsia="Times New Roman" w:hAnsi="Times New Roman" w:cs="Times New Roman"/>
                <w:color w:val="000000"/>
                <w:sz w:val="20"/>
                <w:szCs w:val="20"/>
                <w:lang w:eastAsia="en-GB"/>
              </w:rPr>
              <w:t>,</w:t>
            </w:r>
            <w:r w:rsidR="00B46E40" w:rsidRPr="00C22FD0">
              <w:rPr>
                <w:rFonts w:ascii="Times New Roman" w:eastAsia="Times New Roman" w:hAnsi="Times New Roman" w:cs="Times New Roman"/>
                <w:color w:val="000000"/>
                <w:sz w:val="20"/>
                <w:szCs w:val="20"/>
                <w:lang w:eastAsia="en-GB"/>
              </w:rPr>
              <w:t xml:space="preserve"> </w:t>
            </w:r>
            <w:r w:rsidR="00C73CD4" w:rsidRPr="00C22FD0">
              <w:rPr>
                <w:rFonts w:ascii="Times New Roman" w:eastAsia="Times New Roman" w:hAnsi="Times New Roman" w:cs="Times New Roman"/>
                <w:color w:val="000000"/>
                <w:sz w:val="20"/>
                <w:szCs w:val="20"/>
                <w:lang w:eastAsia="en-GB"/>
              </w:rPr>
              <w:t>in the meaning of Article 212(1)(c) of Directive 2009/138/EC</w:t>
            </w:r>
            <w:r w:rsidRPr="00C22FD0">
              <w:rPr>
                <w:rFonts w:ascii="Times New Roman" w:eastAsia="Times New Roman" w:hAnsi="Times New Roman" w:cs="Times New Roman"/>
                <w:color w:val="000000"/>
                <w:sz w:val="20"/>
                <w:szCs w:val="20"/>
                <w:lang w:eastAsia="en-GB"/>
              </w:rPr>
              <w:t xml:space="preserve">, i.e. the entity that recognises the transaction as an asset on their balance sheet (debit – balance sheet). </w:t>
            </w:r>
          </w:p>
        </w:tc>
      </w:tr>
      <w:tr w:rsidR="00E21451" w:rsidRPr="00C22FD0" w14:paraId="28640C48" w14:textId="77777777" w:rsidTr="0040755A">
        <w:trPr>
          <w:trHeight w:val="114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78EC03CA"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C0030 </w:t>
            </w:r>
          </w:p>
        </w:tc>
        <w:tc>
          <w:tcPr>
            <w:tcW w:w="2234" w:type="dxa"/>
            <w:tcBorders>
              <w:top w:val="single" w:sz="4" w:space="0" w:color="auto"/>
              <w:left w:val="nil"/>
              <w:bottom w:val="single" w:sz="4" w:space="0" w:color="auto"/>
              <w:right w:val="single" w:sz="4" w:space="0" w:color="auto"/>
            </w:tcBorders>
            <w:shd w:val="clear" w:color="auto" w:fill="auto"/>
            <w:hideMark/>
          </w:tcPr>
          <w:p w14:paraId="115A459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code  for investor / lender</w:t>
            </w:r>
          </w:p>
        </w:tc>
        <w:tc>
          <w:tcPr>
            <w:tcW w:w="5988" w:type="dxa"/>
            <w:tcBorders>
              <w:top w:val="single" w:sz="4" w:space="0" w:color="auto"/>
              <w:left w:val="nil"/>
              <w:bottom w:val="single" w:sz="4" w:space="0" w:color="auto"/>
              <w:right w:val="single" w:sz="4" w:space="0" w:color="auto"/>
            </w:tcBorders>
            <w:shd w:val="clear" w:color="auto" w:fill="auto"/>
            <w:hideMark/>
          </w:tcPr>
          <w:p w14:paraId="4F2C3FDE" w14:textId="595142CB"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color w:val="000000"/>
                <w:sz w:val="20"/>
                <w:szCs w:val="20"/>
                <w:lang w:eastAsia="en-GB"/>
              </w:rPr>
              <w:t xml:space="preserve">The unique identification code attached to the investor/buyer/transferee </w:t>
            </w:r>
            <w:r w:rsidRPr="00C22FD0">
              <w:rPr>
                <w:rFonts w:ascii="Times New Roman" w:hAnsi="Times New Roman" w:cs="Times New Roman"/>
                <w:sz w:val="20"/>
                <w:szCs w:val="20"/>
              </w:rPr>
              <w:t>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6F9B0036" w14:textId="4504739E" w:rsidR="00E21451" w:rsidRPr="00C22FD0" w:rsidRDefault="004508C9"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3F5FB211" w14:textId="77777777" w:rsidTr="0040755A">
        <w:trPr>
          <w:trHeight w:val="1140"/>
        </w:trPr>
        <w:tc>
          <w:tcPr>
            <w:tcW w:w="850" w:type="dxa"/>
            <w:tcBorders>
              <w:top w:val="nil"/>
              <w:left w:val="single" w:sz="4" w:space="0" w:color="auto"/>
              <w:bottom w:val="single" w:sz="4" w:space="0" w:color="auto"/>
              <w:right w:val="single" w:sz="4" w:space="0" w:color="auto"/>
            </w:tcBorders>
            <w:shd w:val="clear" w:color="auto" w:fill="auto"/>
          </w:tcPr>
          <w:p w14:paraId="2137F8F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C0040</w:t>
            </w:r>
          </w:p>
        </w:tc>
        <w:tc>
          <w:tcPr>
            <w:tcW w:w="2234" w:type="dxa"/>
            <w:tcBorders>
              <w:top w:val="nil"/>
              <w:left w:val="nil"/>
              <w:bottom w:val="single" w:sz="4" w:space="0" w:color="auto"/>
              <w:right w:val="single" w:sz="4" w:space="0" w:color="auto"/>
            </w:tcBorders>
            <w:shd w:val="clear" w:color="auto" w:fill="auto"/>
          </w:tcPr>
          <w:p w14:paraId="7B567776"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 code type of code of the investor/lender</w:t>
            </w:r>
          </w:p>
          <w:p w14:paraId="3F31ED5E"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14:paraId="796C0098" w14:textId="143F704F"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of the code used in item “Identification code for the investor/lender”:</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Specific code</w:t>
            </w:r>
          </w:p>
        </w:tc>
      </w:tr>
      <w:tr w:rsidR="00E21451" w:rsidRPr="00C22FD0" w14:paraId="4932CDC8" w14:textId="77777777" w:rsidTr="0040755A">
        <w:trPr>
          <w:trHeight w:val="570"/>
        </w:trPr>
        <w:tc>
          <w:tcPr>
            <w:tcW w:w="850" w:type="dxa"/>
            <w:tcBorders>
              <w:top w:val="nil"/>
              <w:left w:val="single" w:sz="4" w:space="0" w:color="auto"/>
              <w:bottom w:val="single" w:sz="4" w:space="0" w:color="auto"/>
              <w:right w:val="single" w:sz="4" w:space="0" w:color="auto"/>
            </w:tcBorders>
            <w:shd w:val="clear" w:color="auto" w:fill="auto"/>
            <w:hideMark/>
          </w:tcPr>
          <w:p w14:paraId="553F10C3"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C0050 </w:t>
            </w:r>
          </w:p>
        </w:tc>
        <w:tc>
          <w:tcPr>
            <w:tcW w:w="2234" w:type="dxa"/>
            <w:tcBorders>
              <w:top w:val="nil"/>
              <w:left w:val="nil"/>
              <w:bottom w:val="single" w:sz="4" w:space="0" w:color="auto"/>
              <w:right w:val="single" w:sz="4" w:space="0" w:color="auto"/>
            </w:tcBorders>
            <w:shd w:val="clear" w:color="auto" w:fill="auto"/>
            <w:hideMark/>
          </w:tcPr>
          <w:p w14:paraId="6F72F9D4"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Issuer/ borrower name</w:t>
            </w:r>
          </w:p>
        </w:tc>
        <w:tc>
          <w:tcPr>
            <w:tcW w:w="5988" w:type="dxa"/>
            <w:tcBorders>
              <w:top w:val="nil"/>
              <w:left w:val="nil"/>
              <w:bottom w:val="single" w:sz="4" w:space="0" w:color="auto"/>
              <w:right w:val="single" w:sz="4" w:space="0" w:color="auto"/>
            </w:tcBorders>
            <w:shd w:val="clear" w:color="auto" w:fill="auto"/>
            <w:hideMark/>
          </w:tcPr>
          <w:p w14:paraId="28E736E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Name of the entity that is issuing the equity/capital item, or borrowing money (issuing debt). I.e. the entity that recognises the transaction as a liability or capital on their balance sheet (credit – balance sheet).</w:t>
            </w:r>
          </w:p>
        </w:tc>
      </w:tr>
      <w:tr w:rsidR="00E21451" w:rsidRPr="00C22FD0" w14:paraId="09A273D4" w14:textId="77777777" w:rsidTr="0040755A">
        <w:trPr>
          <w:trHeight w:val="1140"/>
        </w:trPr>
        <w:tc>
          <w:tcPr>
            <w:tcW w:w="850" w:type="dxa"/>
            <w:tcBorders>
              <w:top w:val="nil"/>
              <w:left w:val="single" w:sz="4" w:space="0" w:color="auto"/>
              <w:bottom w:val="single" w:sz="4" w:space="0" w:color="auto"/>
              <w:right w:val="single" w:sz="4" w:space="0" w:color="auto"/>
            </w:tcBorders>
            <w:shd w:val="clear" w:color="auto" w:fill="auto"/>
            <w:hideMark/>
          </w:tcPr>
          <w:p w14:paraId="3D0D478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C0060 </w:t>
            </w:r>
          </w:p>
        </w:tc>
        <w:tc>
          <w:tcPr>
            <w:tcW w:w="2234" w:type="dxa"/>
            <w:tcBorders>
              <w:top w:val="nil"/>
              <w:left w:val="nil"/>
              <w:bottom w:val="single" w:sz="4" w:space="0" w:color="auto"/>
              <w:right w:val="single" w:sz="4" w:space="0" w:color="auto"/>
            </w:tcBorders>
            <w:shd w:val="clear" w:color="auto" w:fill="auto"/>
            <w:hideMark/>
          </w:tcPr>
          <w:p w14:paraId="417DBFAA"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code for issuer / borrower</w:t>
            </w:r>
          </w:p>
        </w:tc>
        <w:tc>
          <w:tcPr>
            <w:tcW w:w="5988" w:type="dxa"/>
            <w:tcBorders>
              <w:top w:val="nil"/>
              <w:left w:val="nil"/>
              <w:bottom w:val="single" w:sz="4" w:space="0" w:color="auto"/>
              <w:right w:val="single" w:sz="4" w:space="0" w:color="auto"/>
            </w:tcBorders>
            <w:shd w:val="clear" w:color="auto" w:fill="auto"/>
            <w:hideMark/>
          </w:tcPr>
          <w:p w14:paraId="102EAA63" w14:textId="56D4525C"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color w:val="000000"/>
                <w:sz w:val="20"/>
                <w:szCs w:val="20"/>
                <w:lang w:eastAsia="en-GB"/>
              </w:rPr>
              <w:t xml:space="preserve">The unique identification code attached to the investor/buyer/transferee </w:t>
            </w:r>
            <w:r w:rsidRPr="00C22FD0">
              <w:rPr>
                <w:rFonts w:ascii="Times New Roman" w:hAnsi="Times New Roman" w:cs="Times New Roman"/>
                <w:sz w:val="20"/>
                <w:szCs w:val="20"/>
              </w:rPr>
              <w:t>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694B5255" w14:textId="01ECC3C2" w:rsidR="00E21451" w:rsidRPr="00C22FD0" w:rsidRDefault="004508C9"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r>
            <w:r w:rsidR="00E21451" w:rsidRPr="00C22FD0">
              <w:rPr>
                <w:rFonts w:ascii="Times New Roman" w:eastAsia="Times New Roman" w:hAnsi="Times New Roman" w:cs="Times New Roman"/>
                <w:sz w:val="20"/>
                <w:szCs w:val="20"/>
                <w:lang w:eastAsia="en-GB"/>
              </w:rPr>
              <w:lastRenderedPageBreak/>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2005D403" w14:textId="77777777" w:rsidTr="0040755A">
        <w:trPr>
          <w:trHeight w:val="1140"/>
        </w:trPr>
        <w:tc>
          <w:tcPr>
            <w:tcW w:w="850" w:type="dxa"/>
            <w:tcBorders>
              <w:top w:val="nil"/>
              <w:left w:val="single" w:sz="4" w:space="0" w:color="auto"/>
              <w:bottom w:val="single" w:sz="4" w:space="0" w:color="auto"/>
              <w:right w:val="single" w:sz="4" w:space="0" w:color="auto"/>
            </w:tcBorders>
            <w:shd w:val="clear" w:color="auto" w:fill="auto"/>
          </w:tcPr>
          <w:p w14:paraId="3842438A" w14:textId="77777777" w:rsidR="00E21451" w:rsidRPr="00C22FD0" w:rsidRDefault="00E21451">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C0070</w:t>
            </w:r>
          </w:p>
        </w:tc>
        <w:tc>
          <w:tcPr>
            <w:tcW w:w="2234" w:type="dxa"/>
            <w:tcBorders>
              <w:top w:val="nil"/>
              <w:left w:val="nil"/>
              <w:bottom w:val="single" w:sz="4" w:space="0" w:color="auto"/>
              <w:right w:val="single" w:sz="4" w:space="0" w:color="auto"/>
            </w:tcBorders>
            <w:shd w:val="clear" w:color="auto" w:fill="auto"/>
          </w:tcPr>
          <w:p w14:paraId="6125CF7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 code type of code of the issuer / borrower</w:t>
            </w:r>
          </w:p>
        </w:tc>
        <w:tc>
          <w:tcPr>
            <w:tcW w:w="5988" w:type="dxa"/>
            <w:tcBorders>
              <w:top w:val="nil"/>
              <w:left w:val="nil"/>
              <w:bottom w:val="single" w:sz="4" w:space="0" w:color="auto"/>
              <w:right w:val="single" w:sz="4" w:space="0" w:color="auto"/>
            </w:tcBorders>
            <w:shd w:val="clear" w:color="auto" w:fill="auto"/>
          </w:tcPr>
          <w:p w14:paraId="0294C2E7" w14:textId="69172D1C"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of the code used in item “Identification code for the issuer/borrower”:</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Specific code</w:t>
            </w:r>
          </w:p>
        </w:tc>
      </w:tr>
      <w:tr w:rsidR="00E21451" w:rsidRPr="00C22FD0" w14:paraId="66538D27" w14:textId="77777777" w:rsidTr="0040755A">
        <w:trPr>
          <w:trHeight w:val="240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1AA3447F"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C0080 </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0487789C"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 Code of the instrument</w:t>
            </w:r>
          </w:p>
        </w:tc>
        <w:tc>
          <w:tcPr>
            <w:tcW w:w="5988" w:type="dxa"/>
            <w:tcBorders>
              <w:top w:val="single" w:sz="4" w:space="0" w:color="auto"/>
              <w:left w:val="nil"/>
              <w:bottom w:val="single" w:sz="4" w:space="0" w:color="auto"/>
              <w:right w:val="single" w:sz="4" w:space="0" w:color="auto"/>
            </w:tcBorders>
            <w:shd w:val="clear" w:color="auto" w:fill="auto"/>
            <w:hideMark/>
          </w:tcPr>
          <w:p w14:paraId="5C2A9C30" w14:textId="21350778"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identification code of the instrument (capital, debt etc.) between the two counterparties identified </w:t>
            </w:r>
            <w:r w:rsidRPr="00C22FD0">
              <w:rPr>
                <w:rFonts w:ascii="Times New Roman" w:hAnsi="Times New Roman" w:cs="Times New Roman"/>
                <w:sz w:val="20"/>
                <w:szCs w:val="20"/>
              </w:rPr>
              <w:t xml:space="preserve">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This code must be consistent over time.</w:t>
            </w:r>
          </w:p>
          <w:p w14:paraId="69B6BB05"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p>
          <w:p w14:paraId="2231AA0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may be different from the intragroup transaction code provided in cell C0010.</w:t>
            </w:r>
          </w:p>
        </w:tc>
      </w:tr>
      <w:tr w:rsidR="00E21451" w:rsidRPr="00C22FD0" w14:paraId="48BB7CFD" w14:textId="77777777" w:rsidTr="0040755A">
        <w:trPr>
          <w:trHeight w:val="142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2E5AF22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C0090 </w:t>
            </w:r>
          </w:p>
        </w:tc>
        <w:tc>
          <w:tcPr>
            <w:tcW w:w="2234" w:type="dxa"/>
            <w:tcBorders>
              <w:top w:val="single" w:sz="4" w:space="0" w:color="auto"/>
              <w:left w:val="nil"/>
              <w:bottom w:val="single" w:sz="4" w:space="0" w:color="auto"/>
              <w:right w:val="single" w:sz="4" w:space="0" w:color="auto"/>
            </w:tcBorders>
            <w:shd w:val="clear" w:color="auto" w:fill="auto"/>
            <w:hideMark/>
          </w:tcPr>
          <w:p w14:paraId="7207911C"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 Code Type of the instrument</w:t>
            </w:r>
          </w:p>
        </w:tc>
        <w:tc>
          <w:tcPr>
            <w:tcW w:w="5988" w:type="dxa"/>
            <w:tcBorders>
              <w:top w:val="single" w:sz="4" w:space="0" w:color="auto"/>
              <w:left w:val="nil"/>
              <w:bottom w:val="nil"/>
              <w:right w:val="single" w:sz="4" w:space="0" w:color="auto"/>
            </w:tcBorders>
            <w:shd w:val="clear" w:color="auto" w:fill="auto"/>
            <w:hideMark/>
          </w:tcPr>
          <w:p w14:paraId="2756D70F"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ID Code used for the “</w:t>
            </w:r>
            <w:r w:rsidRPr="00C22FD0">
              <w:rPr>
                <w:rFonts w:ascii="Times New Roman" w:eastAsia="Times New Roman" w:hAnsi="Times New Roman" w:cs="Times New Roman"/>
                <w:sz w:val="20"/>
                <w:szCs w:val="20"/>
                <w:lang w:eastAsia="en-GB"/>
              </w:rPr>
              <w:t>ID Code of the instrument</w:t>
            </w:r>
            <w:r w:rsidRPr="00C22FD0">
              <w:rPr>
                <w:rFonts w:ascii="Times New Roman" w:hAnsi="Times New Roman" w:cs="Times New Roman"/>
                <w:sz w:val="20"/>
                <w:szCs w:val="20"/>
              </w:rPr>
              <w:t>” item. One of the options in the following closed list shall be used:</w:t>
            </w:r>
          </w:p>
          <w:p w14:paraId="498525E7" w14:textId="0A6C5413"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for ISIN code</w:t>
            </w:r>
          </w:p>
          <w:p w14:paraId="140BE563" w14:textId="78E20955"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76BD1F8" w14:textId="128CF71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6E62EA1D" w14:textId="2550E270"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63BC3E43" w14:textId="2B0BA035"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47AD878D" w14:textId="780DC999"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673605AF" w14:textId="43FBE333" w:rsidR="00E21451" w:rsidRPr="00C22FD0" w:rsidRDefault="00E21451" w:rsidP="0040755A">
            <w:pPr>
              <w:spacing w:after="0"/>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1E850622" w14:textId="77777777" w:rsidR="00E21451" w:rsidRPr="00C22FD0" w:rsidRDefault="00E21451" w:rsidP="0040755A">
            <w:pPr>
              <w:spacing w:after="0"/>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70490DFB" w14:textId="3147F5A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3DAA48E6" w14:textId="30A8684E"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w:t>
            </w:r>
          </w:p>
        </w:tc>
      </w:tr>
      <w:tr w:rsidR="00E21451" w:rsidRPr="00C22FD0" w14:paraId="5AE76B3D" w14:textId="77777777" w:rsidTr="0040755A">
        <w:trPr>
          <w:trHeight w:val="1848"/>
        </w:trPr>
        <w:tc>
          <w:tcPr>
            <w:tcW w:w="850" w:type="dxa"/>
            <w:tcBorders>
              <w:top w:val="nil"/>
              <w:left w:val="single" w:sz="4" w:space="0" w:color="000000"/>
              <w:bottom w:val="nil"/>
              <w:right w:val="single" w:sz="4" w:space="0" w:color="000000"/>
            </w:tcBorders>
            <w:shd w:val="clear" w:color="auto" w:fill="auto"/>
            <w:hideMark/>
          </w:tcPr>
          <w:p w14:paraId="5BB6E32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C0100 </w:t>
            </w:r>
          </w:p>
        </w:tc>
        <w:tc>
          <w:tcPr>
            <w:tcW w:w="2234" w:type="dxa"/>
            <w:tcBorders>
              <w:top w:val="nil"/>
              <w:left w:val="nil"/>
              <w:bottom w:val="nil"/>
              <w:right w:val="single" w:sz="4" w:space="0" w:color="000000"/>
            </w:tcBorders>
            <w:shd w:val="clear" w:color="auto" w:fill="auto"/>
            <w:hideMark/>
          </w:tcPr>
          <w:p w14:paraId="123548E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Transaction type </w:t>
            </w:r>
          </w:p>
        </w:tc>
        <w:tc>
          <w:tcPr>
            <w:tcW w:w="5988" w:type="dxa"/>
            <w:tcBorders>
              <w:top w:val="single" w:sz="4" w:space="0" w:color="auto"/>
              <w:left w:val="nil"/>
              <w:bottom w:val="nil"/>
              <w:right w:val="single" w:sz="4" w:space="0" w:color="000000"/>
            </w:tcBorders>
            <w:shd w:val="clear" w:color="auto" w:fill="auto"/>
            <w:hideMark/>
          </w:tcPr>
          <w:p w14:paraId="213B8C4F" w14:textId="47B6413E"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Identify the transaction type. The following close list shall be used:</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Bonds / Debt – collateralised</w:t>
            </w:r>
          </w:p>
          <w:p w14:paraId="04826EDF" w14:textId="150FCFEB"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Bonds / Debt – uncollateralised</w:t>
            </w:r>
            <w:r w:rsidRPr="00C22FD0">
              <w:rPr>
                <w:rFonts w:ascii="Times New Roman" w:eastAsia="Times New Roman" w:hAnsi="Times New Roman" w:cs="Times New Roman"/>
                <w:color w:val="000000"/>
                <w:sz w:val="20"/>
                <w:szCs w:val="20"/>
                <w:lang w:eastAsia="en-GB"/>
              </w:rPr>
              <w:br/>
              <w:t xml:space="preserve">3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Equity type – shares / participations</w:t>
            </w:r>
          </w:p>
          <w:p w14:paraId="1AE40F05" w14:textId="1AA830A8"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4 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Equity type – others</w:t>
            </w:r>
          </w:p>
          <w:p w14:paraId="3A20FA86" w14:textId="415F5F0B"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5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Other asset transfer – properties</w:t>
            </w:r>
          </w:p>
          <w:p w14:paraId="1E37BA01" w14:textId="02CE03D0"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6 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Other asset transfer – others</w:t>
            </w:r>
          </w:p>
        </w:tc>
      </w:tr>
      <w:tr w:rsidR="00E21451" w:rsidRPr="00C22FD0" w14:paraId="070301B1" w14:textId="77777777" w:rsidTr="0040755A">
        <w:trPr>
          <w:trHeight w:val="28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7B09E9C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C0110 </w:t>
            </w:r>
          </w:p>
        </w:tc>
        <w:tc>
          <w:tcPr>
            <w:tcW w:w="2234" w:type="dxa"/>
            <w:tcBorders>
              <w:top w:val="single" w:sz="4" w:space="0" w:color="auto"/>
              <w:left w:val="nil"/>
              <w:bottom w:val="single" w:sz="4" w:space="0" w:color="auto"/>
              <w:right w:val="single" w:sz="4" w:space="0" w:color="auto"/>
            </w:tcBorders>
            <w:shd w:val="clear" w:color="auto" w:fill="auto"/>
            <w:hideMark/>
          </w:tcPr>
          <w:p w14:paraId="465BA48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Transaction Issue date  </w:t>
            </w:r>
          </w:p>
        </w:tc>
        <w:tc>
          <w:tcPr>
            <w:tcW w:w="5988" w:type="dxa"/>
            <w:tcBorders>
              <w:top w:val="single" w:sz="4" w:space="0" w:color="auto"/>
              <w:left w:val="nil"/>
              <w:bottom w:val="single" w:sz="4" w:space="0" w:color="auto"/>
              <w:right w:val="single" w:sz="4" w:space="0" w:color="auto"/>
            </w:tcBorders>
            <w:shd w:val="clear" w:color="auto" w:fill="auto"/>
            <w:hideMark/>
          </w:tcPr>
          <w:p w14:paraId="44C4CD41" w14:textId="77777777"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This is the earlier of the transaction/debt issue date or the date the IGT is effective from if different from the issue date.</w:t>
            </w:r>
          </w:p>
          <w:p w14:paraId="4D02FF25" w14:textId="731EA5F1"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The date sh</w:t>
            </w:r>
            <w:r w:rsidR="00F61328" w:rsidRPr="00C22FD0">
              <w:rPr>
                <w:rFonts w:ascii="Times New Roman" w:hAnsi="Times New Roman" w:cs="Times New Roman"/>
                <w:sz w:val="20"/>
                <w:szCs w:val="20"/>
              </w:rPr>
              <w:t>ou</w:t>
            </w:r>
            <w:r w:rsidRPr="00C22FD0">
              <w:rPr>
                <w:rFonts w:ascii="Times New Roman" w:hAnsi="Times New Roman" w:cs="Times New Roman"/>
                <w:sz w:val="20"/>
                <w:szCs w:val="20"/>
              </w:rPr>
              <w:t>l</w:t>
            </w:r>
            <w:r w:rsidR="00F61328" w:rsidRPr="00C22FD0">
              <w:rPr>
                <w:rFonts w:ascii="Times New Roman" w:hAnsi="Times New Roman" w:cs="Times New Roman"/>
                <w:sz w:val="20"/>
                <w:szCs w:val="20"/>
              </w:rPr>
              <w:t>d</w:t>
            </w:r>
            <w:r w:rsidRPr="00C22FD0">
              <w:rPr>
                <w:rFonts w:ascii="Times New Roman" w:hAnsi="Times New Roman" w:cs="Times New Roman"/>
                <w:sz w:val="20"/>
                <w:szCs w:val="20"/>
              </w:rPr>
              <w:t xml:space="preserve"> follow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format</w:t>
            </w:r>
            <w:r w:rsidRPr="00C22FD0">
              <w:rPr>
                <w:rFonts w:ascii="Times New Roman" w:eastAsia="Times New Roman" w:hAnsi="Times New Roman" w:cs="Times New Roman"/>
                <w:color w:val="000000"/>
                <w:sz w:val="20"/>
                <w:szCs w:val="20"/>
                <w:lang w:eastAsia="en-GB"/>
              </w:rPr>
              <w:t xml:space="preserve">. </w:t>
            </w:r>
          </w:p>
        </w:tc>
      </w:tr>
      <w:tr w:rsidR="00E21451" w:rsidRPr="00C22FD0" w14:paraId="301F49B0" w14:textId="77777777" w:rsidTr="0040755A">
        <w:trPr>
          <w:trHeight w:val="1140"/>
        </w:trPr>
        <w:tc>
          <w:tcPr>
            <w:tcW w:w="850" w:type="dxa"/>
            <w:tcBorders>
              <w:top w:val="nil"/>
              <w:left w:val="single" w:sz="4" w:space="0" w:color="auto"/>
              <w:bottom w:val="single" w:sz="4" w:space="0" w:color="auto"/>
              <w:right w:val="single" w:sz="4" w:space="0" w:color="auto"/>
            </w:tcBorders>
            <w:shd w:val="clear" w:color="auto" w:fill="auto"/>
            <w:hideMark/>
          </w:tcPr>
          <w:p w14:paraId="19648F3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C0120 </w:t>
            </w:r>
          </w:p>
        </w:tc>
        <w:tc>
          <w:tcPr>
            <w:tcW w:w="2234" w:type="dxa"/>
            <w:tcBorders>
              <w:top w:val="nil"/>
              <w:left w:val="nil"/>
              <w:bottom w:val="single" w:sz="4" w:space="0" w:color="auto"/>
              <w:right w:val="single" w:sz="4" w:space="0" w:color="auto"/>
            </w:tcBorders>
            <w:shd w:val="clear" w:color="auto" w:fill="auto"/>
            <w:hideMark/>
          </w:tcPr>
          <w:p w14:paraId="41D6CF0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Maturity date of transaction </w:t>
            </w:r>
          </w:p>
        </w:tc>
        <w:tc>
          <w:tcPr>
            <w:tcW w:w="5988" w:type="dxa"/>
            <w:tcBorders>
              <w:top w:val="nil"/>
              <w:left w:val="nil"/>
              <w:bottom w:val="single" w:sz="4" w:space="0" w:color="auto"/>
              <w:right w:val="single" w:sz="4" w:space="0" w:color="auto"/>
            </w:tcBorders>
            <w:shd w:val="clear" w:color="auto" w:fill="auto"/>
            <w:hideMark/>
          </w:tcPr>
          <w:p w14:paraId="68D11329" w14:textId="7D062180"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code of the d</w:t>
            </w:r>
            <w:r w:rsidRPr="00C22FD0">
              <w:rPr>
                <w:rFonts w:ascii="Times New Roman" w:eastAsia="Times New Roman" w:hAnsi="Times New Roman" w:cs="Times New Roman"/>
                <w:color w:val="000000"/>
                <w:sz w:val="20"/>
                <w:szCs w:val="20"/>
                <w:lang w:eastAsia="en-GB"/>
              </w:rPr>
              <w:t xml:space="preserve">ate when the transaction expires/reaches maturity if applicable.    </w:t>
            </w:r>
          </w:p>
          <w:p w14:paraId="37D90102" w14:textId="09FF1F68" w:rsidR="00E21451" w:rsidRPr="00C22FD0" w:rsidRDefault="00E21451" w:rsidP="00B42F70">
            <w:pPr>
              <w:pStyle w:val="ListParagraph"/>
              <w:numPr>
                <w:ilvl w:val="0"/>
                <w:numId w:val="41"/>
              </w:num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For IGTs with no maturity date use “9999</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12</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31”. </w:t>
            </w:r>
          </w:p>
          <w:p w14:paraId="1B087FE6" w14:textId="79C1E487" w:rsidR="00E21451" w:rsidRPr="00C22FD0" w:rsidRDefault="00E21451" w:rsidP="00B42F70">
            <w:pPr>
              <w:pStyle w:val="ListParagraph"/>
              <w:numPr>
                <w:ilvl w:val="0"/>
                <w:numId w:val="41"/>
              </w:num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For perpetual securities use </w:t>
            </w:r>
            <w:r w:rsidRPr="00C22FD0">
              <w:rPr>
                <w:rFonts w:ascii="Times New Roman" w:hAnsi="Times New Roman" w:cs="Times New Roman"/>
                <w:sz w:val="20"/>
                <w:szCs w:val="20"/>
              </w:rPr>
              <w:t>“9999</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12</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31”</w:t>
            </w:r>
          </w:p>
        </w:tc>
      </w:tr>
      <w:tr w:rsidR="00E21451" w:rsidRPr="00C22FD0" w14:paraId="06D76FD5" w14:textId="77777777" w:rsidTr="0040755A">
        <w:trPr>
          <w:trHeight w:val="675"/>
        </w:trPr>
        <w:tc>
          <w:tcPr>
            <w:tcW w:w="850" w:type="dxa"/>
            <w:tcBorders>
              <w:top w:val="nil"/>
              <w:left w:val="single" w:sz="4" w:space="0" w:color="auto"/>
              <w:bottom w:val="single" w:sz="4" w:space="0" w:color="auto"/>
              <w:right w:val="single" w:sz="4" w:space="0" w:color="auto"/>
            </w:tcBorders>
            <w:shd w:val="clear" w:color="auto" w:fill="auto"/>
            <w:hideMark/>
          </w:tcPr>
          <w:p w14:paraId="3B5AA214"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lastRenderedPageBreak/>
              <w:t xml:space="preserve">C0130 </w:t>
            </w:r>
          </w:p>
        </w:tc>
        <w:tc>
          <w:tcPr>
            <w:tcW w:w="2234" w:type="dxa"/>
            <w:tcBorders>
              <w:top w:val="nil"/>
              <w:left w:val="nil"/>
              <w:bottom w:val="single" w:sz="4" w:space="0" w:color="auto"/>
              <w:right w:val="single" w:sz="4" w:space="0" w:color="auto"/>
            </w:tcBorders>
            <w:shd w:val="clear" w:color="auto" w:fill="auto"/>
            <w:hideMark/>
          </w:tcPr>
          <w:p w14:paraId="1F08BB8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Currency of transaction </w:t>
            </w:r>
          </w:p>
        </w:tc>
        <w:tc>
          <w:tcPr>
            <w:tcW w:w="5988" w:type="dxa"/>
            <w:tcBorders>
              <w:top w:val="nil"/>
              <w:left w:val="nil"/>
              <w:bottom w:val="single" w:sz="4" w:space="0" w:color="auto"/>
              <w:right w:val="single" w:sz="4" w:space="0" w:color="auto"/>
            </w:tcBorders>
            <w:shd w:val="clear" w:color="auto" w:fill="auto"/>
            <w:hideMark/>
          </w:tcPr>
          <w:p w14:paraId="2D0DD5F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 xml:space="preserve">Identify the ISO 4217 alphabetic code of the </w:t>
            </w:r>
            <w:r w:rsidRPr="00C22FD0">
              <w:rPr>
                <w:rFonts w:ascii="Times New Roman" w:eastAsia="Times New Roman" w:hAnsi="Times New Roman" w:cs="Times New Roman"/>
                <w:color w:val="000000"/>
                <w:sz w:val="20"/>
                <w:szCs w:val="20"/>
                <w:lang w:eastAsia="en-GB"/>
              </w:rPr>
              <w:t>currency in which the transaction took place.</w:t>
            </w:r>
          </w:p>
        </w:tc>
      </w:tr>
      <w:tr w:rsidR="00E21451" w:rsidRPr="00C22FD0" w14:paraId="2F4D872F" w14:textId="77777777" w:rsidTr="0040755A">
        <w:trPr>
          <w:trHeight w:val="780"/>
        </w:trPr>
        <w:tc>
          <w:tcPr>
            <w:tcW w:w="850" w:type="dxa"/>
            <w:tcBorders>
              <w:top w:val="nil"/>
              <w:left w:val="single" w:sz="4" w:space="0" w:color="auto"/>
              <w:bottom w:val="single" w:sz="4" w:space="0" w:color="auto"/>
              <w:right w:val="single" w:sz="4" w:space="0" w:color="auto"/>
            </w:tcBorders>
            <w:shd w:val="clear" w:color="auto" w:fill="auto"/>
            <w:hideMark/>
          </w:tcPr>
          <w:p w14:paraId="11E9E9D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C0140 </w:t>
            </w:r>
          </w:p>
        </w:tc>
        <w:tc>
          <w:tcPr>
            <w:tcW w:w="2234" w:type="dxa"/>
            <w:tcBorders>
              <w:top w:val="nil"/>
              <w:left w:val="nil"/>
              <w:bottom w:val="single" w:sz="4" w:space="0" w:color="auto"/>
              <w:right w:val="single" w:sz="4" w:space="0" w:color="auto"/>
            </w:tcBorders>
            <w:shd w:val="clear" w:color="auto" w:fill="auto"/>
            <w:hideMark/>
          </w:tcPr>
          <w:p w14:paraId="55BC9E1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Contractual amount of transaction/ Transaction price  </w:t>
            </w:r>
          </w:p>
        </w:tc>
        <w:tc>
          <w:tcPr>
            <w:tcW w:w="5988" w:type="dxa"/>
            <w:tcBorders>
              <w:top w:val="nil"/>
              <w:left w:val="nil"/>
              <w:bottom w:val="single" w:sz="4" w:space="0" w:color="auto"/>
              <w:right w:val="single" w:sz="4" w:space="0" w:color="auto"/>
            </w:tcBorders>
            <w:shd w:val="clear" w:color="auto" w:fill="auto"/>
            <w:hideMark/>
          </w:tcPr>
          <w:p w14:paraId="4008DE8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Amount of the transaction or price as per agreement/contract, reported in the reporting currency of the group. </w:t>
            </w:r>
          </w:p>
        </w:tc>
      </w:tr>
      <w:tr w:rsidR="00E21451" w:rsidRPr="00C22FD0" w14:paraId="4FC8DAA4" w14:textId="77777777" w:rsidTr="0040755A">
        <w:trPr>
          <w:trHeight w:val="1425"/>
        </w:trPr>
        <w:tc>
          <w:tcPr>
            <w:tcW w:w="850" w:type="dxa"/>
            <w:tcBorders>
              <w:top w:val="nil"/>
              <w:left w:val="single" w:sz="4" w:space="0" w:color="000000"/>
              <w:bottom w:val="nil"/>
              <w:right w:val="single" w:sz="4" w:space="0" w:color="000000"/>
            </w:tcBorders>
            <w:shd w:val="clear" w:color="auto" w:fill="auto"/>
            <w:hideMark/>
          </w:tcPr>
          <w:p w14:paraId="4C47DB0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C0150 </w:t>
            </w:r>
          </w:p>
        </w:tc>
        <w:tc>
          <w:tcPr>
            <w:tcW w:w="2234" w:type="dxa"/>
            <w:tcBorders>
              <w:top w:val="nil"/>
              <w:left w:val="nil"/>
              <w:bottom w:val="nil"/>
              <w:right w:val="single" w:sz="4" w:space="0" w:color="000000"/>
            </w:tcBorders>
            <w:shd w:val="clear" w:color="auto" w:fill="auto"/>
            <w:hideMark/>
          </w:tcPr>
          <w:p w14:paraId="7BA9B9C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Value of collateral/ asset </w:t>
            </w:r>
          </w:p>
        </w:tc>
        <w:tc>
          <w:tcPr>
            <w:tcW w:w="5988" w:type="dxa"/>
            <w:tcBorders>
              <w:top w:val="nil"/>
              <w:left w:val="nil"/>
              <w:bottom w:val="nil"/>
              <w:right w:val="single" w:sz="4" w:space="0" w:color="000000"/>
            </w:tcBorders>
            <w:shd w:val="clear" w:color="auto" w:fill="auto"/>
            <w:hideMark/>
          </w:tcPr>
          <w:p w14:paraId="3948461B"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The value of collateral for </w:t>
            </w:r>
            <w:proofErr w:type="spellStart"/>
            <w:r w:rsidRPr="00C22FD0">
              <w:rPr>
                <w:rFonts w:ascii="Times New Roman" w:eastAsia="Times New Roman" w:hAnsi="Times New Roman" w:cs="Times New Roman"/>
                <w:color w:val="000000"/>
                <w:sz w:val="20"/>
                <w:szCs w:val="20"/>
                <w:lang w:eastAsia="en-GB"/>
              </w:rPr>
              <w:t>collaterised</w:t>
            </w:r>
            <w:proofErr w:type="spellEnd"/>
            <w:r w:rsidRPr="00C22FD0">
              <w:rPr>
                <w:rFonts w:ascii="Times New Roman" w:eastAsia="Times New Roman" w:hAnsi="Times New Roman" w:cs="Times New Roman"/>
                <w:color w:val="000000"/>
                <w:sz w:val="20"/>
                <w:szCs w:val="20"/>
                <w:lang w:eastAsia="en-GB"/>
              </w:rPr>
              <w:t xml:space="preserve"> debt or asset value for IGT involving asset transfer, reported in the reporting currency of the group. </w:t>
            </w:r>
            <w:r w:rsidRPr="00C22FD0">
              <w:rPr>
                <w:rFonts w:ascii="Times New Roman" w:eastAsia="Times New Roman" w:hAnsi="Times New Roman" w:cs="Times New Roman"/>
                <w:color w:val="000000"/>
                <w:sz w:val="20"/>
                <w:szCs w:val="20"/>
                <w:lang w:eastAsia="en-GB"/>
              </w:rPr>
              <w:br/>
            </w:r>
            <w:r w:rsidRPr="00C22FD0">
              <w:rPr>
                <w:rFonts w:ascii="Times New Roman" w:eastAsia="Times New Roman" w:hAnsi="Times New Roman" w:cs="Times New Roman"/>
                <w:color w:val="000000"/>
                <w:sz w:val="20"/>
                <w:szCs w:val="20"/>
                <w:lang w:eastAsia="en-GB"/>
              </w:rPr>
              <w:br/>
              <w:t>If either one of the counterparties involved in the IGTs is valued in accordance with the Solvency II valuations rules as part of the group solvency calculation then the Solvency II value shall be used to value the collateral. At minimum (not an exhaustive list), collateral between the following entities is expected to be valued in accordance with the Solvency II valuation principles:</w:t>
            </w:r>
          </w:p>
          <w:p w14:paraId="24B6529A" w14:textId="77777777" w:rsidR="00E21451" w:rsidRPr="00C22FD0" w:rsidRDefault="00E21451" w:rsidP="00B42F70">
            <w:pPr>
              <w:pStyle w:val="ListParagraph"/>
              <w:numPr>
                <w:ilvl w:val="0"/>
                <w:numId w:val="42"/>
              </w:num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EEA insurance and reinsurance undertakings</w:t>
            </w:r>
          </w:p>
          <w:p w14:paraId="018B9ACB" w14:textId="77777777" w:rsidR="00E21451" w:rsidRPr="00C22FD0" w:rsidRDefault="00E21451" w:rsidP="00B42F70">
            <w:pPr>
              <w:pStyle w:val="ListParagraph"/>
              <w:numPr>
                <w:ilvl w:val="0"/>
                <w:numId w:val="42"/>
              </w:num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EEA Insurance holding companies and mixed financial holding companies </w:t>
            </w:r>
          </w:p>
          <w:p w14:paraId="63BDFDBD" w14:textId="77777777" w:rsidR="00E21451" w:rsidRPr="00C22FD0" w:rsidRDefault="00E21451" w:rsidP="00B42F70">
            <w:pPr>
              <w:pStyle w:val="ListParagraph"/>
              <w:numPr>
                <w:ilvl w:val="0"/>
                <w:numId w:val="42"/>
              </w:num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1 </w:t>
            </w:r>
          </w:p>
          <w:p w14:paraId="0ABC2B02" w14:textId="1E6902A9" w:rsidR="00E21451" w:rsidRPr="00C22FD0" w:rsidRDefault="00E21451" w:rsidP="00B42F70">
            <w:pPr>
              <w:pStyle w:val="ListParagraph"/>
              <w:numPr>
                <w:ilvl w:val="0"/>
                <w:numId w:val="42"/>
              </w:num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Third country insurance, reinsurance, insurance holding companies and mixed financial holding companies included in the group solvency calculation through method 2 based in non</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equivalent regimes </w:t>
            </w:r>
          </w:p>
          <w:p w14:paraId="6FCAA784"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p w14:paraId="4C897135"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Collateral arrangement between other types of undertakings, e.g. IGTs between two credit institutions within a group, may be valued in accordance with the sectoral rules.</w:t>
            </w:r>
          </w:p>
        </w:tc>
      </w:tr>
      <w:tr w:rsidR="00E21451" w:rsidRPr="00C22FD0" w14:paraId="429AFCD6" w14:textId="77777777" w:rsidTr="0040755A">
        <w:trPr>
          <w:trHeight w:val="864"/>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67789DF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C0160 </w:t>
            </w:r>
          </w:p>
        </w:tc>
        <w:tc>
          <w:tcPr>
            <w:tcW w:w="2234" w:type="dxa"/>
            <w:tcBorders>
              <w:top w:val="single" w:sz="4" w:space="0" w:color="auto"/>
              <w:left w:val="nil"/>
              <w:bottom w:val="single" w:sz="4" w:space="0" w:color="auto"/>
              <w:right w:val="single" w:sz="4" w:space="0" w:color="auto"/>
            </w:tcBorders>
            <w:shd w:val="clear" w:color="auto" w:fill="auto"/>
            <w:hideMark/>
          </w:tcPr>
          <w:p w14:paraId="1952000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Amount of redemption/ prepayments/ paybacks during reporting period </w:t>
            </w:r>
          </w:p>
        </w:tc>
        <w:tc>
          <w:tcPr>
            <w:tcW w:w="5988" w:type="dxa"/>
            <w:tcBorders>
              <w:top w:val="single" w:sz="4" w:space="0" w:color="auto"/>
              <w:left w:val="nil"/>
              <w:bottom w:val="single" w:sz="4" w:space="0" w:color="auto"/>
              <w:right w:val="single" w:sz="4" w:space="0" w:color="auto"/>
            </w:tcBorders>
            <w:shd w:val="clear" w:color="auto" w:fill="auto"/>
            <w:hideMark/>
          </w:tcPr>
          <w:p w14:paraId="79D6DAF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Amount of total redemptions/prepayments/paybacks during the reporting period if applicable, reported in the reporting currency of the group. </w:t>
            </w:r>
          </w:p>
        </w:tc>
      </w:tr>
      <w:tr w:rsidR="00E21451" w:rsidRPr="00C22FD0" w14:paraId="40FE931E" w14:textId="77777777" w:rsidTr="0040755A">
        <w:trPr>
          <w:trHeight w:val="1140"/>
        </w:trPr>
        <w:tc>
          <w:tcPr>
            <w:tcW w:w="850" w:type="dxa"/>
            <w:tcBorders>
              <w:top w:val="nil"/>
              <w:left w:val="single" w:sz="4" w:space="0" w:color="auto"/>
              <w:bottom w:val="single" w:sz="4" w:space="0" w:color="auto"/>
              <w:right w:val="single" w:sz="4" w:space="0" w:color="auto"/>
            </w:tcBorders>
            <w:shd w:val="clear" w:color="auto" w:fill="auto"/>
            <w:hideMark/>
          </w:tcPr>
          <w:p w14:paraId="4EE2861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C0170 </w:t>
            </w:r>
          </w:p>
        </w:tc>
        <w:tc>
          <w:tcPr>
            <w:tcW w:w="2234" w:type="dxa"/>
            <w:tcBorders>
              <w:top w:val="nil"/>
              <w:left w:val="nil"/>
              <w:bottom w:val="single" w:sz="4" w:space="0" w:color="auto"/>
              <w:right w:val="single" w:sz="4" w:space="0" w:color="auto"/>
            </w:tcBorders>
            <w:shd w:val="clear" w:color="auto" w:fill="auto"/>
            <w:hideMark/>
          </w:tcPr>
          <w:p w14:paraId="634007B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Amount of </w:t>
            </w:r>
            <w:r w:rsidRPr="00C22FD0">
              <w:rPr>
                <w:rFonts w:ascii="Times New Roman" w:hAnsi="Times New Roman" w:cs="Times New Roman"/>
                <w:bCs/>
                <w:sz w:val="20"/>
                <w:szCs w:val="20"/>
              </w:rPr>
              <w:t xml:space="preserve">dividends/ interest/ coupon and other payments made </w:t>
            </w:r>
            <w:r w:rsidRPr="00C22FD0">
              <w:rPr>
                <w:rFonts w:ascii="Times New Roman" w:eastAsia="Times New Roman" w:hAnsi="Times New Roman" w:cs="Times New Roman"/>
                <w:color w:val="000000"/>
                <w:sz w:val="20"/>
                <w:szCs w:val="20"/>
                <w:lang w:eastAsia="en-GB"/>
              </w:rPr>
              <w:t xml:space="preserve">during reporting period </w:t>
            </w:r>
          </w:p>
        </w:tc>
        <w:tc>
          <w:tcPr>
            <w:tcW w:w="5988" w:type="dxa"/>
            <w:tcBorders>
              <w:top w:val="nil"/>
              <w:left w:val="nil"/>
              <w:bottom w:val="single" w:sz="4" w:space="0" w:color="auto"/>
              <w:right w:val="single" w:sz="4" w:space="0" w:color="auto"/>
            </w:tcBorders>
            <w:shd w:val="clear" w:color="auto" w:fill="auto"/>
            <w:hideMark/>
          </w:tcPr>
          <w:p w14:paraId="2A74B0A7" w14:textId="77777777" w:rsidR="00E21451" w:rsidRPr="00C22FD0" w:rsidRDefault="00E21451" w:rsidP="0040755A">
            <w:pPr>
              <w:snapToGrid w:val="0"/>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cell shall capture any payments made in relation to the IGTs recorded in this template for the reporting period (12 months up to the reporting date). </w:t>
            </w:r>
          </w:p>
          <w:p w14:paraId="59A9C0D9" w14:textId="77777777" w:rsidR="00E21451" w:rsidRPr="00C22FD0" w:rsidRDefault="00E21451" w:rsidP="0040755A">
            <w:pPr>
              <w:snapToGrid w:val="0"/>
              <w:spacing w:after="0" w:line="240" w:lineRule="auto"/>
              <w:rPr>
                <w:rFonts w:ascii="Times New Roman" w:hAnsi="Times New Roman" w:cs="Times New Roman"/>
                <w:sz w:val="20"/>
                <w:szCs w:val="20"/>
                <w:lang w:val="en-US"/>
              </w:rPr>
            </w:pPr>
          </w:p>
          <w:p w14:paraId="605817ED" w14:textId="77777777" w:rsidR="00E21451" w:rsidRPr="00C22FD0" w:rsidRDefault="00E21451" w:rsidP="0040755A">
            <w:pPr>
              <w:snapToGrid w:val="0"/>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includes, but not limited to: </w:t>
            </w:r>
          </w:p>
          <w:p w14:paraId="2E9AC9CC" w14:textId="77777777" w:rsidR="00E21451" w:rsidRPr="00C22FD0" w:rsidRDefault="00E21451" w:rsidP="00B42F70">
            <w:pPr>
              <w:numPr>
                <w:ilvl w:val="0"/>
                <w:numId w:val="39"/>
              </w:numPr>
              <w:suppressAutoHyphens/>
              <w:snapToGrid w:val="0"/>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Dividends for the current year including paid or declared but unpaid dividends.</w:t>
            </w:r>
          </w:p>
          <w:p w14:paraId="033C63C4" w14:textId="77777777" w:rsidR="00E21451" w:rsidRPr="00C22FD0" w:rsidRDefault="00E21451" w:rsidP="00B42F70">
            <w:pPr>
              <w:numPr>
                <w:ilvl w:val="0"/>
                <w:numId w:val="39"/>
              </w:numPr>
              <w:suppressAutoHyphens/>
              <w:snapToGrid w:val="0"/>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Any deferred dividends from previous years paid during the reporting period (i.e. any deferred dividends paid that impacted the P&amp;L for the reporting period).</w:t>
            </w:r>
          </w:p>
          <w:p w14:paraId="3ECC02B6" w14:textId="77777777" w:rsidR="00E21451" w:rsidRPr="00C22FD0" w:rsidRDefault="00E21451" w:rsidP="00B42F70">
            <w:pPr>
              <w:numPr>
                <w:ilvl w:val="0"/>
                <w:numId w:val="39"/>
              </w:numPr>
              <w:suppressAutoHyphens/>
              <w:snapToGrid w:val="0"/>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Interest payments made in relation to debt instruments.</w:t>
            </w:r>
          </w:p>
          <w:p w14:paraId="3390D5EA" w14:textId="77777777" w:rsidR="00E21451" w:rsidRPr="00C22FD0" w:rsidRDefault="00E21451" w:rsidP="00B42F70">
            <w:pPr>
              <w:numPr>
                <w:ilvl w:val="0"/>
                <w:numId w:val="39"/>
              </w:numPr>
              <w:suppressAutoHyphens/>
              <w:snapToGrid w:val="0"/>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Any other payments made in relation to the IGTs that are reported in this template, e.g. charges on asset transfers.  </w:t>
            </w:r>
          </w:p>
          <w:p w14:paraId="566B3BA9" w14:textId="03616A95" w:rsidR="00E21451" w:rsidRPr="00C22FD0" w:rsidRDefault="00E21451" w:rsidP="00B42F70">
            <w:pPr>
              <w:numPr>
                <w:ilvl w:val="0"/>
                <w:numId w:val="39"/>
              </w:numPr>
              <w:suppressAutoHyphens/>
              <w:snapToGrid w:val="0"/>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Amount of total tops</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ups if applicable, i.e. total additional money invested during the reporting period such as </w:t>
            </w:r>
            <w:proofErr w:type="spellStart"/>
            <w:r w:rsidRPr="00C22FD0">
              <w:rPr>
                <w:rFonts w:ascii="Times New Roman" w:hAnsi="Times New Roman" w:cs="Times New Roman"/>
                <w:sz w:val="20"/>
                <w:szCs w:val="20"/>
                <w:lang w:val="en-US"/>
              </w:rPr>
              <w:t>a</w:t>
            </w:r>
            <w:proofErr w:type="spellEnd"/>
            <w:r w:rsidRPr="00C22FD0">
              <w:rPr>
                <w:rFonts w:ascii="Times New Roman" w:hAnsi="Times New Roman" w:cs="Times New Roman"/>
                <w:sz w:val="20"/>
                <w:szCs w:val="20"/>
                <w:lang w:val="en-US"/>
              </w:rPr>
              <w:t xml:space="preserve"> additional payments on partly paid shares or increasing loan amount during the period (when reporting tops</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 xml:space="preserve">ups as a separate item). </w:t>
            </w:r>
          </w:p>
          <w:p w14:paraId="6ADCB17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val="en-US" w:eastAsia="en-GB"/>
              </w:rPr>
            </w:pPr>
          </w:p>
          <w:p w14:paraId="2F8FF6D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This amount shall be reported in the reporting currency of the group. </w:t>
            </w:r>
          </w:p>
        </w:tc>
      </w:tr>
      <w:tr w:rsidR="00E21451" w:rsidRPr="00C22FD0" w14:paraId="6C0C58AF" w14:textId="77777777" w:rsidTr="0040755A">
        <w:trPr>
          <w:trHeight w:val="1026"/>
        </w:trPr>
        <w:tc>
          <w:tcPr>
            <w:tcW w:w="850" w:type="dxa"/>
            <w:tcBorders>
              <w:top w:val="nil"/>
              <w:left w:val="single" w:sz="4" w:space="0" w:color="auto"/>
              <w:bottom w:val="single" w:sz="4" w:space="0" w:color="auto"/>
              <w:right w:val="single" w:sz="4" w:space="0" w:color="auto"/>
            </w:tcBorders>
            <w:shd w:val="clear" w:color="auto" w:fill="auto"/>
            <w:hideMark/>
          </w:tcPr>
          <w:p w14:paraId="015EB20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C0180 </w:t>
            </w:r>
          </w:p>
        </w:tc>
        <w:tc>
          <w:tcPr>
            <w:tcW w:w="2234" w:type="dxa"/>
            <w:tcBorders>
              <w:top w:val="nil"/>
              <w:left w:val="nil"/>
              <w:bottom w:val="single" w:sz="4" w:space="0" w:color="auto"/>
              <w:right w:val="single" w:sz="4" w:space="0" w:color="auto"/>
            </w:tcBorders>
            <w:shd w:val="clear" w:color="auto" w:fill="auto"/>
            <w:hideMark/>
          </w:tcPr>
          <w:p w14:paraId="28E07F0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Balance of contractual amount of transaction at reporting date </w:t>
            </w:r>
          </w:p>
        </w:tc>
        <w:tc>
          <w:tcPr>
            <w:tcW w:w="5988" w:type="dxa"/>
            <w:tcBorders>
              <w:top w:val="nil"/>
              <w:left w:val="nil"/>
              <w:bottom w:val="single" w:sz="4" w:space="0" w:color="auto"/>
              <w:right w:val="single" w:sz="4" w:space="0" w:color="auto"/>
            </w:tcBorders>
            <w:shd w:val="clear" w:color="auto" w:fill="auto"/>
            <w:hideMark/>
          </w:tcPr>
          <w:p w14:paraId="4774EF4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Outstanding amount of the transaction at the reporting date if applicable e.g. for debt issue, reported in the reporting currency of the group. If there has been a full early settlement/prepayment, the balance of contractual amount will be zero.</w:t>
            </w:r>
          </w:p>
        </w:tc>
      </w:tr>
      <w:tr w:rsidR="00E21451" w:rsidRPr="00C22FD0" w14:paraId="6A43E939" w14:textId="77777777" w:rsidTr="0040755A">
        <w:trPr>
          <w:trHeight w:val="750"/>
        </w:trPr>
        <w:tc>
          <w:tcPr>
            <w:tcW w:w="850" w:type="dxa"/>
            <w:tcBorders>
              <w:top w:val="nil"/>
              <w:left w:val="single" w:sz="4" w:space="0" w:color="auto"/>
              <w:bottom w:val="single" w:sz="4" w:space="0" w:color="auto"/>
              <w:right w:val="single" w:sz="4" w:space="0" w:color="auto"/>
            </w:tcBorders>
            <w:shd w:val="clear" w:color="auto" w:fill="auto"/>
            <w:hideMark/>
          </w:tcPr>
          <w:p w14:paraId="30B32AA9"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lastRenderedPageBreak/>
              <w:t xml:space="preserve">C0190 </w:t>
            </w:r>
          </w:p>
        </w:tc>
        <w:tc>
          <w:tcPr>
            <w:tcW w:w="2234" w:type="dxa"/>
            <w:tcBorders>
              <w:top w:val="nil"/>
              <w:left w:val="nil"/>
              <w:bottom w:val="single" w:sz="4" w:space="0" w:color="auto"/>
              <w:right w:val="single" w:sz="4" w:space="0" w:color="auto"/>
            </w:tcBorders>
            <w:shd w:val="clear" w:color="auto" w:fill="auto"/>
            <w:hideMark/>
          </w:tcPr>
          <w:p w14:paraId="64785D4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Coupon/ Interest rate </w:t>
            </w:r>
          </w:p>
        </w:tc>
        <w:tc>
          <w:tcPr>
            <w:tcW w:w="5988" w:type="dxa"/>
            <w:tcBorders>
              <w:top w:val="nil"/>
              <w:left w:val="nil"/>
              <w:bottom w:val="single" w:sz="4" w:space="0" w:color="auto"/>
              <w:right w:val="single" w:sz="4" w:space="0" w:color="auto"/>
            </w:tcBorders>
            <w:shd w:val="clear" w:color="auto" w:fill="auto"/>
            <w:hideMark/>
          </w:tcPr>
          <w:p w14:paraId="789E418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The interest or coupon rate as a percentage, if applicable. For variable interest rate, this shall include the reference rate and the interest rate above it.</w:t>
            </w:r>
          </w:p>
        </w:tc>
      </w:tr>
    </w:tbl>
    <w:p w14:paraId="4A57172F" w14:textId="77777777" w:rsidR="00E21451" w:rsidRPr="00C22FD0" w:rsidRDefault="00E21451">
      <w:pPr>
        <w:rPr>
          <w:rFonts w:ascii="Times New Roman" w:hAnsi="Times New Roman" w:cs="Times New Roman"/>
          <w:sz w:val="20"/>
          <w:szCs w:val="20"/>
        </w:rPr>
      </w:pPr>
    </w:p>
    <w:p w14:paraId="0A2139FF" w14:textId="0B28456B" w:rsidR="00E21451" w:rsidRPr="00C22FD0" w:rsidRDefault="00E21451" w:rsidP="0040755A">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 xml:space="preserve">S.36.02 </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 IGT </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 Derivatives</w:t>
      </w:r>
    </w:p>
    <w:p w14:paraId="37BAAFE6" w14:textId="77777777" w:rsidR="00E21451" w:rsidRPr="00C22FD0" w:rsidRDefault="00E21451" w:rsidP="0040755A">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General comments:</w:t>
      </w:r>
    </w:p>
    <w:p w14:paraId="0FFAD03E" w14:textId="6EFA61EE"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24138B27" w14:textId="168BE45F"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C22FD0">
        <w:rPr>
          <w:rFonts w:ascii="Times New Roman" w:hAnsi="Times New Roman" w:cs="Times New Roman"/>
          <w:sz w:val="20"/>
          <w:szCs w:val="20"/>
        </w:rPr>
        <w:t xml:space="preserve">This template shall report all IGTs between entities in scope of group supervision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213 (2) (a) to (c) of Directive 2009/138/EC, irrespective of the choice of calculation method or whether sectoral solvency rules have been used for the purposes of the group solvency calculation. </w:t>
      </w:r>
    </w:p>
    <w:p w14:paraId="1CCE2C97" w14:textId="77777777" w:rsidR="00E21451" w:rsidRPr="00C22FD0" w:rsidRDefault="00E21451" w:rsidP="0040755A">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14:paraId="2C915308" w14:textId="4375712E"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p>
    <w:p w14:paraId="5E2B19E5"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p>
    <w:p w14:paraId="368D44AD" w14:textId="77777777"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C22FD0">
        <w:rPr>
          <w:rFonts w:ascii="Times New Roman" w:hAnsi="Times New Roman" w:cs="Times New Roman"/>
          <w:sz w:val="20"/>
          <w:szCs w:val="20"/>
        </w:rPr>
        <w:t xml:space="preserve">This template shall include IGTs that were: </w:t>
      </w:r>
    </w:p>
    <w:p w14:paraId="64907C8F" w14:textId="0974A009" w:rsidR="00E21451" w:rsidRPr="00C22FD0"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in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force at the start of the reporting period. </w:t>
      </w:r>
    </w:p>
    <w:p w14:paraId="16076061" w14:textId="77777777" w:rsidR="00E21451" w:rsidRPr="00C22FD0"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incepted during the reporting period and outstanding at the reporting date. </w:t>
      </w:r>
    </w:p>
    <w:p w14:paraId="34092854" w14:textId="77777777" w:rsidR="00E21451" w:rsidRPr="00C22FD0"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incepted and expired/matured during the reporting period.  </w:t>
      </w:r>
    </w:p>
    <w:p w14:paraId="5E5CF61B" w14:textId="77777777" w:rsidR="00E21451" w:rsidRPr="00C22FD0" w:rsidRDefault="00E21451" w:rsidP="0040755A">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14:paraId="2F5A509D" w14:textId="77777777"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C22FD0">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reported individually where collectively, they are at or above the corresponding threshold values for significant or very significant IGTs.  </w:t>
      </w:r>
    </w:p>
    <w:p w14:paraId="36D3529B" w14:textId="77777777"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p>
    <w:p w14:paraId="6414C74B"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Each transaction shall be reported separately.</w:t>
      </w:r>
    </w:p>
    <w:p w14:paraId="0C2E70ED"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p>
    <w:p w14:paraId="6CAEDE0E" w14:textId="79D0FECB"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Any additions / top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ups to significant IGTs shall be reported as a separate IGT, even if the top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up in its own right falls below the significant threshold limit. For example, if an undertaking increases the initial loan amount to another related undertaking the addition to the loan </w:t>
      </w:r>
      <w:r w:rsidR="00F61328" w:rsidRPr="00C22FD0">
        <w:rPr>
          <w:rFonts w:ascii="Times New Roman" w:hAnsi="Times New Roman" w:cs="Times New Roman"/>
          <w:sz w:val="20"/>
          <w:szCs w:val="20"/>
        </w:rPr>
        <w:t>should</w:t>
      </w:r>
      <w:r w:rsidRPr="00C22FD0">
        <w:rPr>
          <w:rFonts w:ascii="Times New Roman" w:hAnsi="Times New Roman" w:cs="Times New Roman"/>
          <w:sz w:val="20"/>
          <w:szCs w:val="20"/>
        </w:rPr>
        <w:t xml:space="preserve"> be recorded as a separate item with its issue date as the date of the top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up.</w:t>
      </w:r>
    </w:p>
    <w:p w14:paraId="0B89B481"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p>
    <w:p w14:paraId="3CDE5E41" w14:textId="61CBA642"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Where the transaction value is different for two transacting parties (e.g. a €10m transaction between A and B where A records €10m but B only receive €9.5m because of transactions costs, of say €0.5m has been expensed) the template </w:t>
      </w:r>
      <w:r w:rsidR="00F61328" w:rsidRPr="00C22FD0">
        <w:rPr>
          <w:rFonts w:ascii="Times New Roman" w:hAnsi="Times New Roman" w:cs="Times New Roman"/>
          <w:sz w:val="20"/>
          <w:szCs w:val="20"/>
        </w:rPr>
        <w:t>should</w:t>
      </w:r>
      <w:r w:rsidRPr="00C22FD0">
        <w:rPr>
          <w:rFonts w:ascii="Times New Roman" w:hAnsi="Times New Roman" w:cs="Times New Roman"/>
          <w:sz w:val="20"/>
          <w:szCs w:val="20"/>
        </w:rPr>
        <w:t xml:space="preserve"> record the maximum amount as the transaction amount, in this case €10m. </w:t>
      </w:r>
    </w:p>
    <w:p w14:paraId="39D2AF97"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p>
    <w:p w14:paraId="62A714BC"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Where there is a chain of related IGTs (say A invests in B and B invests in C), each link of the chain needs to be reported as a separate IGT.  </w:t>
      </w:r>
    </w:p>
    <w:p w14:paraId="3ED36B2E" w14:textId="77777777" w:rsidR="00E21451" w:rsidRPr="00C22FD0" w:rsidRDefault="00E21451" w:rsidP="0040755A">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
        <w:gridCol w:w="841"/>
        <w:gridCol w:w="2111"/>
        <w:gridCol w:w="6262"/>
      </w:tblGrid>
      <w:tr w:rsidR="00E21451" w:rsidRPr="00C22FD0" w14:paraId="769AEBFF" w14:textId="77777777" w:rsidTr="0040755A">
        <w:trPr>
          <w:trHeight w:val="261"/>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C3995A" w14:textId="77777777" w:rsidR="00E21451" w:rsidRPr="00C22FD0" w:rsidRDefault="00E21451" w:rsidP="0040755A">
            <w:pPr>
              <w:spacing w:after="0" w:line="240" w:lineRule="auto"/>
              <w:jc w:val="center"/>
              <w:rPr>
                <w:rFonts w:ascii="Times New Roman" w:eastAsia="Times New Roman" w:hAnsi="Times New Roman" w:cs="Times New Roman"/>
                <w:b/>
                <w:color w:val="000000"/>
                <w:sz w:val="20"/>
                <w:szCs w:val="20"/>
                <w:lang w:eastAsia="en-GB"/>
              </w:rPr>
            </w:pPr>
          </w:p>
        </w:tc>
        <w:tc>
          <w:tcPr>
            <w:tcW w:w="2111" w:type="dxa"/>
            <w:tcBorders>
              <w:top w:val="single" w:sz="4" w:space="0" w:color="auto"/>
              <w:left w:val="nil"/>
              <w:bottom w:val="single" w:sz="4" w:space="0" w:color="auto"/>
              <w:right w:val="single" w:sz="4" w:space="0" w:color="auto"/>
            </w:tcBorders>
            <w:shd w:val="clear" w:color="auto" w:fill="auto"/>
            <w:hideMark/>
          </w:tcPr>
          <w:p w14:paraId="1DDF0324" w14:textId="77777777" w:rsidR="00E21451" w:rsidRPr="00C22FD0" w:rsidRDefault="00E21451" w:rsidP="0040755A">
            <w:pPr>
              <w:spacing w:after="0" w:line="240" w:lineRule="auto"/>
              <w:jc w:val="center"/>
              <w:rPr>
                <w:rFonts w:ascii="Times New Roman" w:eastAsia="Times New Roman" w:hAnsi="Times New Roman" w:cs="Times New Roman"/>
                <w:b/>
                <w:color w:val="000000"/>
                <w:sz w:val="20"/>
                <w:szCs w:val="20"/>
                <w:lang w:eastAsia="en-GB"/>
              </w:rPr>
            </w:pPr>
            <w:r w:rsidRPr="00C22FD0">
              <w:rPr>
                <w:rFonts w:ascii="Times New Roman" w:eastAsia="Times New Roman" w:hAnsi="Times New Roman" w:cs="Times New Roman"/>
                <w:b/>
                <w:color w:val="000000"/>
                <w:sz w:val="20"/>
                <w:szCs w:val="20"/>
                <w:lang w:eastAsia="en-GB"/>
              </w:rPr>
              <w:t>ITEM</w:t>
            </w:r>
          </w:p>
        </w:tc>
        <w:tc>
          <w:tcPr>
            <w:tcW w:w="6262" w:type="dxa"/>
            <w:tcBorders>
              <w:top w:val="single" w:sz="4" w:space="0" w:color="auto"/>
              <w:left w:val="nil"/>
              <w:bottom w:val="single" w:sz="4" w:space="0" w:color="auto"/>
              <w:right w:val="single" w:sz="4" w:space="0" w:color="auto"/>
            </w:tcBorders>
            <w:shd w:val="clear" w:color="auto" w:fill="auto"/>
            <w:hideMark/>
          </w:tcPr>
          <w:p w14:paraId="0F882FB5" w14:textId="77777777" w:rsidR="00E21451" w:rsidRPr="00C22FD0" w:rsidRDefault="00E21451" w:rsidP="0040755A">
            <w:pPr>
              <w:spacing w:after="0" w:line="240" w:lineRule="auto"/>
              <w:jc w:val="center"/>
              <w:rPr>
                <w:rFonts w:ascii="Times New Roman" w:eastAsia="Times New Roman" w:hAnsi="Times New Roman" w:cs="Times New Roman"/>
                <w:b/>
                <w:color w:val="000000"/>
                <w:sz w:val="20"/>
                <w:szCs w:val="20"/>
                <w:lang w:eastAsia="en-GB"/>
              </w:rPr>
            </w:pPr>
            <w:r w:rsidRPr="00C22FD0">
              <w:rPr>
                <w:rFonts w:ascii="Times New Roman" w:eastAsia="Times New Roman" w:hAnsi="Times New Roman" w:cs="Times New Roman"/>
                <w:b/>
                <w:color w:val="000000"/>
                <w:sz w:val="20"/>
                <w:szCs w:val="20"/>
                <w:lang w:eastAsia="en-GB"/>
              </w:rPr>
              <w:t>INSTRUCTIONS</w:t>
            </w:r>
          </w:p>
        </w:tc>
      </w:tr>
      <w:tr w:rsidR="00E21451" w:rsidRPr="00C22FD0" w14:paraId="20F3332C" w14:textId="77777777" w:rsidTr="0040755A">
        <w:trPr>
          <w:trHeight w:val="570"/>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5C8D2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C0010 </w:t>
            </w:r>
          </w:p>
        </w:tc>
        <w:tc>
          <w:tcPr>
            <w:tcW w:w="2111" w:type="dxa"/>
            <w:tcBorders>
              <w:top w:val="single" w:sz="4" w:space="0" w:color="auto"/>
              <w:left w:val="nil"/>
              <w:bottom w:val="single" w:sz="4" w:space="0" w:color="auto"/>
              <w:right w:val="single" w:sz="4" w:space="0" w:color="auto"/>
            </w:tcBorders>
            <w:shd w:val="clear" w:color="auto" w:fill="auto"/>
            <w:hideMark/>
          </w:tcPr>
          <w:p w14:paraId="699FB9DA"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 of intragroup transaction</w:t>
            </w:r>
          </w:p>
        </w:tc>
        <w:tc>
          <w:tcPr>
            <w:tcW w:w="6262" w:type="dxa"/>
            <w:tcBorders>
              <w:top w:val="single" w:sz="4" w:space="0" w:color="auto"/>
              <w:left w:val="nil"/>
              <w:bottom w:val="single" w:sz="4" w:space="0" w:color="auto"/>
              <w:right w:val="single" w:sz="4" w:space="0" w:color="auto"/>
            </w:tcBorders>
            <w:shd w:val="clear" w:color="auto" w:fill="auto"/>
            <w:hideMark/>
          </w:tcPr>
          <w:p w14:paraId="2FA9D23D"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E21451" w:rsidRPr="00C22FD0" w14:paraId="3640361E" w14:textId="77777777" w:rsidTr="0040755A">
        <w:trPr>
          <w:trHeight w:val="855"/>
        </w:trPr>
        <w:tc>
          <w:tcPr>
            <w:tcW w:w="851" w:type="dxa"/>
            <w:gridSpan w:val="2"/>
            <w:tcBorders>
              <w:top w:val="nil"/>
              <w:left w:val="single" w:sz="4" w:space="0" w:color="auto"/>
              <w:bottom w:val="single" w:sz="4" w:space="0" w:color="auto"/>
              <w:right w:val="single" w:sz="4" w:space="0" w:color="auto"/>
            </w:tcBorders>
            <w:shd w:val="clear" w:color="auto" w:fill="auto"/>
            <w:hideMark/>
          </w:tcPr>
          <w:p w14:paraId="2CFEDDA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C0020 </w:t>
            </w:r>
          </w:p>
        </w:tc>
        <w:tc>
          <w:tcPr>
            <w:tcW w:w="2111" w:type="dxa"/>
            <w:tcBorders>
              <w:top w:val="nil"/>
              <w:left w:val="nil"/>
              <w:bottom w:val="single" w:sz="4" w:space="0" w:color="auto"/>
              <w:right w:val="single" w:sz="4" w:space="0" w:color="auto"/>
            </w:tcBorders>
            <w:shd w:val="clear" w:color="auto" w:fill="auto"/>
            <w:hideMark/>
          </w:tcPr>
          <w:p w14:paraId="48891745"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Investor/ Buyer name</w:t>
            </w:r>
          </w:p>
        </w:tc>
        <w:tc>
          <w:tcPr>
            <w:tcW w:w="6262" w:type="dxa"/>
            <w:tcBorders>
              <w:top w:val="nil"/>
              <w:left w:val="nil"/>
              <w:bottom w:val="single" w:sz="4" w:space="0" w:color="auto"/>
              <w:right w:val="single" w:sz="4" w:space="0" w:color="auto"/>
            </w:tcBorders>
            <w:shd w:val="clear" w:color="auto" w:fill="auto"/>
            <w:hideMark/>
          </w:tcPr>
          <w:p w14:paraId="4E4E8B3B" w14:textId="77777777" w:rsidR="00E21451" w:rsidRPr="00C22FD0" w:rsidRDefault="00E21451" w:rsidP="0040755A">
            <w:pPr>
              <w:spacing w:after="0" w:line="240" w:lineRule="auto"/>
              <w:rPr>
                <w:rFonts w:ascii="Times New Roman" w:eastAsia="Times New Roman" w:hAnsi="Times New Roman" w:cs="Times New Roman"/>
                <w:color w:val="000000" w:themeColor="text1"/>
                <w:sz w:val="20"/>
                <w:szCs w:val="20"/>
                <w:lang w:eastAsia="en-GB"/>
              </w:rPr>
            </w:pPr>
            <w:r w:rsidRPr="00C22FD0">
              <w:rPr>
                <w:rFonts w:ascii="Times New Roman" w:eastAsia="Times New Roman" w:hAnsi="Times New Roman" w:cs="Times New Roman"/>
                <w:color w:val="000000" w:themeColor="text1"/>
                <w:sz w:val="20"/>
                <w:szCs w:val="20"/>
                <w:lang w:eastAsia="en-GB"/>
              </w:rPr>
              <w:t xml:space="preserve">Name of the entity that is investing/buying the derivative, or the counterparty with the long position. For swaps the payer is the payer of the fixed rate that receives the floating rate.  </w:t>
            </w:r>
          </w:p>
        </w:tc>
      </w:tr>
      <w:tr w:rsidR="00E21451" w:rsidRPr="00C22FD0" w:rsidDel="00AB7A73" w14:paraId="5EF87083" w14:textId="77777777" w:rsidTr="0040755A">
        <w:trPr>
          <w:trHeight w:val="50"/>
        </w:trPr>
        <w:tc>
          <w:tcPr>
            <w:tcW w:w="851" w:type="dxa"/>
            <w:gridSpan w:val="2"/>
            <w:tcBorders>
              <w:top w:val="nil"/>
              <w:left w:val="single" w:sz="4" w:space="0" w:color="auto"/>
              <w:bottom w:val="single" w:sz="4" w:space="0" w:color="auto"/>
              <w:right w:val="single" w:sz="4" w:space="0" w:color="auto"/>
            </w:tcBorders>
            <w:shd w:val="clear" w:color="auto" w:fill="auto"/>
            <w:hideMark/>
          </w:tcPr>
          <w:p w14:paraId="5868F503" w14:textId="77777777" w:rsidR="00E21451" w:rsidRPr="00C22FD0" w:rsidDel="00AB7A73"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C0030 </w:t>
            </w:r>
          </w:p>
        </w:tc>
        <w:tc>
          <w:tcPr>
            <w:tcW w:w="2111" w:type="dxa"/>
            <w:tcBorders>
              <w:top w:val="nil"/>
              <w:left w:val="nil"/>
              <w:bottom w:val="single" w:sz="4" w:space="0" w:color="auto"/>
              <w:right w:val="single" w:sz="4" w:space="0" w:color="auto"/>
            </w:tcBorders>
            <w:shd w:val="clear" w:color="auto" w:fill="auto"/>
            <w:hideMark/>
          </w:tcPr>
          <w:p w14:paraId="4D8C654E" w14:textId="77777777" w:rsidR="00E21451" w:rsidRPr="00C22FD0" w:rsidDel="00AB7A73"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Identification code of the investor / buyer </w:t>
            </w:r>
          </w:p>
        </w:tc>
        <w:tc>
          <w:tcPr>
            <w:tcW w:w="6262" w:type="dxa"/>
            <w:tcBorders>
              <w:top w:val="nil"/>
              <w:left w:val="nil"/>
              <w:bottom w:val="single" w:sz="4" w:space="0" w:color="auto"/>
              <w:right w:val="single" w:sz="4" w:space="0" w:color="auto"/>
            </w:tcBorders>
            <w:shd w:val="clear" w:color="auto" w:fill="auto"/>
            <w:hideMark/>
          </w:tcPr>
          <w:p w14:paraId="1E174CC9" w14:textId="5CB61D33"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color w:val="000000"/>
                <w:sz w:val="20"/>
                <w:szCs w:val="20"/>
                <w:lang w:eastAsia="en-GB"/>
              </w:rPr>
              <w:t xml:space="preserve">The unique identification code attached to the investor/buyer/transferee </w:t>
            </w:r>
            <w:r w:rsidRPr="00C22FD0">
              <w:rPr>
                <w:rFonts w:ascii="Times New Roman" w:hAnsi="Times New Roman" w:cs="Times New Roman"/>
                <w:sz w:val="20"/>
                <w:szCs w:val="20"/>
              </w:rPr>
              <w:t>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7EE980A0" w14:textId="5D3C179B" w:rsidR="00E21451" w:rsidRPr="00C22FD0" w:rsidDel="00AB7A73" w:rsidRDefault="004508C9" w:rsidP="0040755A">
            <w:pPr>
              <w:spacing w:after="0" w:line="240" w:lineRule="auto"/>
              <w:rPr>
                <w:rFonts w:ascii="Times New Roman" w:eastAsia="Times New Roman" w:hAnsi="Times New Roman" w:cs="Times New Roman"/>
                <w:color w:val="000000" w:themeColor="text1"/>
                <w:sz w:val="20"/>
                <w:szCs w:val="20"/>
                <w:lang w:eastAsia="en-GB"/>
              </w:rPr>
            </w:pPr>
            <w:r w:rsidRPr="00C22FD0">
              <w:rPr>
                <w:rFonts w:ascii="Times New Roman" w:eastAsia="Times New Roman" w:hAnsi="Times New Roman" w:cs="Times New Roman"/>
                <w:sz w:val="20"/>
                <w:szCs w:val="20"/>
                <w:lang w:eastAsia="en-GB"/>
              </w:rPr>
              <w:lastRenderedPageBreak/>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0F4145" w:rsidRPr="00C22FD0">
              <w:rPr>
                <w:rFonts w:ascii="Times New Roman" w:eastAsia="Times New Roman" w:hAnsi="Times New Roman" w:cs="Times New Roman"/>
                <w:sz w:val="20"/>
                <w:szCs w:val="20"/>
                <w:lang w:eastAsia="en-GB"/>
              </w:rPr>
              <w:t>should comply</w:t>
            </w:r>
            <w:r w:rsidR="00E21451" w:rsidRPr="00C22FD0">
              <w:rPr>
                <w:rFonts w:ascii="Times New Roman" w:eastAsia="Times New Roman" w:hAnsi="Times New Roman" w:cs="Times New Roman"/>
                <w:sz w:val="20"/>
                <w:szCs w:val="20"/>
                <w:lang w:eastAsia="en-GB"/>
              </w:rPr>
              <w:t xml:space="preserve">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2FFEA807" w14:textId="77777777" w:rsidTr="0040755A">
        <w:trPr>
          <w:gridBefore w:val="1"/>
          <w:wBefore w:w="10" w:type="dxa"/>
          <w:trHeight w:val="1140"/>
        </w:trPr>
        <w:tc>
          <w:tcPr>
            <w:tcW w:w="841" w:type="dxa"/>
            <w:tcBorders>
              <w:top w:val="nil"/>
              <w:left w:val="single" w:sz="4" w:space="0" w:color="auto"/>
              <w:bottom w:val="single" w:sz="4" w:space="0" w:color="auto"/>
              <w:right w:val="single" w:sz="4" w:space="0" w:color="auto"/>
            </w:tcBorders>
            <w:shd w:val="clear" w:color="auto" w:fill="auto"/>
          </w:tcPr>
          <w:p w14:paraId="7C012B20"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C0040</w:t>
            </w:r>
          </w:p>
        </w:tc>
        <w:tc>
          <w:tcPr>
            <w:tcW w:w="2111" w:type="dxa"/>
            <w:tcBorders>
              <w:top w:val="nil"/>
              <w:left w:val="nil"/>
              <w:bottom w:val="single" w:sz="4" w:space="0" w:color="auto"/>
              <w:right w:val="single" w:sz="4" w:space="0" w:color="auto"/>
            </w:tcBorders>
            <w:shd w:val="clear" w:color="auto" w:fill="auto"/>
          </w:tcPr>
          <w:p w14:paraId="53E06D2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 code type of code of the investor/buyer</w:t>
            </w:r>
          </w:p>
          <w:p w14:paraId="63C834AD"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6262" w:type="dxa"/>
            <w:tcBorders>
              <w:top w:val="nil"/>
              <w:left w:val="nil"/>
              <w:bottom w:val="single" w:sz="4" w:space="0" w:color="auto"/>
              <w:right w:val="single" w:sz="4" w:space="0" w:color="auto"/>
            </w:tcBorders>
            <w:shd w:val="clear" w:color="auto" w:fill="auto"/>
          </w:tcPr>
          <w:p w14:paraId="1299C3F1" w14:textId="2EC76854"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of the code used in item “Identification code for the investor/</w:t>
            </w:r>
            <w:r w:rsidR="00677E4A" w:rsidRPr="00C22FD0">
              <w:rPr>
                <w:rFonts w:ascii="Times New Roman" w:eastAsia="Times New Roman" w:hAnsi="Times New Roman" w:cs="Times New Roman"/>
                <w:color w:val="000000"/>
                <w:sz w:val="20"/>
                <w:szCs w:val="20"/>
                <w:lang w:eastAsia="en-GB"/>
              </w:rPr>
              <w:t>buyer</w:t>
            </w:r>
            <w:r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Specific code</w:t>
            </w:r>
          </w:p>
        </w:tc>
      </w:tr>
      <w:tr w:rsidR="00E21451" w:rsidRPr="00C22FD0" w14:paraId="71364D69" w14:textId="77777777" w:rsidTr="0040755A">
        <w:trPr>
          <w:trHeight w:val="816"/>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5780E63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C0050 </w:t>
            </w:r>
          </w:p>
        </w:tc>
        <w:tc>
          <w:tcPr>
            <w:tcW w:w="2111" w:type="dxa"/>
            <w:tcBorders>
              <w:top w:val="single" w:sz="4" w:space="0" w:color="auto"/>
              <w:left w:val="nil"/>
              <w:bottom w:val="single" w:sz="4" w:space="0" w:color="auto"/>
              <w:right w:val="single" w:sz="4" w:space="0" w:color="auto"/>
            </w:tcBorders>
            <w:shd w:val="clear" w:color="auto" w:fill="auto"/>
            <w:hideMark/>
          </w:tcPr>
          <w:p w14:paraId="070CA560"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Issuer/ Seller name</w:t>
            </w:r>
          </w:p>
        </w:tc>
        <w:tc>
          <w:tcPr>
            <w:tcW w:w="6262" w:type="dxa"/>
            <w:tcBorders>
              <w:top w:val="single" w:sz="4" w:space="0" w:color="auto"/>
              <w:left w:val="nil"/>
              <w:bottom w:val="single" w:sz="4" w:space="0" w:color="auto"/>
              <w:right w:val="single" w:sz="4" w:space="0" w:color="auto"/>
            </w:tcBorders>
            <w:shd w:val="clear" w:color="auto" w:fill="auto"/>
            <w:hideMark/>
          </w:tcPr>
          <w:p w14:paraId="0B30FBB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Name of the entity that is issuing/selling the derivative, or the counterparty with the short position.  For swaps the receiver, receives the fixed rates and pays the floating rate.</w:t>
            </w:r>
          </w:p>
        </w:tc>
      </w:tr>
      <w:tr w:rsidR="00E21451" w:rsidRPr="00C22FD0" w:rsidDel="00AB7A73" w14:paraId="1DC78819" w14:textId="77777777" w:rsidTr="0040755A">
        <w:trPr>
          <w:trHeight w:val="302"/>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4B44A77C" w14:textId="77777777" w:rsidR="00E21451" w:rsidRPr="00C22FD0" w:rsidDel="00AB7A73"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C0060 </w:t>
            </w:r>
          </w:p>
        </w:tc>
        <w:tc>
          <w:tcPr>
            <w:tcW w:w="2111" w:type="dxa"/>
            <w:tcBorders>
              <w:top w:val="single" w:sz="4" w:space="0" w:color="auto"/>
              <w:left w:val="nil"/>
              <w:bottom w:val="single" w:sz="4" w:space="0" w:color="auto"/>
              <w:right w:val="single" w:sz="4" w:space="0" w:color="auto"/>
            </w:tcBorders>
            <w:shd w:val="clear" w:color="auto" w:fill="auto"/>
            <w:hideMark/>
          </w:tcPr>
          <w:p w14:paraId="23DA20EE" w14:textId="77777777" w:rsidR="00E21451" w:rsidRPr="00C22FD0" w:rsidDel="00AB7A73"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code of the issuer / seller</w:t>
            </w:r>
          </w:p>
        </w:tc>
        <w:tc>
          <w:tcPr>
            <w:tcW w:w="6262" w:type="dxa"/>
            <w:tcBorders>
              <w:top w:val="single" w:sz="4" w:space="0" w:color="auto"/>
              <w:left w:val="nil"/>
              <w:bottom w:val="single" w:sz="4" w:space="0" w:color="auto"/>
              <w:right w:val="single" w:sz="4" w:space="0" w:color="auto"/>
            </w:tcBorders>
            <w:shd w:val="clear" w:color="auto" w:fill="auto"/>
            <w:hideMark/>
          </w:tcPr>
          <w:p w14:paraId="022E1EFC" w14:textId="0C1838F0"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color w:val="000000"/>
                <w:sz w:val="20"/>
                <w:szCs w:val="20"/>
                <w:lang w:eastAsia="en-GB"/>
              </w:rPr>
              <w:t xml:space="preserve">The unique identification code attached to the investor/buyer/transferee </w:t>
            </w:r>
            <w:r w:rsidRPr="00C22FD0">
              <w:rPr>
                <w:rFonts w:ascii="Times New Roman" w:hAnsi="Times New Roman" w:cs="Times New Roman"/>
                <w:sz w:val="20"/>
                <w:szCs w:val="20"/>
              </w:rPr>
              <w:t>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3E6758D4" w14:textId="5D97237D" w:rsidR="00E21451" w:rsidRPr="00C22FD0" w:rsidDel="00AB7A73" w:rsidRDefault="004508C9"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F61328" w:rsidRPr="00C22FD0">
              <w:rPr>
                <w:rFonts w:ascii="Times New Roman" w:eastAsia="Times New Roman" w:hAnsi="Times New Roman" w:cs="Times New Roman"/>
                <w:sz w:val="20"/>
                <w:szCs w:val="20"/>
                <w:lang w:eastAsia="en-GB"/>
              </w:rPr>
              <w:t>should</w:t>
            </w:r>
            <w:r w:rsidR="00E21451" w:rsidRPr="00C22FD0">
              <w:rPr>
                <w:rFonts w:ascii="Times New Roman" w:eastAsia="Times New Roman" w:hAnsi="Times New Roman" w:cs="Times New Roman"/>
                <w:sz w:val="20"/>
                <w:szCs w:val="20"/>
                <w:lang w:eastAsia="en-GB"/>
              </w:rPr>
              <w:t xml:space="preserve"> comply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6997070C" w14:textId="77777777" w:rsidTr="0040755A">
        <w:trPr>
          <w:gridBefore w:val="1"/>
          <w:wBefore w:w="10" w:type="dxa"/>
          <w:trHeight w:val="1140"/>
        </w:trPr>
        <w:tc>
          <w:tcPr>
            <w:tcW w:w="841" w:type="dxa"/>
            <w:tcBorders>
              <w:top w:val="nil"/>
              <w:left w:val="single" w:sz="4" w:space="0" w:color="auto"/>
              <w:bottom w:val="single" w:sz="4" w:space="0" w:color="auto"/>
              <w:right w:val="single" w:sz="4" w:space="0" w:color="auto"/>
            </w:tcBorders>
            <w:shd w:val="clear" w:color="auto" w:fill="auto"/>
          </w:tcPr>
          <w:p w14:paraId="0ABCF1B7"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C0070</w:t>
            </w:r>
          </w:p>
        </w:tc>
        <w:tc>
          <w:tcPr>
            <w:tcW w:w="2111" w:type="dxa"/>
            <w:tcBorders>
              <w:top w:val="nil"/>
              <w:left w:val="nil"/>
              <w:bottom w:val="single" w:sz="4" w:space="0" w:color="auto"/>
              <w:right w:val="single" w:sz="4" w:space="0" w:color="auto"/>
            </w:tcBorders>
            <w:shd w:val="clear" w:color="auto" w:fill="auto"/>
          </w:tcPr>
          <w:p w14:paraId="0D91A9AA"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ID code type of code of the issuer / seller </w:t>
            </w:r>
          </w:p>
        </w:tc>
        <w:tc>
          <w:tcPr>
            <w:tcW w:w="6262" w:type="dxa"/>
            <w:tcBorders>
              <w:top w:val="nil"/>
              <w:left w:val="nil"/>
              <w:bottom w:val="single" w:sz="4" w:space="0" w:color="auto"/>
              <w:right w:val="single" w:sz="4" w:space="0" w:color="auto"/>
            </w:tcBorders>
            <w:shd w:val="clear" w:color="auto" w:fill="auto"/>
          </w:tcPr>
          <w:p w14:paraId="28268A5E" w14:textId="007BB489"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of the code used in item “Identification code for the issuer / seller”:</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Specific code</w:t>
            </w:r>
          </w:p>
        </w:tc>
      </w:tr>
      <w:tr w:rsidR="00E21451" w:rsidRPr="00C22FD0" w14:paraId="7CCCC366" w14:textId="77777777" w:rsidTr="0040755A">
        <w:trPr>
          <w:gridBefore w:val="1"/>
          <w:wBefore w:w="10" w:type="dxa"/>
          <w:trHeight w:val="1425"/>
        </w:trPr>
        <w:tc>
          <w:tcPr>
            <w:tcW w:w="841" w:type="dxa"/>
            <w:tcBorders>
              <w:top w:val="single" w:sz="4" w:space="0" w:color="auto"/>
              <w:left w:val="single" w:sz="4" w:space="0" w:color="auto"/>
              <w:bottom w:val="nil"/>
              <w:right w:val="single" w:sz="4" w:space="0" w:color="auto"/>
            </w:tcBorders>
            <w:shd w:val="clear" w:color="auto" w:fill="auto"/>
            <w:hideMark/>
          </w:tcPr>
          <w:p w14:paraId="61F63B76"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C0080 </w:t>
            </w:r>
          </w:p>
        </w:tc>
        <w:tc>
          <w:tcPr>
            <w:tcW w:w="2111" w:type="dxa"/>
            <w:tcBorders>
              <w:top w:val="single" w:sz="4" w:space="0" w:color="auto"/>
              <w:left w:val="nil"/>
              <w:bottom w:val="nil"/>
              <w:right w:val="single" w:sz="4" w:space="0" w:color="auto"/>
            </w:tcBorders>
            <w:shd w:val="clear" w:color="auto" w:fill="auto"/>
            <w:hideMark/>
          </w:tcPr>
          <w:p w14:paraId="3E54117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 Code of the instrument</w:t>
            </w:r>
          </w:p>
        </w:tc>
        <w:tc>
          <w:tcPr>
            <w:tcW w:w="6262" w:type="dxa"/>
            <w:tcBorders>
              <w:top w:val="single" w:sz="4" w:space="0" w:color="auto"/>
              <w:left w:val="nil"/>
              <w:bottom w:val="nil"/>
              <w:right w:val="single" w:sz="4" w:space="0" w:color="auto"/>
            </w:tcBorders>
            <w:shd w:val="clear" w:color="auto" w:fill="auto"/>
            <w:hideMark/>
          </w:tcPr>
          <w:p w14:paraId="3A2F7FF0" w14:textId="02983686"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This is the identification code of the instrument (derivative) between the two counterparties identified </w:t>
            </w:r>
            <w:r w:rsidRPr="00C22FD0">
              <w:rPr>
                <w:rFonts w:ascii="Times New Roman" w:hAnsi="Times New Roman" w:cs="Times New Roman"/>
                <w:sz w:val="20"/>
                <w:szCs w:val="20"/>
              </w:rPr>
              <w:t xml:space="preserve">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This code must be consistent over time.</w:t>
            </w:r>
          </w:p>
          <w:p w14:paraId="4B4BF560"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p>
          <w:p w14:paraId="3C113FE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This may be different from the intragroup transaction code provided in cell C0010.</w:t>
            </w:r>
          </w:p>
        </w:tc>
      </w:tr>
      <w:tr w:rsidR="00E21451" w:rsidRPr="00C22FD0" w14:paraId="1232D0D9" w14:textId="77777777" w:rsidTr="0040755A">
        <w:trPr>
          <w:gridBefore w:val="1"/>
          <w:wBefore w:w="10" w:type="dxa"/>
          <w:trHeight w:val="142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56711B63"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C0090 </w:t>
            </w:r>
          </w:p>
        </w:tc>
        <w:tc>
          <w:tcPr>
            <w:tcW w:w="2111" w:type="dxa"/>
            <w:tcBorders>
              <w:top w:val="single" w:sz="4" w:space="0" w:color="auto"/>
              <w:left w:val="nil"/>
              <w:bottom w:val="single" w:sz="4" w:space="0" w:color="auto"/>
              <w:right w:val="single" w:sz="4" w:space="0" w:color="auto"/>
            </w:tcBorders>
            <w:shd w:val="clear" w:color="auto" w:fill="auto"/>
            <w:hideMark/>
          </w:tcPr>
          <w:p w14:paraId="4C347E0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 Code Type of the instrument</w:t>
            </w:r>
          </w:p>
        </w:tc>
        <w:tc>
          <w:tcPr>
            <w:tcW w:w="6262" w:type="dxa"/>
            <w:tcBorders>
              <w:top w:val="single" w:sz="4" w:space="0" w:color="auto"/>
              <w:left w:val="nil"/>
              <w:bottom w:val="nil"/>
              <w:right w:val="single" w:sz="4" w:space="0" w:color="auto"/>
            </w:tcBorders>
            <w:shd w:val="clear" w:color="auto" w:fill="auto"/>
            <w:hideMark/>
          </w:tcPr>
          <w:p w14:paraId="14D4B7CE" w14:textId="64358D2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ID Code used for the “</w:t>
            </w:r>
            <w:r w:rsidRPr="00C22FD0">
              <w:rPr>
                <w:rFonts w:ascii="Times New Roman" w:eastAsia="Times New Roman" w:hAnsi="Times New Roman" w:cs="Times New Roman"/>
                <w:sz w:val="20"/>
                <w:szCs w:val="20"/>
                <w:lang w:eastAsia="en-GB"/>
              </w:rPr>
              <w:t>ID Code of the instrument</w:t>
            </w:r>
            <w:r w:rsidRPr="00C22FD0">
              <w:rPr>
                <w:rFonts w:ascii="Times New Roman" w:hAnsi="Times New Roman" w:cs="Times New Roman"/>
                <w:sz w:val="20"/>
                <w:szCs w:val="20"/>
              </w:rPr>
              <w:t>” item. One of the options in the following closed list shall be used:</w:t>
            </w:r>
          </w:p>
          <w:p w14:paraId="3F9C0FB6" w14:textId="24705A8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for ISIN code</w:t>
            </w:r>
          </w:p>
          <w:p w14:paraId="61138398" w14:textId="054E5241"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44AC4D30" w14:textId="28B6443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w:t>
            </w:r>
            <w:r w:rsidRPr="00C22FD0">
              <w:rPr>
                <w:rFonts w:ascii="Times New Roman" w:hAnsi="Times New Roman" w:cs="Times New Roman"/>
                <w:sz w:val="20"/>
                <w:szCs w:val="20"/>
              </w:rPr>
              <w:lastRenderedPageBreak/>
              <w:t>Exchange)</w:t>
            </w:r>
          </w:p>
          <w:p w14:paraId="211A04A7" w14:textId="6D40639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7E3148D1" w14:textId="5A3993DC"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43C36513" w14:textId="6DEA5070"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3A095A00" w14:textId="511CB9A5" w:rsidR="00E21451" w:rsidRPr="00C22FD0" w:rsidRDefault="00E21451" w:rsidP="0040755A">
            <w:pPr>
              <w:spacing w:after="0"/>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13CE9283" w14:textId="77777777" w:rsidR="00E21451" w:rsidRPr="00C22FD0" w:rsidRDefault="00E21451" w:rsidP="0040755A">
            <w:pPr>
              <w:spacing w:after="0"/>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76D75D44" w14:textId="560ACA6E"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3F21E3F4" w14:textId="7704AF7B"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w:t>
            </w:r>
          </w:p>
        </w:tc>
      </w:tr>
      <w:tr w:rsidR="00E21451" w:rsidRPr="00C22FD0" w14:paraId="5DC52431" w14:textId="77777777" w:rsidTr="0040755A">
        <w:trPr>
          <w:gridBefore w:val="1"/>
          <w:wBefore w:w="10" w:type="dxa"/>
          <w:trHeight w:val="3422"/>
        </w:trPr>
        <w:tc>
          <w:tcPr>
            <w:tcW w:w="841" w:type="dxa"/>
            <w:tcBorders>
              <w:top w:val="nil"/>
              <w:left w:val="single" w:sz="4" w:space="0" w:color="000000"/>
              <w:bottom w:val="nil"/>
              <w:right w:val="single" w:sz="4" w:space="0" w:color="000000"/>
            </w:tcBorders>
            <w:shd w:val="clear" w:color="auto" w:fill="auto"/>
            <w:hideMark/>
          </w:tcPr>
          <w:p w14:paraId="4282DA1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lastRenderedPageBreak/>
              <w:t>C0100</w:t>
            </w:r>
          </w:p>
        </w:tc>
        <w:tc>
          <w:tcPr>
            <w:tcW w:w="2111" w:type="dxa"/>
            <w:tcBorders>
              <w:top w:val="nil"/>
              <w:left w:val="nil"/>
              <w:bottom w:val="nil"/>
              <w:right w:val="single" w:sz="4" w:space="0" w:color="000000"/>
            </w:tcBorders>
            <w:shd w:val="clear" w:color="auto" w:fill="auto"/>
            <w:hideMark/>
          </w:tcPr>
          <w:p w14:paraId="30F491B9"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Transaction type </w:t>
            </w:r>
          </w:p>
        </w:tc>
        <w:tc>
          <w:tcPr>
            <w:tcW w:w="6262" w:type="dxa"/>
            <w:tcBorders>
              <w:top w:val="single" w:sz="4" w:space="0" w:color="auto"/>
              <w:left w:val="nil"/>
              <w:bottom w:val="nil"/>
              <w:right w:val="single" w:sz="4" w:space="0" w:color="000000"/>
            </w:tcBorders>
            <w:shd w:val="clear" w:color="auto" w:fill="auto"/>
            <w:hideMark/>
          </w:tcPr>
          <w:p w14:paraId="31872DFD" w14:textId="16A64C0C"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Identify the transaction type. The following close list shall be used: </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Derivatives – futures</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Derivatives – forwards</w:t>
            </w:r>
          </w:p>
          <w:p w14:paraId="29FC1D33" w14:textId="57CADFFE"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3 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Derivatives – options</w:t>
            </w:r>
            <w:r w:rsidRPr="00C22FD0">
              <w:rPr>
                <w:rFonts w:ascii="Times New Roman" w:eastAsia="Times New Roman" w:hAnsi="Times New Roman" w:cs="Times New Roman"/>
                <w:color w:val="000000"/>
                <w:sz w:val="20"/>
                <w:szCs w:val="20"/>
                <w:lang w:eastAsia="en-GB"/>
              </w:rPr>
              <w:br/>
              <w:t>4 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Derivatives – others</w:t>
            </w:r>
          </w:p>
          <w:p w14:paraId="47F902A5" w14:textId="3BDECFED"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5 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Guarantees – credit protection</w:t>
            </w:r>
            <w:r w:rsidRPr="00C22FD0">
              <w:rPr>
                <w:rFonts w:ascii="Times New Roman" w:eastAsia="Times New Roman" w:hAnsi="Times New Roman" w:cs="Times New Roman"/>
                <w:color w:val="000000"/>
                <w:sz w:val="20"/>
                <w:szCs w:val="20"/>
                <w:lang w:eastAsia="en-GB"/>
              </w:rPr>
              <w:br/>
              <w:t>6 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Guarantees – others</w:t>
            </w:r>
            <w:r w:rsidRPr="00C22FD0">
              <w:rPr>
                <w:rFonts w:ascii="Times New Roman" w:eastAsia="Times New Roman" w:hAnsi="Times New Roman" w:cs="Times New Roman"/>
                <w:color w:val="000000"/>
                <w:sz w:val="20"/>
                <w:szCs w:val="20"/>
                <w:lang w:eastAsia="en-GB"/>
              </w:rPr>
              <w:br/>
              <w:t>7 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Swaps – credit default</w:t>
            </w:r>
            <w:r w:rsidRPr="00C22FD0">
              <w:rPr>
                <w:rFonts w:ascii="Times New Roman" w:eastAsia="Times New Roman" w:hAnsi="Times New Roman" w:cs="Times New Roman"/>
                <w:color w:val="000000"/>
                <w:sz w:val="20"/>
                <w:szCs w:val="20"/>
                <w:lang w:eastAsia="en-GB"/>
              </w:rPr>
              <w:br/>
              <w:t xml:space="preserve">8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Swaps – interest rate</w:t>
            </w:r>
            <w:r w:rsidRPr="00C22FD0">
              <w:rPr>
                <w:rFonts w:ascii="Times New Roman" w:eastAsia="Times New Roman" w:hAnsi="Times New Roman" w:cs="Times New Roman"/>
                <w:color w:val="000000"/>
                <w:sz w:val="20"/>
                <w:szCs w:val="20"/>
                <w:lang w:eastAsia="en-GB"/>
              </w:rPr>
              <w:br/>
              <w:t>9 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Swaps – currency</w:t>
            </w:r>
          </w:p>
          <w:p w14:paraId="36E75AF8" w14:textId="6DDB9308"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10 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Swaps – others</w:t>
            </w:r>
          </w:p>
          <w:p w14:paraId="6499AC9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p w14:paraId="767E13A9" w14:textId="0A395AB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A repurchase agreement </w:t>
            </w:r>
            <w:r w:rsidR="00F61328" w:rsidRPr="00C22FD0">
              <w:rPr>
                <w:rFonts w:ascii="Times New Roman" w:eastAsia="Times New Roman" w:hAnsi="Times New Roman" w:cs="Times New Roman"/>
                <w:color w:val="000000"/>
                <w:sz w:val="20"/>
                <w:szCs w:val="20"/>
                <w:lang w:eastAsia="en-GB"/>
              </w:rPr>
              <w:t>should</w:t>
            </w:r>
            <w:r w:rsidRPr="00C22FD0">
              <w:rPr>
                <w:rFonts w:ascii="Times New Roman" w:eastAsia="Times New Roman" w:hAnsi="Times New Roman" w:cs="Times New Roman"/>
                <w:color w:val="000000"/>
                <w:sz w:val="20"/>
                <w:szCs w:val="20"/>
                <w:lang w:eastAsia="en-GB"/>
              </w:rPr>
              <w:t xml:space="preserve"> be considered as cash transaction plus forward contract.</w:t>
            </w:r>
          </w:p>
        </w:tc>
      </w:tr>
      <w:tr w:rsidR="00E21451" w:rsidRPr="00C22FD0" w14:paraId="42B1295A" w14:textId="77777777" w:rsidTr="0040755A">
        <w:trPr>
          <w:gridBefore w:val="1"/>
          <w:wBefore w:w="10" w:type="dxa"/>
          <w:trHeight w:val="570"/>
        </w:trPr>
        <w:tc>
          <w:tcPr>
            <w:tcW w:w="841" w:type="dxa"/>
            <w:tcBorders>
              <w:top w:val="single" w:sz="4" w:space="0" w:color="000000"/>
              <w:left w:val="single" w:sz="4" w:space="0" w:color="000000"/>
              <w:bottom w:val="nil"/>
              <w:right w:val="single" w:sz="4" w:space="0" w:color="000000"/>
            </w:tcBorders>
            <w:shd w:val="clear" w:color="auto" w:fill="auto"/>
            <w:hideMark/>
          </w:tcPr>
          <w:p w14:paraId="6F0A57EB"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C0110 </w:t>
            </w:r>
          </w:p>
        </w:tc>
        <w:tc>
          <w:tcPr>
            <w:tcW w:w="2111" w:type="dxa"/>
            <w:tcBorders>
              <w:top w:val="single" w:sz="4" w:space="0" w:color="000000"/>
              <w:left w:val="nil"/>
              <w:bottom w:val="nil"/>
              <w:right w:val="single" w:sz="4" w:space="0" w:color="000000"/>
            </w:tcBorders>
            <w:shd w:val="clear" w:color="auto" w:fill="auto"/>
            <w:hideMark/>
          </w:tcPr>
          <w:p w14:paraId="7ADBD6B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Transaction Trade date</w:t>
            </w:r>
          </w:p>
        </w:tc>
        <w:tc>
          <w:tcPr>
            <w:tcW w:w="6262" w:type="dxa"/>
            <w:tcBorders>
              <w:top w:val="single" w:sz="4" w:space="0" w:color="000000"/>
              <w:left w:val="nil"/>
              <w:bottom w:val="nil"/>
              <w:right w:val="single" w:sz="4" w:space="0" w:color="000000"/>
            </w:tcBorders>
            <w:shd w:val="clear" w:color="auto" w:fill="auto"/>
            <w:hideMark/>
          </w:tcPr>
          <w:p w14:paraId="5EC83BF6" w14:textId="13FE1E41"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w:t>
            </w:r>
            <w:r w:rsidRPr="00C22FD0">
              <w:rPr>
                <w:rFonts w:ascii="Times New Roman" w:eastAsia="Times New Roman" w:hAnsi="Times New Roman" w:cs="Times New Roman"/>
                <w:color w:val="000000"/>
                <w:sz w:val="20"/>
                <w:szCs w:val="20"/>
                <w:lang w:eastAsia="en-GB"/>
              </w:rPr>
              <w:t>date of the transaction/trade of the derivative contract.  For rolled contracts use the initial trade date.</w:t>
            </w:r>
          </w:p>
        </w:tc>
      </w:tr>
      <w:tr w:rsidR="00E21451" w:rsidRPr="00C22FD0" w14:paraId="48D72877" w14:textId="77777777" w:rsidTr="0040755A">
        <w:trPr>
          <w:gridBefore w:val="1"/>
          <w:wBefore w:w="10" w:type="dxa"/>
          <w:trHeight w:val="690"/>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218C4B7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C0120 </w:t>
            </w:r>
          </w:p>
        </w:tc>
        <w:tc>
          <w:tcPr>
            <w:tcW w:w="2111" w:type="dxa"/>
            <w:tcBorders>
              <w:top w:val="single" w:sz="4" w:space="0" w:color="auto"/>
              <w:left w:val="nil"/>
              <w:bottom w:val="single" w:sz="4" w:space="0" w:color="auto"/>
              <w:right w:val="single" w:sz="4" w:space="0" w:color="auto"/>
            </w:tcBorders>
            <w:shd w:val="clear" w:color="auto" w:fill="auto"/>
            <w:hideMark/>
          </w:tcPr>
          <w:p w14:paraId="1E390CE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Maturity date  </w:t>
            </w:r>
          </w:p>
        </w:tc>
        <w:tc>
          <w:tcPr>
            <w:tcW w:w="6262" w:type="dxa"/>
            <w:tcBorders>
              <w:top w:val="single" w:sz="4" w:space="0" w:color="auto"/>
              <w:left w:val="nil"/>
              <w:bottom w:val="single" w:sz="4" w:space="0" w:color="auto"/>
              <w:right w:val="single" w:sz="4" w:space="0" w:color="auto"/>
            </w:tcBorders>
            <w:shd w:val="clear" w:color="auto" w:fill="auto"/>
            <w:hideMark/>
          </w:tcPr>
          <w:p w14:paraId="0DB08B28" w14:textId="777DC0F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w:t>
            </w:r>
            <w:r w:rsidRPr="00C22FD0">
              <w:rPr>
                <w:rFonts w:ascii="Times New Roman" w:eastAsia="Times New Roman" w:hAnsi="Times New Roman" w:cs="Times New Roman"/>
                <w:color w:val="000000"/>
                <w:sz w:val="20"/>
                <w:szCs w:val="20"/>
                <w:lang w:eastAsia="en-GB"/>
              </w:rPr>
              <w:t>contractually defined date of close of the derivative contract, whether at maturity date, expiring date for options (European or American), etc.</w:t>
            </w:r>
          </w:p>
        </w:tc>
      </w:tr>
      <w:tr w:rsidR="00E21451" w:rsidRPr="00C22FD0" w14:paraId="0A5B42BC" w14:textId="77777777" w:rsidTr="0040755A">
        <w:trPr>
          <w:gridBefore w:val="1"/>
          <w:wBefore w:w="10" w:type="dxa"/>
          <w:trHeight w:val="405"/>
        </w:trPr>
        <w:tc>
          <w:tcPr>
            <w:tcW w:w="841" w:type="dxa"/>
            <w:vMerge w:val="restart"/>
            <w:tcBorders>
              <w:top w:val="nil"/>
              <w:left w:val="single" w:sz="4" w:space="0" w:color="auto"/>
              <w:bottom w:val="single" w:sz="4" w:space="0" w:color="000000"/>
              <w:right w:val="single" w:sz="4" w:space="0" w:color="auto"/>
            </w:tcBorders>
            <w:shd w:val="clear" w:color="auto" w:fill="auto"/>
            <w:hideMark/>
          </w:tcPr>
          <w:p w14:paraId="01383A25"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C0130 </w:t>
            </w:r>
          </w:p>
        </w:tc>
        <w:tc>
          <w:tcPr>
            <w:tcW w:w="2111" w:type="dxa"/>
            <w:vMerge w:val="restart"/>
            <w:tcBorders>
              <w:top w:val="nil"/>
              <w:left w:val="single" w:sz="4" w:space="0" w:color="auto"/>
              <w:bottom w:val="single" w:sz="4" w:space="0" w:color="000000"/>
              <w:right w:val="single" w:sz="4" w:space="0" w:color="auto"/>
            </w:tcBorders>
            <w:shd w:val="clear" w:color="auto" w:fill="auto"/>
            <w:hideMark/>
          </w:tcPr>
          <w:p w14:paraId="651B59E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Currency </w:t>
            </w:r>
          </w:p>
        </w:tc>
        <w:tc>
          <w:tcPr>
            <w:tcW w:w="6262" w:type="dxa"/>
            <w:vMerge w:val="restart"/>
            <w:tcBorders>
              <w:top w:val="nil"/>
              <w:left w:val="single" w:sz="4" w:space="0" w:color="auto"/>
              <w:bottom w:val="single" w:sz="4" w:space="0" w:color="000000"/>
              <w:right w:val="single" w:sz="4" w:space="0" w:color="auto"/>
            </w:tcBorders>
            <w:shd w:val="clear" w:color="auto" w:fill="auto"/>
            <w:hideMark/>
          </w:tcPr>
          <w:p w14:paraId="6555098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Where applicable, i</w:t>
            </w:r>
            <w:r w:rsidRPr="00C22FD0">
              <w:rPr>
                <w:rFonts w:ascii="Times New Roman" w:hAnsi="Times New Roman" w:cs="Times New Roman"/>
                <w:sz w:val="20"/>
                <w:szCs w:val="20"/>
              </w:rPr>
              <w:t xml:space="preserve">dentify the ISO 4217 alphabetic code of the </w:t>
            </w:r>
            <w:r w:rsidRPr="00C22FD0">
              <w:rPr>
                <w:rFonts w:ascii="Times New Roman" w:eastAsia="Times New Roman" w:hAnsi="Times New Roman" w:cs="Times New Roman"/>
                <w:color w:val="000000"/>
                <w:sz w:val="20"/>
                <w:szCs w:val="20"/>
                <w:lang w:eastAsia="en-GB"/>
              </w:rPr>
              <w:t>currency of the derivative, i.e. currency of the notional amount of the derivative (e.g.: option having as underlying an amount in USD). This item is not applicable for currency swap.</w:t>
            </w:r>
          </w:p>
        </w:tc>
      </w:tr>
      <w:tr w:rsidR="00E21451" w:rsidRPr="00C22FD0" w14:paraId="332EA930" w14:textId="77777777" w:rsidTr="0040755A">
        <w:trPr>
          <w:gridBefore w:val="1"/>
          <w:wBefore w:w="10" w:type="dxa"/>
          <w:trHeight w:val="690"/>
        </w:trPr>
        <w:tc>
          <w:tcPr>
            <w:tcW w:w="841" w:type="dxa"/>
            <w:vMerge/>
            <w:tcBorders>
              <w:top w:val="nil"/>
              <w:left w:val="single" w:sz="4" w:space="0" w:color="auto"/>
              <w:bottom w:val="single" w:sz="4" w:space="0" w:color="000000"/>
              <w:right w:val="single" w:sz="4" w:space="0" w:color="auto"/>
            </w:tcBorders>
            <w:vAlign w:val="center"/>
            <w:hideMark/>
          </w:tcPr>
          <w:p w14:paraId="6A1BCCB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2111" w:type="dxa"/>
            <w:vMerge/>
            <w:tcBorders>
              <w:top w:val="nil"/>
              <w:left w:val="single" w:sz="4" w:space="0" w:color="auto"/>
              <w:bottom w:val="single" w:sz="4" w:space="0" w:color="000000"/>
              <w:right w:val="single" w:sz="4" w:space="0" w:color="auto"/>
            </w:tcBorders>
            <w:vAlign w:val="center"/>
            <w:hideMark/>
          </w:tcPr>
          <w:p w14:paraId="478A291B"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6262" w:type="dxa"/>
            <w:vMerge/>
            <w:tcBorders>
              <w:top w:val="nil"/>
              <w:left w:val="single" w:sz="4" w:space="0" w:color="auto"/>
              <w:bottom w:val="single" w:sz="4" w:space="0" w:color="000000"/>
              <w:right w:val="single" w:sz="4" w:space="0" w:color="auto"/>
            </w:tcBorders>
            <w:vAlign w:val="center"/>
            <w:hideMark/>
          </w:tcPr>
          <w:p w14:paraId="1A57BE5D"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tc>
      </w:tr>
      <w:tr w:rsidR="00E21451" w:rsidRPr="00C22FD0" w14:paraId="49FF9920" w14:textId="77777777" w:rsidTr="0040755A">
        <w:trPr>
          <w:gridBefore w:val="1"/>
          <w:wBefore w:w="10" w:type="dxa"/>
          <w:trHeight w:val="1320"/>
        </w:trPr>
        <w:tc>
          <w:tcPr>
            <w:tcW w:w="841" w:type="dxa"/>
            <w:tcBorders>
              <w:top w:val="nil"/>
              <w:left w:val="single" w:sz="4" w:space="0" w:color="000000"/>
              <w:bottom w:val="nil"/>
              <w:right w:val="single" w:sz="4" w:space="0" w:color="000000"/>
            </w:tcBorders>
            <w:shd w:val="clear" w:color="auto" w:fill="auto"/>
            <w:hideMark/>
          </w:tcPr>
          <w:p w14:paraId="201D6125"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C0140 </w:t>
            </w:r>
          </w:p>
        </w:tc>
        <w:tc>
          <w:tcPr>
            <w:tcW w:w="2111" w:type="dxa"/>
            <w:tcBorders>
              <w:top w:val="nil"/>
              <w:left w:val="nil"/>
              <w:bottom w:val="nil"/>
              <w:right w:val="single" w:sz="4" w:space="0" w:color="000000"/>
            </w:tcBorders>
            <w:shd w:val="clear" w:color="auto" w:fill="auto"/>
            <w:hideMark/>
          </w:tcPr>
          <w:p w14:paraId="22247F9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Notional amount at transaction date</w:t>
            </w:r>
          </w:p>
        </w:tc>
        <w:tc>
          <w:tcPr>
            <w:tcW w:w="6262" w:type="dxa"/>
            <w:tcBorders>
              <w:top w:val="nil"/>
              <w:left w:val="nil"/>
              <w:bottom w:val="nil"/>
              <w:right w:val="single" w:sz="4" w:space="0" w:color="000000"/>
            </w:tcBorders>
            <w:shd w:val="clear" w:color="auto" w:fill="auto"/>
            <w:hideMark/>
          </w:tcPr>
          <w:p w14:paraId="6D3F91B4"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The amount covered or exposed to the derivative at the transaction date, reported in the reporting currency of the group.  </w:t>
            </w:r>
          </w:p>
          <w:p w14:paraId="3AC59C0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w:t>
            </w:r>
          </w:p>
        </w:tc>
      </w:tr>
      <w:tr w:rsidR="00E21451" w:rsidRPr="00C22FD0" w14:paraId="7A39D1EB" w14:textId="77777777" w:rsidTr="0040755A">
        <w:trPr>
          <w:gridBefore w:val="1"/>
          <w:wBefore w:w="10" w:type="dxa"/>
          <w:trHeight w:val="1890"/>
        </w:trPr>
        <w:tc>
          <w:tcPr>
            <w:tcW w:w="841" w:type="dxa"/>
            <w:tcBorders>
              <w:top w:val="single" w:sz="4" w:space="0" w:color="000000"/>
              <w:left w:val="single" w:sz="4" w:space="0" w:color="000000"/>
              <w:bottom w:val="nil"/>
              <w:right w:val="single" w:sz="4" w:space="0" w:color="000000"/>
            </w:tcBorders>
            <w:shd w:val="clear" w:color="auto" w:fill="auto"/>
            <w:hideMark/>
          </w:tcPr>
          <w:p w14:paraId="6DA23FA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C0150 </w:t>
            </w:r>
          </w:p>
        </w:tc>
        <w:tc>
          <w:tcPr>
            <w:tcW w:w="2111" w:type="dxa"/>
            <w:tcBorders>
              <w:top w:val="single" w:sz="4" w:space="0" w:color="000000"/>
              <w:left w:val="nil"/>
              <w:bottom w:val="nil"/>
              <w:right w:val="single" w:sz="4" w:space="0" w:color="000000"/>
            </w:tcBorders>
            <w:shd w:val="clear" w:color="auto" w:fill="auto"/>
            <w:hideMark/>
          </w:tcPr>
          <w:p w14:paraId="04700FF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Notional amount at reporting date </w:t>
            </w:r>
          </w:p>
        </w:tc>
        <w:tc>
          <w:tcPr>
            <w:tcW w:w="6262" w:type="dxa"/>
            <w:tcBorders>
              <w:top w:val="single" w:sz="4" w:space="0" w:color="000000"/>
              <w:left w:val="nil"/>
              <w:bottom w:val="nil"/>
              <w:right w:val="single" w:sz="4" w:space="0" w:color="000000"/>
            </w:tcBorders>
            <w:shd w:val="clear" w:color="auto" w:fill="auto"/>
            <w:hideMark/>
          </w:tcPr>
          <w:p w14:paraId="5A21D9D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The amount covered or exposed to the derivative at the reporting date, i.e. the closing balance, reported in the reporting currency of the group.  </w:t>
            </w:r>
          </w:p>
          <w:p w14:paraId="5FAED5C9"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p w14:paraId="514C6133"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will be zero.</w:t>
            </w:r>
          </w:p>
        </w:tc>
      </w:tr>
      <w:tr w:rsidR="00E21451" w:rsidRPr="00C22FD0" w14:paraId="01057224" w14:textId="77777777" w:rsidTr="0040755A">
        <w:trPr>
          <w:gridBefore w:val="1"/>
          <w:wBefore w:w="10" w:type="dxa"/>
          <w:trHeight w:val="1425"/>
        </w:trPr>
        <w:tc>
          <w:tcPr>
            <w:tcW w:w="841" w:type="dxa"/>
            <w:tcBorders>
              <w:top w:val="single" w:sz="4" w:space="0" w:color="000000"/>
              <w:left w:val="single" w:sz="4" w:space="0" w:color="000000"/>
              <w:bottom w:val="nil"/>
              <w:right w:val="single" w:sz="4" w:space="0" w:color="000000"/>
            </w:tcBorders>
            <w:shd w:val="clear" w:color="auto" w:fill="auto"/>
            <w:hideMark/>
          </w:tcPr>
          <w:p w14:paraId="17370FE5"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C0160 </w:t>
            </w:r>
          </w:p>
        </w:tc>
        <w:tc>
          <w:tcPr>
            <w:tcW w:w="2111" w:type="dxa"/>
            <w:tcBorders>
              <w:top w:val="single" w:sz="4" w:space="0" w:color="000000"/>
              <w:left w:val="nil"/>
              <w:bottom w:val="nil"/>
              <w:right w:val="single" w:sz="4" w:space="0" w:color="000000"/>
            </w:tcBorders>
            <w:shd w:val="clear" w:color="auto" w:fill="auto"/>
            <w:hideMark/>
          </w:tcPr>
          <w:p w14:paraId="366990D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Value of collateral </w:t>
            </w:r>
          </w:p>
        </w:tc>
        <w:tc>
          <w:tcPr>
            <w:tcW w:w="6262" w:type="dxa"/>
            <w:tcBorders>
              <w:top w:val="single" w:sz="4" w:space="0" w:color="000000"/>
              <w:left w:val="nil"/>
              <w:bottom w:val="nil"/>
              <w:right w:val="single" w:sz="4" w:space="0" w:color="000000"/>
            </w:tcBorders>
            <w:shd w:val="clear" w:color="auto" w:fill="auto"/>
            <w:hideMark/>
          </w:tcPr>
          <w:p w14:paraId="0AE6815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Value of the collateral pledged on reporting date (zero if derivative has been closed) if applicable, reported in the reporting currency of the group. </w:t>
            </w:r>
          </w:p>
          <w:p w14:paraId="47FCBC6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p w14:paraId="45D46E12" w14:textId="5559CBF6"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If either one of the counter</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parties involved in the IGTs is valued in accordance with the Solvency II valuations rules as part of the group solvency calculation then the Solvency II value </w:t>
            </w:r>
            <w:r w:rsidR="00F61328" w:rsidRPr="00C22FD0">
              <w:rPr>
                <w:rFonts w:ascii="Times New Roman" w:eastAsia="Times New Roman" w:hAnsi="Times New Roman" w:cs="Times New Roman"/>
                <w:color w:val="000000"/>
                <w:sz w:val="20"/>
                <w:szCs w:val="20"/>
                <w:lang w:eastAsia="en-GB"/>
              </w:rPr>
              <w:t>should</w:t>
            </w:r>
            <w:r w:rsidRPr="00C22FD0">
              <w:rPr>
                <w:rFonts w:ascii="Times New Roman" w:eastAsia="Times New Roman" w:hAnsi="Times New Roman" w:cs="Times New Roman"/>
                <w:color w:val="000000"/>
                <w:sz w:val="20"/>
                <w:szCs w:val="20"/>
                <w:lang w:eastAsia="en-GB"/>
              </w:rPr>
              <w:t xml:space="preserve"> be used to value the collateral. At minimum (not an exhaustive list), collateral between the following entities is expected to be valued in accordance with the Solvency </w:t>
            </w:r>
            <w:r w:rsidRPr="00C22FD0">
              <w:rPr>
                <w:rFonts w:ascii="Times New Roman" w:eastAsia="Times New Roman" w:hAnsi="Times New Roman" w:cs="Times New Roman"/>
                <w:color w:val="000000"/>
                <w:sz w:val="20"/>
                <w:szCs w:val="20"/>
                <w:lang w:eastAsia="en-GB"/>
              </w:rPr>
              <w:lastRenderedPageBreak/>
              <w:t>II valuation principles:</w:t>
            </w:r>
          </w:p>
          <w:p w14:paraId="018F7A4A" w14:textId="77777777" w:rsidR="00E21451" w:rsidRPr="00C22FD0" w:rsidRDefault="00E21451" w:rsidP="00B42F70">
            <w:pPr>
              <w:pStyle w:val="ListParagraph"/>
              <w:numPr>
                <w:ilvl w:val="0"/>
                <w:numId w:val="43"/>
              </w:num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EEA insurance and reinsurance undertakings</w:t>
            </w:r>
          </w:p>
          <w:p w14:paraId="785322E0" w14:textId="77777777" w:rsidR="00E21451" w:rsidRPr="00C22FD0" w:rsidRDefault="00E21451" w:rsidP="00B42F70">
            <w:pPr>
              <w:pStyle w:val="ListParagraph"/>
              <w:numPr>
                <w:ilvl w:val="0"/>
                <w:numId w:val="43"/>
              </w:num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EEA Insurance holding companies and mixed financial holding companies. </w:t>
            </w:r>
          </w:p>
          <w:p w14:paraId="286DDBD8" w14:textId="77777777" w:rsidR="00E21451" w:rsidRPr="00C22FD0" w:rsidRDefault="00E21451" w:rsidP="00B42F70">
            <w:pPr>
              <w:pStyle w:val="ListParagraph"/>
              <w:numPr>
                <w:ilvl w:val="0"/>
                <w:numId w:val="43"/>
              </w:num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1. </w:t>
            </w:r>
          </w:p>
          <w:p w14:paraId="1997C510" w14:textId="4EFC3402" w:rsidR="00E21451" w:rsidRPr="00C22FD0" w:rsidRDefault="00E21451" w:rsidP="00B42F70">
            <w:pPr>
              <w:pStyle w:val="ListParagraph"/>
              <w:numPr>
                <w:ilvl w:val="0"/>
                <w:numId w:val="43"/>
              </w:num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Third country insurance, reinsurance, insurance holding companies and mixed financial holding companies included in the group solvency calculation through method 2 based in non</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equivalent regimes. </w:t>
            </w:r>
          </w:p>
          <w:p w14:paraId="6E6FB74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p w14:paraId="4ED5F42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Collateral arrangement between other types of undertakings, e.g. IGTs between two credit institutions within a group, may be valued in accordance with the sectoral rules.</w:t>
            </w:r>
          </w:p>
        </w:tc>
      </w:tr>
      <w:tr w:rsidR="00E21451" w:rsidRPr="00C22FD0" w14:paraId="47BC4339" w14:textId="77777777" w:rsidTr="0040755A">
        <w:trPr>
          <w:gridBefore w:val="1"/>
          <w:wBefore w:w="10" w:type="dxa"/>
          <w:trHeight w:val="274"/>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48F871FF"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C0170 </w:t>
            </w:r>
          </w:p>
        </w:tc>
        <w:tc>
          <w:tcPr>
            <w:tcW w:w="2111" w:type="dxa"/>
            <w:tcBorders>
              <w:top w:val="single" w:sz="4" w:space="0" w:color="auto"/>
              <w:left w:val="nil"/>
              <w:bottom w:val="single" w:sz="4" w:space="0" w:color="auto"/>
              <w:right w:val="nil"/>
            </w:tcBorders>
            <w:shd w:val="clear" w:color="auto" w:fill="auto"/>
            <w:hideMark/>
          </w:tcPr>
          <w:p w14:paraId="7E3A0FD6" w14:textId="3C640AF1"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Options, futures, forwards and other derivatives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Use of derivatives (by buyer)</w:t>
            </w:r>
          </w:p>
        </w:tc>
        <w:tc>
          <w:tcPr>
            <w:tcW w:w="6262" w:type="dxa"/>
            <w:tcBorders>
              <w:top w:val="single" w:sz="4" w:space="0" w:color="auto"/>
              <w:left w:val="single" w:sz="4" w:space="0" w:color="auto"/>
              <w:bottom w:val="nil"/>
              <w:right w:val="single" w:sz="4" w:space="0" w:color="auto"/>
            </w:tcBorders>
            <w:shd w:val="clear" w:color="auto" w:fill="auto"/>
            <w:hideMark/>
          </w:tcPr>
          <w:p w14:paraId="147E85FF" w14:textId="02057B00" w:rsidR="00E21451" w:rsidRPr="00C22FD0" w:rsidRDefault="00E21451" w:rsidP="0040755A">
            <w:pPr>
              <w:spacing w:after="0"/>
              <w:rPr>
                <w:rFonts w:ascii="Times New Roman" w:hAnsi="Times New Roman" w:cs="Times New Roman"/>
                <w:sz w:val="20"/>
                <w:szCs w:val="20"/>
              </w:rPr>
            </w:pPr>
            <w:r w:rsidRPr="00C22FD0">
              <w:rPr>
                <w:rFonts w:ascii="Times New Roman" w:eastAsia="Times New Roman" w:hAnsi="Times New Roman" w:cs="Times New Roman"/>
                <w:sz w:val="20"/>
                <w:szCs w:val="20"/>
                <w:lang w:eastAsia="en-GB"/>
              </w:rPr>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r w:rsidRPr="00C22FD0">
              <w:rPr>
                <w:rFonts w:ascii="Times New Roman" w:eastAsia="Times New Roman" w:hAnsi="Times New Roman" w:cs="Times New Roman"/>
                <w:sz w:val="20"/>
                <w:szCs w:val="20"/>
                <w:lang w:eastAsia="en-GB"/>
              </w:rPr>
              <w:br/>
            </w: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Micro hedge</w:t>
            </w:r>
            <w:r w:rsidRPr="00C22FD0">
              <w:rPr>
                <w:rFonts w:ascii="Times New Roman" w:hAnsi="Times New Roman" w:cs="Times New Roman"/>
                <w:sz w:val="20"/>
                <w:szCs w:val="20"/>
              </w:rPr>
              <w:b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Macro hedge</w:t>
            </w:r>
            <w:r w:rsidRPr="00C22FD0">
              <w:rPr>
                <w:rFonts w:ascii="Times New Roman" w:hAnsi="Times New Roman" w:cs="Times New Roman"/>
                <w:sz w:val="20"/>
                <w:szCs w:val="20"/>
              </w:rPr>
              <w:b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Matching assets and liabilities cash</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flows </w:t>
            </w:r>
          </w:p>
          <w:p w14:paraId="54E747D9" w14:textId="39310B12"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Efficient portfolio management, other than “Matching assets and liabilities cash</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flows”.</w:t>
            </w:r>
          </w:p>
        </w:tc>
      </w:tr>
      <w:tr w:rsidR="00E21451" w:rsidRPr="00C22FD0" w14:paraId="131432A9" w14:textId="77777777" w:rsidTr="0040755A">
        <w:trPr>
          <w:gridBefore w:val="1"/>
          <w:wBefore w:w="10" w:type="dxa"/>
          <w:trHeight w:val="855"/>
        </w:trPr>
        <w:tc>
          <w:tcPr>
            <w:tcW w:w="841" w:type="dxa"/>
            <w:tcBorders>
              <w:top w:val="nil"/>
              <w:left w:val="single" w:sz="4" w:space="0" w:color="auto"/>
              <w:bottom w:val="single" w:sz="4" w:space="0" w:color="auto"/>
              <w:right w:val="single" w:sz="4" w:space="0" w:color="auto"/>
            </w:tcBorders>
            <w:shd w:val="clear" w:color="auto" w:fill="auto"/>
            <w:hideMark/>
          </w:tcPr>
          <w:p w14:paraId="1C6BB10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C0180 </w:t>
            </w:r>
          </w:p>
        </w:tc>
        <w:tc>
          <w:tcPr>
            <w:tcW w:w="2111" w:type="dxa"/>
            <w:tcBorders>
              <w:top w:val="nil"/>
              <w:left w:val="nil"/>
              <w:bottom w:val="single" w:sz="4" w:space="0" w:color="auto"/>
              <w:right w:val="single" w:sz="4" w:space="0" w:color="auto"/>
            </w:tcBorders>
            <w:shd w:val="clear" w:color="auto" w:fill="auto"/>
            <w:hideMark/>
          </w:tcPr>
          <w:p w14:paraId="6A744DA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t xml:space="preserve">Options, futures, forwards and other derivatives – Identification code </w:t>
            </w:r>
            <w:r w:rsidRPr="00C22FD0">
              <w:rPr>
                <w:rFonts w:ascii="Times New Roman" w:eastAsia="Times New Roman" w:hAnsi="Times New Roman" w:cs="Times New Roman"/>
                <w:color w:val="000000"/>
                <w:sz w:val="20"/>
                <w:szCs w:val="20"/>
                <w:lang w:eastAsia="en-GB"/>
              </w:rPr>
              <w:t xml:space="preserve">Asset / liability underlying the derivative </w:t>
            </w:r>
          </w:p>
        </w:tc>
        <w:tc>
          <w:tcPr>
            <w:tcW w:w="6262" w:type="dxa"/>
            <w:tcBorders>
              <w:top w:val="single" w:sz="4" w:space="0" w:color="auto"/>
              <w:left w:val="nil"/>
              <w:bottom w:val="single" w:sz="4" w:space="0" w:color="auto"/>
              <w:right w:val="single" w:sz="4" w:space="0" w:color="auto"/>
            </w:tcBorders>
            <w:shd w:val="clear" w:color="auto" w:fill="auto"/>
            <w:hideMark/>
          </w:tcPr>
          <w:p w14:paraId="0AD3411B"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 xml:space="preserve">ID Code of the </w:t>
            </w:r>
            <w:r w:rsidRPr="00C22FD0">
              <w:rPr>
                <w:rFonts w:ascii="Times New Roman" w:eastAsia="Times New Roman" w:hAnsi="Times New Roman" w:cs="Times New Roman"/>
                <w:color w:val="000000"/>
                <w:sz w:val="20"/>
                <w:szCs w:val="20"/>
                <w:lang w:eastAsia="en-GB"/>
              </w:rPr>
              <w:t>asset or liability underlying the derivative contract. This item is to be provided for derivatives that have a single underlying instrument or index in the undertaking’s portfolio.</w:t>
            </w:r>
          </w:p>
          <w:p w14:paraId="657568F2"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 xml:space="preserve">An index is considered a single instrument and shall be reported. </w:t>
            </w:r>
          </w:p>
          <w:p w14:paraId="6447F855" w14:textId="755AD331" w:rsidR="00E21451" w:rsidRPr="00C22FD0" w:rsidRDefault="00E21451" w:rsidP="0040755A">
            <w:pPr>
              <w:spacing w:after="120"/>
              <w:rPr>
                <w:rFonts w:ascii="Times New Roman" w:hAnsi="Times New Roman" w:cs="Times New Roman"/>
                <w:sz w:val="20"/>
                <w:szCs w:val="20"/>
              </w:rPr>
            </w:pPr>
            <w:r w:rsidRPr="00C22FD0">
              <w:rPr>
                <w:rFonts w:ascii="Times New Roman" w:hAnsi="Times New Roman" w:cs="Times New Roman"/>
                <w:sz w:val="20"/>
                <w:szCs w:val="20"/>
              </w:rPr>
              <w:t xml:space="preserve">Identification code of the instrument underlying the derivative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and must be consistent over time</w:t>
            </w:r>
          </w:p>
          <w:p w14:paraId="380ECEB7" w14:textId="7B7FD563" w:rsidR="00E21451" w:rsidRPr="00C22FD0" w:rsidRDefault="004508C9" w:rsidP="0040755A">
            <w:pPr>
              <w:spacing w:after="120"/>
              <w:rPr>
                <w:rFonts w:ascii="Times New Roman" w:hAnsi="Times New Roman" w:cs="Times New Roman"/>
                <w:sz w:val="20"/>
                <w:szCs w:val="20"/>
              </w:rPr>
            </w:pPr>
            <w:r w:rsidRPr="00C22FD0">
              <w:rPr>
                <w:rFonts w:ascii="Times New Roman" w:hAnsi="Times New Roman" w:cs="Times New Roman"/>
                <w:sz w:val="20"/>
                <w:szCs w:val="20"/>
              </w:rPr>
              <w:t>–</w:t>
            </w:r>
            <w:r w:rsidR="00E21451" w:rsidRPr="00C22FD0">
              <w:rPr>
                <w:rFonts w:ascii="Times New Roman" w:hAnsi="Times New Roman" w:cs="Times New Roman"/>
                <w:sz w:val="20"/>
                <w:szCs w:val="20"/>
              </w:rPr>
              <w:t xml:space="preserve"> “</w:t>
            </w:r>
            <w:ins w:id="1503" w:author="Author">
              <w:r w:rsidR="00C27576" w:rsidRPr="00C22FD0">
                <w:rPr>
                  <w:rFonts w:ascii="Times New Roman" w:hAnsi="Times New Roman" w:cs="Times New Roman"/>
                  <w:sz w:val="20"/>
                  <w:szCs w:val="20"/>
                </w:rPr>
                <w:t>CAU/</w:t>
              </w:r>
            </w:ins>
            <w:r w:rsidR="00E21451" w:rsidRPr="00C22FD0">
              <w:rPr>
                <w:rFonts w:ascii="Times New Roman" w:hAnsi="Times New Roman" w:cs="Times New Roman"/>
                <w:sz w:val="20"/>
                <w:szCs w:val="20"/>
              </w:rPr>
              <w:t>Multiple assets/liabilities”, if the underlying assets or liabilities are more than one</w:t>
            </w:r>
          </w:p>
          <w:p w14:paraId="2B1D034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If the underlying is an index then the code of the index shall be reported.</w:t>
            </w:r>
          </w:p>
        </w:tc>
      </w:tr>
      <w:tr w:rsidR="00E21451" w:rsidRPr="00C22FD0" w14:paraId="3B2A887D" w14:textId="77777777" w:rsidTr="0040755A">
        <w:trPr>
          <w:gridBefore w:val="1"/>
          <w:wBefore w:w="10" w:type="dxa"/>
          <w:trHeight w:val="913"/>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08E82BC7"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C0190 </w:t>
            </w:r>
          </w:p>
        </w:tc>
        <w:tc>
          <w:tcPr>
            <w:tcW w:w="2111" w:type="dxa"/>
            <w:tcBorders>
              <w:top w:val="single" w:sz="4" w:space="0" w:color="auto"/>
              <w:left w:val="single" w:sz="4" w:space="0" w:color="auto"/>
              <w:bottom w:val="single" w:sz="4" w:space="0" w:color="auto"/>
              <w:right w:val="single" w:sz="4" w:space="0" w:color="auto"/>
            </w:tcBorders>
            <w:shd w:val="clear" w:color="auto" w:fill="auto"/>
            <w:hideMark/>
          </w:tcPr>
          <w:p w14:paraId="4DE4357A"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ID Code Type of the </w:t>
            </w:r>
            <w:r w:rsidRPr="00C22FD0">
              <w:rPr>
                <w:rFonts w:ascii="Times New Roman" w:eastAsia="Times New Roman" w:hAnsi="Times New Roman" w:cs="Times New Roman"/>
                <w:color w:val="000000"/>
                <w:sz w:val="20"/>
                <w:szCs w:val="20"/>
                <w:lang w:eastAsia="en-GB"/>
              </w:rPr>
              <w:t>Asset / liability underlying the derivative</w:t>
            </w:r>
          </w:p>
        </w:tc>
        <w:tc>
          <w:tcPr>
            <w:tcW w:w="6262" w:type="dxa"/>
            <w:tcBorders>
              <w:top w:val="single" w:sz="4" w:space="0" w:color="auto"/>
              <w:left w:val="single" w:sz="4" w:space="0" w:color="auto"/>
              <w:bottom w:val="single" w:sz="4" w:space="0" w:color="auto"/>
              <w:right w:val="single" w:sz="4" w:space="0" w:color="auto"/>
            </w:tcBorders>
            <w:shd w:val="clear" w:color="auto" w:fill="auto"/>
            <w:hideMark/>
          </w:tcPr>
          <w:p w14:paraId="46E46E66"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Type of ID Code used for the “</w:t>
            </w:r>
            <w:r w:rsidRPr="00C22FD0">
              <w:rPr>
                <w:rFonts w:ascii="Times New Roman" w:eastAsia="Times New Roman" w:hAnsi="Times New Roman" w:cs="Times New Roman"/>
                <w:sz w:val="20"/>
                <w:szCs w:val="20"/>
                <w:lang w:eastAsia="en-GB"/>
              </w:rPr>
              <w:t>ID Code of the instrument</w:t>
            </w:r>
            <w:r w:rsidRPr="00C22FD0">
              <w:rPr>
                <w:rFonts w:ascii="Times New Roman" w:hAnsi="Times New Roman" w:cs="Times New Roman"/>
                <w:sz w:val="20"/>
                <w:szCs w:val="20"/>
              </w:rPr>
              <w:t>” item. One of the options in the following closed list shall be used:</w:t>
            </w:r>
          </w:p>
          <w:p w14:paraId="446C1A2B" w14:textId="1327D71A"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for ISIN code</w:t>
            </w:r>
          </w:p>
          <w:p w14:paraId="0234B8AB" w14:textId="7A73BF62"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3B9D31D1" w14:textId="4582029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188CF386" w14:textId="7322EE1A"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726728EE" w14:textId="1E1547B8"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7A9A16B6" w14:textId="316D2374"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046645AC" w14:textId="42F5E92A" w:rsidR="00E21451" w:rsidRPr="00C22FD0" w:rsidRDefault="00E21451" w:rsidP="0040755A">
            <w:pPr>
              <w:spacing w:after="0"/>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628B8D35" w14:textId="77777777" w:rsidR="00E21451" w:rsidRPr="00C22FD0" w:rsidRDefault="00E21451" w:rsidP="0040755A">
            <w:pPr>
              <w:spacing w:after="0"/>
              <w:rPr>
                <w:rFonts w:ascii="Times New Roman" w:hAnsi="Times New Roman" w:cs="Times New Roman"/>
                <w:sz w:val="20"/>
                <w:szCs w:val="20"/>
                <w:lang w:val="fr-BE"/>
              </w:rPr>
            </w:pPr>
            <w:r w:rsidRPr="00C22FD0">
              <w:rPr>
                <w:rFonts w:ascii="Times New Roman" w:hAnsi="Times New Roman" w:cs="Times New Roman"/>
                <w:sz w:val="20"/>
                <w:szCs w:val="20"/>
                <w:lang w:val="fr-FR"/>
              </w:rPr>
              <w:lastRenderedPageBreak/>
              <w:t xml:space="preserve">8 – </w:t>
            </w:r>
            <w:r w:rsidRPr="00C22FD0">
              <w:rPr>
                <w:rFonts w:ascii="Times New Roman" w:hAnsi="Times New Roman" w:cs="Times New Roman"/>
                <w:sz w:val="20"/>
                <w:szCs w:val="20"/>
                <w:lang w:val="fr-BE"/>
              </w:rPr>
              <w:t>FIGI (Financial Instrument Global Identifier)</w:t>
            </w:r>
          </w:p>
          <w:p w14:paraId="1EB50D29" w14:textId="6EFEC9CB"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6E5D9FB1" w14:textId="77777777" w:rsidR="00E21451" w:rsidRPr="00C22FD0" w:rsidRDefault="00E21451" w:rsidP="0040755A">
            <w:pPr>
              <w:spacing w:after="0" w:line="240" w:lineRule="auto"/>
              <w:rPr>
                <w:ins w:id="1504" w:author="Autho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w:t>
            </w:r>
          </w:p>
          <w:p w14:paraId="18C43833" w14:textId="77777777" w:rsidR="0009644F" w:rsidRPr="00C22FD0" w:rsidRDefault="0009644F" w:rsidP="0040755A">
            <w:pPr>
              <w:spacing w:after="0" w:line="240" w:lineRule="auto"/>
              <w:rPr>
                <w:ins w:id="1505" w:author="Author"/>
                <w:rFonts w:ascii="Times New Roman" w:hAnsi="Times New Roman" w:cs="Times New Roman"/>
                <w:sz w:val="20"/>
                <w:szCs w:val="20"/>
              </w:rPr>
            </w:pPr>
          </w:p>
          <w:p w14:paraId="22C6AEBF" w14:textId="3AACA969" w:rsidR="0009644F" w:rsidRPr="00C22FD0" w:rsidRDefault="0009644F" w:rsidP="0040755A">
            <w:pPr>
              <w:spacing w:after="0" w:line="240" w:lineRule="auto"/>
              <w:rPr>
                <w:rFonts w:ascii="Times New Roman" w:eastAsia="Times New Roman" w:hAnsi="Times New Roman" w:cs="Times New Roman"/>
                <w:sz w:val="20"/>
                <w:szCs w:val="20"/>
                <w:lang w:eastAsia="en-GB"/>
              </w:rPr>
            </w:pPr>
            <w:ins w:id="1506" w:author="Author">
              <w:r w:rsidRPr="00C22FD0">
                <w:rPr>
                  <w:rFonts w:ascii="Times New Roman" w:hAnsi="Times New Roman" w:cs="Times New Roman"/>
                  <w:sz w:val="20"/>
                  <w:szCs w:val="20"/>
                </w:rPr>
                <w:t>This item is not reported for derivatives which have as underlying more than one asset or liability.</w:t>
              </w:r>
            </w:ins>
          </w:p>
        </w:tc>
      </w:tr>
      <w:tr w:rsidR="00E21451" w:rsidRPr="00C22FD0" w14:paraId="2C1AC15B" w14:textId="77777777" w:rsidTr="0040755A">
        <w:trPr>
          <w:gridBefore w:val="1"/>
          <w:wBefore w:w="10" w:type="dxa"/>
          <w:trHeight w:val="85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69C2F89A"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lastRenderedPageBreak/>
              <w:t xml:space="preserve">C0200 </w:t>
            </w:r>
          </w:p>
        </w:tc>
        <w:tc>
          <w:tcPr>
            <w:tcW w:w="2111" w:type="dxa"/>
            <w:tcBorders>
              <w:top w:val="single" w:sz="4" w:space="0" w:color="auto"/>
              <w:left w:val="nil"/>
              <w:bottom w:val="single" w:sz="4" w:space="0" w:color="auto"/>
              <w:right w:val="single" w:sz="4" w:space="0" w:color="auto"/>
            </w:tcBorders>
            <w:shd w:val="clear" w:color="auto" w:fill="auto"/>
            <w:hideMark/>
          </w:tcPr>
          <w:p w14:paraId="77C819F0" w14:textId="4074754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Credit protection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CDS and Guarantees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Counterparty name for which credit protection is purchased</w:t>
            </w:r>
          </w:p>
        </w:tc>
        <w:tc>
          <w:tcPr>
            <w:tcW w:w="6262" w:type="dxa"/>
            <w:tcBorders>
              <w:top w:val="single" w:sz="4" w:space="0" w:color="auto"/>
              <w:left w:val="nil"/>
              <w:bottom w:val="single" w:sz="4" w:space="0" w:color="auto"/>
              <w:right w:val="single" w:sz="4" w:space="0" w:color="auto"/>
            </w:tcBorders>
            <w:shd w:val="clear" w:color="auto" w:fill="auto"/>
            <w:hideMark/>
          </w:tcPr>
          <w:p w14:paraId="5297FEE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Name of the counterparty for which protection has been purchased for its default</w:t>
            </w:r>
          </w:p>
        </w:tc>
      </w:tr>
      <w:tr w:rsidR="00E21451" w:rsidRPr="00C22FD0" w14:paraId="6BEAA9CA" w14:textId="77777777" w:rsidTr="0040755A">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14:paraId="197886F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C0210 </w:t>
            </w:r>
          </w:p>
        </w:tc>
        <w:tc>
          <w:tcPr>
            <w:tcW w:w="2111" w:type="dxa"/>
            <w:tcBorders>
              <w:top w:val="nil"/>
              <w:left w:val="nil"/>
              <w:bottom w:val="single" w:sz="4" w:space="0" w:color="auto"/>
              <w:right w:val="single" w:sz="4" w:space="0" w:color="auto"/>
            </w:tcBorders>
            <w:shd w:val="clear" w:color="auto" w:fill="auto"/>
            <w:hideMark/>
          </w:tcPr>
          <w:p w14:paraId="3FDD9EF2" w14:textId="4EC3FEA2"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Swaps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Swap delivered interest rate (for buyer)</w:t>
            </w:r>
          </w:p>
        </w:tc>
        <w:tc>
          <w:tcPr>
            <w:tcW w:w="6262" w:type="dxa"/>
            <w:tcBorders>
              <w:top w:val="nil"/>
              <w:left w:val="nil"/>
              <w:bottom w:val="single" w:sz="4" w:space="0" w:color="auto"/>
              <w:right w:val="single" w:sz="4" w:space="0" w:color="auto"/>
            </w:tcBorders>
            <w:shd w:val="clear" w:color="auto" w:fill="auto"/>
            <w:hideMark/>
          </w:tcPr>
          <w:p w14:paraId="34278A1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Interest rate delivered under the swap contract (only for Interest rate swaps).</w:t>
            </w:r>
          </w:p>
        </w:tc>
      </w:tr>
      <w:tr w:rsidR="00E21451" w:rsidRPr="00C22FD0" w14:paraId="42D4E1BA" w14:textId="77777777" w:rsidTr="0040755A">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14:paraId="2480A51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C0220 </w:t>
            </w:r>
          </w:p>
        </w:tc>
        <w:tc>
          <w:tcPr>
            <w:tcW w:w="2111" w:type="dxa"/>
            <w:tcBorders>
              <w:top w:val="nil"/>
              <w:left w:val="nil"/>
              <w:bottom w:val="single" w:sz="4" w:space="0" w:color="auto"/>
              <w:right w:val="single" w:sz="4" w:space="0" w:color="auto"/>
            </w:tcBorders>
            <w:shd w:val="clear" w:color="auto" w:fill="auto"/>
            <w:hideMark/>
          </w:tcPr>
          <w:p w14:paraId="764B379A" w14:textId="500C5E86"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Swaps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Swap received interest rate (for buyer) </w:t>
            </w:r>
          </w:p>
        </w:tc>
        <w:tc>
          <w:tcPr>
            <w:tcW w:w="6262" w:type="dxa"/>
            <w:tcBorders>
              <w:top w:val="nil"/>
              <w:left w:val="nil"/>
              <w:bottom w:val="single" w:sz="4" w:space="0" w:color="auto"/>
              <w:right w:val="single" w:sz="4" w:space="0" w:color="auto"/>
            </w:tcBorders>
            <w:shd w:val="clear" w:color="auto" w:fill="auto"/>
            <w:hideMark/>
          </w:tcPr>
          <w:p w14:paraId="3EA108A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Interest rate received under the swap contract (only for Interest rate swaps).</w:t>
            </w:r>
          </w:p>
        </w:tc>
      </w:tr>
      <w:tr w:rsidR="00E21451" w:rsidRPr="00C22FD0" w14:paraId="76AD0631" w14:textId="77777777" w:rsidTr="0040755A">
        <w:trPr>
          <w:gridBefore w:val="1"/>
          <w:wBefore w:w="10" w:type="dxa"/>
          <w:trHeight w:val="300"/>
        </w:trPr>
        <w:tc>
          <w:tcPr>
            <w:tcW w:w="841" w:type="dxa"/>
            <w:tcBorders>
              <w:top w:val="nil"/>
              <w:left w:val="single" w:sz="4" w:space="0" w:color="000000"/>
              <w:bottom w:val="nil"/>
              <w:right w:val="single" w:sz="4" w:space="0" w:color="000000"/>
            </w:tcBorders>
            <w:shd w:val="clear" w:color="auto" w:fill="auto"/>
            <w:hideMark/>
          </w:tcPr>
          <w:p w14:paraId="7BE4833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C0230 </w:t>
            </w:r>
          </w:p>
        </w:tc>
        <w:tc>
          <w:tcPr>
            <w:tcW w:w="2111" w:type="dxa"/>
            <w:tcBorders>
              <w:top w:val="nil"/>
              <w:left w:val="nil"/>
              <w:bottom w:val="nil"/>
              <w:right w:val="single" w:sz="4" w:space="0" w:color="000000"/>
            </w:tcBorders>
            <w:shd w:val="clear" w:color="auto" w:fill="auto"/>
            <w:hideMark/>
          </w:tcPr>
          <w:p w14:paraId="088AF5B5" w14:textId="05931413"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Swaps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Swap delivered currency (for buyer)</w:t>
            </w:r>
          </w:p>
        </w:tc>
        <w:tc>
          <w:tcPr>
            <w:tcW w:w="6262" w:type="dxa"/>
            <w:tcBorders>
              <w:top w:val="nil"/>
              <w:left w:val="nil"/>
              <w:bottom w:val="nil"/>
              <w:right w:val="single" w:sz="4" w:space="0" w:color="000000"/>
            </w:tcBorders>
            <w:shd w:val="clear" w:color="auto" w:fill="auto"/>
            <w:hideMark/>
          </w:tcPr>
          <w:p w14:paraId="5600C5B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Identify the ISO 4217 alphabetic code of the</w:t>
            </w:r>
            <w:r w:rsidRPr="00C22FD0">
              <w:rPr>
                <w:rFonts w:ascii="Times New Roman" w:eastAsia="Times New Roman" w:hAnsi="Times New Roman" w:cs="Times New Roman"/>
                <w:color w:val="000000"/>
                <w:sz w:val="20"/>
                <w:szCs w:val="20"/>
                <w:lang w:eastAsia="en-GB"/>
              </w:rPr>
              <w:t xml:space="preserve"> currency of the swap price (only for currency swaps).</w:t>
            </w:r>
          </w:p>
        </w:tc>
      </w:tr>
      <w:tr w:rsidR="00E21451" w:rsidRPr="00C22FD0" w14:paraId="63DD79AA" w14:textId="77777777" w:rsidTr="0040755A">
        <w:trPr>
          <w:gridBefore w:val="1"/>
          <w:wBefore w:w="10" w:type="dxa"/>
          <w:trHeight w:val="300"/>
        </w:trPr>
        <w:tc>
          <w:tcPr>
            <w:tcW w:w="841" w:type="dxa"/>
            <w:tcBorders>
              <w:top w:val="single" w:sz="4" w:space="0" w:color="000000"/>
              <w:left w:val="single" w:sz="4" w:space="0" w:color="000000"/>
              <w:bottom w:val="single" w:sz="4" w:space="0" w:color="000000"/>
              <w:right w:val="single" w:sz="4" w:space="0" w:color="000000"/>
            </w:tcBorders>
            <w:shd w:val="clear" w:color="auto" w:fill="auto"/>
            <w:hideMark/>
          </w:tcPr>
          <w:p w14:paraId="66D37F6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C0240 </w:t>
            </w:r>
          </w:p>
        </w:tc>
        <w:tc>
          <w:tcPr>
            <w:tcW w:w="2111" w:type="dxa"/>
            <w:tcBorders>
              <w:top w:val="single" w:sz="4" w:space="0" w:color="000000"/>
              <w:left w:val="nil"/>
              <w:bottom w:val="single" w:sz="4" w:space="0" w:color="000000"/>
              <w:right w:val="single" w:sz="4" w:space="0" w:color="000000"/>
            </w:tcBorders>
            <w:shd w:val="clear" w:color="auto" w:fill="auto"/>
            <w:hideMark/>
          </w:tcPr>
          <w:p w14:paraId="5ACBB17D" w14:textId="7675C4C3"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Swaps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Swap received currency (for buyer) </w:t>
            </w:r>
          </w:p>
        </w:tc>
        <w:tc>
          <w:tcPr>
            <w:tcW w:w="6262" w:type="dxa"/>
            <w:tcBorders>
              <w:top w:val="single" w:sz="4" w:space="0" w:color="000000"/>
              <w:left w:val="nil"/>
              <w:bottom w:val="single" w:sz="4" w:space="0" w:color="000000"/>
              <w:right w:val="single" w:sz="4" w:space="0" w:color="000000"/>
            </w:tcBorders>
            <w:shd w:val="clear" w:color="auto" w:fill="auto"/>
            <w:hideMark/>
          </w:tcPr>
          <w:p w14:paraId="5364FA2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Identify the ISO 4217 alphabetic code of the</w:t>
            </w:r>
            <w:r w:rsidRPr="00C22FD0">
              <w:rPr>
                <w:rFonts w:ascii="Times New Roman" w:eastAsia="Times New Roman" w:hAnsi="Times New Roman" w:cs="Times New Roman"/>
                <w:color w:val="000000"/>
                <w:sz w:val="20"/>
                <w:szCs w:val="20"/>
                <w:lang w:eastAsia="en-GB"/>
              </w:rPr>
              <w:t xml:space="preserve"> currency of the swap notional amount (only for currency swaps).</w:t>
            </w:r>
          </w:p>
        </w:tc>
      </w:tr>
    </w:tbl>
    <w:p w14:paraId="4291643F" w14:textId="77777777" w:rsidR="00E21451" w:rsidRPr="00C22FD0" w:rsidRDefault="00E21451">
      <w:pPr>
        <w:rPr>
          <w:rFonts w:ascii="Times New Roman" w:hAnsi="Times New Roman"/>
        </w:rPr>
      </w:pPr>
    </w:p>
    <w:p w14:paraId="5EBF9788" w14:textId="1F0A5EF5" w:rsidR="00E21451" w:rsidRPr="00C22FD0" w:rsidRDefault="00E21451" w:rsidP="0040755A">
      <w:pPr>
        <w:rPr>
          <w:rFonts w:ascii="Times New Roman" w:eastAsia="Times New Roman" w:hAnsi="Times New Roman" w:cs="Times New Roman"/>
          <w:b/>
          <w:bCs/>
          <w:sz w:val="20"/>
          <w:szCs w:val="20"/>
          <w:lang w:eastAsia="en-GB"/>
        </w:rPr>
      </w:pPr>
    </w:p>
    <w:p w14:paraId="772523A8" w14:textId="7CDE7895" w:rsidR="00E21451" w:rsidRPr="00C22FD0" w:rsidRDefault="00E21451" w:rsidP="0040755A">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 xml:space="preserve">S.36.03 </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 IGT </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 Internal </w:t>
      </w:r>
      <w:r w:rsidR="00B262E1" w:rsidRPr="00C22FD0">
        <w:rPr>
          <w:rFonts w:ascii="Times New Roman" w:eastAsia="Times New Roman" w:hAnsi="Times New Roman" w:cs="Times New Roman"/>
          <w:b/>
          <w:bCs/>
          <w:sz w:val="20"/>
          <w:szCs w:val="20"/>
          <w:lang w:eastAsia="en-GB"/>
        </w:rPr>
        <w:t>r</w:t>
      </w:r>
      <w:r w:rsidRPr="00C22FD0">
        <w:rPr>
          <w:rFonts w:ascii="Times New Roman" w:eastAsia="Times New Roman" w:hAnsi="Times New Roman" w:cs="Times New Roman"/>
          <w:b/>
          <w:bCs/>
          <w:sz w:val="20"/>
          <w:szCs w:val="20"/>
          <w:lang w:eastAsia="en-GB"/>
        </w:rPr>
        <w:t>einsurance</w:t>
      </w:r>
    </w:p>
    <w:p w14:paraId="66D5C968" w14:textId="77777777" w:rsidR="00E21451" w:rsidRPr="00C22FD0" w:rsidRDefault="00E21451" w:rsidP="0040755A">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General comments:</w:t>
      </w:r>
    </w:p>
    <w:p w14:paraId="329C91D8" w14:textId="4457BB78" w:rsidR="00E21451" w:rsidRPr="00C22FD0" w:rsidRDefault="00E21451" w:rsidP="00CA3234">
      <w:pPr>
        <w:jc w:val="both"/>
        <w:rPr>
          <w:rFonts w:ascii="Times New Roman" w:hAnsi="Times New Roman"/>
          <w:sz w:val="20"/>
        </w:rPr>
      </w:pPr>
    </w:p>
    <w:p w14:paraId="3B93D6FF" w14:textId="5C781CBC"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31ABD213" w14:textId="1101DD12" w:rsidR="00E21451" w:rsidRPr="00C22FD0" w:rsidRDefault="00E21451" w:rsidP="0040755A">
      <w:pPr>
        <w:spacing w:after="0"/>
        <w:jc w:val="both"/>
        <w:rPr>
          <w:rFonts w:ascii="Times New Roman" w:hAnsi="Times New Roman" w:cs="Times New Roman"/>
          <w:sz w:val="20"/>
          <w:szCs w:val="20"/>
        </w:rPr>
      </w:pPr>
      <w:r w:rsidRPr="00C22FD0">
        <w:rPr>
          <w:rFonts w:ascii="Times New Roman" w:hAnsi="Times New Roman" w:cs="Times New Roman"/>
          <w:sz w:val="20"/>
          <w:szCs w:val="20"/>
        </w:rPr>
        <w:t xml:space="preserve">The purpose of this template is to collect information on all IGTs (significant, very significant and transactions required to be reported in all circumstances) related to internal reinsurance </w:t>
      </w:r>
      <w:r w:rsidR="00B46E40" w:rsidRPr="00C22FD0">
        <w:rPr>
          <w:rFonts w:ascii="Times New Roman" w:hAnsi="Times New Roman" w:cs="Times New Roman"/>
          <w:sz w:val="20"/>
          <w:szCs w:val="20"/>
        </w:rPr>
        <w:t xml:space="preserve">within </w:t>
      </w:r>
      <w:r w:rsidR="00C73CD4" w:rsidRPr="00C22FD0">
        <w:rPr>
          <w:rFonts w:ascii="Times New Roman" w:hAnsi="Times New Roman" w:cs="Times New Roman"/>
          <w:sz w:val="20"/>
          <w:szCs w:val="20"/>
        </w:rPr>
        <w:t>a</w:t>
      </w:r>
      <w:r w:rsidR="00B46E40" w:rsidRPr="00C22FD0">
        <w:rPr>
          <w:rFonts w:ascii="Times New Roman" w:hAnsi="Times New Roman" w:cs="Times New Roman"/>
          <w:sz w:val="20"/>
          <w:szCs w:val="20"/>
        </w:rPr>
        <w:t xml:space="preserve"> group </w:t>
      </w:r>
      <w:r w:rsidR="00C73CD4" w:rsidRPr="00C22FD0">
        <w:rPr>
          <w:rFonts w:ascii="Times New Roman" w:hAnsi="Times New Roman" w:cs="Times New Roman"/>
          <w:sz w:val="20"/>
          <w:szCs w:val="20"/>
        </w:rPr>
        <w:t>identified</w:t>
      </w:r>
      <w:r w:rsidRPr="00C22FD0">
        <w:rPr>
          <w:rFonts w:ascii="Times New Roman" w:hAnsi="Times New Roman" w:cs="Times New Roman"/>
          <w:sz w:val="20"/>
          <w:szCs w:val="20"/>
        </w:rPr>
        <w:t xml:space="preserve">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213(2)(a) to (c) of Directive 2009/138/EC. These include, but not limited to: </w:t>
      </w:r>
    </w:p>
    <w:p w14:paraId="27A6E9C9" w14:textId="77777777" w:rsidR="00E21451" w:rsidRPr="00C22FD0" w:rsidRDefault="00E21451" w:rsidP="00B42F70">
      <w:pPr>
        <w:pStyle w:val="ListParagraph"/>
        <w:numPr>
          <w:ilvl w:val="0"/>
          <w:numId w:val="45"/>
        </w:num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reinsurance treaties between related undertakings of a group;</w:t>
      </w:r>
    </w:p>
    <w:p w14:paraId="4963976A" w14:textId="77777777" w:rsidR="00E21451" w:rsidRPr="00C22FD0" w:rsidRDefault="00E21451" w:rsidP="00B42F70">
      <w:pPr>
        <w:pStyle w:val="ListParagraph"/>
        <w:numPr>
          <w:ilvl w:val="0"/>
          <w:numId w:val="45"/>
        </w:num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facultative reinsurance between related undertakings of a group; and </w:t>
      </w:r>
    </w:p>
    <w:p w14:paraId="0CB49DB8" w14:textId="77777777" w:rsidR="00E21451" w:rsidRPr="00C22FD0" w:rsidRDefault="00E21451" w:rsidP="00B42F70">
      <w:pPr>
        <w:pStyle w:val="ListParagraph"/>
        <w:numPr>
          <w:ilvl w:val="0"/>
          <w:numId w:val="45"/>
        </w:num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any other transaction that results in transferring underwriting risk (insurance risk) between related undertakings of a group..</w:t>
      </w:r>
    </w:p>
    <w:p w14:paraId="08135804" w14:textId="77777777" w:rsidR="00E21451" w:rsidRPr="00C22FD0" w:rsidRDefault="00E21451" w:rsidP="0040755A">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14:paraId="2EA35993"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p>
    <w:p w14:paraId="4BB02FB9" w14:textId="77777777"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C22FD0">
        <w:rPr>
          <w:rFonts w:ascii="Times New Roman" w:hAnsi="Times New Roman" w:cs="Times New Roman"/>
          <w:sz w:val="20"/>
          <w:szCs w:val="20"/>
        </w:rPr>
        <w:t xml:space="preserve">This template shall include IGTs that were: </w:t>
      </w:r>
    </w:p>
    <w:p w14:paraId="4123A572" w14:textId="51F10849" w:rsidR="00E21451" w:rsidRPr="00C22FD0"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in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force at the start of the reporting period. </w:t>
      </w:r>
    </w:p>
    <w:p w14:paraId="0F8EED12" w14:textId="77777777" w:rsidR="00E21451" w:rsidRPr="00C22FD0"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incepted during the reporting period and outstanding at the reporting date. </w:t>
      </w:r>
    </w:p>
    <w:p w14:paraId="7929792B" w14:textId="77777777" w:rsidR="00E21451" w:rsidRPr="00C22FD0"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incepted and expired/matured during the reporting period.  </w:t>
      </w:r>
    </w:p>
    <w:p w14:paraId="471A5836" w14:textId="77777777" w:rsidR="00E21451" w:rsidRPr="00C22FD0" w:rsidRDefault="00E21451" w:rsidP="0040755A">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14:paraId="58B6F78B" w14:textId="77777777"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C22FD0">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individually reported where collectively they are at or above the corresponding threshold values for significant or very significant IGTs.  </w:t>
      </w:r>
    </w:p>
    <w:p w14:paraId="7E4366DC" w14:textId="77777777"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p>
    <w:p w14:paraId="7ACDFE2E" w14:textId="26D7A912"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Each transaction shall be reported separately. Undertakings shall report as many </w:t>
      </w:r>
      <w:r w:rsidR="00473BE5" w:rsidRPr="00C22FD0">
        <w:rPr>
          <w:rFonts w:ascii="Times New Roman" w:hAnsi="Times New Roman" w:cs="Times New Roman"/>
          <w:sz w:val="20"/>
          <w:szCs w:val="20"/>
        </w:rPr>
        <w:t>rows</w:t>
      </w:r>
      <w:r w:rsidRPr="00C22FD0">
        <w:rPr>
          <w:rFonts w:ascii="Times New Roman" w:hAnsi="Times New Roman" w:cs="Times New Roman"/>
          <w:sz w:val="20"/>
          <w:szCs w:val="20"/>
        </w:rPr>
        <w:t xml:space="preserve"> as needed to properly identify the transaction, including if different types of </w:t>
      </w:r>
      <w:r w:rsidRPr="00C22FD0">
        <w:rPr>
          <w:rFonts w:ascii="Times New Roman" w:eastAsia="Times New Roman" w:hAnsi="Times New Roman" w:cs="Times New Roman"/>
          <w:color w:val="000000"/>
          <w:sz w:val="20"/>
          <w:szCs w:val="20"/>
          <w:lang w:eastAsia="en-GB"/>
        </w:rPr>
        <w:t>reinsurance contracts/ treaties are used.</w:t>
      </w:r>
    </w:p>
    <w:p w14:paraId="4B9D1914"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p>
    <w:p w14:paraId="64D80388" w14:textId="0F8AC233"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Any additions / top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ups to significant IGTs shall be reported as a separate IGT, even if the top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up in its own right falls below the significant threshold limit. For example, if an undertaking increases the initial loan amount </w:t>
      </w:r>
      <w:r w:rsidRPr="00C22FD0">
        <w:rPr>
          <w:rFonts w:ascii="Times New Roman" w:hAnsi="Times New Roman" w:cs="Times New Roman"/>
          <w:sz w:val="20"/>
          <w:szCs w:val="20"/>
        </w:rPr>
        <w:lastRenderedPageBreak/>
        <w:t xml:space="preserve">to another related undertaking the addition to the loan </w:t>
      </w:r>
      <w:r w:rsidR="00F61328" w:rsidRPr="00C22FD0">
        <w:rPr>
          <w:rFonts w:ascii="Times New Roman" w:hAnsi="Times New Roman" w:cs="Times New Roman"/>
          <w:sz w:val="20"/>
          <w:szCs w:val="20"/>
        </w:rPr>
        <w:t>should</w:t>
      </w:r>
      <w:r w:rsidRPr="00C22FD0">
        <w:rPr>
          <w:rFonts w:ascii="Times New Roman" w:hAnsi="Times New Roman" w:cs="Times New Roman"/>
          <w:sz w:val="20"/>
          <w:szCs w:val="20"/>
        </w:rPr>
        <w:t xml:space="preserve"> be recorded as a separate item with its issue date as the date of the top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up.</w:t>
      </w:r>
    </w:p>
    <w:p w14:paraId="4E0C6E7E"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p>
    <w:p w14:paraId="4DF7BBCD" w14:textId="5948DD04"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Where the transaction value is different for two transacting parties (e.g. a €10m transaction between A and B where A records €10m but B only receive €9.5m because of transactions costs, of say €0.5m has been expensed) the template </w:t>
      </w:r>
      <w:r w:rsidR="00F61328" w:rsidRPr="00C22FD0">
        <w:rPr>
          <w:rFonts w:ascii="Times New Roman" w:hAnsi="Times New Roman" w:cs="Times New Roman"/>
          <w:sz w:val="20"/>
          <w:szCs w:val="20"/>
        </w:rPr>
        <w:t>should</w:t>
      </w:r>
      <w:r w:rsidRPr="00C22FD0">
        <w:rPr>
          <w:rFonts w:ascii="Times New Roman" w:hAnsi="Times New Roman" w:cs="Times New Roman"/>
          <w:sz w:val="20"/>
          <w:szCs w:val="20"/>
        </w:rPr>
        <w:t xml:space="preserve"> record the maximum amount as the transaction amount, in this case €10m. </w:t>
      </w:r>
    </w:p>
    <w:p w14:paraId="33EC941F"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p>
    <w:p w14:paraId="15FB2B47"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Where there is a chain of related IGTs (say A invests in B and B invests in C), each link of the chain needs to be reported as a separate IGT.  </w:t>
      </w:r>
    </w:p>
    <w:p w14:paraId="5FB7F73E" w14:textId="77777777" w:rsidR="00E21451" w:rsidRPr="00C22FD0" w:rsidRDefault="00E21451" w:rsidP="0040755A">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57"/>
        <w:gridCol w:w="2238"/>
        <w:gridCol w:w="5929"/>
      </w:tblGrid>
      <w:tr w:rsidR="00E21451" w:rsidRPr="00C22FD0" w14:paraId="02E50FE8" w14:textId="77777777" w:rsidTr="0040755A">
        <w:trPr>
          <w:trHeight w:val="337"/>
        </w:trPr>
        <w:tc>
          <w:tcPr>
            <w:tcW w:w="1057" w:type="dxa"/>
            <w:tcBorders>
              <w:top w:val="single" w:sz="4" w:space="0" w:color="auto"/>
              <w:left w:val="single" w:sz="4" w:space="0" w:color="auto"/>
              <w:bottom w:val="single" w:sz="4" w:space="0" w:color="auto"/>
              <w:right w:val="single" w:sz="4" w:space="0" w:color="auto"/>
            </w:tcBorders>
            <w:shd w:val="clear" w:color="auto" w:fill="auto"/>
          </w:tcPr>
          <w:p w14:paraId="2F94E50F" w14:textId="77777777" w:rsidR="00E21451" w:rsidRPr="00C22FD0" w:rsidRDefault="00E21451" w:rsidP="0040755A">
            <w:pPr>
              <w:spacing w:after="0" w:line="240" w:lineRule="auto"/>
              <w:jc w:val="center"/>
              <w:rPr>
                <w:rFonts w:ascii="Times New Roman" w:eastAsia="Times New Roman" w:hAnsi="Times New Roman" w:cs="Times New Roman"/>
                <w:color w:val="000000"/>
                <w:sz w:val="20"/>
                <w:szCs w:val="20"/>
                <w:lang w:eastAsia="en-GB"/>
              </w:rPr>
            </w:pPr>
          </w:p>
        </w:tc>
        <w:tc>
          <w:tcPr>
            <w:tcW w:w="2238" w:type="dxa"/>
            <w:tcBorders>
              <w:top w:val="single" w:sz="4" w:space="0" w:color="auto"/>
              <w:left w:val="nil"/>
              <w:bottom w:val="single" w:sz="4" w:space="0" w:color="auto"/>
              <w:right w:val="single" w:sz="4" w:space="0" w:color="auto"/>
            </w:tcBorders>
            <w:shd w:val="clear" w:color="auto" w:fill="auto"/>
          </w:tcPr>
          <w:p w14:paraId="7E243AA0" w14:textId="77777777" w:rsidR="00E21451" w:rsidRPr="00C22FD0" w:rsidRDefault="00E21451" w:rsidP="0040755A">
            <w:pPr>
              <w:spacing w:after="0" w:line="240" w:lineRule="auto"/>
              <w:jc w:val="center"/>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b/>
                <w:bCs/>
                <w:sz w:val="20"/>
                <w:szCs w:val="20"/>
                <w:lang w:eastAsia="en-GB"/>
              </w:rPr>
              <w:t>ITEM</w:t>
            </w:r>
          </w:p>
        </w:tc>
        <w:tc>
          <w:tcPr>
            <w:tcW w:w="5929" w:type="dxa"/>
            <w:tcBorders>
              <w:top w:val="single" w:sz="4" w:space="0" w:color="auto"/>
              <w:left w:val="nil"/>
              <w:bottom w:val="single" w:sz="4" w:space="0" w:color="auto"/>
              <w:right w:val="single" w:sz="4" w:space="0" w:color="auto"/>
            </w:tcBorders>
            <w:shd w:val="clear" w:color="auto" w:fill="auto"/>
          </w:tcPr>
          <w:p w14:paraId="4EEA0595" w14:textId="77777777" w:rsidR="00E21451" w:rsidRPr="00C22FD0" w:rsidRDefault="00E21451" w:rsidP="0040755A">
            <w:pPr>
              <w:spacing w:after="0" w:line="240" w:lineRule="auto"/>
              <w:jc w:val="center"/>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b/>
                <w:bCs/>
                <w:sz w:val="20"/>
                <w:szCs w:val="20"/>
                <w:lang w:eastAsia="en-GB"/>
              </w:rPr>
              <w:t>INSTRUCTIONS</w:t>
            </w:r>
          </w:p>
        </w:tc>
      </w:tr>
      <w:tr w:rsidR="00E21451" w:rsidRPr="00C22FD0" w14:paraId="184ED8DC" w14:textId="77777777" w:rsidTr="0040755A">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289FE48A"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C0010 </w:t>
            </w:r>
          </w:p>
        </w:tc>
        <w:tc>
          <w:tcPr>
            <w:tcW w:w="2238" w:type="dxa"/>
            <w:tcBorders>
              <w:top w:val="single" w:sz="4" w:space="0" w:color="auto"/>
              <w:left w:val="nil"/>
              <w:bottom w:val="single" w:sz="4" w:space="0" w:color="auto"/>
              <w:right w:val="single" w:sz="4" w:space="0" w:color="auto"/>
            </w:tcBorders>
            <w:shd w:val="clear" w:color="auto" w:fill="auto"/>
            <w:hideMark/>
          </w:tcPr>
          <w:p w14:paraId="190F50E3"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 of intragroup transaction</w:t>
            </w:r>
          </w:p>
        </w:tc>
        <w:tc>
          <w:tcPr>
            <w:tcW w:w="5929" w:type="dxa"/>
            <w:tcBorders>
              <w:top w:val="single" w:sz="4" w:space="0" w:color="auto"/>
              <w:left w:val="nil"/>
              <w:bottom w:val="single" w:sz="4" w:space="0" w:color="auto"/>
              <w:right w:val="single" w:sz="4" w:space="0" w:color="auto"/>
            </w:tcBorders>
            <w:shd w:val="clear" w:color="auto" w:fill="auto"/>
            <w:hideMark/>
          </w:tcPr>
          <w:p w14:paraId="7B9EDB45"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E21451" w:rsidRPr="00C22FD0" w14:paraId="780D78FA" w14:textId="77777777" w:rsidTr="0040755A">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23E22DE4"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C0020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37073F9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Name of </w:t>
            </w:r>
            <w:proofErr w:type="spellStart"/>
            <w:r w:rsidRPr="00C22FD0">
              <w:rPr>
                <w:rFonts w:ascii="Times New Roman" w:eastAsia="Times New Roman" w:hAnsi="Times New Roman" w:cs="Times New Roman"/>
                <w:color w:val="000000"/>
                <w:sz w:val="20"/>
                <w:szCs w:val="20"/>
                <w:lang w:eastAsia="en-GB"/>
              </w:rPr>
              <w:t>cedent</w:t>
            </w:r>
            <w:proofErr w:type="spellEnd"/>
            <w:r w:rsidRPr="00C22FD0">
              <w:rPr>
                <w:rFonts w:ascii="Times New Roman" w:eastAsia="Times New Roman" w:hAnsi="Times New Roman" w:cs="Times New Roman"/>
                <w:color w:val="000000"/>
                <w:sz w:val="20"/>
                <w:szCs w:val="20"/>
                <w:lang w:eastAsia="en-GB"/>
              </w:rPr>
              <w:t xml:space="preserv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14:paraId="2C208EA7" w14:textId="5B53CF06"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Legal name of the entity that has transferred the underwriting risk to another insurer or reinsurer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Pr="00C22FD0">
              <w:rPr>
                <w:rFonts w:ascii="Times New Roman" w:eastAsia="Times New Roman" w:hAnsi="Times New Roman" w:cs="Times New Roman"/>
                <w:color w:val="000000"/>
                <w:sz w:val="20"/>
                <w:szCs w:val="20"/>
                <w:lang w:eastAsia="en-GB"/>
              </w:rPr>
              <w:t xml:space="preserve"> </w:t>
            </w:r>
          </w:p>
        </w:tc>
      </w:tr>
      <w:tr w:rsidR="00E21451" w:rsidRPr="00C22FD0" w14:paraId="4BB11379" w14:textId="77777777" w:rsidTr="0040755A">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14:paraId="37E706A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C0030 </w:t>
            </w:r>
          </w:p>
        </w:tc>
        <w:tc>
          <w:tcPr>
            <w:tcW w:w="2238" w:type="dxa"/>
            <w:tcBorders>
              <w:top w:val="single" w:sz="4" w:space="0" w:color="auto"/>
              <w:left w:val="nil"/>
              <w:bottom w:val="nil"/>
              <w:right w:val="single" w:sz="4" w:space="0" w:color="auto"/>
            </w:tcBorders>
            <w:shd w:val="clear" w:color="auto" w:fill="auto"/>
            <w:hideMark/>
          </w:tcPr>
          <w:p w14:paraId="34F63969"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Identification code of </w:t>
            </w:r>
            <w:proofErr w:type="spellStart"/>
            <w:r w:rsidRPr="00C22FD0">
              <w:rPr>
                <w:rFonts w:ascii="Times New Roman" w:eastAsia="Times New Roman" w:hAnsi="Times New Roman" w:cs="Times New Roman"/>
                <w:color w:val="000000"/>
                <w:sz w:val="20"/>
                <w:szCs w:val="20"/>
                <w:lang w:eastAsia="en-GB"/>
              </w:rPr>
              <w:t>cedent</w:t>
            </w:r>
            <w:proofErr w:type="spellEnd"/>
          </w:p>
        </w:tc>
        <w:tc>
          <w:tcPr>
            <w:tcW w:w="5929" w:type="dxa"/>
            <w:tcBorders>
              <w:top w:val="single" w:sz="4" w:space="0" w:color="auto"/>
              <w:left w:val="nil"/>
              <w:bottom w:val="nil"/>
              <w:right w:val="single" w:sz="4" w:space="0" w:color="auto"/>
            </w:tcBorders>
            <w:shd w:val="clear" w:color="auto" w:fill="auto"/>
            <w:hideMark/>
          </w:tcPr>
          <w:p w14:paraId="650552B3" w14:textId="3939FA96"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color w:val="000000"/>
                <w:sz w:val="20"/>
                <w:szCs w:val="20"/>
                <w:lang w:eastAsia="en-GB"/>
              </w:rPr>
              <w:t xml:space="preserve">The unique identification code attached to the investor/buyer/transferee </w:t>
            </w:r>
            <w:r w:rsidRPr="00C22FD0">
              <w:rPr>
                <w:rFonts w:ascii="Times New Roman" w:hAnsi="Times New Roman" w:cs="Times New Roman"/>
                <w:sz w:val="20"/>
                <w:szCs w:val="20"/>
              </w:rPr>
              <w:t>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184289E7" w14:textId="7841D3C1" w:rsidR="00E21451" w:rsidRPr="00C22FD0" w:rsidRDefault="004508C9"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F61328" w:rsidRPr="00C22FD0">
              <w:rPr>
                <w:rFonts w:ascii="Times New Roman" w:eastAsia="Times New Roman" w:hAnsi="Times New Roman" w:cs="Times New Roman"/>
                <w:sz w:val="20"/>
                <w:szCs w:val="20"/>
                <w:lang w:eastAsia="en-GB"/>
              </w:rPr>
              <w:t>should</w:t>
            </w:r>
            <w:r w:rsidR="00E21451" w:rsidRPr="00C22FD0">
              <w:rPr>
                <w:rFonts w:ascii="Times New Roman" w:eastAsia="Times New Roman" w:hAnsi="Times New Roman" w:cs="Times New Roman"/>
                <w:sz w:val="20"/>
                <w:szCs w:val="20"/>
                <w:lang w:eastAsia="en-GB"/>
              </w:rPr>
              <w:t xml:space="preserve"> comply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52D1AB28" w14:textId="77777777" w:rsidTr="0040755A">
        <w:trPr>
          <w:trHeight w:val="855"/>
        </w:trPr>
        <w:tc>
          <w:tcPr>
            <w:tcW w:w="1057" w:type="dxa"/>
            <w:tcBorders>
              <w:top w:val="single" w:sz="4" w:space="0" w:color="auto"/>
              <w:left w:val="single" w:sz="4" w:space="0" w:color="auto"/>
              <w:bottom w:val="nil"/>
              <w:right w:val="single" w:sz="4" w:space="0" w:color="auto"/>
            </w:tcBorders>
            <w:shd w:val="clear" w:color="auto" w:fill="auto"/>
          </w:tcPr>
          <w:p w14:paraId="6344D76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t>C0040</w:t>
            </w:r>
          </w:p>
        </w:tc>
        <w:tc>
          <w:tcPr>
            <w:tcW w:w="2238" w:type="dxa"/>
            <w:tcBorders>
              <w:top w:val="single" w:sz="4" w:space="0" w:color="auto"/>
              <w:left w:val="nil"/>
              <w:bottom w:val="nil"/>
              <w:right w:val="single" w:sz="4" w:space="0" w:color="auto"/>
            </w:tcBorders>
            <w:shd w:val="clear" w:color="auto" w:fill="auto"/>
          </w:tcPr>
          <w:p w14:paraId="6308917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ID code type of code of the </w:t>
            </w:r>
            <w:proofErr w:type="spellStart"/>
            <w:r w:rsidRPr="00C22FD0">
              <w:rPr>
                <w:rFonts w:ascii="Times New Roman" w:eastAsia="Times New Roman" w:hAnsi="Times New Roman" w:cs="Times New Roman"/>
                <w:color w:val="000000"/>
                <w:sz w:val="20"/>
                <w:szCs w:val="20"/>
                <w:lang w:eastAsia="en-GB"/>
              </w:rPr>
              <w:t>cedant</w:t>
            </w:r>
            <w:proofErr w:type="spellEnd"/>
          </w:p>
          <w:p w14:paraId="5AC05BAA"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nil"/>
              <w:right w:val="single" w:sz="4" w:space="0" w:color="auto"/>
            </w:tcBorders>
            <w:shd w:val="clear" w:color="auto" w:fill="auto"/>
          </w:tcPr>
          <w:p w14:paraId="20896AC4" w14:textId="4B2D004A"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Identification of the code used in item “Identification code for the </w:t>
            </w:r>
            <w:proofErr w:type="spellStart"/>
            <w:r w:rsidRPr="00C22FD0">
              <w:rPr>
                <w:rFonts w:ascii="Times New Roman" w:eastAsia="Times New Roman" w:hAnsi="Times New Roman" w:cs="Times New Roman"/>
                <w:color w:val="000000"/>
                <w:sz w:val="20"/>
                <w:szCs w:val="20"/>
                <w:lang w:eastAsia="en-GB"/>
              </w:rPr>
              <w:t>cedant</w:t>
            </w:r>
            <w:proofErr w:type="spellEnd"/>
            <w:r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Specific code</w:t>
            </w:r>
          </w:p>
        </w:tc>
      </w:tr>
      <w:tr w:rsidR="00E21451" w:rsidRPr="00C22FD0" w14:paraId="06ACCA07" w14:textId="77777777" w:rsidTr="0040755A">
        <w:trPr>
          <w:trHeight w:val="855"/>
        </w:trPr>
        <w:tc>
          <w:tcPr>
            <w:tcW w:w="1057" w:type="dxa"/>
            <w:tcBorders>
              <w:top w:val="single" w:sz="4" w:space="0" w:color="auto"/>
              <w:left w:val="single" w:sz="4" w:space="0" w:color="auto"/>
              <w:bottom w:val="nil"/>
              <w:right w:val="single" w:sz="4" w:space="0" w:color="auto"/>
            </w:tcBorders>
            <w:shd w:val="clear" w:color="auto" w:fill="auto"/>
            <w:hideMark/>
          </w:tcPr>
          <w:p w14:paraId="50A0021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C0050 </w:t>
            </w:r>
          </w:p>
        </w:tc>
        <w:tc>
          <w:tcPr>
            <w:tcW w:w="2238" w:type="dxa"/>
            <w:tcBorders>
              <w:top w:val="single" w:sz="4" w:space="0" w:color="auto"/>
              <w:left w:val="nil"/>
              <w:bottom w:val="nil"/>
              <w:right w:val="single" w:sz="4" w:space="0" w:color="auto"/>
            </w:tcBorders>
            <w:shd w:val="clear" w:color="auto" w:fill="auto"/>
            <w:hideMark/>
          </w:tcPr>
          <w:p w14:paraId="257CD6B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Name of reinsurer</w:t>
            </w:r>
          </w:p>
        </w:tc>
        <w:tc>
          <w:tcPr>
            <w:tcW w:w="5929" w:type="dxa"/>
            <w:tcBorders>
              <w:top w:val="single" w:sz="4" w:space="0" w:color="auto"/>
              <w:left w:val="nil"/>
              <w:bottom w:val="nil"/>
              <w:right w:val="single" w:sz="4" w:space="0" w:color="auto"/>
            </w:tcBorders>
            <w:shd w:val="clear" w:color="auto" w:fill="auto"/>
            <w:hideMark/>
          </w:tcPr>
          <w:p w14:paraId="41450FD4"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Legal name of the reinsurer to whom the underwriting risk has been transferred. </w:t>
            </w:r>
          </w:p>
          <w:p w14:paraId="117D1574"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This shall be the same as reported in S.30.02.</w:t>
            </w:r>
          </w:p>
        </w:tc>
      </w:tr>
      <w:tr w:rsidR="00E21451" w:rsidRPr="00C22FD0" w14:paraId="5E399DEA" w14:textId="77777777" w:rsidTr="0040755A">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14:paraId="2DCF1B94"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C0060 </w:t>
            </w:r>
          </w:p>
        </w:tc>
        <w:tc>
          <w:tcPr>
            <w:tcW w:w="2238" w:type="dxa"/>
            <w:tcBorders>
              <w:top w:val="single" w:sz="4" w:space="0" w:color="auto"/>
              <w:left w:val="nil"/>
              <w:bottom w:val="nil"/>
              <w:right w:val="single" w:sz="4" w:space="0" w:color="auto"/>
            </w:tcBorders>
            <w:shd w:val="clear" w:color="auto" w:fill="auto"/>
            <w:hideMark/>
          </w:tcPr>
          <w:p w14:paraId="7D61B69B"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code  of reinsurer</w:t>
            </w:r>
          </w:p>
        </w:tc>
        <w:tc>
          <w:tcPr>
            <w:tcW w:w="5929" w:type="dxa"/>
            <w:tcBorders>
              <w:top w:val="single" w:sz="4" w:space="0" w:color="auto"/>
              <w:left w:val="nil"/>
              <w:bottom w:val="nil"/>
              <w:right w:val="single" w:sz="4" w:space="0" w:color="auto"/>
            </w:tcBorders>
            <w:shd w:val="clear" w:color="auto" w:fill="auto"/>
            <w:hideMark/>
          </w:tcPr>
          <w:p w14:paraId="28A76134" w14:textId="1065872F"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color w:val="000000"/>
                <w:sz w:val="20"/>
                <w:szCs w:val="20"/>
                <w:lang w:eastAsia="en-GB"/>
              </w:rPr>
              <w:t xml:space="preserve">The unique identification code attached to the investor/buyer/transferee </w:t>
            </w:r>
            <w:r w:rsidRPr="00C22FD0">
              <w:rPr>
                <w:rFonts w:ascii="Times New Roman" w:hAnsi="Times New Roman" w:cs="Times New Roman"/>
                <w:sz w:val="20"/>
                <w:szCs w:val="20"/>
              </w:rPr>
              <w:t>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3848DC56" w14:textId="6B5D097B" w:rsidR="00E21451" w:rsidRPr="00C22FD0" w:rsidRDefault="004508C9"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w:t>
            </w:r>
            <w:r w:rsidR="00E21451" w:rsidRPr="00C22FD0">
              <w:rPr>
                <w:rFonts w:ascii="Times New Roman" w:eastAsia="Times New Roman" w:hAnsi="Times New Roman" w:cs="Times New Roman"/>
                <w:sz w:val="20"/>
                <w:szCs w:val="20"/>
                <w:lang w:eastAsia="en-GB"/>
              </w:rPr>
              <w:lastRenderedPageBreak/>
              <w:t xml:space="preserve">undertaking, the group </w:t>
            </w:r>
            <w:r w:rsidR="00F61328" w:rsidRPr="00C22FD0">
              <w:rPr>
                <w:rFonts w:ascii="Times New Roman" w:eastAsia="Times New Roman" w:hAnsi="Times New Roman" w:cs="Times New Roman"/>
                <w:sz w:val="20"/>
                <w:szCs w:val="20"/>
                <w:lang w:eastAsia="en-GB"/>
              </w:rPr>
              <w:t>should</w:t>
            </w:r>
            <w:r w:rsidR="00E21451" w:rsidRPr="00C22FD0">
              <w:rPr>
                <w:rFonts w:ascii="Times New Roman" w:eastAsia="Times New Roman" w:hAnsi="Times New Roman" w:cs="Times New Roman"/>
                <w:sz w:val="20"/>
                <w:szCs w:val="20"/>
                <w:lang w:eastAsia="en-GB"/>
              </w:rPr>
              <w:t xml:space="preserve"> comply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0EA9F864" w14:textId="77777777" w:rsidTr="0040755A">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tcPr>
          <w:p w14:paraId="636C0F9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lastRenderedPageBreak/>
              <w:t>C0070</w:t>
            </w:r>
          </w:p>
        </w:tc>
        <w:tc>
          <w:tcPr>
            <w:tcW w:w="2238" w:type="dxa"/>
            <w:tcBorders>
              <w:top w:val="single" w:sz="4" w:space="0" w:color="auto"/>
              <w:left w:val="nil"/>
              <w:bottom w:val="single" w:sz="4" w:space="0" w:color="auto"/>
              <w:right w:val="single" w:sz="4" w:space="0" w:color="auto"/>
            </w:tcBorders>
            <w:shd w:val="clear" w:color="auto" w:fill="auto"/>
          </w:tcPr>
          <w:p w14:paraId="439E2DA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 code type of code of the reinsurer</w:t>
            </w:r>
          </w:p>
          <w:p w14:paraId="264A42CD"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single" w:sz="4" w:space="0" w:color="auto"/>
              <w:right w:val="single" w:sz="4" w:space="0" w:color="auto"/>
            </w:tcBorders>
            <w:shd w:val="clear" w:color="auto" w:fill="auto"/>
          </w:tcPr>
          <w:p w14:paraId="09F171DE" w14:textId="2D83EA29"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of the code used in item “Identification code for the reinsurer”:</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Specific code</w:t>
            </w:r>
          </w:p>
        </w:tc>
      </w:tr>
      <w:tr w:rsidR="00E21451" w:rsidRPr="00C22FD0" w14:paraId="4E635918" w14:textId="77777777" w:rsidTr="0040755A">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29AAC449"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C0080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1738E19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Validity period (start date)</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14:paraId="7C3312C0" w14:textId="76ADF9C5"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w:t>
            </w:r>
            <w:r w:rsidRPr="00C22FD0">
              <w:rPr>
                <w:rFonts w:ascii="Times New Roman" w:eastAsia="Times New Roman" w:hAnsi="Times New Roman" w:cs="Times New Roman"/>
                <w:color w:val="000000"/>
                <w:sz w:val="20"/>
                <w:szCs w:val="20"/>
                <w:lang w:eastAsia="en-GB"/>
              </w:rPr>
              <w:t xml:space="preserve">date of commencement of the specific reinsurance contract/treaty. </w:t>
            </w:r>
          </w:p>
        </w:tc>
      </w:tr>
      <w:tr w:rsidR="00E21451" w:rsidRPr="00C22FD0" w14:paraId="1906B420" w14:textId="77777777" w:rsidTr="0040755A">
        <w:trPr>
          <w:trHeight w:val="142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545DC59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C0090 </w:t>
            </w:r>
          </w:p>
        </w:tc>
        <w:tc>
          <w:tcPr>
            <w:tcW w:w="2238" w:type="dxa"/>
            <w:tcBorders>
              <w:top w:val="single" w:sz="4" w:space="0" w:color="auto"/>
              <w:left w:val="nil"/>
              <w:bottom w:val="single" w:sz="4" w:space="0" w:color="auto"/>
              <w:right w:val="single" w:sz="4" w:space="0" w:color="auto"/>
            </w:tcBorders>
            <w:shd w:val="clear" w:color="auto" w:fill="auto"/>
            <w:hideMark/>
          </w:tcPr>
          <w:p w14:paraId="2C72CDF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Validity period (expiry date) </w:t>
            </w:r>
          </w:p>
        </w:tc>
        <w:tc>
          <w:tcPr>
            <w:tcW w:w="5929" w:type="dxa"/>
            <w:tcBorders>
              <w:top w:val="single" w:sz="4" w:space="0" w:color="auto"/>
              <w:left w:val="nil"/>
              <w:bottom w:val="single" w:sz="4" w:space="0" w:color="auto"/>
              <w:right w:val="single" w:sz="4" w:space="0" w:color="auto"/>
            </w:tcBorders>
            <w:shd w:val="clear" w:color="auto" w:fill="auto"/>
            <w:hideMark/>
          </w:tcPr>
          <w:p w14:paraId="4B550DFE" w14:textId="3043C3AE"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w:t>
            </w:r>
            <w:r w:rsidRPr="00C22FD0">
              <w:rPr>
                <w:rFonts w:ascii="Times New Roman" w:eastAsia="Times New Roman" w:hAnsi="Times New Roman" w:cs="Times New Roman"/>
                <w:color w:val="000000"/>
                <w:sz w:val="20"/>
                <w:szCs w:val="20"/>
                <w:lang w:eastAsia="en-GB"/>
              </w:rPr>
              <w:t>expiry date of the specific reinsurance contract/treaty (i.e. the last date the specific reinsurance contract/treaty is in force). This item is not reported if there is no expiry date (for example, contract is continuous and ends by one of the parties giving notice).</w:t>
            </w:r>
          </w:p>
        </w:tc>
      </w:tr>
      <w:tr w:rsidR="00E21451" w:rsidRPr="00C22FD0" w14:paraId="451F1D36" w14:textId="77777777" w:rsidTr="0040755A">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3138E3DA"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C0100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6E89ECD2"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Currency of  contract/treaty</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14:paraId="3C4F313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Identify the ISO 4217 alphabetic code of the</w:t>
            </w:r>
            <w:r w:rsidRPr="00C22FD0">
              <w:rPr>
                <w:rFonts w:ascii="Times New Roman" w:eastAsia="Times New Roman" w:hAnsi="Times New Roman" w:cs="Times New Roman"/>
                <w:color w:val="000000"/>
                <w:sz w:val="20"/>
                <w:szCs w:val="20"/>
                <w:lang w:eastAsia="en-GB"/>
              </w:rPr>
              <w:t xml:space="preserve"> currency of payments for the specific reinsurance contract/treaty.</w:t>
            </w:r>
          </w:p>
        </w:tc>
      </w:tr>
      <w:tr w:rsidR="00E21451" w:rsidRPr="00C22FD0" w14:paraId="1F5B2F5A" w14:textId="77777777" w:rsidTr="0040755A">
        <w:trPr>
          <w:trHeight w:val="4629"/>
        </w:trPr>
        <w:tc>
          <w:tcPr>
            <w:tcW w:w="1057" w:type="dxa"/>
            <w:tcBorders>
              <w:top w:val="single" w:sz="4" w:space="0" w:color="auto"/>
              <w:left w:val="single" w:sz="4" w:space="0" w:color="auto"/>
              <w:bottom w:val="nil"/>
              <w:right w:val="single" w:sz="4" w:space="0" w:color="auto"/>
            </w:tcBorders>
            <w:shd w:val="clear" w:color="auto" w:fill="auto"/>
            <w:hideMark/>
          </w:tcPr>
          <w:p w14:paraId="55B0767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C0110 </w:t>
            </w:r>
          </w:p>
        </w:tc>
        <w:tc>
          <w:tcPr>
            <w:tcW w:w="2238" w:type="dxa"/>
            <w:tcBorders>
              <w:top w:val="single" w:sz="4" w:space="0" w:color="auto"/>
              <w:left w:val="nil"/>
              <w:bottom w:val="nil"/>
              <w:right w:val="single" w:sz="4" w:space="0" w:color="auto"/>
            </w:tcBorders>
            <w:shd w:val="clear" w:color="auto" w:fill="auto"/>
            <w:hideMark/>
          </w:tcPr>
          <w:p w14:paraId="6DBE530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Type of reinsurance contract/ treaty</w:t>
            </w:r>
          </w:p>
        </w:tc>
        <w:tc>
          <w:tcPr>
            <w:tcW w:w="5929" w:type="dxa"/>
            <w:tcBorders>
              <w:top w:val="single" w:sz="4" w:space="0" w:color="auto"/>
              <w:left w:val="nil"/>
              <w:bottom w:val="nil"/>
              <w:right w:val="single" w:sz="4" w:space="0" w:color="auto"/>
            </w:tcBorders>
            <w:shd w:val="clear" w:color="auto" w:fill="auto"/>
            <w:hideMark/>
          </w:tcPr>
          <w:p w14:paraId="39842788" w14:textId="32B6ABD9"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Identify the type of reinsurance contract/treaty. The following close list shall be used: </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quota share</w:t>
            </w:r>
          </w:p>
          <w:p w14:paraId="1DED6D24" w14:textId="24EB822B"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variable quota share</w:t>
            </w:r>
          </w:p>
          <w:p w14:paraId="3880C4A9"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3 – surplus</w:t>
            </w:r>
          </w:p>
          <w:p w14:paraId="3F056548" w14:textId="79ED7965"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4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excess of loss (per event and per risk)</w:t>
            </w:r>
          </w:p>
          <w:p w14:paraId="4D0B457C" w14:textId="2657065D"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5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excess of loss (per risk)</w:t>
            </w:r>
          </w:p>
          <w:p w14:paraId="44758714" w14:textId="739BDC33"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6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excess of loss (per event)</w:t>
            </w:r>
          </w:p>
          <w:p w14:paraId="6BCBECB8" w14:textId="53736783"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7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excess of loss “back</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up” (protection </w:t>
            </w:r>
            <w:r w:rsidRPr="00C22FD0">
              <w:rPr>
                <w:rFonts w:ascii="Times New Roman" w:hAnsi="Times New Roman" w:cs="Times New Roman"/>
                <w:sz w:val="20"/>
                <w:szCs w:val="20"/>
              </w:rPr>
              <w:t>against follow</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on events which certain catastrophes can cause such as flooding or fire</w:t>
            </w:r>
            <w:r w:rsidRPr="00C22FD0">
              <w:rPr>
                <w:rFonts w:ascii="Times New Roman" w:eastAsia="Times New Roman" w:hAnsi="Times New Roman" w:cs="Times New Roman"/>
                <w:color w:val="000000"/>
                <w:sz w:val="20"/>
                <w:szCs w:val="20"/>
                <w:lang w:eastAsia="en-GB"/>
              </w:rPr>
              <w:t>)</w:t>
            </w:r>
          </w:p>
          <w:p w14:paraId="0945429D" w14:textId="0D56EF46"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8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excess of loss with basis risk</w:t>
            </w:r>
          </w:p>
          <w:p w14:paraId="41192693" w14:textId="5B260C5F"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9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reinstatement cover</w:t>
            </w:r>
          </w:p>
          <w:p w14:paraId="7CE9AF50" w14:textId="5DB57E56"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10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aggregate excess of loss</w:t>
            </w:r>
          </w:p>
          <w:p w14:paraId="2BF78F11" w14:textId="16BCA3AE"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unlimited excess of loss</w:t>
            </w:r>
          </w:p>
          <w:p w14:paraId="53385485" w14:textId="5DDFF60B"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stop loss </w:t>
            </w:r>
          </w:p>
          <w:p w14:paraId="330F47E3" w14:textId="73EEE7CC"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13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other proportional treaties</w:t>
            </w:r>
          </w:p>
          <w:p w14:paraId="6C459393" w14:textId="3166BB6E"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14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other non</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proportional treaties</w:t>
            </w:r>
          </w:p>
          <w:p w14:paraId="443B4C83"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15 – Financial reinsurance</w:t>
            </w:r>
          </w:p>
          <w:p w14:paraId="31F31CD3" w14:textId="4D314B9E"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16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Facultative proportional </w:t>
            </w:r>
          </w:p>
          <w:p w14:paraId="56A59F52" w14:textId="5A498EE1" w:rsidR="00E21451" w:rsidRPr="00C22FD0" w:rsidRDefault="00E21451">
            <w:pPr>
              <w:spacing w:after="0" w:line="240" w:lineRule="auto"/>
              <w:rPr>
                <w:rFonts w:ascii="Times New Roman" w:hAnsi="Times New Roman" w:cs="Times New Roman"/>
                <w:sz w:val="20"/>
                <w:szCs w:val="20"/>
              </w:rPr>
            </w:pPr>
            <w:r w:rsidRPr="00C22FD0">
              <w:rPr>
                <w:rFonts w:ascii="Times New Roman" w:eastAsia="Times New Roman" w:hAnsi="Times New Roman" w:cs="Times New Roman"/>
                <w:color w:val="000000"/>
                <w:sz w:val="20"/>
                <w:szCs w:val="20"/>
                <w:lang w:eastAsia="en-GB"/>
              </w:rPr>
              <w:t xml:space="preserve">17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Facultative non</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proportional</w:t>
            </w:r>
            <w:r w:rsidRPr="00C22FD0">
              <w:rPr>
                <w:rFonts w:ascii="Times New Roman" w:eastAsia="Times New Roman" w:hAnsi="Times New Roman" w:cs="Times New Roman"/>
                <w:color w:val="000000"/>
                <w:sz w:val="20"/>
                <w:szCs w:val="20"/>
                <w:lang w:eastAsia="en-GB"/>
              </w:rPr>
              <w:br/>
            </w:r>
          </w:p>
          <w:p w14:paraId="2ADDF05F" w14:textId="52FB3E0E"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Other proportional treaties (code 13) and Other non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proportional treaties (code 14) can be used for hybrid types of reinsurance treaties.</w:t>
            </w:r>
          </w:p>
        </w:tc>
      </w:tr>
      <w:tr w:rsidR="00E21451" w:rsidRPr="00C22FD0" w14:paraId="6884ADE4" w14:textId="77777777" w:rsidTr="0040755A">
        <w:trPr>
          <w:trHeight w:val="274"/>
        </w:trPr>
        <w:tc>
          <w:tcPr>
            <w:tcW w:w="1057" w:type="dxa"/>
            <w:tcBorders>
              <w:top w:val="single" w:sz="4" w:space="0" w:color="auto"/>
              <w:left w:val="single" w:sz="4" w:space="0" w:color="auto"/>
              <w:bottom w:val="nil"/>
              <w:right w:val="single" w:sz="4" w:space="0" w:color="auto"/>
            </w:tcBorders>
            <w:shd w:val="clear" w:color="auto" w:fill="auto"/>
            <w:hideMark/>
          </w:tcPr>
          <w:p w14:paraId="08344413"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C0120 </w:t>
            </w:r>
          </w:p>
        </w:tc>
        <w:tc>
          <w:tcPr>
            <w:tcW w:w="2238" w:type="dxa"/>
            <w:tcBorders>
              <w:top w:val="single" w:sz="4" w:space="0" w:color="auto"/>
              <w:left w:val="nil"/>
              <w:bottom w:val="nil"/>
              <w:right w:val="single" w:sz="4" w:space="0" w:color="auto"/>
            </w:tcBorders>
            <w:shd w:val="clear" w:color="auto" w:fill="auto"/>
            <w:hideMark/>
          </w:tcPr>
          <w:p w14:paraId="58243F1A"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Maximum cover by reinsurer under contract/treaty</w:t>
            </w:r>
          </w:p>
        </w:tc>
        <w:tc>
          <w:tcPr>
            <w:tcW w:w="5929" w:type="dxa"/>
            <w:tcBorders>
              <w:top w:val="single" w:sz="4" w:space="0" w:color="auto"/>
              <w:left w:val="nil"/>
              <w:bottom w:val="nil"/>
              <w:right w:val="single" w:sz="4" w:space="0" w:color="auto"/>
            </w:tcBorders>
            <w:shd w:val="clear" w:color="auto" w:fill="auto"/>
            <w:hideMark/>
          </w:tcPr>
          <w:p w14:paraId="0195BD1D" w14:textId="186A9E53" w:rsidR="00E21451" w:rsidRPr="00C22FD0" w:rsidRDefault="00E21451" w:rsidP="005145F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For quota share or a surplus treaty, 100% of the maximum amount that has been set for the entire contract/treaty is stated here (e.g. £10million).  In case of unlimited cover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1” must be filled in here.  For </w:t>
            </w:r>
            <w:r w:rsidR="005145FA" w:rsidRPr="00C22FD0">
              <w:rPr>
                <w:rFonts w:ascii="Times New Roman" w:eastAsia="Times New Roman" w:hAnsi="Times New Roman" w:cs="Times New Roman"/>
                <w:color w:val="000000"/>
                <w:sz w:val="20"/>
                <w:szCs w:val="20"/>
                <w:lang w:eastAsia="en-GB"/>
              </w:rPr>
              <w:t>excess of loss</w:t>
            </w:r>
            <w:r w:rsidRPr="00C22FD0">
              <w:rPr>
                <w:rFonts w:ascii="Times New Roman" w:eastAsia="Times New Roman" w:hAnsi="Times New Roman" w:cs="Times New Roman"/>
                <w:color w:val="000000"/>
                <w:sz w:val="20"/>
                <w:szCs w:val="20"/>
                <w:lang w:eastAsia="en-GB"/>
              </w:rPr>
              <w:t xml:space="preserve"> or </w:t>
            </w:r>
            <w:r w:rsidR="005145FA" w:rsidRPr="00C22FD0">
              <w:rPr>
                <w:rFonts w:ascii="Times New Roman" w:eastAsia="Times New Roman" w:hAnsi="Times New Roman" w:cs="Times New Roman"/>
                <w:color w:val="000000"/>
                <w:sz w:val="20"/>
                <w:szCs w:val="20"/>
                <w:lang w:eastAsia="en-GB"/>
              </w:rPr>
              <w:t>stop loss</w:t>
            </w:r>
            <w:r w:rsidRPr="00C22FD0">
              <w:rPr>
                <w:rFonts w:ascii="Times New Roman" w:eastAsia="Times New Roman" w:hAnsi="Times New Roman" w:cs="Times New Roman"/>
                <w:color w:val="000000"/>
                <w:sz w:val="20"/>
                <w:szCs w:val="20"/>
                <w:lang w:eastAsia="en-GB"/>
              </w:rPr>
              <w:t xml:space="preserve"> treaties enter the initial capacity. </w:t>
            </w:r>
            <w:r w:rsidRPr="00C22FD0">
              <w:rPr>
                <w:rFonts w:ascii="Times New Roman" w:eastAsia="Times New Roman" w:hAnsi="Times New Roman" w:cs="Times New Roman"/>
                <w:color w:val="000000"/>
                <w:sz w:val="20"/>
                <w:szCs w:val="20"/>
                <w:lang w:eastAsia="en-GB"/>
              </w:rPr>
              <w:br/>
              <w:t xml:space="preserve">This item has to be reported in the currency of the transaction. </w:t>
            </w:r>
          </w:p>
        </w:tc>
      </w:tr>
      <w:tr w:rsidR="00E21451" w:rsidRPr="00C22FD0" w14:paraId="35C5A85D" w14:textId="77777777" w:rsidTr="0040755A">
        <w:trPr>
          <w:trHeight w:val="1866"/>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450FF20C" w14:textId="77777777" w:rsidR="00E21451" w:rsidRPr="00C22FD0" w:rsidRDefault="00E21451" w:rsidP="0040755A">
            <w:pPr>
              <w:spacing w:after="0" w:line="240" w:lineRule="auto"/>
              <w:rPr>
                <w:rFonts w:ascii="Times New Roman" w:eastAsia="Times New Roman" w:hAnsi="Times New Roman" w:cs="Times New Roman"/>
                <w:color w:val="000000" w:themeColor="text1"/>
                <w:sz w:val="20"/>
                <w:szCs w:val="20"/>
                <w:lang w:eastAsia="en-GB"/>
              </w:rPr>
            </w:pPr>
            <w:r w:rsidRPr="00C22FD0">
              <w:rPr>
                <w:rFonts w:ascii="Times New Roman" w:eastAsia="Times New Roman" w:hAnsi="Times New Roman" w:cs="Times New Roman"/>
                <w:color w:val="000000" w:themeColor="text1"/>
                <w:sz w:val="20"/>
                <w:szCs w:val="20"/>
                <w:lang w:eastAsia="en-GB"/>
              </w:rPr>
              <w:t xml:space="preserve">C0130 </w:t>
            </w:r>
          </w:p>
        </w:tc>
        <w:tc>
          <w:tcPr>
            <w:tcW w:w="2238" w:type="dxa"/>
            <w:tcBorders>
              <w:top w:val="single" w:sz="4" w:space="0" w:color="auto"/>
              <w:left w:val="nil"/>
              <w:bottom w:val="single" w:sz="4" w:space="0" w:color="auto"/>
              <w:right w:val="single" w:sz="4" w:space="0" w:color="auto"/>
            </w:tcBorders>
            <w:shd w:val="clear" w:color="auto" w:fill="auto"/>
            <w:hideMark/>
          </w:tcPr>
          <w:p w14:paraId="0FC5A315" w14:textId="77777777" w:rsidR="00E21451" w:rsidRPr="00C22FD0" w:rsidRDefault="00E21451" w:rsidP="0040755A">
            <w:pPr>
              <w:spacing w:after="0" w:line="240" w:lineRule="auto"/>
              <w:rPr>
                <w:rFonts w:ascii="Times New Roman" w:eastAsia="Times New Roman" w:hAnsi="Times New Roman" w:cs="Times New Roman"/>
                <w:color w:val="000000" w:themeColor="text1"/>
                <w:sz w:val="20"/>
                <w:szCs w:val="20"/>
                <w:lang w:eastAsia="en-GB"/>
              </w:rPr>
            </w:pPr>
            <w:r w:rsidRPr="00C22FD0">
              <w:rPr>
                <w:rFonts w:ascii="Times New Roman" w:eastAsia="Times New Roman" w:hAnsi="Times New Roman" w:cs="Times New Roman"/>
                <w:color w:val="000000" w:themeColor="text1"/>
                <w:sz w:val="20"/>
                <w:szCs w:val="20"/>
                <w:lang w:eastAsia="en-GB"/>
              </w:rPr>
              <w:t xml:space="preserve">Net Receivables </w:t>
            </w:r>
          </w:p>
        </w:tc>
        <w:tc>
          <w:tcPr>
            <w:tcW w:w="5929" w:type="dxa"/>
            <w:tcBorders>
              <w:top w:val="single" w:sz="4" w:space="0" w:color="auto"/>
              <w:left w:val="nil"/>
              <w:bottom w:val="single" w:sz="4" w:space="0" w:color="auto"/>
              <w:right w:val="single" w:sz="4" w:space="0" w:color="auto"/>
            </w:tcBorders>
            <w:shd w:val="clear" w:color="auto" w:fill="auto"/>
            <w:hideMark/>
          </w:tcPr>
          <w:p w14:paraId="2C0E259C" w14:textId="77777777" w:rsidR="00E21451" w:rsidRPr="00C22FD0" w:rsidRDefault="00E21451" w:rsidP="0040755A">
            <w:pPr>
              <w:spacing w:after="0" w:line="240" w:lineRule="auto"/>
              <w:rPr>
                <w:rFonts w:ascii="Times New Roman" w:eastAsia="Times New Roman" w:hAnsi="Times New Roman" w:cs="Times New Roman"/>
                <w:color w:val="000000" w:themeColor="text1"/>
                <w:sz w:val="20"/>
                <w:szCs w:val="20"/>
                <w:lang w:eastAsia="en-GB"/>
              </w:rPr>
            </w:pPr>
            <w:r w:rsidRPr="00C22FD0">
              <w:rPr>
                <w:rFonts w:ascii="Times New Roman" w:eastAsia="Times New Roman" w:hAnsi="Times New Roman" w:cs="Times New Roman"/>
                <w:color w:val="000000" w:themeColor="text1"/>
                <w:sz w:val="20"/>
                <w:szCs w:val="20"/>
                <w:lang w:eastAsia="en-GB"/>
              </w:rPr>
              <w:t>The amount resulting from: claims paid by the insurer but not yet reimbursed by the reinsurer + commissions to be paid by the reinsurer + other receivables minus debts to the reinsurer. Cash deposits are excluded and are to be considered as guarantees received. Total amount must be equal to the sum of the balance sheet items: Reinsurance receivables and Reinsurance payables.</w:t>
            </w:r>
            <w:r w:rsidRPr="00C22FD0">
              <w:rPr>
                <w:rFonts w:ascii="Times New Roman" w:eastAsia="Times New Roman" w:hAnsi="Times New Roman" w:cs="Times New Roman"/>
                <w:color w:val="000000" w:themeColor="text1"/>
                <w:sz w:val="20"/>
                <w:szCs w:val="20"/>
                <w:lang w:eastAsia="en-GB"/>
              </w:rPr>
              <w:br/>
            </w:r>
            <w:r w:rsidRPr="00C22FD0">
              <w:rPr>
                <w:rFonts w:ascii="Times New Roman" w:eastAsia="Times New Roman" w:hAnsi="Times New Roman" w:cs="Times New Roman"/>
                <w:color w:val="000000" w:themeColor="text1"/>
                <w:sz w:val="20"/>
                <w:szCs w:val="20"/>
                <w:lang w:eastAsia="en-GB"/>
              </w:rPr>
              <w:br/>
              <w:t xml:space="preserve">This item has to be reported in the currency of the group. </w:t>
            </w:r>
          </w:p>
        </w:tc>
      </w:tr>
      <w:tr w:rsidR="00E21451" w:rsidRPr="00C22FD0" w14:paraId="32DC40F9" w14:textId="77777777" w:rsidTr="0040755A">
        <w:trPr>
          <w:trHeight w:val="274"/>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7AD8D7B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C0140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6BD78E5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Total reinsurance recoverable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14:paraId="477BC4B8" w14:textId="12B7540A"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Total amount due from the reinsurer at the reporting date which include:  </w:t>
            </w:r>
            <w:r w:rsidRPr="00C22FD0">
              <w:rPr>
                <w:rFonts w:ascii="Times New Roman" w:eastAsia="Times New Roman" w:hAnsi="Times New Roman" w:cs="Times New Roman"/>
                <w:color w:val="000000"/>
                <w:sz w:val="20"/>
                <w:szCs w:val="20"/>
                <w:lang w:eastAsia="en-GB"/>
              </w:rPr>
              <w:br/>
            </w:r>
            <w:r w:rsidR="004508C9" w:rsidRPr="00C22FD0">
              <w:rPr>
                <w:rFonts w:ascii="Times New Roman" w:eastAsia="Times New Roman" w:hAnsi="Times New Roman" w:cs="Times New Roman"/>
                <w:color w:val="000000"/>
                <w:sz w:val="20"/>
                <w:szCs w:val="20"/>
                <w:lang w:eastAsia="en-GB"/>
              </w:rPr>
              <w:lastRenderedPageBreak/>
              <w:t>–</w:t>
            </w:r>
            <w:r w:rsidRPr="00C22FD0">
              <w:rPr>
                <w:rFonts w:ascii="Times New Roman" w:eastAsia="Times New Roman" w:hAnsi="Times New Roman" w:cs="Times New Roman"/>
                <w:color w:val="000000"/>
                <w:sz w:val="20"/>
                <w:szCs w:val="20"/>
                <w:lang w:eastAsia="en-GB"/>
              </w:rPr>
              <w:t> Premium provision for part of the future reinsurance premium which has already been paid to the reinsurer;</w:t>
            </w:r>
            <w:r w:rsidRPr="00C22FD0">
              <w:rPr>
                <w:rFonts w:ascii="Times New Roman" w:eastAsia="Times New Roman" w:hAnsi="Times New Roman" w:cs="Times New Roman"/>
                <w:color w:val="000000"/>
                <w:sz w:val="20"/>
                <w:szCs w:val="20"/>
                <w:lang w:eastAsia="en-GB"/>
              </w:rPr>
              <w:br/>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Claims provision for claims outstanding for insurer which have to be paid by the reinsurer; and/or </w:t>
            </w:r>
            <w:r w:rsidRPr="00C22FD0">
              <w:rPr>
                <w:rFonts w:ascii="Times New Roman" w:eastAsia="Times New Roman" w:hAnsi="Times New Roman" w:cs="Times New Roman"/>
                <w:color w:val="000000"/>
                <w:sz w:val="20"/>
                <w:szCs w:val="20"/>
                <w:lang w:eastAsia="en-GB"/>
              </w:rPr>
              <w:br/>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Technical provisions for the amount reflecting the share of the reinsurer in the gross technical provisions.</w:t>
            </w:r>
            <w:r w:rsidRPr="00C22FD0">
              <w:rPr>
                <w:rFonts w:ascii="Times New Roman" w:eastAsia="Times New Roman" w:hAnsi="Times New Roman" w:cs="Times New Roman"/>
                <w:color w:val="000000"/>
                <w:sz w:val="20"/>
                <w:szCs w:val="20"/>
                <w:lang w:eastAsia="en-GB"/>
              </w:rPr>
              <w:br/>
            </w:r>
          </w:p>
          <w:p w14:paraId="7236941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This item has to be reported in the reporting currency of the group. </w:t>
            </w:r>
          </w:p>
        </w:tc>
      </w:tr>
      <w:tr w:rsidR="00E21451" w:rsidRPr="00C22FD0" w14:paraId="5F03CF63" w14:textId="77777777" w:rsidTr="0040755A">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46B56BA5"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lastRenderedPageBreak/>
              <w:t xml:space="preserve">C0150 </w:t>
            </w:r>
          </w:p>
        </w:tc>
        <w:tc>
          <w:tcPr>
            <w:tcW w:w="2238" w:type="dxa"/>
            <w:tcBorders>
              <w:top w:val="single" w:sz="4" w:space="0" w:color="auto"/>
              <w:left w:val="nil"/>
              <w:bottom w:val="single" w:sz="4" w:space="0" w:color="auto"/>
              <w:right w:val="single" w:sz="4" w:space="0" w:color="auto"/>
            </w:tcBorders>
            <w:shd w:val="clear" w:color="auto" w:fill="auto"/>
            <w:hideMark/>
          </w:tcPr>
          <w:p w14:paraId="38EF74F4"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Reinsurance result (for reinsured entity)</w:t>
            </w:r>
          </w:p>
        </w:tc>
        <w:tc>
          <w:tcPr>
            <w:tcW w:w="5929" w:type="dxa"/>
            <w:tcBorders>
              <w:top w:val="single" w:sz="4" w:space="0" w:color="auto"/>
              <w:left w:val="nil"/>
              <w:bottom w:val="single" w:sz="4" w:space="0" w:color="auto"/>
              <w:right w:val="single" w:sz="4" w:space="0" w:color="auto"/>
            </w:tcBorders>
            <w:shd w:val="clear" w:color="auto" w:fill="auto"/>
            <w:hideMark/>
          </w:tcPr>
          <w:p w14:paraId="55669094" w14:textId="76F00B92"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The reinsurance result for the reinsure</w:t>
            </w:r>
            <w:r w:rsidR="003D55CC" w:rsidRPr="00C22FD0">
              <w:rPr>
                <w:rFonts w:ascii="Times New Roman" w:eastAsia="Times New Roman" w:hAnsi="Times New Roman" w:cs="Times New Roman"/>
                <w:color w:val="000000"/>
                <w:sz w:val="20"/>
                <w:szCs w:val="20"/>
                <w:lang w:eastAsia="en-GB"/>
              </w:rPr>
              <w:t xml:space="preserve">d entity </w:t>
            </w:r>
            <w:r w:rsidR="00F61328" w:rsidRPr="00C22FD0">
              <w:rPr>
                <w:rFonts w:ascii="Times New Roman" w:eastAsia="Times New Roman" w:hAnsi="Times New Roman" w:cs="Times New Roman"/>
                <w:color w:val="000000"/>
                <w:sz w:val="20"/>
                <w:szCs w:val="20"/>
                <w:lang w:eastAsia="en-GB"/>
              </w:rPr>
              <w:t>should</w:t>
            </w:r>
            <w:r w:rsidRPr="00C22FD0">
              <w:rPr>
                <w:rFonts w:ascii="Times New Roman" w:eastAsia="Times New Roman" w:hAnsi="Times New Roman" w:cs="Times New Roman"/>
                <w:color w:val="000000"/>
                <w:sz w:val="20"/>
                <w:szCs w:val="20"/>
                <w:lang w:eastAsia="en-GB"/>
              </w:rPr>
              <w:t xml:space="preserve"> be calculated as follows: </w:t>
            </w:r>
            <w:r w:rsidRPr="00C22FD0">
              <w:rPr>
                <w:rFonts w:ascii="Times New Roman" w:eastAsia="Times New Roman" w:hAnsi="Times New Roman" w:cs="Times New Roman"/>
                <w:color w:val="000000"/>
                <w:sz w:val="20"/>
                <w:szCs w:val="20"/>
                <w:lang w:eastAsia="en-GB"/>
              </w:rPr>
              <w:br/>
              <w:t xml:space="preserve">Total reinsurance commissions received by reinsured entity </w:t>
            </w:r>
            <w:r w:rsidRPr="00C22FD0">
              <w:rPr>
                <w:rFonts w:ascii="Times New Roman" w:eastAsia="Times New Roman" w:hAnsi="Times New Roman" w:cs="Times New Roman"/>
                <w:color w:val="000000"/>
                <w:sz w:val="20"/>
                <w:szCs w:val="20"/>
                <w:lang w:eastAsia="en-GB"/>
              </w:rPr>
              <w:br/>
              <w:t>less</w:t>
            </w:r>
            <w:r w:rsidRPr="00C22FD0">
              <w:rPr>
                <w:rFonts w:ascii="Times New Roman" w:eastAsia="Times New Roman" w:hAnsi="Times New Roman" w:cs="Times New Roman"/>
                <w:color w:val="000000"/>
                <w:sz w:val="20"/>
                <w:szCs w:val="20"/>
                <w:lang w:eastAsia="en-GB"/>
              </w:rPr>
              <w:br/>
              <w:t xml:space="preserve">Gross reinsurance premiums paid by reinsured entity </w:t>
            </w:r>
            <w:r w:rsidRPr="00C22FD0">
              <w:rPr>
                <w:rFonts w:ascii="Times New Roman" w:eastAsia="Times New Roman" w:hAnsi="Times New Roman" w:cs="Times New Roman"/>
                <w:color w:val="000000"/>
                <w:sz w:val="20"/>
                <w:szCs w:val="20"/>
                <w:lang w:eastAsia="en-GB"/>
              </w:rPr>
              <w:br/>
              <w:t xml:space="preserve">plus </w:t>
            </w:r>
            <w:r w:rsidRPr="00C22FD0">
              <w:rPr>
                <w:rFonts w:ascii="Times New Roman" w:eastAsia="Times New Roman" w:hAnsi="Times New Roman" w:cs="Times New Roman"/>
                <w:color w:val="000000"/>
                <w:sz w:val="20"/>
                <w:szCs w:val="20"/>
                <w:lang w:eastAsia="en-GB"/>
              </w:rPr>
              <w:br/>
              <w:t>Claims paid by reinsurer during the reporting period</w:t>
            </w:r>
            <w:r w:rsidRPr="00C22FD0">
              <w:rPr>
                <w:rFonts w:ascii="Times New Roman" w:eastAsia="Times New Roman" w:hAnsi="Times New Roman" w:cs="Times New Roman"/>
                <w:color w:val="000000"/>
                <w:sz w:val="20"/>
                <w:szCs w:val="20"/>
                <w:lang w:eastAsia="en-GB"/>
              </w:rPr>
              <w:br/>
              <w:t>plus</w:t>
            </w:r>
            <w:r w:rsidRPr="00C22FD0">
              <w:rPr>
                <w:rFonts w:ascii="Times New Roman" w:eastAsia="Times New Roman" w:hAnsi="Times New Roman" w:cs="Times New Roman"/>
                <w:color w:val="000000"/>
                <w:sz w:val="20"/>
                <w:szCs w:val="20"/>
                <w:lang w:eastAsia="en-GB"/>
              </w:rPr>
              <w:br/>
              <w:t xml:space="preserve">Total reinsurance recoverables at the end of the reporting period </w:t>
            </w:r>
            <w:r w:rsidRPr="00C22FD0">
              <w:rPr>
                <w:rFonts w:ascii="Times New Roman" w:eastAsia="Times New Roman" w:hAnsi="Times New Roman" w:cs="Times New Roman"/>
                <w:color w:val="000000"/>
                <w:sz w:val="20"/>
                <w:szCs w:val="20"/>
                <w:lang w:eastAsia="en-GB"/>
              </w:rPr>
              <w:br/>
              <w:t>less</w:t>
            </w:r>
            <w:r w:rsidRPr="00C22FD0">
              <w:rPr>
                <w:rFonts w:ascii="Times New Roman" w:eastAsia="Times New Roman" w:hAnsi="Times New Roman" w:cs="Times New Roman"/>
                <w:color w:val="000000"/>
                <w:sz w:val="20"/>
                <w:szCs w:val="20"/>
                <w:lang w:eastAsia="en-GB"/>
              </w:rPr>
              <w:br/>
              <w:t>Total reinsurance recoverables at the start of the reporting period.</w:t>
            </w:r>
          </w:p>
          <w:p w14:paraId="5AC552B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 </w:t>
            </w:r>
            <w:r w:rsidRPr="00C22FD0">
              <w:rPr>
                <w:rFonts w:ascii="Times New Roman" w:eastAsia="Times New Roman" w:hAnsi="Times New Roman" w:cs="Times New Roman"/>
                <w:color w:val="000000"/>
                <w:sz w:val="20"/>
                <w:szCs w:val="20"/>
                <w:lang w:eastAsia="en-GB"/>
              </w:rPr>
              <w:br/>
              <w:t xml:space="preserve">This item has to be reported in the reporting currency of the group. </w:t>
            </w:r>
          </w:p>
        </w:tc>
      </w:tr>
      <w:tr w:rsidR="00E21451" w:rsidRPr="00C22FD0" w14:paraId="334A9336" w14:textId="77777777" w:rsidTr="0040755A">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tcPr>
          <w:p w14:paraId="3037E1A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C0160 </w:t>
            </w:r>
          </w:p>
        </w:tc>
        <w:tc>
          <w:tcPr>
            <w:tcW w:w="2238" w:type="dxa"/>
            <w:tcBorders>
              <w:top w:val="single" w:sz="4" w:space="0" w:color="auto"/>
              <w:left w:val="nil"/>
              <w:bottom w:val="single" w:sz="4" w:space="0" w:color="auto"/>
              <w:right w:val="single" w:sz="4" w:space="0" w:color="auto"/>
            </w:tcBorders>
            <w:shd w:val="clear" w:color="auto" w:fill="auto"/>
          </w:tcPr>
          <w:p w14:paraId="6AD9AC72"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Line of business</w:t>
            </w:r>
          </w:p>
        </w:tc>
        <w:tc>
          <w:tcPr>
            <w:tcW w:w="5929" w:type="dxa"/>
            <w:tcBorders>
              <w:top w:val="single" w:sz="4" w:space="0" w:color="auto"/>
              <w:left w:val="nil"/>
              <w:bottom w:val="single" w:sz="4" w:space="0" w:color="auto"/>
              <w:right w:val="single" w:sz="4" w:space="0" w:color="auto"/>
            </w:tcBorders>
            <w:shd w:val="clear" w:color="auto" w:fill="auto"/>
          </w:tcPr>
          <w:p w14:paraId="3BB98242" w14:textId="5131BF25"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Identify the line of business</w:t>
            </w:r>
            <w:r w:rsidR="00445CF4" w:rsidRPr="00C22FD0">
              <w:rPr>
                <w:rFonts w:ascii="Times New Roman" w:eastAsia="Times New Roman" w:hAnsi="Times New Roman" w:cs="Times New Roman"/>
                <w:sz w:val="20"/>
                <w:szCs w:val="20"/>
                <w:lang w:eastAsia="es-ES"/>
              </w:rPr>
              <w:t>, as defined in Annex I to Delegated Regulation (EU) 2015/35,</w:t>
            </w:r>
            <w:r w:rsidRPr="00C22FD0">
              <w:rPr>
                <w:rFonts w:ascii="Times New Roman" w:eastAsia="Times New Roman" w:hAnsi="Times New Roman" w:cs="Times New Roman"/>
                <w:color w:val="000000"/>
                <w:sz w:val="20"/>
                <w:szCs w:val="20"/>
                <w:lang w:eastAsia="en-GB"/>
              </w:rPr>
              <w:t xml:space="preserve"> being reinsured. The following close list shall be used: </w:t>
            </w:r>
          </w:p>
          <w:p w14:paraId="56C6E695"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Medical expense insurance</w:t>
            </w:r>
          </w:p>
          <w:p w14:paraId="2788BC58"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Income protection insurance</w:t>
            </w:r>
          </w:p>
          <w:p w14:paraId="43AE4A1E"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Workers' compensation insurance</w:t>
            </w:r>
          </w:p>
          <w:p w14:paraId="105E4C0D"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Motor vehicle liability insurance</w:t>
            </w:r>
          </w:p>
          <w:p w14:paraId="0C983876"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Other motor insurance</w:t>
            </w:r>
          </w:p>
          <w:p w14:paraId="46BAC103"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Marine, aviation and transport insurance</w:t>
            </w:r>
          </w:p>
          <w:p w14:paraId="058B6822"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Fire and other damage to property insurance</w:t>
            </w:r>
          </w:p>
          <w:p w14:paraId="5026A43C"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General liability insurance</w:t>
            </w:r>
          </w:p>
          <w:p w14:paraId="7577815D"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Credit and suretyship insurance</w:t>
            </w:r>
          </w:p>
          <w:p w14:paraId="04AAB863"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Legal expenses insurance</w:t>
            </w:r>
          </w:p>
          <w:p w14:paraId="24705B26"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Assistance</w:t>
            </w:r>
          </w:p>
          <w:p w14:paraId="05658897"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Miscellaneous financial loss</w:t>
            </w:r>
          </w:p>
          <w:p w14:paraId="2335BCC8"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Proportional medical expense reinsurance</w:t>
            </w:r>
          </w:p>
          <w:p w14:paraId="5F9819C6"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Proportional income protection reinsurance</w:t>
            </w:r>
          </w:p>
          <w:p w14:paraId="6921A7F4"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Proportional workers' compensation reinsurance</w:t>
            </w:r>
          </w:p>
          <w:p w14:paraId="4B35327A"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Proportional motor vehicle liability reinsurance</w:t>
            </w:r>
          </w:p>
          <w:p w14:paraId="52DE4F4E"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Proportional other motor reinsurance</w:t>
            </w:r>
          </w:p>
          <w:p w14:paraId="35954D23"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Proportional marine, aviation and transport reinsurance</w:t>
            </w:r>
          </w:p>
          <w:p w14:paraId="3BBCFD79"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Proportional fire and other damage to property reinsurance</w:t>
            </w:r>
          </w:p>
          <w:p w14:paraId="5C54E8EA"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Proportional general liability reinsurance</w:t>
            </w:r>
          </w:p>
          <w:p w14:paraId="407850AB"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Proportional credit and suretyship reinsurance</w:t>
            </w:r>
          </w:p>
          <w:p w14:paraId="62BB8D08"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Proportional legal expenses reinsurance</w:t>
            </w:r>
          </w:p>
          <w:p w14:paraId="501E4EBC"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Proportional assistance reinsurance</w:t>
            </w:r>
          </w:p>
          <w:p w14:paraId="35BF728A" w14:textId="7777777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Proportional miscellaneous financial loss reinsurance</w:t>
            </w:r>
          </w:p>
          <w:p w14:paraId="0C99F5B9" w14:textId="1E1FBD8E"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health reinsurance</w:t>
            </w:r>
          </w:p>
          <w:p w14:paraId="097468AB" w14:textId="42B7B3B9"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casualty reinsurance</w:t>
            </w:r>
          </w:p>
          <w:p w14:paraId="51E00CE9" w14:textId="1C769075"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val="fr-BE" w:eastAsia="en-GB"/>
              </w:rPr>
            </w:pPr>
            <w:r w:rsidRPr="00C22FD0">
              <w:rPr>
                <w:rFonts w:ascii="Times New Roman" w:eastAsia="Times New Roman" w:hAnsi="Times New Roman" w:cs="Times New Roman"/>
                <w:sz w:val="20"/>
                <w:szCs w:val="20"/>
                <w:lang w:val="fr-BE" w:eastAsia="en-GB"/>
              </w:rPr>
              <w:t>Non</w:t>
            </w:r>
            <w:r w:rsidR="004508C9" w:rsidRPr="00C22FD0">
              <w:rPr>
                <w:rFonts w:ascii="Times New Roman" w:eastAsia="Times New Roman" w:hAnsi="Times New Roman" w:cs="Times New Roman"/>
                <w:sz w:val="20"/>
                <w:szCs w:val="20"/>
                <w:lang w:val="fr-BE" w:eastAsia="en-GB"/>
              </w:rPr>
              <w:t>–</w:t>
            </w:r>
            <w:proofErr w:type="spellStart"/>
            <w:r w:rsidRPr="00C22FD0">
              <w:rPr>
                <w:rFonts w:ascii="Times New Roman" w:eastAsia="Times New Roman" w:hAnsi="Times New Roman" w:cs="Times New Roman"/>
                <w:sz w:val="20"/>
                <w:szCs w:val="20"/>
                <w:lang w:val="fr-BE" w:eastAsia="en-GB"/>
              </w:rPr>
              <w:t>proportional</w:t>
            </w:r>
            <w:proofErr w:type="spellEnd"/>
            <w:r w:rsidRPr="00C22FD0">
              <w:rPr>
                <w:rFonts w:ascii="Times New Roman" w:eastAsia="Times New Roman" w:hAnsi="Times New Roman" w:cs="Times New Roman"/>
                <w:sz w:val="20"/>
                <w:szCs w:val="20"/>
                <w:lang w:val="fr-BE" w:eastAsia="en-GB"/>
              </w:rPr>
              <w:t xml:space="preserve"> marine, aviation and transport </w:t>
            </w:r>
            <w:proofErr w:type="spellStart"/>
            <w:r w:rsidRPr="00C22FD0">
              <w:rPr>
                <w:rFonts w:ascii="Times New Roman" w:eastAsia="Times New Roman" w:hAnsi="Times New Roman" w:cs="Times New Roman"/>
                <w:sz w:val="20"/>
                <w:szCs w:val="20"/>
                <w:lang w:val="fr-BE" w:eastAsia="en-GB"/>
              </w:rPr>
              <w:t>reinsurance</w:t>
            </w:r>
            <w:proofErr w:type="spellEnd"/>
          </w:p>
          <w:p w14:paraId="1B5C279B" w14:textId="0B90A097" w:rsidR="00E21451" w:rsidRPr="00C22FD0"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Non</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proportional property reinsurance</w:t>
            </w:r>
          </w:p>
          <w:p w14:paraId="39681A6F" w14:textId="599091DD" w:rsidR="00E21451" w:rsidRPr="00C22FD0" w:rsidRDefault="004537DB"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Health insurance </w:t>
            </w:r>
          </w:p>
          <w:p w14:paraId="69CAE5D8" w14:textId="0377B645" w:rsidR="00E21451" w:rsidRPr="00C22FD0" w:rsidRDefault="004537DB"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Insurance with profit participation </w:t>
            </w:r>
          </w:p>
          <w:p w14:paraId="27E08149" w14:textId="22982CBE" w:rsidR="00E21451" w:rsidRPr="00C22FD0" w:rsidRDefault="004537DB"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Index–linked and unit–linked insurance </w:t>
            </w:r>
          </w:p>
          <w:p w14:paraId="6ACCA3FC" w14:textId="0A1529AC" w:rsidR="00E21451" w:rsidRPr="00C22FD0" w:rsidRDefault="004537DB"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Other life insurance </w:t>
            </w:r>
          </w:p>
          <w:p w14:paraId="47BBEBEA" w14:textId="6E60F678" w:rsidR="00E21451" w:rsidRPr="00C22FD0" w:rsidRDefault="004537DB"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Annuities stemming from non–life insurance contracts and relating to health insurance obligations </w:t>
            </w:r>
          </w:p>
          <w:p w14:paraId="0F56431B" w14:textId="18DC3981" w:rsidR="00E21451" w:rsidRPr="00C22FD0" w:rsidRDefault="004537DB"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Annuities stemming from non–life insurance contracts and </w:t>
            </w:r>
            <w:r w:rsidRPr="00C22FD0">
              <w:rPr>
                <w:rFonts w:ascii="Times New Roman" w:eastAsia="Times New Roman" w:hAnsi="Times New Roman" w:cs="Times New Roman"/>
                <w:sz w:val="20"/>
                <w:szCs w:val="20"/>
                <w:lang w:eastAsia="en-GB"/>
              </w:rPr>
              <w:lastRenderedPageBreak/>
              <w:t xml:space="preserve">relating to insurance obligations other than health insurance obligations </w:t>
            </w:r>
          </w:p>
          <w:p w14:paraId="7B592724" w14:textId="5396D085" w:rsidR="00E21451" w:rsidRPr="00C22FD0" w:rsidRDefault="004537DB"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Health reinsurance</w:t>
            </w:r>
            <w:r w:rsidRPr="00C22FD0" w:rsidDel="004537DB">
              <w:rPr>
                <w:rFonts w:ascii="Times New Roman" w:eastAsia="Times New Roman" w:hAnsi="Times New Roman" w:cs="Times New Roman"/>
                <w:sz w:val="20"/>
                <w:szCs w:val="20"/>
                <w:lang w:eastAsia="en-GB"/>
              </w:rPr>
              <w:t xml:space="preserve"> </w:t>
            </w:r>
          </w:p>
          <w:p w14:paraId="263F8318" w14:textId="5BCA632B" w:rsidR="00E21451" w:rsidRPr="00C22FD0" w:rsidRDefault="004537DB" w:rsidP="00B42F70">
            <w:pPr>
              <w:pStyle w:val="ListParagraph"/>
              <w:numPr>
                <w:ilvl w:val="0"/>
                <w:numId w:val="44"/>
              </w:numPr>
              <w:spacing w:after="0" w:line="240" w:lineRule="auto"/>
              <w:ind w:left="435" w:hanging="426"/>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t>Life reinsurance</w:t>
            </w:r>
            <w:r w:rsidRPr="00C22FD0" w:rsidDel="004537DB">
              <w:rPr>
                <w:rFonts w:ascii="Times New Roman" w:eastAsia="Times New Roman" w:hAnsi="Times New Roman" w:cs="Times New Roman"/>
                <w:sz w:val="20"/>
                <w:szCs w:val="20"/>
                <w:lang w:eastAsia="en-GB"/>
              </w:rPr>
              <w:t xml:space="preserve"> </w:t>
            </w:r>
          </w:p>
          <w:p w14:paraId="6D9502A9" w14:textId="77777777" w:rsidR="00E21451" w:rsidRPr="00C22FD0" w:rsidRDefault="00E21451" w:rsidP="0040755A">
            <w:pPr>
              <w:spacing w:after="0" w:line="240" w:lineRule="auto"/>
              <w:ind w:left="435" w:hanging="426"/>
              <w:rPr>
                <w:rFonts w:ascii="Times New Roman" w:eastAsia="Times New Roman" w:hAnsi="Times New Roman" w:cs="Times New Roman"/>
                <w:color w:val="000000"/>
                <w:sz w:val="20"/>
                <w:szCs w:val="20"/>
                <w:lang w:eastAsia="en-GB"/>
              </w:rPr>
            </w:pPr>
          </w:p>
          <w:p w14:paraId="08941086" w14:textId="119F5071"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If a reinsurance arrangement covers more than one line of business, then select the most significant line of business from the list above.</w:t>
            </w:r>
          </w:p>
        </w:tc>
      </w:tr>
    </w:tbl>
    <w:p w14:paraId="4EFE50BD" w14:textId="77777777" w:rsidR="00E21451" w:rsidRPr="00C22FD0" w:rsidRDefault="00E21451" w:rsidP="0040755A">
      <w:pPr>
        <w:rPr>
          <w:rFonts w:ascii="Times New Roman" w:hAnsi="Times New Roman" w:cs="Times New Roman"/>
          <w:sz w:val="20"/>
          <w:szCs w:val="20"/>
        </w:rPr>
      </w:pPr>
    </w:p>
    <w:p w14:paraId="0D6C3F80" w14:textId="7AB92673" w:rsidR="00E21451" w:rsidRPr="00C22FD0" w:rsidRDefault="00E21451" w:rsidP="0040755A">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 xml:space="preserve">S.36.04 </w:t>
      </w:r>
      <w:r w:rsidR="004508C9"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 IGT </w:t>
      </w:r>
      <w:r w:rsidR="00B262E1" w:rsidRPr="00C22FD0">
        <w:rPr>
          <w:rFonts w:ascii="Times New Roman" w:eastAsia="Times New Roman" w:hAnsi="Times New Roman" w:cs="Times New Roman"/>
          <w:b/>
          <w:bCs/>
          <w:sz w:val="20"/>
          <w:szCs w:val="20"/>
          <w:lang w:eastAsia="en-GB"/>
        </w:rPr>
        <w:t xml:space="preserve">– </w:t>
      </w:r>
      <w:r w:rsidRPr="00C22FD0">
        <w:rPr>
          <w:rFonts w:ascii="Times New Roman" w:eastAsia="Times New Roman" w:hAnsi="Times New Roman" w:cs="Times New Roman"/>
          <w:b/>
          <w:bCs/>
          <w:sz w:val="20"/>
          <w:szCs w:val="20"/>
          <w:lang w:eastAsia="en-GB"/>
        </w:rPr>
        <w:t xml:space="preserve">Cost Sharing, </w:t>
      </w:r>
      <w:r w:rsidR="00B262E1" w:rsidRPr="00C22FD0">
        <w:rPr>
          <w:rFonts w:ascii="Times New Roman" w:eastAsia="Times New Roman" w:hAnsi="Times New Roman" w:cs="Times New Roman"/>
          <w:b/>
          <w:bCs/>
          <w:sz w:val="20"/>
          <w:szCs w:val="20"/>
          <w:lang w:eastAsia="en-GB"/>
        </w:rPr>
        <w:t>c</w:t>
      </w:r>
      <w:r w:rsidRPr="00C22FD0">
        <w:rPr>
          <w:rFonts w:ascii="Times New Roman" w:eastAsia="Times New Roman" w:hAnsi="Times New Roman" w:cs="Times New Roman"/>
          <w:b/>
          <w:bCs/>
          <w:sz w:val="20"/>
          <w:szCs w:val="20"/>
          <w:lang w:eastAsia="en-GB"/>
        </w:rPr>
        <w:t xml:space="preserve">ontingent </w:t>
      </w:r>
      <w:r w:rsidR="00B262E1" w:rsidRPr="00C22FD0">
        <w:rPr>
          <w:rFonts w:ascii="Times New Roman" w:eastAsia="Times New Roman" w:hAnsi="Times New Roman" w:cs="Times New Roman"/>
          <w:b/>
          <w:bCs/>
          <w:sz w:val="20"/>
          <w:szCs w:val="20"/>
          <w:lang w:eastAsia="en-GB"/>
        </w:rPr>
        <w:t>l</w:t>
      </w:r>
      <w:r w:rsidRPr="00C22FD0">
        <w:rPr>
          <w:rFonts w:ascii="Times New Roman" w:eastAsia="Times New Roman" w:hAnsi="Times New Roman" w:cs="Times New Roman"/>
          <w:b/>
          <w:bCs/>
          <w:sz w:val="20"/>
          <w:szCs w:val="20"/>
          <w:lang w:eastAsia="en-GB"/>
        </w:rPr>
        <w:t>iabilities</w:t>
      </w:r>
      <w:r w:rsidR="00B262E1" w:rsidRPr="00C22FD0">
        <w:rPr>
          <w:rFonts w:ascii="Times New Roman" w:eastAsia="Times New Roman" w:hAnsi="Times New Roman" w:cs="Times New Roman"/>
          <w:b/>
          <w:bCs/>
          <w:sz w:val="20"/>
          <w:szCs w:val="20"/>
          <w:lang w:eastAsia="en-GB"/>
        </w:rPr>
        <w:t>,</w:t>
      </w:r>
      <w:r w:rsidRPr="00C22FD0">
        <w:rPr>
          <w:rFonts w:ascii="Times New Roman" w:eastAsia="Times New Roman" w:hAnsi="Times New Roman" w:cs="Times New Roman"/>
          <w:b/>
          <w:bCs/>
          <w:sz w:val="20"/>
          <w:szCs w:val="20"/>
          <w:lang w:eastAsia="en-GB"/>
        </w:rPr>
        <w:t xml:space="preserve"> </w:t>
      </w:r>
      <w:r w:rsidR="00B262E1" w:rsidRPr="00C22FD0">
        <w:rPr>
          <w:rFonts w:ascii="Times New Roman" w:eastAsia="Times New Roman" w:hAnsi="Times New Roman" w:cs="Times New Roman"/>
          <w:b/>
          <w:bCs/>
          <w:sz w:val="20"/>
          <w:szCs w:val="20"/>
          <w:lang w:eastAsia="en-GB"/>
        </w:rPr>
        <w:t>o</w:t>
      </w:r>
      <w:r w:rsidRPr="00C22FD0">
        <w:rPr>
          <w:rFonts w:ascii="Times New Roman" w:eastAsia="Times New Roman" w:hAnsi="Times New Roman" w:cs="Times New Roman"/>
          <w:b/>
          <w:bCs/>
          <w:sz w:val="20"/>
          <w:szCs w:val="20"/>
          <w:lang w:eastAsia="en-GB"/>
        </w:rPr>
        <w:t xml:space="preserve">ff BS </w:t>
      </w:r>
      <w:r w:rsidR="00B262E1" w:rsidRPr="00C22FD0">
        <w:rPr>
          <w:rFonts w:ascii="Times New Roman" w:eastAsia="Times New Roman" w:hAnsi="Times New Roman" w:cs="Times New Roman"/>
          <w:b/>
          <w:bCs/>
          <w:sz w:val="20"/>
          <w:szCs w:val="20"/>
          <w:lang w:eastAsia="en-GB"/>
        </w:rPr>
        <w:t>and other i</w:t>
      </w:r>
      <w:r w:rsidRPr="00C22FD0">
        <w:rPr>
          <w:rFonts w:ascii="Times New Roman" w:eastAsia="Times New Roman" w:hAnsi="Times New Roman" w:cs="Times New Roman"/>
          <w:b/>
          <w:bCs/>
          <w:sz w:val="20"/>
          <w:szCs w:val="20"/>
          <w:lang w:eastAsia="en-GB"/>
        </w:rPr>
        <w:t>tems</w:t>
      </w:r>
    </w:p>
    <w:p w14:paraId="0CCCC701" w14:textId="77777777" w:rsidR="00E21451" w:rsidRPr="00C22FD0" w:rsidRDefault="00E21451" w:rsidP="0040755A">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General comments:</w:t>
      </w:r>
    </w:p>
    <w:p w14:paraId="26FB1901" w14:textId="03555EA2" w:rsidR="00E21451" w:rsidRPr="00C22FD0" w:rsidRDefault="00FC4845" w:rsidP="0040755A">
      <w:pPr>
        <w:jc w:val="both"/>
        <w:rPr>
          <w:rFonts w:ascii="Times New Roman" w:hAnsi="Times New Roman" w:cs="Times New Roman"/>
          <w:sz w:val="20"/>
          <w:szCs w:val="20"/>
          <w:lang w:val="en-US"/>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09FAF237" w14:textId="18378314"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C22FD0">
        <w:rPr>
          <w:rFonts w:ascii="Times New Roman" w:hAnsi="Times New Roman" w:cs="Times New Roman"/>
          <w:sz w:val="20"/>
          <w:szCs w:val="20"/>
        </w:rPr>
        <w:t xml:space="preserve">The purpose of this template is to collect information on all other IGTs (significant, very significant and transactions required to be reported in all circumstances) which have not been captured in 36.01 to 36.03 templates </w:t>
      </w:r>
      <w:r w:rsidR="00B46E40" w:rsidRPr="00C22FD0">
        <w:rPr>
          <w:rFonts w:ascii="Times New Roman" w:hAnsi="Times New Roman" w:cs="Times New Roman"/>
          <w:sz w:val="20"/>
          <w:szCs w:val="20"/>
        </w:rPr>
        <w:t xml:space="preserve">within </w:t>
      </w:r>
      <w:r w:rsidR="00C73CD4" w:rsidRPr="00C22FD0">
        <w:rPr>
          <w:rFonts w:ascii="Times New Roman" w:hAnsi="Times New Roman" w:cs="Times New Roman"/>
          <w:sz w:val="20"/>
          <w:szCs w:val="20"/>
        </w:rPr>
        <w:t>a</w:t>
      </w:r>
      <w:r w:rsidR="00B46E40" w:rsidRPr="00C22FD0">
        <w:rPr>
          <w:rFonts w:ascii="Times New Roman" w:hAnsi="Times New Roman" w:cs="Times New Roman"/>
          <w:sz w:val="20"/>
          <w:szCs w:val="20"/>
        </w:rPr>
        <w:t xml:space="preserve"> group </w:t>
      </w:r>
      <w:r w:rsidR="00C73CD4" w:rsidRPr="00C22FD0">
        <w:rPr>
          <w:rFonts w:ascii="Times New Roman" w:hAnsi="Times New Roman" w:cs="Times New Roman"/>
          <w:sz w:val="20"/>
          <w:szCs w:val="20"/>
        </w:rPr>
        <w:t>identified</w:t>
      </w:r>
      <w:r w:rsidRPr="00C22FD0">
        <w:rPr>
          <w:rFonts w:ascii="Times New Roman" w:hAnsi="Times New Roman" w:cs="Times New Roman"/>
          <w:sz w:val="20"/>
          <w:szCs w:val="20"/>
        </w:rPr>
        <w:t xml:space="preserve"> according to </w:t>
      </w:r>
      <w:r w:rsidR="00473BE5" w:rsidRPr="00C22FD0">
        <w:rPr>
          <w:rFonts w:ascii="Times New Roman" w:hAnsi="Times New Roman" w:cs="Times New Roman"/>
          <w:sz w:val="20"/>
          <w:szCs w:val="20"/>
        </w:rPr>
        <w:t>Article</w:t>
      </w:r>
      <w:r w:rsidRPr="00C22FD0">
        <w:rPr>
          <w:rFonts w:ascii="Times New Roman" w:hAnsi="Times New Roman" w:cs="Times New Roman"/>
          <w:sz w:val="20"/>
          <w:szCs w:val="20"/>
        </w:rPr>
        <w:t xml:space="preserve"> 213(2)(a) to (c) of Directive 2009/138/EC. These include, but not limited to: </w:t>
      </w:r>
    </w:p>
    <w:p w14:paraId="7B2AD9F4" w14:textId="77777777" w:rsidR="00E21451" w:rsidRPr="00C22FD0" w:rsidRDefault="00E21451" w:rsidP="00B42F70">
      <w:pPr>
        <w:pStyle w:val="ListParagraph"/>
        <w:numPr>
          <w:ilvl w:val="0"/>
          <w:numId w:val="45"/>
        </w:numPr>
        <w:suppressAutoHyphens/>
        <w:snapToGrid w:val="0"/>
        <w:spacing w:after="0" w:line="240" w:lineRule="auto"/>
        <w:rPr>
          <w:rFonts w:ascii="Times New Roman" w:hAnsi="Times New Roman" w:cs="Times New Roman"/>
          <w:sz w:val="20"/>
          <w:szCs w:val="20"/>
        </w:rPr>
      </w:pPr>
      <w:r w:rsidRPr="00C22FD0">
        <w:rPr>
          <w:rFonts w:ascii="Times New Roman" w:hAnsi="Times New Roman" w:cs="Times New Roman"/>
          <w:sz w:val="20"/>
          <w:szCs w:val="20"/>
        </w:rPr>
        <w:t>Internal cost sharing;</w:t>
      </w:r>
    </w:p>
    <w:p w14:paraId="35F86BC3" w14:textId="77777777" w:rsidR="00E21451" w:rsidRPr="00C22FD0" w:rsidRDefault="00E21451" w:rsidP="00B42F70">
      <w:pPr>
        <w:pStyle w:val="ListParagraph"/>
        <w:numPr>
          <w:ilvl w:val="0"/>
          <w:numId w:val="45"/>
        </w:numPr>
        <w:suppressAutoHyphens/>
        <w:snapToGrid w:val="0"/>
        <w:spacing w:after="0" w:line="240" w:lineRule="auto"/>
        <w:rPr>
          <w:rFonts w:ascii="Times New Roman" w:hAnsi="Times New Roman" w:cs="Times New Roman"/>
          <w:sz w:val="20"/>
          <w:szCs w:val="20"/>
        </w:rPr>
      </w:pPr>
      <w:r w:rsidRPr="00C22FD0">
        <w:rPr>
          <w:rFonts w:ascii="Times New Roman" w:hAnsi="Times New Roman" w:cs="Times New Roman"/>
          <w:sz w:val="20"/>
          <w:szCs w:val="20"/>
        </w:rPr>
        <w:t>Contingent liabilities (other than derivatives);</w:t>
      </w:r>
    </w:p>
    <w:p w14:paraId="164AF6ED" w14:textId="77777777" w:rsidR="00E21451" w:rsidRPr="00C22FD0" w:rsidRDefault="00E21451" w:rsidP="00B42F70">
      <w:pPr>
        <w:pStyle w:val="ListParagraph"/>
        <w:numPr>
          <w:ilvl w:val="0"/>
          <w:numId w:val="45"/>
        </w:numPr>
        <w:suppressAutoHyphens/>
        <w:snapToGrid w:val="0"/>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Off balance sheet guarantees; </w:t>
      </w:r>
    </w:p>
    <w:p w14:paraId="54EFA8D4" w14:textId="77777777" w:rsidR="00E21451" w:rsidRPr="00C22FD0" w:rsidRDefault="00E21451" w:rsidP="00B42F70">
      <w:pPr>
        <w:pStyle w:val="ListParagraph"/>
        <w:numPr>
          <w:ilvl w:val="0"/>
          <w:numId w:val="45"/>
        </w:numPr>
        <w:suppressAutoHyphens/>
        <w:snapToGrid w:val="0"/>
        <w:spacing w:after="0" w:line="240" w:lineRule="auto"/>
        <w:rPr>
          <w:rFonts w:ascii="Times New Roman" w:hAnsi="Times New Roman" w:cs="Times New Roman"/>
          <w:sz w:val="20"/>
          <w:szCs w:val="20"/>
        </w:rPr>
      </w:pPr>
      <w:r w:rsidRPr="00C22FD0">
        <w:rPr>
          <w:rFonts w:ascii="Times New Roman" w:hAnsi="Times New Roman" w:cs="Times New Roman"/>
          <w:sz w:val="20"/>
          <w:szCs w:val="20"/>
        </w:rPr>
        <w:t>Any other transactions between related undertakings or natural persons in scope of the group supervision.</w:t>
      </w:r>
    </w:p>
    <w:p w14:paraId="092CB8D7" w14:textId="77777777" w:rsidR="00E21451" w:rsidRPr="00C22FD0" w:rsidRDefault="00E21451" w:rsidP="0040755A">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14:paraId="13BBD232" w14:textId="215A0A99"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p>
    <w:p w14:paraId="277B8396" w14:textId="77777777" w:rsidR="00E21451" w:rsidRPr="00C22FD0" w:rsidRDefault="00E21451" w:rsidP="0040755A">
      <w:pPr>
        <w:suppressAutoHyphens/>
        <w:snapToGrid w:val="0"/>
        <w:spacing w:after="0" w:line="240" w:lineRule="auto"/>
        <w:rPr>
          <w:rFonts w:ascii="Times New Roman" w:hAnsi="Times New Roman" w:cs="Times New Roman"/>
          <w:sz w:val="20"/>
          <w:szCs w:val="20"/>
        </w:rPr>
      </w:pPr>
    </w:p>
    <w:p w14:paraId="4873C68B" w14:textId="77777777" w:rsidR="00E21451" w:rsidRPr="00C22FD0" w:rsidRDefault="00E21451" w:rsidP="0040755A">
      <w:pPr>
        <w:suppressAutoHyphens/>
        <w:snapToGrid w:val="0"/>
        <w:spacing w:after="0" w:line="240" w:lineRule="auto"/>
        <w:ind w:left="28" w:firstLine="5"/>
        <w:rPr>
          <w:rFonts w:ascii="Times New Roman" w:hAnsi="Times New Roman" w:cs="Times New Roman"/>
          <w:sz w:val="20"/>
          <w:szCs w:val="20"/>
        </w:rPr>
      </w:pPr>
      <w:r w:rsidRPr="00C22FD0">
        <w:rPr>
          <w:rFonts w:ascii="Times New Roman" w:hAnsi="Times New Roman" w:cs="Times New Roman"/>
          <w:sz w:val="20"/>
          <w:szCs w:val="20"/>
        </w:rPr>
        <w:t xml:space="preserve">This template shall include IGTs that were: </w:t>
      </w:r>
    </w:p>
    <w:p w14:paraId="1C948D0D" w14:textId="6818C64B" w:rsidR="00E21451" w:rsidRPr="00C22FD0" w:rsidRDefault="00E21451" w:rsidP="00B42F70">
      <w:pPr>
        <w:pStyle w:val="ListParagraph"/>
        <w:numPr>
          <w:ilvl w:val="0"/>
          <w:numId w:val="40"/>
        </w:numPr>
        <w:suppressAutoHyphens/>
        <w:snapToGrid w:val="0"/>
        <w:spacing w:after="0" w:line="240" w:lineRule="auto"/>
        <w:rPr>
          <w:rFonts w:ascii="Times New Roman" w:hAnsi="Times New Roman" w:cs="Times New Roman"/>
          <w:sz w:val="20"/>
          <w:szCs w:val="20"/>
        </w:rPr>
      </w:pPr>
      <w:r w:rsidRPr="00C22FD0">
        <w:rPr>
          <w:rFonts w:ascii="Times New Roman" w:hAnsi="Times New Roman" w:cs="Times New Roman"/>
          <w:sz w:val="20"/>
          <w:szCs w:val="20"/>
        </w:rPr>
        <w:t>in</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force at the start of the reporting period. </w:t>
      </w:r>
    </w:p>
    <w:p w14:paraId="09F3FB4D" w14:textId="77777777" w:rsidR="00E21451" w:rsidRPr="00C22FD0" w:rsidRDefault="00E21451" w:rsidP="00B42F70">
      <w:pPr>
        <w:pStyle w:val="ListParagraph"/>
        <w:numPr>
          <w:ilvl w:val="0"/>
          <w:numId w:val="40"/>
        </w:numPr>
        <w:suppressAutoHyphens/>
        <w:snapToGrid w:val="0"/>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incepted during the reporting period and outstanding at the reporting date. </w:t>
      </w:r>
    </w:p>
    <w:p w14:paraId="6FFC68B3" w14:textId="77777777" w:rsidR="00E21451" w:rsidRPr="00C22FD0" w:rsidRDefault="00E21451" w:rsidP="00B42F70">
      <w:pPr>
        <w:pStyle w:val="ListParagraph"/>
        <w:numPr>
          <w:ilvl w:val="0"/>
          <w:numId w:val="40"/>
        </w:numPr>
        <w:suppressAutoHyphens/>
        <w:snapToGrid w:val="0"/>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incepted and expired/matured during the reporting period.  </w:t>
      </w:r>
    </w:p>
    <w:p w14:paraId="41498FEA" w14:textId="77777777" w:rsidR="00E21451" w:rsidRPr="00C22FD0" w:rsidRDefault="00E21451" w:rsidP="0040755A">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14:paraId="3E22EBA2" w14:textId="77777777" w:rsidR="00E21451" w:rsidRPr="00C22FD0"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C22FD0">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individually reported where collectively they are at or above the corresponding threshold values for significant or very significant IGTs.  </w:t>
      </w:r>
    </w:p>
    <w:p w14:paraId="5CB687B5" w14:textId="77777777" w:rsidR="00E21451" w:rsidRPr="00C22FD0" w:rsidRDefault="00E21451" w:rsidP="0040755A">
      <w:pPr>
        <w:suppressAutoHyphens/>
        <w:snapToGrid w:val="0"/>
        <w:spacing w:after="0" w:line="240" w:lineRule="auto"/>
        <w:ind w:left="28" w:firstLine="5"/>
        <w:rPr>
          <w:rFonts w:ascii="Times New Roman" w:hAnsi="Times New Roman" w:cs="Times New Roman"/>
          <w:sz w:val="20"/>
          <w:szCs w:val="20"/>
        </w:rPr>
      </w:pPr>
    </w:p>
    <w:p w14:paraId="61810D22" w14:textId="77777777" w:rsidR="00E21451" w:rsidRPr="00C22FD0" w:rsidRDefault="00E21451" w:rsidP="0040755A">
      <w:pPr>
        <w:suppressAutoHyphens/>
        <w:snapToGrid w:val="0"/>
        <w:spacing w:after="0" w:line="240" w:lineRule="auto"/>
        <w:rPr>
          <w:rFonts w:ascii="Times New Roman" w:hAnsi="Times New Roman" w:cs="Times New Roman"/>
          <w:sz w:val="20"/>
          <w:szCs w:val="20"/>
        </w:rPr>
      </w:pPr>
      <w:r w:rsidRPr="00C22FD0">
        <w:rPr>
          <w:rFonts w:ascii="Times New Roman" w:hAnsi="Times New Roman" w:cs="Times New Roman"/>
          <w:sz w:val="20"/>
          <w:szCs w:val="20"/>
        </w:rPr>
        <w:t>Each transaction shall be reported separately.</w:t>
      </w:r>
    </w:p>
    <w:p w14:paraId="2EE1BE26" w14:textId="77777777" w:rsidR="00E21451" w:rsidRPr="00C22FD0" w:rsidRDefault="00E21451" w:rsidP="0040755A">
      <w:pPr>
        <w:suppressAutoHyphens/>
        <w:snapToGrid w:val="0"/>
        <w:spacing w:after="0" w:line="240" w:lineRule="auto"/>
        <w:rPr>
          <w:rFonts w:ascii="Times New Roman" w:hAnsi="Times New Roman" w:cs="Times New Roman"/>
          <w:sz w:val="20"/>
          <w:szCs w:val="20"/>
        </w:rPr>
      </w:pPr>
    </w:p>
    <w:p w14:paraId="254887C1" w14:textId="24AC63D2"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Any additions / top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ups to significant IGTs shall be reported as a separate IGT, even if the top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up in its own right falls below the significant threshold limit. For example, if an undertaking increases the initial loan amount to another related undertaking the addition to the loan </w:t>
      </w:r>
      <w:r w:rsidR="00F61328" w:rsidRPr="00C22FD0">
        <w:rPr>
          <w:rFonts w:ascii="Times New Roman" w:hAnsi="Times New Roman" w:cs="Times New Roman"/>
          <w:sz w:val="20"/>
          <w:szCs w:val="20"/>
        </w:rPr>
        <w:t>should</w:t>
      </w:r>
      <w:r w:rsidRPr="00C22FD0">
        <w:rPr>
          <w:rFonts w:ascii="Times New Roman" w:hAnsi="Times New Roman" w:cs="Times New Roman"/>
          <w:sz w:val="20"/>
          <w:szCs w:val="20"/>
        </w:rPr>
        <w:t xml:space="preserve"> be recorded as a separate item with its issue date as the date of the top</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up.</w:t>
      </w:r>
    </w:p>
    <w:p w14:paraId="6A8CC9AF" w14:textId="77777777" w:rsidR="00E21451" w:rsidRPr="00C22FD0" w:rsidRDefault="00E21451" w:rsidP="0040755A">
      <w:pPr>
        <w:suppressAutoHyphens/>
        <w:snapToGrid w:val="0"/>
        <w:spacing w:after="0" w:line="240" w:lineRule="auto"/>
        <w:rPr>
          <w:rFonts w:ascii="Times New Roman" w:hAnsi="Times New Roman" w:cs="Times New Roman"/>
          <w:sz w:val="20"/>
          <w:szCs w:val="20"/>
        </w:rPr>
      </w:pPr>
    </w:p>
    <w:p w14:paraId="36221EDC" w14:textId="047E22B2"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Where the transaction value is different for two transacting parties (e.g. a €10m transaction between A and B where A records €10m but B only receive €9.5m because of transactions costs, of say €0.5m has been expensed) the template </w:t>
      </w:r>
      <w:r w:rsidR="00F61328" w:rsidRPr="00C22FD0">
        <w:rPr>
          <w:rFonts w:ascii="Times New Roman" w:hAnsi="Times New Roman" w:cs="Times New Roman"/>
          <w:sz w:val="20"/>
          <w:szCs w:val="20"/>
        </w:rPr>
        <w:t>should</w:t>
      </w:r>
      <w:r w:rsidRPr="00C22FD0">
        <w:rPr>
          <w:rFonts w:ascii="Times New Roman" w:hAnsi="Times New Roman" w:cs="Times New Roman"/>
          <w:sz w:val="20"/>
          <w:szCs w:val="20"/>
        </w:rPr>
        <w:t xml:space="preserve"> record the maximum amount as the transaction amount, in this case €10m. </w:t>
      </w:r>
    </w:p>
    <w:p w14:paraId="5606A10E" w14:textId="77777777" w:rsidR="00E21451" w:rsidRPr="00C22FD0" w:rsidRDefault="00E21451" w:rsidP="0040755A">
      <w:pPr>
        <w:suppressAutoHyphens/>
        <w:snapToGrid w:val="0"/>
        <w:spacing w:after="0" w:line="240" w:lineRule="auto"/>
        <w:rPr>
          <w:rFonts w:ascii="Times New Roman" w:hAnsi="Times New Roman" w:cs="Times New Roman"/>
          <w:sz w:val="20"/>
          <w:szCs w:val="20"/>
        </w:rPr>
      </w:pPr>
    </w:p>
    <w:p w14:paraId="575D8CB2" w14:textId="77777777" w:rsidR="00E21451" w:rsidRPr="00C22FD0" w:rsidRDefault="00E21451" w:rsidP="0040755A">
      <w:pPr>
        <w:suppressAutoHyphens/>
        <w:snapToGrid w:val="0"/>
        <w:spacing w:after="0" w:line="240" w:lineRule="auto"/>
        <w:jc w:val="both"/>
        <w:rPr>
          <w:rFonts w:ascii="Times New Roman" w:hAnsi="Times New Roman" w:cs="Times New Roman"/>
          <w:sz w:val="20"/>
          <w:szCs w:val="20"/>
        </w:rPr>
      </w:pPr>
      <w:r w:rsidRPr="00C22FD0">
        <w:rPr>
          <w:rFonts w:ascii="Times New Roman" w:hAnsi="Times New Roman" w:cs="Times New Roman"/>
          <w:sz w:val="20"/>
          <w:szCs w:val="20"/>
        </w:rPr>
        <w:t xml:space="preserve">Where there is a chain of related IGTs (say A invests in B and B invests in C), each link of the chain needs to be reported as a separate IGT.  </w:t>
      </w:r>
    </w:p>
    <w:p w14:paraId="3AEB771C" w14:textId="77777777" w:rsidR="00E21451" w:rsidRPr="00C22FD0" w:rsidRDefault="00E21451" w:rsidP="0040755A">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240"/>
        <w:gridCol w:w="2148"/>
        <w:gridCol w:w="5836"/>
      </w:tblGrid>
      <w:tr w:rsidR="00E21451" w:rsidRPr="00C22FD0" w14:paraId="3688FB7D" w14:textId="77777777" w:rsidTr="0040755A">
        <w:trPr>
          <w:trHeight w:val="401"/>
        </w:trPr>
        <w:tc>
          <w:tcPr>
            <w:tcW w:w="1240" w:type="dxa"/>
            <w:tcBorders>
              <w:top w:val="single" w:sz="4" w:space="0" w:color="auto"/>
              <w:left w:val="single" w:sz="4" w:space="0" w:color="auto"/>
              <w:bottom w:val="single" w:sz="4" w:space="0" w:color="auto"/>
              <w:right w:val="single" w:sz="4" w:space="0" w:color="auto"/>
            </w:tcBorders>
            <w:shd w:val="clear" w:color="auto" w:fill="auto"/>
          </w:tcPr>
          <w:p w14:paraId="76453CF8" w14:textId="77777777" w:rsidR="00E21451" w:rsidRPr="00C22FD0" w:rsidRDefault="00E21451" w:rsidP="0040755A">
            <w:pPr>
              <w:spacing w:after="0" w:line="240" w:lineRule="auto"/>
              <w:jc w:val="center"/>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auto"/>
            </w:tcBorders>
            <w:shd w:val="clear" w:color="auto" w:fill="auto"/>
          </w:tcPr>
          <w:p w14:paraId="5940E117" w14:textId="77777777" w:rsidR="00E21451" w:rsidRPr="00C22FD0" w:rsidRDefault="00E21451" w:rsidP="0040755A">
            <w:pPr>
              <w:spacing w:after="0" w:line="240" w:lineRule="auto"/>
              <w:jc w:val="center"/>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b/>
                <w:bCs/>
                <w:sz w:val="20"/>
                <w:szCs w:val="20"/>
                <w:lang w:eastAsia="en-GB"/>
              </w:rPr>
              <w:t>ITEM</w:t>
            </w:r>
          </w:p>
        </w:tc>
        <w:tc>
          <w:tcPr>
            <w:tcW w:w="5836" w:type="dxa"/>
            <w:tcBorders>
              <w:top w:val="single" w:sz="4" w:space="0" w:color="auto"/>
              <w:left w:val="nil"/>
              <w:bottom w:val="single" w:sz="4" w:space="0" w:color="auto"/>
              <w:right w:val="single" w:sz="4" w:space="0" w:color="auto"/>
            </w:tcBorders>
            <w:shd w:val="clear" w:color="auto" w:fill="auto"/>
          </w:tcPr>
          <w:p w14:paraId="290817E2" w14:textId="77777777" w:rsidR="00E21451" w:rsidRPr="00C22FD0" w:rsidRDefault="00E21451" w:rsidP="0040755A">
            <w:pPr>
              <w:spacing w:after="0" w:line="240" w:lineRule="auto"/>
              <w:jc w:val="center"/>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b/>
                <w:bCs/>
                <w:sz w:val="20"/>
                <w:szCs w:val="20"/>
                <w:lang w:eastAsia="en-GB"/>
              </w:rPr>
              <w:t>INSTRUCTIONS</w:t>
            </w:r>
          </w:p>
        </w:tc>
      </w:tr>
      <w:tr w:rsidR="00E21451" w:rsidRPr="00C22FD0" w14:paraId="20D469F5" w14:textId="77777777" w:rsidTr="0040755A">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4024C1B4"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lastRenderedPageBreak/>
              <w:t>C0010</w:t>
            </w:r>
          </w:p>
        </w:tc>
        <w:tc>
          <w:tcPr>
            <w:tcW w:w="2148" w:type="dxa"/>
            <w:tcBorders>
              <w:top w:val="single" w:sz="4" w:space="0" w:color="auto"/>
              <w:left w:val="nil"/>
              <w:bottom w:val="single" w:sz="4" w:space="0" w:color="auto"/>
              <w:right w:val="single" w:sz="4" w:space="0" w:color="auto"/>
            </w:tcBorders>
            <w:shd w:val="clear" w:color="auto" w:fill="auto"/>
            <w:hideMark/>
          </w:tcPr>
          <w:p w14:paraId="5D27E15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 of intragroup transaction</w:t>
            </w:r>
          </w:p>
        </w:tc>
        <w:tc>
          <w:tcPr>
            <w:tcW w:w="5836" w:type="dxa"/>
            <w:tcBorders>
              <w:top w:val="single" w:sz="4" w:space="0" w:color="auto"/>
              <w:left w:val="nil"/>
              <w:bottom w:val="single" w:sz="4" w:space="0" w:color="auto"/>
              <w:right w:val="single" w:sz="4" w:space="0" w:color="auto"/>
            </w:tcBorders>
            <w:shd w:val="clear" w:color="auto" w:fill="auto"/>
            <w:hideMark/>
          </w:tcPr>
          <w:p w14:paraId="5DFBD2D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E21451" w:rsidRPr="00C22FD0" w14:paraId="5D6F0F45" w14:textId="77777777" w:rsidTr="0040755A">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0FF1AC6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C0020</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14:paraId="456FC17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Investor/ Buyer/ Beneficiary name </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14:paraId="6B5CAD3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Legal name of the entity that is purchasing/investing in the asset/investment or receiving the service/guarantee. </w:t>
            </w:r>
          </w:p>
        </w:tc>
      </w:tr>
      <w:tr w:rsidR="00E21451" w:rsidRPr="00C22FD0" w14:paraId="48DE269D" w14:textId="77777777" w:rsidTr="0040755A">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14:paraId="08A9AB8D"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C0030</w:t>
            </w:r>
          </w:p>
        </w:tc>
        <w:tc>
          <w:tcPr>
            <w:tcW w:w="2148" w:type="dxa"/>
            <w:tcBorders>
              <w:top w:val="single" w:sz="4" w:space="0" w:color="auto"/>
              <w:left w:val="nil"/>
              <w:bottom w:val="nil"/>
              <w:right w:val="single" w:sz="4" w:space="0" w:color="000000"/>
            </w:tcBorders>
            <w:shd w:val="clear" w:color="auto" w:fill="auto"/>
            <w:hideMark/>
          </w:tcPr>
          <w:p w14:paraId="7026FFC2"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code of the Investor/ Buyer/ Beneficiary</w:t>
            </w:r>
          </w:p>
        </w:tc>
        <w:tc>
          <w:tcPr>
            <w:tcW w:w="5836" w:type="dxa"/>
            <w:tcBorders>
              <w:top w:val="single" w:sz="4" w:space="0" w:color="auto"/>
              <w:left w:val="nil"/>
              <w:bottom w:val="nil"/>
              <w:right w:val="single" w:sz="4" w:space="0" w:color="000000"/>
            </w:tcBorders>
            <w:shd w:val="clear" w:color="auto" w:fill="auto"/>
            <w:hideMark/>
          </w:tcPr>
          <w:p w14:paraId="232EB6E1" w14:textId="7605AB00"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color w:val="000000"/>
                <w:sz w:val="20"/>
                <w:szCs w:val="20"/>
                <w:lang w:eastAsia="en-GB"/>
              </w:rPr>
              <w:t xml:space="preserve">The unique identification code attached to the investor/buyer/transferee </w:t>
            </w:r>
            <w:r w:rsidRPr="00C22FD0">
              <w:rPr>
                <w:rFonts w:ascii="Times New Roman" w:hAnsi="Times New Roman" w:cs="Times New Roman"/>
                <w:sz w:val="20"/>
                <w:szCs w:val="20"/>
              </w:rPr>
              <w:t>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522AA3E3" w14:textId="4C0CB93A" w:rsidR="00E21451" w:rsidRPr="00C22FD0" w:rsidRDefault="004508C9"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F61328" w:rsidRPr="00C22FD0">
              <w:rPr>
                <w:rFonts w:ascii="Times New Roman" w:eastAsia="Times New Roman" w:hAnsi="Times New Roman" w:cs="Times New Roman"/>
                <w:sz w:val="20"/>
                <w:szCs w:val="20"/>
                <w:lang w:eastAsia="en-GB"/>
              </w:rPr>
              <w:t>should</w:t>
            </w:r>
            <w:r w:rsidR="00E21451" w:rsidRPr="00C22FD0">
              <w:rPr>
                <w:rFonts w:ascii="Times New Roman" w:eastAsia="Times New Roman" w:hAnsi="Times New Roman" w:cs="Times New Roman"/>
                <w:sz w:val="20"/>
                <w:szCs w:val="20"/>
                <w:lang w:eastAsia="en-GB"/>
              </w:rPr>
              <w:t xml:space="preserve"> comply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07E8358D" w14:textId="77777777" w:rsidTr="0040755A">
        <w:trPr>
          <w:trHeight w:val="570"/>
        </w:trPr>
        <w:tc>
          <w:tcPr>
            <w:tcW w:w="1240" w:type="dxa"/>
            <w:tcBorders>
              <w:top w:val="single" w:sz="4" w:space="0" w:color="auto"/>
              <w:left w:val="single" w:sz="4" w:space="0" w:color="000000"/>
              <w:bottom w:val="nil"/>
              <w:right w:val="single" w:sz="4" w:space="0" w:color="000000"/>
            </w:tcBorders>
            <w:shd w:val="clear" w:color="auto" w:fill="auto"/>
          </w:tcPr>
          <w:p w14:paraId="0D7C2523"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t>C0040</w:t>
            </w:r>
          </w:p>
        </w:tc>
        <w:tc>
          <w:tcPr>
            <w:tcW w:w="2148" w:type="dxa"/>
            <w:tcBorders>
              <w:top w:val="single" w:sz="4" w:space="0" w:color="auto"/>
              <w:left w:val="nil"/>
              <w:bottom w:val="nil"/>
              <w:right w:val="single" w:sz="4" w:space="0" w:color="000000"/>
            </w:tcBorders>
            <w:shd w:val="clear" w:color="auto" w:fill="auto"/>
          </w:tcPr>
          <w:p w14:paraId="6EA969DB"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 code type of code of the Investor/ Buyer/ Beneficiary</w:t>
            </w:r>
          </w:p>
          <w:p w14:paraId="744EF4F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14:paraId="14186BB2" w14:textId="64746818"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of the code used in item “Identification code for the Investor/ Buyer/ Beneficiary”:</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Specific code</w:t>
            </w:r>
          </w:p>
        </w:tc>
      </w:tr>
      <w:tr w:rsidR="00E21451" w:rsidRPr="00C22FD0" w14:paraId="0C6E87BB" w14:textId="77777777" w:rsidTr="0040755A">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14:paraId="725B2A4D"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C0050</w:t>
            </w:r>
          </w:p>
        </w:tc>
        <w:tc>
          <w:tcPr>
            <w:tcW w:w="2148" w:type="dxa"/>
            <w:tcBorders>
              <w:top w:val="single" w:sz="4" w:space="0" w:color="auto"/>
              <w:left w:val="nil"/>
              <w:bottom w:val="nil"/>
              <w:right w:val="single" w:sz="4" w:space="0" w:color="000000"/>
            </w:tcBorders>
            <w:shd w:val="clear" w:color="auto" w:fill="auto"/>
            <w:hideMark/>
          </w:tcPr>
          <w:p w14:paraId="2E72C223"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Issuer/ Seller/ Provider name </w:t>
            </w:r>
          </w:p>
        </w:tc>
        <w:tc>
          <w:tcPr>
            <w:tcW w:w="5836" w:type="dxa"/>
            <w:tcBorders>
              <w:top w:val="single" w:sz="4" w:space="0" w:color="auto"/>
              <w:left w:val="nil"/>
              <w:bottom w:val="nil"/>
              <w:right w:val="single" w:sz="4" w:space="0" w:color="000000"/>
            </w:tcBorders>
            <w:shd w:val="clear" w:color="auto" w:fill="auto"/>
            <w:hideMark/>
          </w:tcPr>
          <w:p w14:paraId="038E7D6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Legal name of the entity that is selling/transferring the asset/investment or providing the service/guarantee. </w:t>
            </w:r>
          </w:p>
        </w:tc>
      </w:tr>
      <w:tr w:rsidR="00E21451" w:rsidRPr="00C22FD0" w14:paraId="12BD0C8F" w14:textId="77777777" w:rsidTr="0040755A">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14:paraId="0759CF34"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C0060</w:t>
            </w:r>
          </w:p>
        </w:tc>
        <w:tc>
          <w:tcPr>
            <w:tcW w:w="2148" w:type="dxa"/>
            <w:tcBorders>
              <w:top w:val="single" w:sz="4" w:space="0" w:color="auto"/>
              <w:left w:val="nil"/>
              <w:bottom w:val="nil"/>
              <w:right w:val="single" w:sz="4" w:space="0" w:color="000000"/>
            </w:tcBorders>
            <w:shd w:val="clear" w:color="auto" w:fill="auto"/>
            <w:hideMark/>
          </w:tcPr>
          <w:p w14:paraId="1B6EAF32"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code of the Issuer/ Seller/ Provider</w:t>
            </w:r>
          </w:p>
        </w:tc>
        <w:tc>
          <w:tcPr>
            <w:tcW w:w="5836" w:type="dxa"/>
            <w:tcBorders>
              <w:top w:val="single" w:sz="4" w:space="0" w:color="auto"/>
              <w:left w:val="nil"/>
              <w:bottom w:val="nil"/>
              <w:right w:val="single" w:sz="4" w:space="0" w:color="000000"/>
            </w:tcBorders>
            <w:shd w:val="clear" w:color="auto" w:fill="auto"/>
            <w:hideMark/>
          </w:tcPr>
          <w:p w14:paraId="0043D893" w14:textId="1F2AB559"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color w:val="000000"/>
                <w:sz w:val="20"/>
                <w:szCs w:val="20"/>
                <w:lang w:eastAsia="en-GB"/>
              </w:rPr>
              <w:t xml:space="preserve">The unique identification code attached to the investor/buyer/transferee </w:t>
            </w:r>
            <w:r w:rsidRPr="00C22FD0">
              <w:rPr>
                <w:rFonts w:ascii="Times New Roman" w:hAnsi="Times New Roman" w:cs="Times New Roman"/>
                <w:sz w:val="20"/>
                <w:szCs w:val="20"/>
              </w:rPr>
              <w:t>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45D836D9" w14:textId="5D22ED3B" w:rsidR="00E21451" w:rsidRPr="00C22FD0" w:rsidRDefault="004508C9"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C73CD4" w:rsidRPr="00C22FD0">
              <w:rPr>
                <w:rFonts w:ascii="Times New Roman" w:eastAsia="Times New Roman" w:hAnsi="Times New Roman" w:cs="Times New Roman"/>
                <w:color w:val="000000"/>
                <w:sz w:val="20"/>
                <w:szCs w:val="20"/>
                <w:lang w:eastAsia="en-GB"/>
              </w:rPr>
              <w:t>within the scope of the group, in the meaning of Article 212(1)(c) of Directive 2009/138/EC</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F61328" w:rsidRPr="00C22FD0">
              <w:rPr>
                <w:rFonts w:ascii="Times New Roman" w:eastAsia="Times New Roman" w:hAnsi="Times New Roman" w:cs="Times New Roman"/>
                <w:sz w:val="20"/>
                <w:szCs w:val="20"/>
                <w:lang w:eastAsia="en-GB"/>
              </w:rPr>
              <w:t>should</w:t>
            </w:r>
            <w:r w:rsidR="00E21451" w:rsidRPr="00C22FD0">
              <w:rPr>
                <w:rFonts w:ascii="Times New Roman" w:eastAsia="Times New Roman" w:hAnsi="Times New Roman" w:cs="Times New Roman"/>
                <w:sz w:val="20"/>
                <w:szCs w:val="20"/>
                <w:lang w:eastAsia="en-GB"/>
              </w:rPr>
              <w:t xml:space="preserve"> comply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445F8924" w14:textId="77777777" w:rsidTr="0040755A">
        <w:trPr>
          <w:trHeight w:val="570"/>
        </w:trPr>
        <w:tc>
          <w:tcPr>
            <w:tcW w:w="1240" w:type="dxa"/>
            <w:tcBorders>
              <w:top w:val="single" w:sz="4" w:space="0" w:color="auto"/>
              <w:left w:val="single" w:sz="4" w:space="0" w:color="000000"/>
              <w:bottom w:val="nil"/>
              <w:right w:val="single" w:sz="4" w:space="0" w:color="000000"/>
            </w:tcBorders>
            <w:shd w:val="clear" w:color="auto" w:fill="auto"/>
          </w:tcPr>
          <w:p w14:paraId="7997971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t>C0070</w:t>
            </w:r>
          </w:p>
        </w:tc>
        <w:tc>
          <w:tcPr>
            <w:tcW w:w="2148" w:type="dxa"/>
            <w:tcBorders>
              <w:top w:val="single" w:sz="4" w:space="0" w:color="auto"/>
              <w:left w:val="nil"/>
              <w:bottom w:val="nil"/>
              <w:right w:val="single" w:sz="4" w:space="0" w:color="000000"/>
            </w:tcBorders>
            <w:shd w:val="clear" w:color="auto" w:fill="auto"/>
          </w:tcPr>
          <w:p w14:paraId="478D83E9"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 code type of code of the Issuer/ Seller/ Provider</w:t>
            </w:r>
          </w:p>
          <w:p w14:paraId="1B0A610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14:paraId="78392C25" w14:textId="115CBCB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of the code used in item “Identification code for the Issuer/ Seller/ Provider”:</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Specific code</w:t>
            </w:r>
          </w:p>
        </w:tc>
      </w:tr>
      <w:tr w:rsidR="00E21451" w:rsidRPr="00C22FD0" w14:paraId="172DC642" w14:textId="77777777" w:rsidTr="0040755A">
        <w:trPr>
          <w:trHeight w:val="1425"/>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14:paraId="201D141B"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lastRenderedPageBreak/>
              <w:t>C0080</w:t>
            </w:r>
          </w:p>
        </w:tc>
        <w:tc>
          <w:tcPr>
            <w:tcW w:w="2148" w:type="dxa"/>
            <w:tcBorders>
              <w:top w:val="single" w:sz="4" w:space="0" w:color="auto"/>
              <w:left w:val="nil"/>
              <w:bottom w:val="single" w:sz="4" w:space="0" w:color="auto"/>
              <w:right w:val="single" w:sz="4" w:space="0" w:color="000000"/>
            </w:tcBorders>
            <w:shd w:val="clear" w:color="auto" w:fill="auto"/>
            <w:hideMark/>
          </w:tcPr>
          <w:p w14:paraId="1699041D"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Transaction type</w:t>
            </w:r>
          </w:p>
        </w:tc>
        <w:tc>
          <w:tcPr>
            <w:tcW w:w="5836" w:type="dxa"/>
            <w:tcBorders>
              <w:top w:val="single" w:sz="4" w:space="0" w:color="auto"/>
              <w:left w:val="nil"/>
              <w:bottom w:val="single" w:sz="4" w:space="0" w:color="auto"/>
              <w:right w:val="single" w:sz="4" w:space="0" w:color="000000"/>
            </w:tcBorders>
            <w:shd w:val="clear" w:color="auto" w:fill="auto"/>
            <w:hideMark/>
          </w:tcPr>
          <w:p w14:paraId="073F77C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Identify the type of transaction. The following close list shall be used:</w:t>
            </w:r>
          </w:p>
          <w:p w14:paraId="28E292FD" w14:textId="6EF4554D"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Contingent liabilities</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Off balance sheet items</w:t>
            </w:r>
            <w:r w:rsidRPr="00C22FD0">
              <w:rPr>
                <w:rFonts w:ascii="Times New Roman" w:eastAsia="Times New Roman" w:hAnsi="Times New Roman" w:cs="Times New Roman"/>
                <w:color w:val="000000"/>
                <w:sz w:val="20"/>
                <w:szCs w:val="20"/>
                <w:lang w:eastAsia="en-GB"/>
              </w:rPr>
              <w:br/>
              <w:t xml:space="preserve">3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Internal cost sharing</w:t>
            </w:r>
            <w:r w:rsidRPr="00C22FD0">
              <w:rPr>
                <w:rFonts w:ascii="Times New Roman" w:eastAsia="Times New Roman" w:hAnsi="Times New Roman" w:cs="Times New Roman"/>
                <w:color w:val="000000"/>
                <w:sz w:val="20"/>
                <w:szCs w:val="20"/>
                <w:lang w:eastAsia="en-GB"/>
              </w:rPr>
              <w:br/>
              <w:t xml:space="preserve">4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Others</w:t>
            </w:r>
          </w:p>
        </w:tc>
      </w:tr>
      <w:tr w:rsidR="00E21451" w:rsidRPr="00C22FD0" w14:paraId="7BAD678C" w14:textId="77777777" w:rsidTr="0040755A">
        <w:trPr>
          <w:trHeight w:val="285"/>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521B9D5B"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C0090</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14:paraId="08707B9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Transaction Issue date</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14:paraId="5E40EC12" w14:textId="0000B254"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w:t>
            </w:r>
            <w:r w:rsidRPr="00C22FD0">
              <w:rPr>
                <w:rFonts w:ascii="Times New Roman" w:eastAsia="Times New Roman" w:hAnsi="Times New Roman" w:cs="Times New Roman"/>
                <w:color w:val="000000"/>
                <w:sz w:val="20"/>
                <w:szCs w:val="20"/>
                <w:lang w:eastAsia="en-GB"/>
              </w:rPr>
              <w:t>date when the transaction/issue takes effect.</w:t>
            </w:r>
          </w:p>
        </w:tc>
      </w:tr>
      <w:tr w:rsidR="00E21451" w:rsidRPr="00C22FD0" w14:paraId="6AE96664" w14:textId="77777777" w:rsidTr="0040755A">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14:paraId="466A4D1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C0100 </w:t>
            </w:r>
          </w:p>
        </w:tc>
        <w:tc>
          <w:tcPr>
            <w:tcW w:w="2148" w:type="dxa"/>
            <w:tcBorders>
              <w:top w:val="single" w:sz="4" w:space="0" w:color="auto"/>
              <w:left w:val="nil"/>
              <w:bottom w:val="nil"/>
              <w:right w:val="single" w:sz="4" w:space="0" w:color="000000"/>
            </w:tcBorders>
            <w:shd w:val="clear" w:color="auto" w:fill="auto"/>
            <w:hideMark/>
          </w:tcPr>
          <w:p w14:paraId="771D108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Effective date of agreement/ contract underlying transaction </w:t>
            </w:r>
          </w:p>
        </w:tc>
        <w:tc>
          <w:tcPr>
            <w:tcW w:w="5836" w:type="dxa"/>
            <w:tcBorders>
              <w:top w:val="single" w:sz="4" w:space="0" w:color="auto"/>
              <w:left w:val="nil"/>
              <w:bottom w:val="nil"/>
              <w:right w:val="single" w:sz="4" w:space="0" w:color="000000"/>
            </w:tcBorders>
            <w:shd w:val="clear" w:color="auto" w:fill="auto"/>
            <w:hideMark/>
          </w:tcPr>
          <w:p w14:paraId="3110C1D9" w14:textId="07FCF421"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Where applicable, </w:t>
            </w: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w:t>
            </w:r>
            <w:r w:rsidRPr="00C22FD0">
              <w:rPr>
                <w:rFonts w:ascii="Times New Roman" w:eastAsia="Times New Roman" w:hAnsi="Times New Roman" w:cs="Times New Roman"/>
                <w:color w:val="000000"/>
                <w:sz w:val="20"/>
                <w:szCs w:val="20"/>
                <w:lang w:eastAsia="en-GB"/>
              </w:rPr>
              <w:t xml:space="preserve">date when the transaction or contract underlying the transactions takes effect if different from the transaction date.  If same as the transaction date, the transaction date is to be reported.  </w:t>
            </w:r>
          </w:p>
        </w:tc>
      </w:tr>
      <w:tr w:rsidR="00E21451" w:rsidRPr="00C22FD0" w14:paraId="6AC58D53" w14:textId="77777777" w:rsidTr="0040755A">
        <w:trPr>
          <w:trHeight w:val="913"/>
        </w:trPr>
        <w:tc>
          <w:tcPr>
            <w:tcW w:w="1240" w:type="dxa"/>
            <w:tcBorders>
              <w:top w:val="single" w:sz="4" w:space="0" w:color="auto"/>
              <w:left w:val="single" w:sz="4" w:space="0" w:color="000000"/>
              <w:bottom w:val="nil"/>
              <w:right w:val="single" w:sz="4" w:space="0" w:color="000000"/>
            </w:tcBorders>
            <w:shd w:val="clear" w:color="auto" w:fill="auto"/>
            <w:hideMark/>
          </w:tcPr>
          <w:p w14:paraId="1709EBE3"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C0110 </w:t>
            </w:r>
          </w:p>
        </w:tc>
        <w:tc>
          <w:tcPr>
            <w:tcW w:w="2148" w:type="dxa"/>
            <w:tcBorders>
              <w:top w:val="single" w:sz="4" w:space="0" w:color="auto"/>
              <w:left w:val="nil"/>
              <w:bottom w:val="nil"/>
              <w:right w:val="single" w:sz="4" w:space="0" w:color="000000"/>
            </w:tcBorders>
            <w:shd w:val="clear" w:color="auto" w:fill="auto"/>
            <w:hideMark/>
          </w:tcPr>
          <w:p w14:paraId="72AB29F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Expiry date of agreement / contract underlying transaction </w:t>
            </w:r>
          </w:p>
        </w:tc>
        <w:tc>
          <w:tcPr>
            <w:tcW w:w="5836" w:type="dxa"/>
            <w:tcBorders>
              <w:top w:val="single" w:sz="4" w:space="0" w:color="auto"/>
              <w:left w:val="nil"/>
              <w:bottom w:val="nil"/>
              <w:right w:val="single" w:sz="4" w:space="0" w:color="000000"/>
            </w:tcBorders>
            <w:shd w:val="clear" w:color="auto" w:fill="auto"/>
            <w:hideMark/>
          </w:tcPr>
          <w:p w14:paraId="2B760C60" w14:textId="409B1866"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Where applicable, </w:t>
            </w: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the </w:t>
            </w:r>
            <w:r w:rsidRPr="00C22FD0">
              <w:rPr>
                <w:rFonts w:ascii="Times New Roman" w:eastAsia="Times New Roman" w:hAnsi="Times New Roman" w:cs="Times New Roman"/>
                <w:color w:val="000000"/>
                <w:sz w:val="20"/>
                <w:szCs w:val="20"/>
                <w:lang w:eastAsia="en-GB"/>
              </w:rPr>
              <w:t>date when the agreement/contract ceases. If the expiry date is perpetual use "9999</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12</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31".</w:t>
            </w:r>
          </w:p>
        </w:tc>
      </w:tr>
      <w:tr w:rsidR="00E21451" w:rsidRPr="00C22FD0" w14:paraId="76F7BD03" w14:textId="77777777" w:rsidTr="0040755A">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14:paraId="37CB89D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C0120 </w:t>
            </w:r>
          </w:p>
        </w:tc>
        <w:tc>
          <w:tcPr>
            <w:tcW w:w="2148" w:type="dxa"/>
            <w:tcBorders>
              <w:top w:val="single" w:sz="4" w:space="0" w:color="auto"/>
              <w:left w:val="nil"/>
              <w:bottom w:val="nil"/>
              <w:right w:val="single" w:sz="4" w:space="0" w:color="000000"/>
            </w:tcBorders>
            <w:shd w:val="clear" w:color="auto" w:fill="auto"/>
            <w:hideMark/>
          </w:tcPr>
          <w:p w14:paraId="1672B02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Currency of transaction </w:t>
            </w:r>
          </w:p>
        </w:tc>
        <w:tc>
          <w:tcPr>
            <w:tcW w:w="5836" w:type="dxa"/>
            <w:tcBorders>
              <w:top w:val="single" w:sz="4" w:space="0" w:color="auto"/>
              <w:left w:val="nil"/>
              <w:bottom w:val="nil"/>
              <w:right w:val="single" w:sz="4" w:space="0" w:color="000000"/>
            </w:tcBorders>
            <w:shd w:val="clear" w:color="auto" w:fill="auto"/>
            <w:hideMark/>
          </w:tcPr>
          <w:p w14:paraId="48DD905B"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Identify the ISO 4217 alphabetic code of the</w:t>
            </w:r>
            <w:r w:rsidRPr="00C22FD0">
              <w:rPr>
                <w:rFonts w:ascii="Times New Roman" w:eastAsia="Times New Roman" w:hAnsi="Times New Roman" w:cs="Times New Roman"/>
                <w:color w:val="000000"/>
                <w:sz w:val="20"/>
                <w:szCs w:val="20"/>
                <w:lang w:eastAsia="en-GB"/>
              </w:rPr>
              <w:t xml:space="preserve"> currency in which the transaction took place.</w:t>
            </w:r>
          </w:p>
        </w:tc>
      </w:tr>
      <w:tr w:rsidR="00E21451" w:rsidRPr="00C22FD0" w14:paraId="16A0C63F" w14:textId="77777777" w:rsidTr="0040755A">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14:paraId="191B00A5"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C0130 </w:t>
            </w:r>
          </w:p>
        </w:tc>
        <w:tc>
          <w:tcPr>
            <w:tcW w:w="2148" w:type="dxa"/>
            <w:tcBorders>
              <w:top w:val="single" w:sz="4" w:space="0" w:color="auto"/>
              <w:left w:val="nil"/>
              <w:bottom w:val="nil"/>
              <w:right w:val="single" w:sz="4" w:space="0" w:color="000000"/>
            </w:tcBorders>
            <w:shd w:val="clear" w:color="auto" w:fill="auto"/>
            <w:hideMark/>
          </w:tcPr>
          <w:p w14:paraId="3BF48AA4"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Trigger event </w:t>
            </w:r>
          </w:p>
        </w:tc>
        <w:tc>
          <w:tcPr>
            <w:tcW w:w="5836" w:type="dxa"/>
            <w:tcBorders>
              <w:top w:val="single" w:sz="4" w:space="0" w:color="auto"/>
              <w:left w:val="nil"/>
              <w:bottom w:val="nil"/>
              <w:right w:val="single" w:sz="4" w:space="0" w:color="000000"/>
            </w:tcBorders>
            <w:shd w:val="clear" w:color="auto" w:fill="auto"/>
            <w:hideMark/>
          </w:tcPr>
          <w:p w14:paraId="2F77811B"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Where applicable, brief description of event that would trigger the transaction/payment/liability/none e.g. event that would result in a contingent liability occurring.</w:t>
            </w:r>
          </w:p>
        </w:tc>
      </w:tr>
      <w:tr w:rsidR="00E21451" w:rsidRPr="00C22FD0" w14:paraId="2482551F" w14:textId="77777777" w:rsidTr="0040755A">
        <w:trPr>
          <w:trHeight w:val="558"/>
        </w:trPr>
        <w:tc>
          <w:tcPr>
            <w:tcW w:w="1240" w:type="dxa"/>
            <w:tcBorders>
              <w:top w:val="single" w:sz="4" w:space="0" w:color="auto"/>
              <w:left w:val="single" w:sz="4" w:space="0" w:color="000000"/>
              <w:bottom w:val="nil"/>
              <w:right w:val="single" w:sz="4" w:space="0" w:color="000000"/>
            </w:tcBorders>
            <w:shd w:val="clear" w:color="auto" w:fill="auto"/>
            <w:hideMark/>
          </w:tcPr>
          <w:p w14:paraId="30E225C5"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C0140 </w:t>
            </w:r>
          </w:p>
        </w:tc>
        <w:tc>
          <w:tcPr>
            <w:tcW w:w="2148" w:type="dxa"/>
            <w:tcBorders>
              <w:top w:val="single" w:sz="4" w:space="0" w:color="auto"/>
              <w:left w:val="nil"/>
              <w:bottom w:val="nil"/>
              <w:right w:val="single" w:sz="4" w:space="0" w:color="000000"/>
            </w:tcBorders>
            <w:shd w:val="clear" w:color="auto" w:fill="auto"/>
            <w:hideMark/>
          </w:tcPr>
          <w:p w14:paraId="6ECFC9F6"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Value of transaction/ collateral /Guarantee</w:t>
            </w:r>
          </w:p>
        </w:tc>
        <w:tc>
          <w:tcPr>
            <w:tcW w:w="5836" w:type="dxa"/>
            <w:tcBorders>
              <w:top w:val="single" w:sz="4" w:space="0" w:color="auto"/>
              <w:left w:val="nil"/>
              <w:bottom w:val="nil"/>
              <w:right w:val="single" w:sz="4" w:space="0" w:color="000000"/>
            </w:tcBorders>
            <w:shd w:val="clear" w:color="auto" w:fill="auto"/>
            <w:hideMark/>
          </w:tcPr>
          <w:p w14:paraId="3483C293"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Value of the transaction, collateral pledged or contingent liability recognised on the Solvency II balance sheet. </w:t>
            </w:r>
          </w:p>
          <w:p w14:paraId="3DCC63E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p w14:paraId="65229C3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This item is to be reported in the reporting currency of the group.</w:t>
            </w:r>
          </w:p>
          <w:p w14:paraId="7BCEF1D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p w14:paraId="4D21CB55" w14:textId="1FF3D690"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All items shall be reported on Solvency II value. However where </w:t>
            </w:r>
            <w:r w:rsidR="000A16DB" w:rsidRPr="00C22FD0">
              <w:rPr>
                <w:rFonts w:ascii="Times New Roman" w:hAnsi="Times New Roman" w:cs="Times New Roman"/>
                <w:sz w:val="20"/>
                <w:szCs w:val="20"/>
                <w:lang w:val="en-US"/>
              </w:rPr>
              <w:t>Solvency II</w:t>
            </w:r>
            <w:r w:rsidRPr="00C22FD0">
              <w:rPr>
                <w:rFonts w:ascii="Times New Roman" w:eastAsia="Times New Roman" w:hAnsi="Times New Roman" w:cs="Times New Roman"/>
                <w:color w:val="000000"/>
                <w:sz w:val="20"/>
                <w:szCs w:val="20"/>
                <w:lang w:eastAsia="en-GB"/>
              </w:rPr>
              <w:t xml:space="preserve"> value is not available (e.g. non</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EEA operations under method 2 in equivalent regimes or banks and credit institutions) then the local or sectoral valuation rules </w:t>
            </w:r>
            <w:r w:rsidR="00F61328" w:rsidRPr="00C22FD0">
              <w:rPr>
                <w:rFonts w:ascii="Times New Roman" w:eastAsia="Times New Roman" w:hAnsi="Times New Roman" w:cs="Times New Roman"/>
                <w:color w:val="000000"/>
                <w:sz w:val="20"/>
                <w:szCs w:val="20"/>
                <w:lang w:eastAsia="en-GB"/>
              </w:rPr>
              <w:t>should</w:t>
            </w:r>
            <w:r w:rsidRPr="00C22FD0">
              <w:rPr>
                <w:rFonts w:ascii="Times New Roman" w:eastAsia="Times New Roman" w:hAnsi="Times New Roman" w:cs="Times New Roman"/>
                <w:color w:val="000000"/>
                <w:sz w:val="20"/>
                <w:szCs w:val="20"/>
                <w:lang w:eastAsia="en-GB"/>
              </w:rPr>
              <w:t xml:space="preserve"> be used</w:t>
            </w:r>
            <w:r w:rsidRPr="00C22FD0">
              <w:rPr>
                <w:rFonts w:ascii="Times New Roman" w:hAnsi="Times New Roman" w:cs="Times New Roman"/>
                <w:sz w:val="20"/>
                <w:szCs w:val="20"/>
                <w:lang w:val="en-US"/>
              </w:rPr>
              <w:t>.</w:t>
            </w:r>
          </w:p>
        </w:tc>
      </w:tr>
      <w:tr w:rsidR="00E21451" w:rsidRPr="00C22FD0" w14:paraId="7D3296F6" w14:textId="77777777" w:rsidTr="0040755A">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14:paraId="3708468D"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C0150 </w:t>
            </w:r>
          </w:p>
        </w:tc>
        <w:tc>
          <w:tcPr>
            <w:tcW w:w="2148" w:type="dxa"/>
            <w:tcBorders>
              <w:top w:val="single" w:sz="4" w:space="0" w:color="auto"/>
              <w:left w:val="nil"/>
              <w:bottom w:val="nil"/>
              <w:right w:val="single" w:sz="4" w:space="0" w:color="000000"/>
            </w:tcBorders>
            <w:shd w:val="clear" w:color="auto" w:fill="auto"/>
            <w:hideMark/>
          </w:tcPr>
          <w:p w14:paraId="5387633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Maximum possible value of contingent liabilities</w:t>
            </w:r>
          </w:p>
        </w:tc>
        <w:tc>
          <w:tcPr>
            <w:tcW w:w="5836" w:type="dxa"/>
            <w:tcBorders>
              <w:top w:val="single" w:sz="4" w:space="0" w:color="auto"/>
              <w:left w:val="nil"/>
              <w:bottom w:val="nil"/>
              <w:right w:val="single" w:sz="4" w:space="0" w:color="000000"/>
            </w:tcBorders>
            <w:shd w:val="clear" w:color="auto" w:fill="auto"/>
            <w:hideMark/>
          </w:tcPr>
          <w:p w14:paraId="0BF62693" w14:textId="240C290A"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free interest rate term structure) of contingent liabilities included in Solvency II Balance Sheet. </w:t>
            </w:r>
          </w:p>
        </w:tc>
      </w:tr>
      <w:tr w:rsidR="00E21451" w:rsidRPr="00C22FD0" w14:paraId="2E66BEC3" w14:textId="77777777" w:rsidTr="0040755A">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14:paraId="18D65919"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C0160 </w:t>
            </w:r>
          </w:p>
        </w:tc>
        <w:tc>
          <w:tcPr>
            <w:tcW w:w="2148" w:type="dxa"/>
            <w:tcBorders>
              <w:top w:val="single" w:sz="4" w:space="0" w:color="auto"/>
              <w:left w:val="nil"/>
              <w:bottom w:val="single" w:sz="4" w:space="0" w:color="auto"/>
              <w:right w:val="single" w:sz="4" w:space="0" w:color="000000"/>
            </w:tcBorders>
            <w:shd w:val="clear" w:color="auto" w:fill="auto"/>
            <w:hideMark/>
          </w:tcPr>
          <w:p w14:paraId="7224E5FA"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Maximum possible value of contingent liabilities not included in Solvency II Balance Sheet </w:t>
            </w:r>
          </w:p>
        </w:tc>
        <w:tc>
          <w:tcPr>
            <w:tcW w:w="5836" w:type="dxa"/>
            <w:tcBorders>
              <w:top w:val="single" w:sz="4" w:space="0" w:color="auto"/>
              <w:left w:val="nil"/>
              <w:bottom w:val="single" w:sz="4" w:space="0" w:color="auto"/>
              <w:right w:val="single" w:sz="4" w:space="0" w:color="000000"/>
            </w:tcBorders>
            <w:shd w:val="clear" w:color="auto" w:fill="auto"/>
            <w:hideMark/>
          </w:tcPr>
          <w:p w14:paraId="0C97961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Enter the maximum amount of the contingent liability, for those not included in the Solvency II Balance Sheet, that could be due from the Provider. </w:t>
            </w:r>
            <w:r w:rsidRPr="00C22FD0">
              <w:rPr>
                <w:rFonts w:ascii="Times New Roman" w:eastAsia="Times New Roman" w:hAnsi="Times New Roman" w:cs="Times New Roman"/>
                <w:color w:val="000000"/>
                <w:sz w:val="20"/>
                <w:szCs w:val="20"/>
                <w:lang w:eastAsia="en-GB"/>
              </w:rPr>
              <w:br/>
              <w:t>This item is to be reported in the reporting currency of the group.</w:t>
            </w:r>
          </w:p>
        </w:tc>
      </w:tr>
      <w:tr w:rsidR="00E21451" w:rsidRPr="00C22FD0" w14:paraId="07C273EC" w14:textId="77777777" w:rsidTr="0040755A">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tcPr>
          <w:p w14:paraId="36B10BB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C0170 </w:t>
            </w:r>
          </w:p>
        </w:tc>
        <w:tc>
          <w:tcPr>
            <w:tcW w:w="2148" w:type="dxa"/>
            <w:tcBorders>
              <w:top w:val="single" w:sz="4" w:space="0" w:color="auto"/>
              <w:left w:val="nil"/>
              <w:bottom w:val="single" w:sz="4" w:space="0" w:color="auto"/>
              <w:right w:val="single" w:sz="4" w:space="0" w:color="000000"/>
            </w:tcBorders>
            <w:shd w:val="clear" w:color="auto" w:fill="auto"/>
          </w:tcPr>
          <w:p w14:paraId="411B534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Maximum value of letters of credit/guarantees</w:t>
            </w:r>
          </w:p>
        </w:tc>
        <w:tc>
          <w:tcPr>
            <w:tcW w:w="5836" w:type="dxa"/>
            <w:tcBorders>
              <w:top w:val="single" w:sz="4" w:space="0" w:color="auto"/>
              <w:left w:val="nil"/>
              <w:bottom w:val="single" w:sz="4" w:space="0" w:color="auto"/>
              <w:right w:val="single" w:sz="4" w:space="0" w:color="000000"/>
            </w:tcBorders>
            <w:shd w:val="clear" w:color="auto" w:fill="auto"/>
          </w:tcPr>
          <w:p w14:paraId="5055D468" w14:textId="77777777" w:rsidR="00E21451" w:rsidRPr="00C22FD0" w:rsidRDefault="00E21451" w:rsidP="0040755A">
            <w:pPr>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Sum of all possible cash flows if events triggering guarantees were all to happen in relation to guarantees provided by the “provider” (cell C0050) to the “beneficiary” (Cell C0020) to guarantee the payment of the liabilities due by the undertaking (includes letter of credit, undrawn committed borrowing facilities).  This item shall not include amounts already reported under C0150 and C0160.</w:t>
            </w:r>
          </w:p>
        </w:tc>
      </w:tr>
      <w:tr w:rsidR="00E21451" w:rsidRPr="00C22FD0" w14:paraId="6FF4CED4" w14:textId="77777777" w:rsidTr="0040755A">
        <w:trPr>
          <w:trHeight w:val="274"/>
        </w:trPr>
        <w:tc>
          <w:tcPr>
            <w:tcW w:w="1240" w:type="dxa"/>
            <w:tcBorders>
              <w:top w:val="single" w:sz="4" w:space="0" w:color="auto"/>
              <w:left w:val="single" w:sz="4" w:space="0" w:color="000000"/>
              <w:bottom w:val="single" w:sz="4" w:space="0" w:color="auto"/>
              <w:right w:val="single" w:sz="4" w:space="0" w:color="000000"/>
            </w:tcBorders>
            <w:shd w:val="clear" w:color="auto" w:fill="auto"/>
          </w:tcPr>
          <w:p w14:paraId="49E5EBEA"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C0180 </w:t>
            </w:r>
          </w:p>
        </w:tc>
        <w:tc>
          <w:tcPr>
            <w:tcW w:w="2148" w:type="dxa"/>
            <w:tcBorders>
              <w:top w:val="single" w:sz="4" w:space="0" w:color="auto"/>
              <w:left w:val="nil"/>
              <w:bottom w:val="single" w:sz="4" w:space="0" w:color="auto"/>
              <w:right w:val="single" w:sz="4" w:space="0" w:color="000000"/>
            </w:tcBorders>
            <w:shd w:val="clear" w:color="auto" w:fill="auto"/>
          </w:tcPr>
          <w:p w14:paraId="14985F4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Value of guaranteed assets</w:t>
            </w:r>
          </w:p>
        </w:tc>
        <w:tc>
          <w:tcPr>
            <w:tcW w:w="5836" w:type="dxa"/>
            <w:tcBorders>
              <w:top w:val="single" w:sz="4" w:space="0" w:color="auto"/>
              <w:left w:val="nil"/>
              <w:bottom w:val="single" w:sz="4" w:space="0" w:color="auto"/>
              <w:right w:val="single" w:sz="4" w:space="0" w:color="000000"/>
            </w:tcBorders>
            <w:shd w:val="clear" w:color="auto" w:fill="auto"/>
          </w:tcPr>
          <w:p w14:paraId="348BF685" w14:textId="77777777" w:rsidR="00E21451" w:rsidRPr="00C22FD0" w:rsidRDefault="00E21451" w:rsidP="0040755A">
            <w:pPr>
              <w:rPr>
                <w:rFonts w:ascii="Times New Roman" w:hAnsi="Times New Roman" w:cs="Times New Roman"/>
                <w:sz w:val="20"/>
                <w:szCs w:val="20"/>
              </w:rPr>
            </w:pPr>
            <w:r w:rsidRPr="00C22FD0">
              <w:rPr>
                <w:rFonts w:ascii="Times New Roman" w:hAnsi="Times New Roman" w:cs="Times New Roman"/>
                <w:sz w:val="20"/>
                <w:szCs w:val="20"/>
              </w:rPr>
              <w:t>Value of the guaranteed asset for which the guarantees are received.</w:t>
            </w:r>
          </w:p>
          <w:p w14:paraId="787D09FB" w14:textId="018F2A18"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 xml:space="preserve">Other local/sectoral valuation principles than </w:t>
            </w:r>
            <w:r w:rsidR="000A16DB" w:rsidRPr="00C22FD0">
              <w:rPr>
                <w:rFonts w:ascii="Times New Roman" w:hAnsi="Times New Roman" w:cs="Times New Roman"/>
                <w:sz w:val="20"/>
                <w:szCs w:val="20"/>
                <w:lang w:val="en-US"/>
              </w:rPr>
              <w:t>Solvency II</w:t>
            </w:r>
            <w:r w:rsidRPr="00C22FD0">
              <w:rPr>
                <w:rFonts w:ascii="Times New Roman" w:hAnsi="Times New Roman" w:cs="Times New Roman"/>
                <w:sz w:val="20"/>
                <w:szCs w:val="20"/>
              </w:rPr>
              <w:t xml:space="preserve"> ones may be relevant in this case.</w:t>
            </w:r>
          </w:p>
        </w:tc>
      </w:tr>
    </w:tbl>
    <w:p w14:paraId="1DAF8365" w14:textId="77777777" w:rsidR="00E21451" w:rsidRPr="00C22FD0" w:rsidRDefault="00E21451" w:rsidP="0040755A">
      <w:pPr>
        <w:rPr>
          <w:rFonts w:ascii="Times New Roman" w:hAnsi="Times New Roman" w:cs="Times New Roman"/>
          <w:sz w:val="20"/>
          <w:szCs w:val="20"/>
        </w:rPr>
      </w:pPr>
    </w:p>
    <w:p w14:paraId="71506E37" w14:textId="6C4E9CCE" w:rsidR="00E21451" w:rsidRPr="00C22FD0" w:rsidRDefault="00E21451" w:rsidP="0040755A">
      <w:pPr>
        <w:rPr>
          <w:rFonts w:ascii="Times New Roman" w:eastAsia="Times New Roman" w:hAnsi="Times New Roman" w:cs="Times New Roman"/>
          <w:b/>
          <w:bCs/>
          <w:sz w:val="20"/>
          <w:szCs w:val="20"/>
          <w:lang w:eastAsia="en-GB"/>
        </w:rPr>
      </w:pPr>
    </w:p>
    <w:p w14:paraId="35A11A7C" w14:textId="77777777" w:rsidR="00E21451" w:rsidRPr="00C22FD0" w:rsidRDefault="00E21451" w:rsidP="0040755A">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lastRenderedPageBreak/>
        <w:t>S.37.01 – Risk concentration</w:t>
      </w:r>
    </w:p>
    <w:p w14:paraId="0081CD1C" w14:textId="77777777" w:rsidR="00E21451" w:rsidRPr="00C22FD0" w:rsidRDefault="00E21451" w:rsidP="0040755A">
      <w:pPr>
        <w:rPr>
          <w:rFonts w:ascii="Times New Roman" w:eastAsia="Times New Roman" w:hAnsi="Times New Roman" w:cs="Times New Roman"/>
          <w:b/>
          <w:bCs/>
          <w:sz w:val="20"/>
          <w:szCs w:val="20"/>
          <w:lang w:eastAsia="en-GB"/>
        </w:rPr>
      </w:pPr>
      <w:r w:rsidRPr="00C22FD0">
        <w:rPr>
          <w:rFonts w:ascii="Times New Roman" w:eastAsia="Times New Roman" w:hAnsi="Times New Roman" w:cs="Times New Roman"/>
          <w:b/>
          <w:bCs/>
          <w:sz w:val="20"/>
          <w:szCs w:val="20"/>
          <w:lang w:eastAsia="en-GB"/>
        </w:rPr>
        <w:t>General comments:</w:t>
      </w:r>
    </w:p>
    <w:p w14:paraId="0EA65848" w14:textId="62DBF654" w:rsidR="00E21451" w:rsidRPr="00C22FD0" w:rsidRDefault="00E21451" w:rsidP="0040755A">
      <w:pPr>
        <w:jc w:val="both"/>
        <w:rPr>
          <w:rFonts w:ascii="Times New Roman" w:hAnsi="Times New Roman" w:cs="Times New Roman"/>
          <w:sz w:val="20"/>
          <w:szCs w:val="20"/>
        </w:rPr>
      </w:pPr>
    </w:p>
    <w:p w14:paraId="1E9582F9" w14:textId="5D526A77" w:rsidR="00E21451" w:rsidRPr="00C22FD0" w:rsidRDefault="00FC4845" w:rsidP="0040755A">
      <w:pPr>
        <w:rPr>
          <w:rFonts w:ascii="Times New Roman" w:eastAsia="Times New Roman" w:hAnsi="Times New Roman" w:cs="Times New Roman"/>
          <w:bCs/>
          <w:sz w:val="20"/>
          <w:szCs w:val="20"/>
          <w:lang w:eastAsia="en-GB"/>
        </w:rPr>
      </w:pPr>
      <w:r w:rsidRPr="00C22FD0">
        <w:rPr>
          <w:rFonts w:ascii="Times New Roman" w:hAnsi="Times New Roman" w:cs="Times New Roman"/>
          <w:sz w:val="20"/>
          <w:szCs w:val="20"/>
          <w:lang w:val="en-US"/>
        </w:rPr>
        <w:t xml:space="preserve">This </w:t>
      </w:r>
      <w:r w:rsidR="00856F43" w:rsidRPr="00C22FD0">
        <w:rPr>
          <w:rFonts w:ascii="Times New Roman" w:hAnsi="Times New Roman" w:cs="Times New Roman"/>
          <w:sz w:val="20"/>
          <w:szCs w:val="20"/>
          <w:lang w:val="en-US"/>
        </w:rPr>
        <w:t>section</w:t>
      </w:r>
      <w:r w:rsidR="00E21451" w:rsidRPr="00C22FD0">
        <w:rPr>
          <w:rFonts w:ascii="Times New Roman" w:hAnsi="Times New Roman" w:cs="Times New Roman"/>
          <w:sz w:val="20"/>
          <w:szCs w:val="20"/>
          <w:lang w:val="en-US"/>
        </w:rPr>
        <w:t xml:space="preserve"> relates to annual submission of information for groups.</w:t>
      </w:r>
    </w:p>
    <w:p w14:paraId="68CE4E01"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This template shall include all significant risk concentrations between entities in scope of group supervision and third parties, irrespective of the choice of calculation method or whether sectoral solvency rules have been used for the purposes of the group solvency calculation.</w:t>
      </w:r>
    </w:p>
    <w:p w14:paraId="4D935FC1" w14:textId="77777777" w:rsidR="00E21451" w:rsidRPr="00C22FD0" w:rsidRDefault="00E21451" w:rsidP="0040755A">
      <w:pPr>
        <w:jc w:val="both"/>
        <w:rPr>
          <w:rFonts w:ascii="Times New Roman" w:eastAsia="Times New Roman" w:hAnsi="Times New Roman" w:cs="Times New Roman"/>
          <w:bCs/>
          <w:sz w:val="20"/>
          <w:szCs w:val="20"/>
          <w:lang w:eastAsia="en-GB"/>
        </w:rPr>
      </w:pPr>
      <w:r w:rsidRPr="00C22FD0">
        <w:rPr>
          <w:rFonts w:ascii="Times New Roman" w:eastAsia="Times New Roman" w:hAnsi="Times New Roman" w:cs="Times New Roman"/>
          <w:sz w:val="20"/>
          <w:szCs w:val="20"/>
          <w:lang w:eastAsia="en-GB"/>
        </w:rPr>
        <w:t>The aim is to list the most important exposure (value of the exposure) by counterparty and by type of exposure (group or/and entity) outside the scope of the re/insurance group (maximum exposure per contract and if a reinsurer fails; off balance sheet risk concentration). It can be understood as the maximum possible exposure on a contractual basis and not necessarily be reflected on the balance sheet, but not taking into account any risk mitigation instruments or techniques. Thresholds can</w:t>
      </w:r>
      <w:r w:rsidRPr="00C22FD0">
        <w:rPr>
          <w:rFonts w:ascii="Times New Roman" w:eastAsia="Times New Roman" w:hAnsi="Times New Roman" w:cs="Times New Roman"/>
          <w:color w:val="000000"/>
          <w:sz w:val="20"/>
          <w:szCs w:val="20"/>
          <w:lang w:eastAsia="en-GB"/>
        </w:rPr>
        <w:t xml:space="preserve"> be fixed by the group supervisor after consulting the group itself and the college.</w:t>
      </w:r>
    </w:p>
    <w:tbl>
      <w:tblPr>
        <w:tblW w:w="9072" w:type="dxa"/>
        <w:tblInd w:w="98" w:type="dxa"/>
        <w:tblLook w:val="04A0" w:firstRow="1" w:lastRow="0" w:firstColumn="1" w:lastColumn="0" w:noHBand="0" w:noVBand="1"/>
      </w:tblPr>
      <w:tblGrid>
        <w:gridCol w:w="1676"/>
        <w:gridCol w:w="2020"/>
        <w:gridCol w:w="5376"/>
      </w:tblGrid>
      <w:tr w:rsidR="00E21451" w:rsidRPr="00C22FD0" w14:paraId="0C8E06CE" w14:textId="77777777" w:rsidTr="0040755A">
        <w:trPr>
          <w:trHeight w:val="379"/>
        </w:trPr>
        <w:tc>
          <w:tcPr>
            <w:tcW w:w="1676" w:type="dxa"/>
            <w:tcBorders>
              <w:top w:val="single" w:sz="4" w:space="0" w:color="auto"/>
              <w:left w:val="single" w:sz="4" w:space="0" w:color="auto"/>
              <w:bottom w:val="single" w:sz="4" w:space="0" w:color="auto"/>
              <w:right w:val="single" w:sz="4" w:space="0" w:color="auto"/>
            </w:tcBorders>
            <w:shd w:val="clear" w:color="auto" w:fill="auto"/>
          </w:tcPr>
          <w:p w14:paraId="29CD5A1D" w14:textId="77777777" w:rsidR="00E21451" w:rsidRPr="00C22FD0" w:rsidRDefault="00E21451" w:rsidP="0040755A">
            <w:pPr>
              <w:spacing w:after="0" w:line="240" w:lineRule="auto"/>
              <w:jc w:val="center"/>
              <w:rPr>
                <w:rFonts w:ascii="Times New Roman" w:eastAsia="Times New Roman" w:hAnsi="Times New Roman" w:cs="Times New Roman"/>
                <w:b/>
                <w:color w:val="000000"/>
                <w:sz w:val="20"/>
                <w:szCs w:val="20"/>
                <w:lang w:eastAsia="en-GB"/>
              </w:rPr>
            </w:pPr>
          </w:p>
        </w:tc>
        <w:tc>
          <w:tcPr>
            <w:tcW w:w="2020" w:type="dxa"/>
            <w:tcBorders>
              <w:top w:val="single" w:sz="4" w:space="0" w:color="auto"/>
              <w:left w:val="nil"/>
              <w:bottom w:val="single" w:sz="4" w:space="0" w:color="auto"/>
              <w:right w:val="single" w:sz="4" w:space="0" w:color="auto"/>
            </w:tcBorders>
            <w:shd w:val="clear" w:color="auto" w:fill="auto"/>
          </w:tcPr>
          <w:p w14:paraId="4606CCB2" w14:textId="77777777" w:rsidR="00E21451" w:rsidRPr="00C22FD0" w:rsidRDefault="00E21451" w:rsidP="0040755A">
            <w:pPr>
              <w:spacing w:after="0" w:line="240" w:lineRule="auto"/>
              <w:jc w:val="center"/>
              <w:rPr>
                <w:rFonts w:ascii="Times New Roman" w:eastAsia="Times New Roman" w:hAnsi="Times New Roman" w:cs="Times New Roman"/>
                <w:b/>
                <w:color w:val="000000"/>
                <w:sz w:val="20"/>
                <w:szCs w:val="20"/>
                <w:lang w:eastAsia="en-GB"/>
              </w:rPr>
            </w:pPr>
            <w:r w:rsidRPr="00C22FD0">
              <w:rPr>
                <w:rFonts w:ascii="Times New Roman" w:eastAsia="Times New Roman" w:hAnsi="Times New Roman" w:cs="Times New Roman"/>
                <w:b/>
                <w:color w:val="000000"/>
                <w:sz w:val="20"/>
                <w:szCs w:val="20"/>
                <w:lang w:eastAsia="en-GB"/>
              </w:rPr>
              <w:t>ITEM</w:t>
            </w:r>
          </w:p>
        </w:tc>
        <w:tc>
          <w:tcPr>
            <w:tcW w:w="5376" w:type="dxa"/>
            <w:tcBorders>
              <w:top w:val="single" w:sz="4" w:space="0" w:color="auto"/>
              <w:left w:val="nil"/>
              <w:bottom w:val="single" w:sz="4" w:space="0" w:color="auto"/>
              <w:right w:val="single" w:sz="4" w:space="0" w:color="auto"/>
            </w:tcBorders>
            <w:shd w:val="clear" w:color="auto" w:fill="auto"/>
          </w:tcPr>
          <w:p w14:paraId="0DE7B16B" w14:textId="77777777" w:rsidR="00E21451" w:rsidRPr="00C22FD0" w:rsidRDefault="00E21451" w:rsidP="0040755A">
            <w:pPr>
              <w:spacing w:after="0" w:line="240" w:lineRule="auto"/>
              <w:jc w:val="center"/>
              <w:rPr>
                <w:rFonts w:ascii="Times New Roman" w:eastAsia="Times New Roman" w:hAnsi="Times New Roman" w:cs="Times New Roman"/>
                <w:b/>
                <w:color w:val="000000"/>
                <w:sz w:val="20"/>
                <w:szCs w:val="20"/>
                <w:lang w:eastAsia="en-GB"/>
              </w:rPr>
            </w:pPr>
            <w:r w:rsidRPr="00C22FD0">
              <w:rPr>
                <w:rFonts w:ascii="Times New Roman" w:eastAsia="Times New Roman" w:hAnsi="Times New Roman" w:cs="Times New Roman"/>
                <w:b/>
                <w:color w:val="000000"/>
                <w:sz w:val="20"/>
                <w:szCs w:val="20"/>
                <w:lang w:eastAsia="en-GB"/>
              </w:rPr>
              <w:t>INSTRUCTIONS</w:t>
            </w:r>
          </w:p>
        </w:tc>
      </w:tr>
      <w:tr w:rsidR="00E21451" w:rsidRPr="00C22FD0" w14:paraId="545024D0" w14:textId="77777777" w:rsidTr="0040755A">
        <w:trPr>
          <w:trHeight w:val="629"/>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14:paraId="3FA7B16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C0010 </w:t>
            </w:r>
          </w:p>
        </w:tc>
        <w:tc>
          <w:tcPr>
            <w:tcW w:w="2020" w:type="dxa"/>
            <w:tcBorders>
              <w:top w:val="single" w:sz="4" w:space="0" w:color="auto"/>
              <w:left w:val="nil"/>
              <w:bottom w:val="single" w:sz="4" w:space="0" w:color="auto"/>
              <w:right w:val="single" w:sz="4" w:space="0" w:color="auto"/>
            </w:tcBorders>
            <w:shd w:val="clear" w:color="auto" w:fill="auto"/>
            <w:hideMark/>
          </w:tcPr>
          <w:p w14:paraId="1F4D8879"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Name of the external counterparty </w:t>
            </w:r>
          </w:p>
        </w:tc>
        <w:tc>
          <w:tcPr>
            <w:tcW w:w="5376" w:type="dxa"/>
            <w:tcBorders>
              <w:top w:val="single" w:sz="4" w:space="0" w:color="auto"/>
              <w:left w:val="nil"/>
              <w:bottom w:val="single" w:sz="4" w:space="0" w:color="auto"/>
              <w:right w:val="single" w:sz="4" w:space="0" w:color="auto"/>
            </w:tcBorders>
            <w:shd w:val="clear" w:color="auto" w:fill="auto"/>
            <w:hideMark/>
          </w:tcPr>
          <w:p w14:paraId="7C794B7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This is the name of the external counterparty of the group.</w:t>
            </w:r>
          </w:p>
        </w:tc>
      </w:tr>
      <w:tr w:rsidR="00E21451" w:rsidRPr="00C22FD0" w14:paraId="15310C1E" w14:textId="77777777" w:rsidTr="00CA3234">
        <w:trPr>
          <w:trHeight w:val="850"/>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14:paraId="21A115A8"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C0020</w:t>
            </w:r>
          </w:p>
        </w:tc>
        <w:tc>
          <w:tcPr>
            <w:tcW w:w="2020" w:type="dxa"/>
            <w:tcBorders>
              <w:top w:val="single" w:sz="4" w:space="0" w:color="auto"/>
              <w:left w:val="nil"/>
              <w:bottom w:val="single" w:sz="4" w:space="0" w:color="auto"/>
              <w:right w:val="single" w:sz="4" w:space="0" w:color="auto"/>
            </w:tcBorders>
            <w:shd w:val="clear" w:color="auto" w:fill="auto"/>
            <w:hideMark/>
          </w:tcPr>
          <w:p w14:paraId="3BC89C8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code of the counterparty of the Group</w:t>
            </w:r>
          </w:p>
        </w:tc>
        <w:tc>
          <w:tcPr>
            <w:tcW w:w="5376" w:type="dxa"/>
            <w:tcBorders>
              <w:top w:val="single" w:sz="4" w:space="0" w:color="auto"/>
              <w:left w:val="nil"/>
              <w:bottom w:val="single" w:sz="4" w:space="0" w:color="auto"/>
              <w:right w:val="single" w:sz="4" w:space="0" w:color="auto"/>
            </w:tcBorders>
            <w:shd w:val="clear" w:color="auto" w:fill="auto"/>
            <w:hideMark/>
          </w:tcPr>
          <w:p w14:paraId="1A2ADB37" w14:textId="749952F8"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eastAsia="Times New Roman" w:hAnsi="Times New Roman" w:cs="Times New Roman"/>
                <w:color w:val="000000"/>
                <w:sz w:val="20"/>
                <w:szCs w:val="20"/>
                <w:lang w:eastAsia="en-GB"/>
              </w:rPr>
              <w:t xml:space="preserve">The </w:t>
            </w:r>
            <w:r w:rsidRPr="00C22FD0">
              <w:rPr>
                <w:rFonts w:ascii="Times New Roman" w:eastAsia="Times New Roman" w:hAnsi="Times New Roman" w:cs="Times New Roman"/>
                <w:sz w:val="20"/>
                <w:szCs w:val="20"/>
                <w:lang w:eastAsia="en-GB"/>
              </w:rPr>
              <w:t xml:space="preserve">Legal Entity Identifier (LEI) </w:t>
            </w:r>
            <w:r w:rsidRPr="00C22FD0">
              <w:rPr>
                <w:rFonts w:ascii="Times New Roman" w:eastAsia="Times New Roman" w:hAnsi="Times New Roman" w:cs="Times New Roman"/>
                <w:color w:val="000000"/>
                <w:sz w:val="20"/>
                <w:szCs w:val="20"/>
                <w:lang w:eastAsia="en-GB"/>
              </w:rPr>
              <w:t xml:space="preserve">attached to the investor/buyer/transferee </w:t>
            </w:r>
            <w:r w:rsidRPr="00C22FD0">
              <w:rPr>
                <w:rFonts w:ascii="Times New Roman" w:hAnsi="Times New Roman" w:cs="Times New Roman"/>
                <w:sz w:val="20"/>
                <w:szCs w:val="20"/>
              </w:rPr>
              <w:t>if existent.</w:t>
            </w:r>
          </w:p>
          <w:p w14:paraId="79288878" w14:textId="77777777" w:rsidR="00E21451" w:rsidRPr="00C22FD0" w:rsidRDefault="00E21451" w:rsidP="0040755A">
            <w:pPr>
              <w:spacing w:after="0" w:line="240" w:lineRule="auto"/>
              <w:rPr>
                <w:rFonts w:ascii="Times New Roman" w:hAnsi="Times New Roman" w:cs="Times New Roman"/>
                <w:sz w:val="20"/>
                <w:szCs w:val="20"/>
              </w:rPr>
            </w:pPr>
          </w:p>
          <w:p w14:paraId="23086C5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If none is available this item shall not be reported.</w:t>
            </w:r>
          </w:p>
        </w:tc>
      </w:tr>
      <w:tr w:rsidR="00E21451" w:rsidRPr="00C22FD0" w14:paraId="5A3CCB91" w14:textId="77777777" w:rsidTr="0040755A">
        <w:trPr>
          <w:trHeight w:val="1140"/>
        </w:trPr>
        <w:tc>
          <w:tcPr>
            <w:tcW w:w="1676" w:type="dxa"/>
            <w:tcBorders>
              <w:top w:val="nil"/>
              <w:left w:val="single" w:sz="4" w:space="0" w:color="auto"/>
              <w:bottom w:val="single" w:sz="4" w:space="0" w:color="auto"/>
              <w:right w:val="single" w:sz="4" w:space="0" w:color="auto"/>
            </w:tcBorders>
            <w:shd w:val="clear" w:color="auto" w:fill="auto"/>
          </w:tcPr>
          <w:p w14:paraId="15AA8B74" w14:textId="77777777" w:rsidR="00E21451" w:rsidRPr="00C22FD0" w:rsidRDefault="00E21451" w:rsidP="0040755A">
            <w:pPr>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C0030</w:t>
            </w:r>
          </w:p>
        </w:tc>
        <w:tc>
          <w:tcPr>
            <w:tcW w:w="2020" w:type="dxa"/>
            <w:tcBorders>
              <w:top w:val="nil"/>
              <w:left w:val="nil"/>
              <w:bottom w:val="single" w:sz="4" w:space="0" w:color="auto"/>
              <w:right w:val="single" w:sz="4" w:space="0" w:color="auto"/>
            </w:tcBorders>
            <w:shd w:val="clear" w:color="auto" w:fill="auto"/>
          </w:tcPr>
          <w:p w14:paraId="4AB4AF9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 code type of the counterparty of the Group</w:t>
            </w:r>
          </w:p>
        </w:tc>
        <w:tc>
          <w:tcPr>
            <w:tcW w:w="5376" w:type="dxa"/>
            <w:tcBorders>
              <w:top w:val="nil"/>
              <w:left w:val="nil"/>
              <w:bottom w:val="single" w:sz="4" w:space="0" w:color="auto"/>
              <w:right w:val="single" w:sz="4" w:space="0" w:color="auto"/>
            </w:tcBorders>
            <w:shd w:val="clear" w:color="auto" w:fill="auto"/>
          </w:tcPr>
          <w:p w14:paraId="10C11484" w14:textId="34C264DC"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of the code used in item “Identification code of the counterparty of the Group”:</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9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None</w:t>
            </w:r>
          </w:p>
        </w:tc>
      </w:tr>
      <w:tr w:rsidR="00E21451" w:rsidRPr="00C22FD0" w14:paraId="637A2347" w14:textId="77777777" w:rsidTr="0040755A">
        <w:trPr>
          <w:trHeight w:val="1140"/>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14:paraId="695A5BA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C0040 </w:t>
            </w:r>
          </w:p>
        </w:tc>
        <w:tc>
          <w:tcPr>
            <w:tcW w:w="2020" w:type="dxa"/>
            <w:tcBorders>
              <w:top w:val="single" w:sz="4" w:space="0" w:color="auto"/>
              <w:left w:val="single" w:sz="4" w:space="0" w:color="auto"/>
              <w:bottom w:val="single" w:sz="4" w:space="0" w:color="auto"/>
              <w:right w:val="single" w:sz="4" w:space="0" w:color="auto"/>
            </w:tcBorders>
            <w:shd w:val="clear" w:color="auto" w:fill="auto"/>
            <w:hideMark/>
          </w:tcPr>
          <w:p w14:paraId="4A7C128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Country of the exposure</w:t>
            </w:r>
          </w:p>
        </w:tc>
        <w:tc>
          <w:tcPr>
            <w:tcW w:w="5376" w:type="dxa"/>
            <w:tcBorders>
              <w:top w:val="single" w:sz="4" w:space="0" w:color="auto"/>
              <w:left w:val="single" w:sz="4" w:space="0" w:color="auto"/>
              <w:bottom w:val="single" w:sz="4" w:space="0" w:color="auto"/>
              <w:right w:val="single" w:sz="4" w:space="0" w:color="auto"/>
            </w:tcBorders>
            <w:shd w:val="clear" w:color="auto" w:fill="auto"/>
            <w:hideMark/>
          </w:tcPr>
          <w:p w14:paraId="14DFA99A" w14:textId="53D0C0F1"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Identify the ISO Code (3166</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1 alpha</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2) of country from which the exposure comes from. If there is an issuer of for example a bond, this is the country where the headquarter of the entity issuing the bond is located. </w:t>
            </w:r>
          </w:p>
        </w:tc>
      </w:tr>
      <w:tr w:rsidR="00E21451" w:rsidRPr="00C22FD0" w14:paraId="7332BDA5" w14:textId="77777777" w:rsidTr="0040755A">
        <w:trPr>
          <w:trHeight w:val="3637"/>
        </w:trPr>
        <w:tc>
          <w:tcPr>
            <w:tcW w:w="1676" w:type="dxa"/>
            <w:tcBorders>
              <w:top w:val="single" w:sz="4" w:space="0" w:color="auto"/>
              <w:left w:val="single" w:sz="4" w:space="0" w:color="000000"/>
              <w:bottom w:val="nil"/>
              <w:right w:val="single" w:sz="4" w:space="0" w:color="000000"/>
            </w:tcBorders>
            <w:shd w:val="clear" w:color="auto" w:fill="auto"/>
            <w:hideMark/>
          </w:tcPr>
          <w:p w14:paraId="5FA84CA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C0050 </w:t>
            </w:r>
          </w:p>
        </w:tc>
        <w:tc>
          <w:tcPr>
            <w:tcW w:w="2020" w:type="dxa"/>
            <w:tcBorders>
              <w:top w:val="single" w:sz="4" w:space="0" w:color="auto"/>
              <w:left w:val="nil"/>
              <w:bottom w:val="nil"/>
              <w:right w:val="single" w:sz="4" w:space="0" w:color="000000"/>
            </w:tcBorders>
            <w:shd w:val="clear" w:color="auto" w:fill="auto"/>
            <w:hideMark/>
          </w:tcPr>
          <w:p w14:paraId="5692B302"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Nature of exposure</w:t>
            </w:r>
          </w:p>
        </w:tc>
        <w:tc>
          <w:tcPr>
            <w:tcW w:w="5376" w:type="dxa"/>
            <w:tcBorders>
              <w:top w:val="single" w:sz="4" w:space="0" w:color="auto"/>
              <w:left w:val="nil"/>
              <w:bottom w:val="nil"/>
              <w:right w:val="single" w:sz="4" w:space="0" w:color="000000"/>
            </w:tcBorders>
            <w:shd w:val="clear" w:color="auto" w:fill="auto"/>
            <w:hideMark/>
          </w:tcPr>
          <w:p w14:paraId="54EA40F9" w14:textId="268BE110"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Description of the type of exposure. Derivatives and collaterals are also to be included as well as exposures to sovereign counterparties. If there is more than one type of exposure per counterparty, separate entries have to be reported in separate </w:t>
            </w:r>
            <w:r w:rsidR="00473BE5" w:rsidRPr="00C22FD0">
              <w:rPr>
                <w:rFonts w:ascii="Times New Roman" w:eastAsia="Times New Roman" w:hAnsi="Times New Roman" w:cs="Times New Roman"/>
                <w:color w:val="000000"/>
                <w:sz w:val="20"/>
                <w:szCs w:val="20"/>
                <w:lang w:eastAsia="en-GB"/>
              </w:rPr>
              <w:t>rows</w:t>
            </w:r>
            <w:r w:rsidRPr="00C22FD0">
              <w:rPr>
                <w:rFonts w:ascii="Times New Roman" w:eastAsia="Times New Roman" w:hAnsi="Times New Roman" w:cs="Times New Roman"/>
                <w:color w:val="000000"/>
                <w:sz w:val="20"/>
                <w:szCs w:val="20"/>
                <w:lang w:eastAsia="en-GB"/>
              </w:rPr>
              <w:t>. The following closed list shall be used:</w:t>
            </w:r>
            <w:r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br/>
              <w:t xml:space="preserve">1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Assets – bonds</w:t>
            </w:r>
            <w:r w:rsidRPr="00C22FD0">
              <w:rPr>
                <w:rFonts w:ascii="Times New Roman" w:eastAsia="Times New Roman" w:hAnsi="Times New Roman" w:cs="Times New Roman"/>
                <w:sz w:val="20"/>
                <w:szCs w:val="20"/>
                <w:lang w:eastAsia="en-GB"/>
              </w:rPr>
              <w:br/>
              <w:t xml:space="preserve">2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Assets – equity </w:t>
            </w:r>
            <w:r w:rsidRPr="00C22FD0">
              <w:rPr>
                <w:rFonts w:ascii="Times New Roman" w:eastAsia="Times New Roman" w:hAnsi="Times New Roman" w:cs="Times New Roman"/>
                <w:sz w:val="20"/>
                <w:szCs w:val="20"/>
                <w:lang w:eastAsia="en-GB"/>
              </w:rPr>
              <w:br/>
              <w:t xml:space="preserve">3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Assets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reinsurance</w:t>
            </w:r>
            <w:r w:rsidRPr="00C22FD0">
              <w:rPr>
                <w:rFonts w:ascii="Times New Roman" w:eastAsia="Times New Roman" w:hAnsi="Times New Roman" w:cs="Times New Roman"/>
                <w:sz w:val="20"/>
                <w:szCs w:val="20"/>
                <w:lang w:eastAsia="en-GB"/>
              </w:rPr>
              <w:br/>
              <w:t xml:space="preserve">4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Assets – others</w:t>
            </w:r>
            <w:r w:rsidRPr="00C22FD0">
              <w:rPr>
                <w:rFonts w:ascii="Times New Roman" w:eastAsia="Times New Roman" w:hAnsi="Times New Roman" w:cs="Times New Roman"/>
                <w:sz w:val="20"/>
                <w:szCs w:val="20"/>
                <w:lang w:eastAsia="en-GB"/>
              </w:rPr>
              <w:br/>
              <w:t xml:space="preserve">5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Liabilities – insurance</w:t>
            </w:r>
            <w:r w:rsidRPr="00C22FD0">
              <w:rPr>
                <w:rFonts w:ascii="Times New Roman" w:eastAsia="Times New Roman" w:hAnsi="Times New Roman" w:cs="Times New Roman"/>
                <w:sz w:val="20"/>
                <w:szCs w:val="20"/>
                <w:lang w:eastAsia="en-GB"/>
              </w:rPr>
              <w:br/>
              <w:t xml:space="preserve">6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Liabilities – loans</w:t>
            </w:r>
            <w:r w:rsidRPr="00C22FD0">
              <w:rPr>
                <w:rFonts w:ascii="Times New Roman" w:eastAsia="Times New Roman" w:hAnsi="Times New Roman" w:cs="Times New Roman"/>
                <w:sz w:val="20"/>
                <w:szCs w:val="20"/>
                <w:lang w:eastAsia="en-GB"/>
              </w:rPr>
              <w:br/>
              <w:t xml:space="preserve">7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Liabilities – debts</w:t>
            </w:r>
            <w:r w:rsidRPr="00C22FD0">
              <w:rPr>
                <w:rFonts w:ascii="Times New Roman" w:eastAsia="Times New Roman" w:hAnsi="Times New Roman" w:cs="Times New Roman"/>
                <w:sz w:val="20"/>
                <w:szCs w:val="20"/>
                <w:lang w:eastAsia="en-GB"/>
              </w:rPr>
              <w:br/>
              <w:t xml:space="preserve">8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Liabilities – others</w:t>
            </w:r>
            <w:r w:rsidRPr="00C22FD0">
              <w:rPr>
                <w:rFonts w:ascii="Times New Roman" w:eastAsia="Times New Roman" w:hAnsi="Times New Roman" w:cs="Times New Roman"/>
                <w:sz w:val="20"/>
                <w:szCs w:val="20"/>
                <w:lang w:eastAsia="en-GB"/>
              </w:rPr>
              <w:br/>
              <w:t xml:space="preserve">9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Off</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balance</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sheet</w:t>
            </w:r>
            <w:r w:rsidRPr="00C22FD0">
              <w:rPr>
                <w:rFonts w:ascii="Times New Roman" w:eastAsia="Times New Roman" w:hAnsi="Times New Roman" w:cs="Times New Roman"/>
                <w:color w:val="000000"/>
                <w:sz w:val="20"/>
                <w:szCs w:val="20"/>
                <w:lang w:eastAsia="en-GB"/>
              </w:rPr>
              <w:t xml:space="preserve"> </w:t>
            </w:r>
            <w:r w:rsidRPr="00C22FD0">
              <w:rPr>
                <w:rFonts w:ascii="Times New Roman" w:hAnsi="Times New Roman" w:cs="Times New Roman"/>
                <w:sz w:val="20"/>
                <w:szCs w:val="20"/>
                <w:lang w:val="en-US"/>
              </w:rPr>
              <w:t>(</w:t>
            </w:r>
            <w:r w:rsidRPr="00C22FD0">
              <w:rPr>
                <w:rFonts w:ascii="Times New Roman" w:eastAsia="Tahoma" w:hAnsi="Times New Roman" w:cs="Times New Roman"/>
                <w:sz w:val="20"/>
                <w:szCs w:val="20"/>
                <w:lang w:val="en-US"/>
              </w:rPr>
              <w:t xml:space="preserve">contingent </w:t>
            </w:r>
            <w:r w:rsidRPr="00C22FD0">
              <w:rPr>
                <w:rFonts w:ascii="Times New Roman" w:hAnsi="Times New Roman" w:cs="Times New Roman"/>
                <w:sz w:val="20"/>
                <w:szCs w:val="20"/>
                <w:lang w:val="en-US"/>
              </w:rPr>
              <w:t>asset)</w:t>
            </w:r>
          </w:p>
          <w:p w14:paraId="39CB63DA" w14:textId="15D2FFB4" w:rsidR="00E21451" w:rsidRPr="00C22FD0" w:rsidRDefault="00E21451" w:rsidP="0040755A">
            <w:pPr>
              <w:spacing w:after="0" w:line="240" w:lineRule="auto"/>
              <w:rPr>
                <w:rFonts w:ascii="Times New Roman" w:hAnsi="Times New Roman" w:cs="Times New Roman"/>
                <w:sz w:val="20"/>
                <w:szCs w:val="20"/>
                <w:lang w:val="en-US"/>
              </w:rPr>
            </w:pPr>
            <w:r w:rsidRPr="00C22FD0">
              <w:rPr>
                <w:rFonts w:ascii="Times New Roman" w:hAnsi="Times New Roman" w:cs="Times New Roman"/>
                <w:sz w:val="20"/>
                <w:szCs w:val="20"/>
                <w:lang w:val="en-US"/>
              </w:rPr>
              <w:t>10 – Off</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balance</w:t>
            </w:r>
            <w:r w:rsidR="004508C9" w:rsidRPr="00C22FD0">
              <w:rPr>
                <w:rFonts w:ascii="Times New Roman" w:hAnsi="Times New Roman" w:cs="Times New Roman"/>
                <w:sz w:val="20"/>
                <w:szCs w:val="20"/>
                <w:lang w:val="en-US"/>
              </w:rPr>
              <w:t>–</w:t>
            </w:r>
            <w:r w:rsidRPr="00C22FD0">
              <w:rPr>
                <w:rFonts w:ascii="Times New Roman" w:hAnsi="Times New Roman" w:cs="Times New Roman"/>
                <w:sz w:val="20"/>
                <w:szCs w:val="20"/>
                <w:lang w:val="en-US"/>
              </w:rPr>
              <w:t>sheet (</w:t>
            </w:r>
            <w:r w:rsidRPr="00C22FD0">
              <w:rPr>
                <w:rFonts w:ascii="Times New Roman" w:eastAsia="Tahoma" w:hAnsi="Times New Roman" w:cs="Times New Roman"/>
                <w:sz w:val="20"/>
                <w:szCs w:val="20"/>
                <w:lang w:val="en-US"/>
              </w:rPr>
              <w:t xml:space="preserve">contingent </w:t>
            </w:r>
            <w:r w:rsidRPr="00C22FD0">
              <w:rPr>
                <w:rFonts w:ascii="Times New Roman" w:hAnsi="Times New Roman" w:cs="Times New Roman"/>
                <w:sz w:val="20"/>
                <w:szCs w:val="20"/>
                <w:lang w:val="en-US"/>
              </w:rPr>
              <w:t>liability)</w:t>
            </w:r>
          </w:p>
          <w:p w14:paraId="4AC2826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p w14:paraId="23118BF3"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Derivatives shall be reported net of collateral.                                                                                 </w:t>
            </w:r>
            <w:r w:rsidRPr="00C22FD0">
              <w:rPr>
                <w:rFonts w:ascii="Times New Roman" w:eastAsia="Times New Roman" w:hAnsi="Times New Roman" w:cs="Times New Roman"/>
                <w:color w:val="FF0000"/>
                <w:sz w:val="20"/>
                <w:szCs w:val="20"/>
                <w:lang w:eastAsia="en-GB"/>
              </w:rPr>
              <w:t xml:space="preserve"> </w:t>
            </w:r>
          </w:p>
        </w:tc>
      </w:tr>
      <w:tr w:rsidR="00E21451" w:rsidRPr="00C22FD0" w14:paraId="502F3C5D" w14:textId="77777777" w:rsidTr="0040755A">
        <w:trPr>
          <w:trHeight w:val="1425"/>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14:paraId="7CA25102"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C0060 </w:t>
            </w:r>
          </w:p>
        </w:tc>
        <w:tc>
          <w:tcPr>
            <w:tcW w:w="2020" w:type="dxa"/>
            <w:tcBorders>
              <w:top w:val="single" w:sz="4" w:space="0" w:color="auto"/>
              <w:left w:val="nil"/>
              <w:bottom w:val="single" w:sz="4" w:space="0" w:color="auto"/>
              <w:right w:val="single" w:sz="4" w:space="0" w:color="auto"/>
            </w:tcBorders>
            <w:shd w:val="clear" w:color="auto" w:fill="auto"/>
            <w:hideMark/>
          </w:tcPr>
          <w:p w14:paraId="7A0AB37B"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 of the exposure</w:t>
            </w:r>
          </w:p>
        </w:tc>
        <w:tc>
          <w:tcPr>
            <w:tcW w:w="5376" w:type="dxa"/>
            <w:tcBorders>
              <w:top w:val="single" w:sz="4" w:space="0" w:color="auto"/>
              <w:left w:val="nil"/>
              <w:bottom w:val="nil"/>
              <w:right w:val="single" w:sz="4" w:space="0" w:color="auto"/>
            </w:tcBorders>
            <w:shd w:val="clear" w:color="auto" w:fill="auto"/>
            <w:hideMark/>
          </w:tcPr>
          <w:p w14:paraId="07947C55" w14:textId="3F1C9DAB"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Exposure ID code using the following priority: </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code of ISIN when available</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recognised codes (e.g.: CUSIP, Bloomberg Ticker, Reuters RIC)</w:t>
            </w:r>
            <w:r w:rsidRPr="00C22FD0">
              <w:rPr>
                <w:rFonts w:ascii="Times New Roman" w:hAnsi="Times New Roman" w:cs="Times New Roman"/>
                <w:sz w:val="20"/>
                <w:szCs w:val="20"/>
              </w:rPr>
              <w:br/>
              <w:t xml:space="preserve">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when the options above are not available. This code must be consistent over time.</w:t>
            </w:r>
          </w:p>
          <w:p w14:paraId="66728C16" w14:textId="77777777" w:rsidR="00E21451" w:rsidRPr="00C22FD0" w:rsidRDefault="00E21451" w:rsidP="0040755A">
            <w:pPr>
              <w:spacing w:after="0" w:line="240" w:lineRule="auto"/>
              <w:rPr>
                <w:rFonts w:ascii="Times New Roman" w:hAnsi="Times New Roman" w:cs="Times New Roman"/>
                <w:sz w:val="20"/>
                <w:szCs w:val="20"/>
              </w:rPr>
            </w:pPr>
          </w:p>
          <w:p w14:paraId="53752592" w14:textId="6200E46F" w:rsidR="00E21451" w:rsidRPr="00C22FD0" w:rsidRDefault="00E21451" w:rsidP="00B66FBC">
            <w:pPr>
              <w:spacing w:after="0" w:line="240" w:lineRule="auto"/>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 xml:space="preserve">For exposures types 3 and 5 of C0050 reporting should be done by </w:t>
            </w:r>
            <w:r w:rsidR="003D55CC" w:rsidRPr="00C22FD0">
              <w:rPr>
                <w:rFonts w:ascii="Times New Roman" w:hAnsi="Times New Roman" w:cs="Times New Roman"/>
                <w:sz w:val="20"/>
                <w:szCs w:val="20"/>
              </w:rPr>
              <w:t xml:space="preserve">the </w:t>
            </w:r>
            <w:r w:rsidRPr="00C22FD0">
              <w:rPr>
                <w:rFonts w:ascii="Times New Roman" w:hAnsi="Times New Roman" w:cs="Times New Roman"/>
                <w:sz w:val="20"/>
                <w:szCs w:val="20"/>
              </w:rPr>
              <w:t>counterparty and this cell should not be reported.</w:t>
            </w:r>
          </w:p>
        </w:tc>
      </w:tr>
      <w:tr w:rsidR="00E21451" w:rsidRPr="00C22FD0" w14:paraId="5E37FBAC" w14:textId="77777777" w:rsidTr="0040755A">
        <w:trPr>
          <w:trHeight w:val="1425"/>
        </w:trPr>
        <w:tc>
          <w:tcPr>
            <w:tcW w:w="1676" w:type="dxa"/>
            <w:tcBorders>
              <w:top w:val="nil"/>
              <w:left w:val="single" w:sz="4" w:space="0" w:color="auto"/>
              <w:bottom w:val="single" w:sz="4" w:space="0" w:color="auto"/>
              <w:right w:val="single" w:sz="4" w:space="0" w:color="auto"/>
            </w:tcBorders>
            <w:shd w:val="clear" w:color="auto" w:fill="auto"/>
            <w:hideMark/>
          </w:tcPr>
          <w:p w14:paraId="3F2B8BF5"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C0070 </w:t>
            </w:r>
          </w:p>
        </w:tc>
        <w:tc>
          <w:tcPr>
            <w:tcW w:w="2020" w:type="dxa"/>
            <w:tcBorders>
              <w:top w:val="nil"/>
              <w:left w:val="nil"/>
              <w:bottom w:val="single" w:sz="4" w:space="0" w:color="auto"/>
              <w:right w:val="single" w:sz="4" w:space="0" w:color="auto"/>
            </w:tcBorders>
            <w:shd w:val="clear" w:color="auto" w:fill="auto"/>
            <w:hideMark/>
          </w:tcPr>
          <w:p w14:paraId="04A51D7C"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 type of the exposure</w:t>
            </w:r>
          </w:p>
        </w:tc>
        <w:tc>
          <w:tcPr>
            <w:tcW w:w="5376" w:type="dxa"/>
            <w:tcBorders>
              <w:top w:val="single" w:sz="4" w:space="0" w:color="auto"/>
              <w:left w:val="nil"/>
              <w:bottom w:val="nil"/>
              <w:right w:val="single" w:sz="4" w:space="0" w:color="auto"/>
            </w:tcBorders>
            <w:shd w:val="clear" w:color="auto" w:fill="auto"/>
            <w:hideMark/>
          </w:tcPr>
          <w:p w14:paraId="4D68CB9A" w14:textId="7777777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Type of ID Code used for the “Asset ID Code” item. One of the options in the following closed list shall be used:</w:t>
            </w:r>
          </w:p>
          <w:p w14:paraId="4857BD91" w14:textId="47D9898E"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1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ISO 6166 for ISIN code</w:t>
            </w:r>
          </w:p>
          <w:p w14:paraId="69104FB8" w14:textId="7F7EDDA8"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2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31CF4333" w14:textId="410A646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3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SEDOL (Stock Exchange Daily Official List for the London Stock Exchange)</w:t>
            </w:r>
          </w:p>
          <w:p w14:paraId="7751D0F1" w14:textId="7DA61BDF"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4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WKN (</w:t>
            </w:r>
            <w:proofErr w:type="spellStart"/>
            <w:r w:rsidRPr="00C22FD0">
              <w:rPr>
                <w:rFonts w:ascii="Times New Roman" w:hAnsi="Times New Roman" w:cs="Times New Roman"/>
                <w:sz w:val="20"/>
                <w:szCs w:val="20"/>
              </w:rPr>
              <w:t>Wertpapier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Kenn</w:t>
            </w:r>
            <w:proofErr w:type="spellEnd"/>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Nummer</w:t>
            </w:r>
            <w:proofErr w:type="spellEnd"/>
            <w:r w:rsidRPr="00C22FD0">
              <w:rPr>
                <w:rFonts w:ascii="Times New Roman" w:hAnsi="Times New Roman" w:cs="Times New Roman"/>
                <w:sz w:val="20"/>
                <w:szCs w:val="20"/>
              </w:rPr>
              <w:t>, the alphanumeric German identification number)</w:t>
            </w:r>
          </w:p>
          <w:p w14:paraId="18C9B074" w14:textId="68884467"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5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Bloomberg Ticker (Bloomberg letters code that identify a company's securities)</w:t>
            </w:r>
          </w:p>
          <w:p w14:paraId="0C831235" w14:textId="4EB51023"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6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BBGID (The Bloomberg Global ID)</w:t>
            </w:r>
          </w:p>
          <w:p w14:paraId="1B5E3A59" w14:textId="1338FE10" w:rsidR="00E21451" w:rsidRPr="00C22FD0" w:rsidRDefault="00E21451" w:rsidP="0040755A">
            <w:pPr>
              <w:spacing w:after="0"/>
              <w:rPr>
                <w:rFonts w:ascii="Times New Roman" w:hAnsi="Times New Roman" w:cs="Times New Roman"/>
                <w:sz w:val="20"/>
                <w:szCs w:val="20"/>
                <w:lang w:val="fr-BE"/>
              </w:rPr>
            </w:pPr>
            <w:r w:rsidRPr="00C22FD0">
              <w:rPr>
                <w:rFonts w:ascii="Times New Roman" w:hAnsi="Times New Roman" w:cs="Times New Roman"/>
                <w:sz w:val="20"/>
                <w:szCs w:val="20"/>
                <w:lang w:val="fr-BE"/>
              </w:rPr>
              <w:t xml:space="preserve">7 </w:t>
            </w:r>
            <w:r w:rsidR="004508C9" w:rsidRPr="00C22FD0">
              <w:rPr>
                <w:rFonts w:ascii="Times New Roman" w:hAnsi="Times New Roman" w:cs="Times New Roman"/>
                <w:sz w:val="20"/>
                <w:szCs w:val="20"/>
                <w:lang w:val="fr-BE"/>
              </w:rPr>
              <w:t>–</w:t>
            </w:r>
            <w:r w:rsidRPr="00C22FD0">
              <w:rPr>
                <w:rFonts w:ascii="Times New Roman" w:hAnsi="Times New Roman" w:cs="Times New Roman"/>
                <w:sz w:val="20"/>
                <w:szCs w:val="20"/>
                <w:lang w:val="fr-BE"/>
              </w:rPr>
              <w:t xml:space="preserve"> Reuters RIC (Reuters instrument code)</w:t>
            </w:r>
          </w:p>
          <w:p w14:paraId="08F11990" w14:textId="77777777" w:rsidR="00E21451" w:rsidRPr="00C22FD0" w:rsidRDefault="00E21451" w:rsidP="0040755A">
            <w:pPr>
              <w:spacing w:after="0"/>
              <w:rPr>
                <w:rFonts w:ascii="Times New Roman" w:hAnsi="Times New Roman" w:cs="Times New Roman"/>
                <w:sz w:val="20"/>
                <w:szCs w:val="20"/>
                <w:lang w:val="fr-BE"/>
              </w:rPr>
            </w:pPr>
            <w:r w:rsidRPr="00C22FD0">
              <w:rPr>
                <w:rFonts w:ascii="Times New Roman" w:hAnsi="Times New Roman" w:cs="Times New Roman"/>
                <w:sz w:val="20"/>
                <w:szCs w:val="20"/>
                <w:lang w:val="fr-FR"/>
              </w:rPr>
              <w:t xml:space="preserve">8 – </w:t>
            </w:r>
            <w:r w:rsidRPr="00C22FD0">
              <w:rPr>
                <w:rFonts w:ascii="Times New Roman" w:hAnsi="Times New Roman" w:cs="Times New Roman"/>
                <w:sz w:val="20"/>
                <w:szCs w:val="20"/>
                <w:lang w:val="fr-BE"/>
              </w:rPr>
              <w:t>FIGI (Financial Instrument Global Identifier)</w:t>
            </w:r>
          </w:p>
          <w:p w14:paraId="246E69C1" w14:textId="0C775C25" w:rsidR="00E21451" w:rsidRPr="00C22FD0" w:rsidRDefault="00E21451" w:rsidP="0040755A">
            <w:pPr>
              <w:spacing w:after="0"/>
              <w:rPr>
                <w:rFonts w:ascii="Times New Roman" w:hAnsi="Times New Roman" w:cs="Times New Roman"/>
                <w:sz w:val="20"/>
                <w:szCs w:val="20"/>
              </w:rPr>
            </w:pPr>
            <w:r w:rsidRPr="00C22FD0">
              <w:rPr>
                <w:rFonts w:ascii="Times New Roman" w:hAnsi="Times New Roman" w:cs="Times New Roman"/>
                <w:sz w:val="20"/>
                <w:szCs w:val="20"/>
              </w:rPr>
              <w:t xml:space="preserve">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Other code by members of the Association of  National Numbering Agencies</w:t>
            </w:r>
          </w:p>
          <w:p w14:paraId="3ADBCCAF" w14:textId="5A16B0FC" w:rsidR="00E21451" w:rsidRPr="00C22FD0" w:rsidRDefault="00E21451">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99 </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 Code attributed by the undertaking </w:t>
            </w:r>
          </w:p>
          <w:p w14:paraId="1D481890" w14:textId="77777777" w:rsidR="00E21451" w:rsidRPr="00C22FD0" w:rsidRDefault="00E21451">
            <w:pPr>
              <w:spacing w:after="0" w:line="240" w:lineRule="auto"/>
              <w:rPr>
                <w:rFonts w:ascii="Times New Roman" w:hAnsi="Times New Roman" w:cs="Times New Roman"/>
                <w:sz w:val="20"/>
                <w:szCs w:val="20"/>
              </w:rPr>
            </w:pPr>
          </w:p>
          <w:p w14:paraId="71E30E9F" w14:textId="32D6401F"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For exposures types 3 and 5 of C0050 reporting should be done by counterparty and this cell should not be reported.</w:t>
            </w:r>
          </w:p>
          <w:p w14:paraId="2EB4E073" w14:textId="77777777" w:rsidR="00E21451" w:rsidRPr="00C22FD0" w:rsidRDefault="00E21451" w:rsidP="0040755A">
            <w:pPr>
              <w:spacing w:after="0" w:line="240" w:lineRule="auto"/>
              <w:rPr>
                <w:rFonts w:ascii="Times New Roman" w:hAnsi="Times New Roman" w:cs="Times New Roman"/>
                <w:sz w:val="20"/>
                <w:szCs w:val="20"/>
              </w:rPr>
            </w:pPr>
          </w:p>
          <w:p w14:paraId="6C136AD3" w14:textId="687B1BE4"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hAnsi="Times New Roman" w:cs="Times New Roman"/>
                <w:sz w:val="20"/>
                <w:szCs w:val="20"/>
              </w:rPr>
              <w:t xml:space="preserve">If a particular exposure consists of more than one code, each code </w:t>
            </w:r>
            <w:r w:rsidR="00C45CB8" w:rsidRPr="00C22FD0">
              <w:rPr>
                <w:rFonts w:ascii="Times New Roman" w:hAnsi="Times New Roman" w:cs="Times New Roman"/>
                <w:sz w:val="20"/>
                <w:szCs w:val="20"/>
              </w:rPr>
              <w:t>shall</w:t>
            </w:r>
            <w:r w:rsidR="00B66FBC" w:rsidRPr="00C22FD0">
              <w:rPr>
                <w:rFonts w:ascii="Times New Roman" w:hAnsi="Times New Roman" w:cs="Times New Roman"/>
                <w:sz w:val="20"/>
                <w:szCs w:val="20"/>
              </w:rPr>
              <w:t xml:space="preserve"> be</w:t>
            </w:r>
            <w:r w:rsidRPr="00C22FD0">
              <w:rPr>
                <w:rFonts w:ascii="Times New Roman" w:hAnsi="Times New Roman" w:cs="Times New Roman"/>
                <w:sz w:val="20"/>
                <w:szCs w:val="20"/>
              </w:rPr>
              <w:t xml:space="preserve"> listed in a separate line.</w:t>
            </w:r>
          </w:p>
          <w:p w14:paraId="3FF612B2" w14:textId="77777777" w:rsidR="00E21451" w:rsidRPr="00C22FD0" w:rsidRDefault="00E21451">
            <w:pPr>
              <w:spacing w:after="0" w:line="240" w:lineRule="auto"/>
              <w:rPr>
                <w:rFonts w:ascii="Times New Roman" w:eastAsia="Times New Roman" w:hAnsi="Times New Roman" w:cs="Times New Roman"/>
                <w:sz w:val="20"/>
                <w:szCs w:val="20"/>
                <w:lang w:eastAsia="en-GB"/>
              </w:rPr>
            </w:pPr>
          </w:p>
        </w:tc>
      </w:tr>
      <w:tr w:rsidR="00E21451" w:rsidRPr="00C22FD0" w14:paraId="50B3CE6F" w14:textId="77777777" w:rsidTr="0040755A">
        <w:trPr>
          <w:trHeight w:val="549"/>
        </w:trPr>
        <w:tc>
          <w:tcPr>
            <w:tcW w:w="1676" w:type="dxa"/>
            <w:tcBorders>
              <w:top w:val="nil"/>
              <w:left w:val="single" w:sz="4" w:space="0" w:color="auto"/>
              <w:bottom w:val="single" w:sz="4" w:space="0" w:color="auto"/>
              <w:right w:val="single" w:sz="4" w:space="0" w:color="auto"/>
            </w:tcBorders>
            <w:shd w:val="clear" w:color="auto" w:fill="auto"/>
            <w:hideMark/>
          </w:tcPr>
          <w:p w14:paraId="24BEDA7D"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C0080 </w:t>
            </w:r>
          </w:p>
        </w:tc>
        <w:tc>
          <w:tcPr>
            <w:tcW w:w="2020" w:type="dxa"/>
            <w:tcBorders>
              <w:top w:val="nil"/>
              <w:left w:val="nil"/>
              <w:bottom w:val="single" w:sz="4" w:space="0" w:color="auto"/>
              <w:right w:val="single" w:sz="4" w:space="0" w:color="auto"/>
            </w:tcBorders>
            <w:shd w:val="clear" w:color="auto" w:fill="auto"/>
            <w:hideMark/>
          </w:tcPr>
          <w:p w14:paraId="48D0C18E"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External rating</w:t>
            </w:r>
          </w:p>
        </w:tc>
        <w:tc>
          <w:tcPr>
            <w:tcW w:w="5376" w:type="dxa"/>
            <w:tcBorders>
              <w:top w:val="single" w:sz="4" w:space="0" w:color="auto"/>
              <w:left w:val="nil"/>
              <w:bottom w:val="single" w:sz="4" w:space="0" w:color="auto"/>
              <w:right w:val="single" w:sz="4" w:space="0" w:color="auto"/>
            </w:tcBorders>
            <w:shd w:val="clear" w:color="auto" w:fill="auto"/>
            <w:hideMark/>
          </w:tcPr>
          <w:p w14:paraId="0B9E3DC1" w14:textId="1488AF76" w:rsidR="00E21451" w:rsidRPr="00C22FD0" w:rsidRDefault="00E21451" w:rsidP="00C63E00">
            <w:pPr>
              <w:spacing w:after="0" w:line="240" w:lineRule="auto"/>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 xml:space="preserve">Rating of the exposure at the reporting reference date </w:t>
            </w:r>
            <w:del w:id="1507" w:author="Author">
              <w:r w:rsidRPr="00C22FD0" w:rsidDel="00C63E00">
                <w:rPr>
                  <w:rFonts w:ascii="Times New Roman" w:hAnsi="Times New Roman" w:cs="Times New Roman"/>
                  <w:sz w:val="20"/>
                  <w:szCs w:val="20"/>
                </w:rPr>
                <w:delText xml:space="preserve">issued </w:delText>
              </w:r>
            </w:del>
            <w:ins w:id="1508" w:author="Author">
              <w:r w:rsidR="00C63E00" w:rsidRPr="00C22FD0">
                <w:rPr>
                  <w:rFonts w:ascii="Times New Roman" w:hAnsi="Times New Roman" w:cs="Times New Roman"/>
                  <w:sz w:val="20"/>
                  <w:szCs w:val="20"/>
                </w:rPr>
                <w:t xml:space="preserve">provided </w:t>
              </w:r>
            </w:ins>
            <w:r w:rsidRPr="00C22FD0">
              <w:rPr>
                <w:rFonts w:ascii="Times New Roman" w:hAnsi="Times New Roman" w:cs="Times New Roman"/>
                <w:sz w:val="20"/>
                <w:szCs w:val="20"/>
              </w:rPr>
              <w:t xml:space="preserve">by the nominated credit assessment institution (ECAI). </w:t>
            </w:r>
          </w:p>
        </w:tc>
      </w:tr>
      <w:tr w:rsidR="00E21451" w:rsidRPr="00C22FD0" w14:paraId="643171C1" w14:textId="77777777" w:rsidTr="0040755A">
        <w:trPr>
          <w:trHeight w:val="349"/>
        </w:trPr>
        <w:tc>
          <w:tcPr>
            <w:tcW w:w="1676" w:type="dxa"/>
            <w:tcBorders>
              <w:top w:val="nil"/>
              <w:left w:val="single" w:sz="4" w:space="0" w:color="auto"/>
              <w:bottom w:val="single" w:sz="4" w:space="0" w:color="auto"/>
              <w:right w:val="single" w:sz="4" w:space="0" w:color="auto"/>
            </w:tcBorders>
            <w:shd w:val="clear" w:color="auto" w:fill="auto"/>
            <w:hideMark/>
          </w:tcPr>
          <w:p w14:paraId="1D035071"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C0090 </w:t>
            </w:r>
          </w:p>
        </w:tc>
        <w:tc>
          <w:tcPr>
            <w:tcW w:w="2020" w:type="dxa"/>
            <w:tcBorders>
              <w:top w:val="nil"/>
              <w:left w:val="nil"/>
              <w:bottom w:val="single" w:sz="4" w:space="0" w:color="auto"/>
              <w:right w:val="single" w:sz="4" w:space="0" w:color="auto"/>
            </w:tcBorders>
            <w:shd w:val="clear" w:color="auto" w:fill="auto"/>
            <w:hideMark/>
          </w:tcPr>
          <w:p w14:paraId="2331C9E8"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Nominated ECAI</w:t>
            </w:r>
          </w:p>
        </w:tc>
        <w:tc>
          <w:tcPr>
            <w:tcW w:w="5376" w:type="dxa"/>
            <w:tcBorders>
              <w:top w:val="nil"/>
              <w:left w:val="nil"/>
              <w:bottom w:val="single" w:sz="4" w:space="0" w:color="auto"/>
              <w:right w:val="single" w:sz="4" w:space="0" w:color="auto"/>
            </w:tcBorders>
            <w:shd w:val="clear" w:color="auto" w:fill="auto"/>
            <w:hideMark/>
          </w:tcPr>
          <w:p w14:paraId="4A95DBE2" w14:textId="62AB7889" w:rsidR="00C63E00" w:rsidRPr="00C22FD0" w:rsidRDefault="00E21451">
            <w:pPr>
              <w:spacing w:after="0" w:line="240" w:lineRule="auto"/>
              <w:rPr>
                <w:ins w:id="1509" w:author="Author"/>
                <w:rFonts w:ascii="Times New Roman" w:hAnsi="Times New Roman" w:cs="Times New Roman"/>
                <w:sz w:val="20"/>
                <w:szCs w:val="20"/>
                <w:rPrChange w:id="1510" w:author="Author">
                  <w:rPr>
                    <w:ins w:id="1511" w:author="Author"/>
                    <w:rFonts w:ascii="Times New Roman" w:hAnsi="Times New Roman" w:cs="Times New Roman"/>
                    <w:sz w:val="20"/>
                    <w:szCs w:val="20"/>
                    <w:highlight w:val="yellow"/>
                  </w:rPr>
                </w:rPrChange>
              </w:rPr>
              <w:pPrChange w:id="1512" w:author="Author">
                <w:pPr/>
              </w:pPrChange>
            </w:pPr>
            <w:r w:rsidRPr="00C22FD0">
              <w:rPr>
                <w:rFonts w:ascii="Times New Roman" w:hAnsi="Times New Roman" w:cs="Times New Roman"/>
                <w:sz w:val="20"/>
                <w:szCs w:val="20"/>
              </w:rPr>
              <w:t>Identify the credit assessment institution (ECAI) giving the external rating</w:t>
            </w:r>
            <w:ins w:id="1513" w:author="Author">
              <w:r w:rsidR="00C63E00" w:rsidRPr="00C22FD0">
                <w:rPr>
                  <w:rFonts w:ascii="Times New Roman" w:hAnsi="Times New Roman" w:cs="Times New Roman"/>
                  <w:sz w:val="20"/>
                  <w:szCs w:val="20"/>
                </w:rPr>
                <w:t xml:space="preserve"> </w:t>
              </w:r>
            </w:ins>
            <w:del w:id="1514" w:author="Author">
              <w:r w:rsidRPr="00C22FD0" w:rsidDel="00C63E00">
                <w:rPr>
                  <w:rFonts w:ascii="Times New Roman" w:hAnsi="Times New Roman" w:cs="Times New Roman"/>
                  <w:sz w:val="20"/>
                  <w:szCs w:val="20"/>
                </w:rPr>
                <w:delText xml:space="preserve">. </w:delText>
              </w:r>
            </w:del>
            <w:ins w:id="1515" w:author="Author">
              <w:r w:rsidR="00C63E00" w:rsidRPr="00C22FD0">
                <w:rPr>
                  <w:rFonts w:ascii="Times New Roman" w:hAnsi="Times New Roman" w:cs="Times New Roman"/>
                  <w:sz w:val="20"/>
                  <w:szCs w:val="20"/>
                </w:rPr>
                <w:t xml:space="preserve">in C0080, by using the following closed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In case </w:t>
              </w:r>
              <w:del w:id="1516" w:author="Author">
                <w:r w:rsidR="00C63E00" w:rsidRPr="00C22FD0" w:rsidDel="00C01294">
                  <w:rPr>
                    <w:rFonts w:ascii="Times New Roman" w:hAnsi="Times New Roman" w:cs="Times New Roman"/>
                    <w:sz w:val="20"/>
                    <w:szCs w:val="20"/>
                  </w:rPr>
                  <w:delText xml:space="preserve">of new </w:delText>
                </w:r>
              </w:del>
              <w:r w:rsidR="00C63E00" w:rsidRPr="00C22FD0">
                <w:rPr>
                  <w:rFonts w:ascii="Times New Roman" w:hAnsi="Times New Roman" w:cs="Times New Roman"/>
                  <w:sz w:val="20"/>
                  <w:szCs w:val="20"/>
                </w:rPr>
                <w:t xml:space="preserve">a new Credit Rating Agency </w:t>
              </w:r>
              <w:del w:id="1517" w:author="Author">
                <w:r w:rsidR="00C63E00" w:rsidRPr="00C22FD0" w:rsidDel="00C01294">
                  <w:rPr>
                    <w:rFonts w:ascii="Times New Roman" w:hAnsi="Times New Roman" w:cs="Times New Roman"/>
                    <w:sz w:val="20"/>
                    <w:szCs w:val="20"/>
                  </w:rPr>
                  <w:delText>use</w:delText>
                </w:r>
              </w:del>
              <w:r w:rsidR="00C01294" w:rsidRPr="00C22FD0">
                <w:rPr>
                  <w:rFonts w:ascii="Times New Roman" w:hAnsi="Times New Roman" w:cs="Times New Roman"/>
                  <w:sz w:val="20"/>
                  <w:szCs w:val="20"/>
                  <w:rPrChange w:id="1518" w:author="Author">
                    <w:rPr>
                      <w:rFonts w:ascii="Times New Roman" w:hAnsi="Times New Roman" w:cs="Times New Roman"/>
                      <w:sz w:val="20"/>
                      <w:szCs w:val="20"/>
                      <w:highlight w:val="cyan"/>
                    </w:rPr>
                  </w:rPrChange>
                </w:rPr>
                <w:t>is</w:t>
              </w:r>
              <w:r w:rsidR="00C63E00" w:rsidRPr="00C22FD0">
                <w:rPr>
                  <w:rFonts w:ascii="Times New Roman" w:hAnsi="Times New Roman" w:cs="Times New Roman"/>
                  <w:sz w:val="20"/>
                  <w:szCs w:val="20"/>
                </w:rPr>
                <w:t xml:space="preserve"> </w:t>
              </w:r>
              <w:r w:rsidR="00C01294" w:rsidRPr="00C22FD0">
                <w:rPr>
                  <w:rFonts w:ascii="Times New Roman" w:hAnsi="Times New Roman" w:cs="Times New Roman"/>
                  <w:sz w:val="20"/>
                  <w:szCs w:val="20"/>
                  <w:rPrChange w:id="1519" w:author="Author">
                    <w:rPr>
                      <w:rFonts w:ascii="Times New Roman" w:hAnsi="Times New Roman" w:cs="Times New Roman"/>
                      <w:sz w:val="20"/>
                      <w:szCs w:val="20"/>
                      <w:highlight w:val="cyan"/>
                    </w:rPr>
                  </w:rPrChange>
                </w:rPr>
                <w:t>registered or certified</w:t>
              </w:r>
              <w:del w:id="1520" w:author="Author">
                <w:r w:rsidR="00C63E00" w:rsidRPr="00C22FD0" w:rsidDel="00C01294">
                  <w:rPr>
                    <w:rFonts w:ascii="Times New Roman" w:hAnsi="Times New Roman" w:cs="Times New Roman"/>
                    <w:sz w:val="20"/>
                    <w:szCs w:val="20"/>
                  </w:rPr>
                  <w:delText>authorised</w:delText>
                </w:r>
              </w:del>
              <w:r w:rsidR="00C63E00" w:rsidRPr="00C22FD0">
                <w:rPr>
                  <w:rFonts w:ascii="Times New Roman" w:hAnsi="Times New Roman" w:cs="Times New Roman"/>
                  <w:sz w:val="20"/>
                  <w:szCs w:val="20"/>
                </w:rPr>
                <w:t xml:space="preserve"> by ESMA and while the closed list is not up-dated please report “Other</w:t>
              </w:r>
              <w:r w:rsidR="00C01294" w:rsidRPr="00C22FD0">
                <w:rPr>
                  <w:rFonts w:ascii="Times New Roman" w:hAnsi="Times New Roman" w:cs="Times New Roman"/>
                  <w:sz w:val="20"/>
                  <w:szCs w:val="20"/>
                  <w:rPrChange w:id="1521" w:author="Author">
                    <w:rPr>
                      <w:rFonts w:ascii="Times New Roman" w:hAnsi="Times New Roman" w:cs="Times New Roman"/>
                      <w:sz w:val="20"/>
                      <w:szCs w:val="20"/>
                      <w:highlight w:val="yellow"/>
                    </w:rPr>
                  </w:rPrChange>
                </w:rPr>
                <w:t xml:space="preserve"> nominated ECAI</w:t>
              </w:r>
              <w:r w:rsidR="00C63E00" w:rsidRPr="00C22FD0">
                <w:rPr>
                  <w:rFonts w:ascii="Times New Roman" w:hAnsi="Times New Roman" w:cs="Times New Roman"/>
                  <w:sz w:val="20"/>
                  <w:szCs w:val="20"/>
                </w:rPr>
                <w:t>”.</w:t>
              </w:r>
            </w:ins>
          </w:p>
          <w:p w14:paraId="673C1973" w14:textId="77777777" w:rsidR="00C01294" w:rsidRPr="00C22FD0" w:rsidRDefault="00C01294">
            <w:pPr>
              <w:spacing w:after="0" w:line="240" w:lineRule="auto"/>
              <w:rPr>
                <w:ins w:id="1522" w:author="Author"/>
                <w:rFonts w:ascii="Times New Roman" w:hAnsi="Times New Roman" w:cs="Times New Roman"/>
                <w:sz w:val="20"/>
                <w:szCs w:val="20"/>
              </w:rPr>
              <w:pPrChange w:id="1523" w:author="Author">
                <w:pPr/>
              </w:pPrChange>
            </w:pPr>
          </w:p>
          <w:p w14:paraId="03116E98" w14:textId="77777777" w:rsidR="00C63E00" w:rsidRPr="00C22FD0" w:rsidRDefault="00C63E00" w:rsidP="00C63E00">
            <w:pPr>
              <w:spacing w:after="0" w:line="240" w:lineRule="auto"/>
              <w:rPr>
                <w:ins w:id="1524" w:author="Author"/>
                <w:rFonts w:ascii="Times New Roman" w:hAnsi="Times New Roman" w:cs="Times New Roman"/>
                <w:sz w:val="20"/>
                <w:szCs w:val="20"/>
              </w:rPr>
            </w:pPr>
            <w:ins w:id="1525" w:author="Author">
              <w:del w:id="1526" w:author="Author">
                <w:r w:rsidRPr="00C22FD0" w:rsidDel="00C01294">
                  <w:rPr>
                    <w:rFonts w:ascii="Times New Roman" w:hAnsi="Times New Roman" w:cs="Times New Roman"/>
                    <w:sz w:val="20"/>
                    <w:szCs w:val="20"/>
                  </w:rPr>
                  <w:delText>[list to be added]</w:delText>
                </w:r>
              </w:del>
            </w:ins>
          </w:p>
          <w:p w14:paraId="0F2DA89F" w14:textId="77777777" w:rsidR="00C01294" w:rsidRPr="00C22FD0" w:rsidRDefault="00C01294" w:rsidP="00C01294">
            <w:pPr>
              <w:spacing w:after="0" w:line="240" w:lineRule="auto"/>
              <w:rPr>
                <w:ins w:id="1527" w:author="Author"/>
                <w:rFonts w:ascii="Times New Roman" w:hAnsi="Times New Roman" w:cs="Times New Roman"/>
                <w:sz w:val="20"/>
                <w:szCs w:val="20"/>
              </w:rPr>
            </w:pPr>
            <w:ins w:id="1528" w:author="Author">
              <w:r w:rsidRPr="00C22FD0">
                <w:rPr>
                  <w:rFonts w:ascii="Times New Roman" w:hAnsi="Times New Roman" w:cs="Times New Roman"/>
                  <w:sz w:val="20"/>
                  <w:szCs w:val="20"/>
                </w:rPr>
                <w:t>- Euler Hermes Rating GmbH (LEI code: 391200QXGLWHK9VK6V27)</w:t>
              </w:r>
            </w:ins>
          </w:p>
          <w:p w14:paraId="65AA9F0C" w14:textId="77777777" w:rsidR="00C01294" w:rsidRPr="00C22FD0" w:rsidRDefault="00C01294">
            <w:pPr>
              <w:spacing w:after="0" w:line="240" w:lineRule="auto"/>
              <w:rPr>
                <w:ins w:id="1529" w:author="Author"/>
                <w:rFonts w:ascii="Times New Roman" w:hAnsi="Times New Roman" w:cs="Times New Roman"/>
                <w:sz w:val="20"/>
                <w:szCs w:val="20"/>
              </w:rPr>
              <w:pPrChange w:id="1530" w:author="Author">
                <w:pPr/>
              </w:pPrChange>
            </w:pPr>
            <w:ins w:id="1531" w:author="Author">
              <w:r w:rsidRPr="00C22FD0">
                <w:rPr>
                  <w:rFonts w:ascii="Times New Roman" w:hAnsi="Times New Roman" w:cs="Times New Roman"/>
                  <w:sz w:val="20"/>
                  <w:szCs w:val="20"/>
                </w:rPr>
                <w:t>- Japan Credit Rating Agency Ltd (LEI code: 35380002378CEGMRVW86)</w:t>
              </w:r>
            </w:ins>
          </w:p>
          <w:p w14:paraId="5DA46D8B" w14:textId="77777777" w:rsidR="00C01294" w:rsidRPr="00C22FD0" w:rsidRDefault="00C01294">
            <w:pPr>
              <w:spacing w:after="0" w:line="240" w:lineRule="auto"/>
              <w:rPr>
                <w:ins w:id="1532" w:author="Author"/>
                <w:rFonts w:ascii="Times New Roman" w:hAnsi="Times New Roman" w:cs="Times New Roman"/>
                <w:sz w:val="20"/>
                <w:szCs w:val="20"/>
              </w:rPr>
              <w:pPrChange w:id="1533" w:author="Author">
                <w:pPr/>
              </w:pPrChange>
            </w:pPr>
            <w:ins w:id="1534" w:author="Author">
              <w:r w:rsidRPr="00C22FD0">
                <w:rPr>
                  <w:rFonts w:ascii="Times New Roman" w:hAnsi="Times New Roman" w:cs="Times New Roman"/>
                  <w:sz w:val="20"/>
                  <w:szCs w:val="20"/>
                </w:rPr>
                <w:t>- BCRA-Credit Rating Agency AD (LEI code: 747800Z0IC3P66HTQ142)</w:t>
              </w:r>
            </w:ins>
          </w:p>
          <w:p w14:paraId="080B53B4" w14:textId="77777777" w:rsidR="00C01294" w:rsidRPr="00C22FD0" w:rsidRDefault="00C01294">
            <w:pPr>
              <w:spacing w:after="0" w:line="240" w:lineRule="auto"/>
              <w:rPr>
                <w:ins w:id="1535" w:author="Author"/>
                <w:rFonts w:ascii="Times New Roman" w:hAnsi="Times New Roman" w:cs="Times New Roman"/>
                <w:sz w:val="20"/>
                <w:szCs w:val="20"/>
                <w:lang w:val="de-DE"/>
                <w:rPrChange w:id="1536" w:author="Author">
                  <w:rPr>
                    <w:ins w:id="1537" w:author="Author"/>
                    <w:rFonts w:ascii="Times New Roman" w:hAnsi="Times New Roman" w:cs="Times New Roman"/>
                    <w:sz w:val="20"/>
                    <w:szCs w:val="20"/>
                  </w:rPr>
                </w:rPrChange>
              </w:rPr>
              <w:pPrChange w:id="1538" w:author="Author">
                <w:pPr/>
              </w:pPrChange>
            </w:pPr>
            <w:ins w:id="1539" w:author="Author">
              <w:r w:rsidRPr="00C22FD0">
                <w:rPr>
                  <w:rFonts w:ascii="Times New Roman" w:hAnsi="Times New Roman" w:cs="Times New Roman"/>
                  <w:sz w:val="20"/>
                  <w:szCs w:val="20"/>
                  <w:lang w:val="de-DE"/>
                  <w:rPrChange w:id="1540" w:author="Author">
                    <w:rPr>
                      <w:rFonts w:ascii="Times New Roman" w:hAnsi="Times New Roman" w:cs="Times New Roman"/>
                      <w:sz w:val="20"/>
                      <w:szCs w:val="20"/>
                    </w:rPr>
                  </w:rPrChange>
                </w:rPr>
                <w:t>- Creditreform Rating AG (LEI code: 391200PHL11KDUTTST66)</w:t>
              </w:r>
            </w:ins>
          </w:p>
          <w:p w14:paraId="3596CA94" w14:textId="77777777" w:rsidR="00C01294" w:rsidRPr="00C22FD0" w:rsidRDefault="00C01294">
            <w:pPr>
              <w:spacing w:after="0" w:line="240" w:lineRule="auto"/>
              <w:rPr>
                <w:ins w:id="1541" w:author="Author"/>
                <w:rFonts w:ascii="Times New Roman" w:hAnsi="Times New Roman" w:cs="Times New Roman"/>
                <w:sz w:val="20"/>
                <w:szCs w:val="20"/>
              </w:rPr>
              <w:pPrChange w:id="1542" w:author="Author">
                <w:pPr/>
              </w:pPrChange>
            </w:pPr>
            <w:ins w:id="1543" w:author="Author">
              <w:r w:rsidRPr="00C22FD0">
                <w:rPr>
                  <w:rFonts w:ascii="Times New Roman" w:hAnsi="Times New Roman" w:cs="Times New Roman"/>
                  <w:sz w:val="20"/>
                  <w:szCs w:val="20"/>
                </w:rPr>
                <w:t xml:space="preserve">- Scope Ratings AG (previously PSR Rating GmbH) (LEI code: </w:t>
              </w:r>
              <w:r w:rsidRPr="00C22FD0">
                <w:rPr>
                  <w:rFonts w:ascii="Times New Roman" w:hAnsi="Times New Roman" w:cs="Times New Roman"/>
                  <w:sz w:val="20"/>
                  <w:szCs w:val="20"/>
                </w:rPr>
                <w:lastRenderedPageBreak/>
                <w:t>391200WU1EZUQFHDWE91)</w:t>
              </w:r>
            </w:ins>
          </w:p>
          <w:p w14:paraId="74E64D5B" w14:textId="77777777" w:rsidR="00C01294" w:rsidRPr="00C22FD0" w:rsidRDefault="00C01294">
            <w:pPr>
              <w:spacing w:after="0" w:line="240" w:lineRule="auto"/>
              <w:rPr>
                <w:ins w:id="1544" w:author="Author"/>
                <w:rFonts w:ascii="Times New Roman" w:hAnsi="Times New Roman" w:cs="Times New Roman"/>
                <w:sz w:val="20"/>
                <w:szCs w:val="20"/>
                <w:lang w:val="de-DE"/>
                <w:rPrChange w:id="1545" w:author="Author">
                  <w:rPr>
                    <w:ins w:id="1546" w:author="Author"/>
                    <w:rFonts w:ascii="Times New Roman" w:hAnsi="Times New Roman" w:cs="Times New Roman"/>
                    <w:sz w:val="20"/>
                    <w:szCs w:val="20"/>
                  </w:rPr>
                </w:rPrChange>
              </w:rPr>
              <w:pPrChange w:id="1547" w:author="Author">
                <w:pPr/>
              </w:pPrChange>
            </w:pPr>
            <w:ins w:id="1548" w:author="Author">
              <w:r w:rsidRPr="00C22FD0">
                <w:rPr>
                  <w:rFonts w:ascii="Times New Roman" w:hAnsi="Times New Roman" w:cs="Times New Roman"/>
                  <w:sz w:val="20"/>
                  <w:szCs w:val="20"/>
                  <w:lang w:val="de-DE"/>
                  <w:rPrChange w:id="1549" w:author="Author">
                    <w:rPr>
                      <w:rFonts w:ascii="Times New Roman" w:hAnsi="Times New Roman" w:cs="Times New Roman"/>
                      <w:sz w:val="20"/>
                      <w:szCs w:val="20"/>
                    </w:rPr>
                  </w:rPrChange>
                </w:rPr>
                <w:t>- ICAP Group SA (LEI code: 2138008U6LKT8VG2UK85)</w:t>
              </w:r>
            </w:ins>
          </w:p>
          <w:p w14:paraId="423281BD" w14:textId="77777777" w:rsidR="00C01294" w:rsidRPr="00C22FD0" w:rsidRDefault="00C01294">
            <w:pPr>
              <w:spacing w:after="0" w:line="240" w:lineRule="auto"/>
              <w:rPr>
                <w:ins w:id="1550" w:author="Author"/>
                <w:rFonts w:ascii="Times New Roman" w:hAnsi="Times New Roman" w:cs="Times New Roman"/>
                <w:sz w:val="20"/>
                <w:szCs w:val="20"/>
                <w:lang w:val="de-DE"/>
                <w:rPrChange w:id="1551" w:author="Author">
                  <w:rPr>
                    <w:ins w:id="1552" w:author="Author"/>
                    <w:rFonts w:ascii="Times New Roman" w:hAnsi="Times New Roman" w:cs="Times New Roman"/>
                    <w:sz w:val="20"/>
                    <w:szCs w:val="20"/>
                  </w:rPr>
                </w:rPrChange>
              </w:rPr>
              <w:pPrChange w:id="1553" w:author="Author">
                <w:pPr/>
              </w:pPrChange>
            </w:pPr>
            <w:ins w:id="1554" w:author="Author">
              <w:r w:rsidRPr="00C22FD0">
                <w:rPr>
                  <w:rFonts w:ascii="Times New Roman" w:hAnsi="Times New Roman" w:cs="Times New Roman"/>
                  <w:sz w:val="20"/>
                  <w:szCs w:val="20"/>
                  <w:lang w:val="de-DE"/>
                  <w:rPrChange w:id="1555" w:author="Author">
                    <w:rPr>
                      <w:rFonts w:ascii="Times New Roman" w:hAnsi="Times New Roman" w:cs="Times New Roman"/>
                      <w:sz w:val="20"/>
                      <w:szCs w:val="20"/>
                    </w:rPr>
                  </w:rPrChange>
                </w:rPr>
                <w:t>- GBB-Rating Gesellschaft für Bonitätsbeurteilung GmbH (LEI code: 391200OLWXCTKPADVV72)</w:t>
              </w:r>
            </w:ins>
          </w:p>
          <w:p w14:paraId="26A7F5DF" w14:textId="77777777" w:rsidR="00C01294" w:rsidRPr="00C22FD0" w:rsidRDefault="00C01294">
            <w:pPr>
              <w:spacing w:after="0" w:line="240" w:lineRule="auto"/>
              <w:rPr>
                <w:ins w:id="1556" w:author="Author"/>
                <w:rFonts w:ascii="Times New Roman" w:hAnsi="Times New Roman" w:cs="Times New Roman"/>
                <w:sz w:val="20"/>
                <w:szCs w:val="20"/>
                <w:lang w:val="de-DE"/>
                <w:rPrChange w:id="1557" w:author="Author">
                  <w:rPr>
                    <w:ins w:id="1558" w:author="Author"/>
                    <w:rFonts w:ascii="Times New Roman" w:hAnsi="Times New Roman" w:cs="Times New Roman"/>
                    <w:sz w:val="20"/>
                    <w:szCs w:val="20"/>
                  </w:rPr>
                </w:rPrChange>
              </w:rPr>
              <w:pPrChange w:id="1559" w:author="Author">
                <w:pPr/>
              </w:pPrChange>
            </w:pPr>
            <w:ins w:id="1560" w:author="Author">
              <w:r w:rsidRPr="00C22FD0">
                <w:rPr>
                  <w:rFonts w:ascii="Times New Roman" w:hAnsi="Times New Roman" w:cs="Times New Roman"/>
                  <w:sz w:val="20"/>
                  <w:szCs w:val="20"/>
                  <w:lang w:val="de-DE"/>
                  <w:rPrChange w:id="1561" w:author="Author">
                    <w:rPr>
                      <w:rFonts w:ascii="Times New Roman" w:hAnsi="Times New Roman" w:cs="Times New Roman"/>
                      <w:sz w:val="20"/>
                      <w:szCs w:val="20"/>
                    </w:rPr>
                  </w:rPrChange>
                </w:rPr>
                <w:t>- ASSEKURATA Assekuranz Rating-Agentur GmbH (LEI code: 529900977LETWLJF3295)</w:t>
              </w:r>
            </w:ins>
          </w:p>
          <w:p w14:paraId="1490270F" w14:textId="77777777" w:rsidR="00C01294" w:rsidRPr="00C22FD0" w:rsidRDefault="00C01294">
            <w:pPr>
              <w:spacing w:after="0" w:line="240" w:lineRule="auto"/>
              <w:rPr>
                <w:ins w:id="1562" w:author="Author"/>
                <w:rFonts w:ascii="Times New Roman" w:hAnsi="Times New Roman" w:cs="Times New Roman"/>
                <w:sz w:val="20"/>
                <w:szCs w:val="20"/>
              </w:rPr>
              <w:pPrChange w:id="1563" w:author="Author">
                <w:pPr/>
              </w:pPrChange>
            </w:pPr>
            <w:ins w:id="1564" w:author="Author">
              <w:r w:rsidRPr="00C22FD0">
                <w:rPr>
                  <w:rFonts w:ascii="Times New Roman" w:hAnsi="Times New Roman" w:cs="Times New Roman"/>
                  <w:sz w:val="20"/>
                  <w:szCs w:val="20"/>
                </w:rPr>
                <w:t xml:space="preserve">- ARC Ratings, S.A. (previously </w:t>
              </w:r>
              <w:proofErr w:type="spellStart"/>
              <w:r w:rsidRPr="00C22FD0">
                <w:rPr>
                  <w:rFonts w:ascii="Times New Roman" w:hAnsi="Times New Roman" w:cs="Times New Roman"/>
                  <w:sz w:val="20"/>
                  <w:szCs w:val="20"/>
                </w:rPr>
                <w:t>Companhia</w:t>
              </w:r>
              <w:proofErr w:type="spellEnd"/>
              <w:r w:rsidRPr="00C22FD0">
                <w:rPr>
                  <w:rFonts w:ascii="Times New Roman" w:hAnsi="Times New Roman" w:cs="Times New Roman"/>
                  <w:sz w:val="20"/>
                  <w:szCs w:val="20"/>
                </w:rPr>
                <w:t xml:space="preserve"> Portuguesa de Rating, S.A) (LEI code: 213800OZNJQMV6UA7D79)</w:t>
              </w:r>
            </w:ins>
          </w:p>
          <w:p w14:paraId="79372304" w14:textId="77777777" w:rsidR="00C01294" w:rsidRPr="00C22FD0" w:rsidRDefault="00C01294">
            <w:pPr>
              <w:spacing w:after="0" w:line="240" w:lineRule="auto"/>
              <w:rPr>
                <w:ins w:id="1565" w:author="Author"/>
                <w:rFonts w:ascii="Times New Roman" w:hAnsi="Times New Roman" w:cs="Times New Roman"/>
                <w:sz w:val="20"/>
                <w:szCs w:val="20"/>
              </w:rPr>
              <w:pPrChange w:id="1566" w:author="Author">
                <w:pPr/>
              </w:pPrChange>
            </w:pPr>
            <w:ins w:id="1567" w:author="Author">
              <w:r w:rsidRPr="00C22FD0">
                <w:rPr>
                  <w:rFonts w:ascii="Times New Roman" w:hAnsi="Times New Roman" w:cs="Times New Roman"/>
                  <w:sz w:val="20"/>
                  <w:szCs w:val="20"/>
                </w:rPr>
                <w:t>- AM Best Europe-Rating Services Ltd. (AMBERS) (LEI code: 549300VO8J8E5IQV1T26)</w:t>
              </w:r>
            </w:ins>
          </w:p>
          <w:p w14:paraId="534755F9" w14:textId="77777777" w:rsidR="00C01294" w:rsidRPr="00C22FD0" w:rsidRDefault="00C01294">
            <w:pPr>
              <w:spacing w:after="0" w:line="240" w:lineRule="auto"/>
              <w:rPr>
                <w:ins w:id="1568" w:author="Author"/>
                <w:rFonts w:ascii="Times New Roman" w:hAnsi="Times New Roman" w:cs="Times New Roman"/>
                <w:sz w:val="20"/>
                <w:szCs w:val="20"/>
              </w:rPr>
              <w:pPrChange w:id="1569" w:author="Author">
                <w:pPr/>
              </w:pPrChange>
            </w:pPr>
            <w:ins w:id="1570" w:author="Author">
              <w:r w:rsidRPr="00C22FD0">
                <w:rPr>
                  <w:rFonts w:ascii="Times New Roman" w:hAnsi="Times New Roman" w:cs="Times New Roman"/>
                  <w:sz w:val="20"/>
                  <w:szCs w:val="20"/>
                </w:rPr>
                <w:t>- DBRS Ratings Limited (LEI code: 5493008CGCDQLGT3EH93)</w:t>
              </w:r>
            </w:ins>
          </w:p>
          <w:p w14:paraId="72BA2585" w14:textId="77777777" w:rsidR="00C01294" w:rsidRPr="00C22FD0" w:rsidRDefault="00C01294">
            <w:pPr>
              <w:spacing w:after="0" w:line="240" w:lineRule="auto"/>
              <w:rPr>
                <w:ins w:id="1571" w:author="Author"/>
                <w:rFonts w:ascii="Times New Roman" w:hAnsi="Times New Roman" w:cs="Times New Roman"/>
                <w:sz w:val="20"/>
                <w:szCs w:val="20"/>
              </w:rPr>
              <w:pPrChange w:id="1572" w:author="Author">
                <w:pPr/>
              </w:pPrChange>
            </w:pPr>
            <w:ins w:id="1573" w:author="Author">
              <w:r w:rsidRPr="00C22FD0">
                <w:rPr>
                  <w:rFonts w:ascii="Times New Roman" w:hAnsi="Times New Roman" w:cs="Times New Roman"/>
                  <w:sz w:val="20"/>
                  <w:szCs w:val="20"/>
                </w:rPr>
                <w:t>- Fitch France S.A.S. (LEI code: 2138009Y4TCZT6QOJO69)</w:t>
              </w:r>
            </w:ins>
          </w:p>
          <w:p w14:paraId="6A3E4704" w14:textId="77777777" w:rsidR="00C01294" w:rsidRPr="00C22FD0" w:rsidRDefault="00C01294">
            <w:pPr>
              <w:spacing w:after="0" w:line="240" w:lineRule="auto"/>
              <w:rPr>
                <w:ins w:id="1574" w:author="Author"/>
                <w:rFonts w:ascii="Times New Roman" w:hAnsi="Times New Roman" w:cs="Times New Roman"/>
                <w:sz w:val="20"/>
                <w:szCs w:val="20"/>
                <w:lang w:val="de-DE"/>
                <w:rPrChange w:id="1575" w:author="Author">
                  <w:rPr>
                    <w:ins w:id="1576" w:author="Author"/>
                    <w:rFonts w:ascii="Times New Roman" w:hAnsi="Times New Roman" w:cs="Times New Roman"/>
                    <w:sz w:val="20"/>
                    <w:szCs w:val="20"/>
                  </w:rPr>
                </w:rPrChange>
              </w:rPr>
              <w:pPrChange w:id="1577" w:author="Author">
                <w:pPr/>
              </w:pPrChange>
            </w:pPr>
            <w:ins w:id="1578" w:author="Author">
              <w:r w:rsidRPr="00C22FD0">
                <w:rPr>
                  <w:rFonts w:ascii="Times New Roman" w:hAnsi="Times New Roman" w:cs="Times New Roman"/>
                  <w:sz w:val="20"/>
                  <w:szCs w:val="20"/>
                  <w:lang w:val="de-DE"/>
                  <w:rPrChange w:id="1579" w:author="Author">
                    <w:rPr>
                      <w:rFonts w:ascii="Times New Roman" w:hAnsi="Times New Roman" w:cs="Times New Roman"/>
                      <w:sz w:val="20"/>
                      <w:szCs w:val="20"/>
                    </w:rPr>
                  </w:rPrChange>
                </w:rPr>
                <w:t>- Fitch Deutschland GmbH (LEI code: 213800JEMOT1H45VN340)</w:t>
              </w:r>
            </w:ins>
          </w:p>
          <w:p w14:paraId="72374D46" w14:textId="77777777" w:rsidR="00C01294" w:rsidRPr="00C22FD0" w:rsidRDefault="00C01294">
            <w:pPr>
              <w:spacing w:after="0" w:line="240" w:lineRule="auto"/>
              <w:rPr>
                <w:ins w:id="1580" w:author="Author"/>
                <w:rFonts w:ascii="Times New Roman" w:hAnsi="Times New Roman" w:cs="Times New Roman"/>
                <w:sz w:val="20"/>
                <w:szCs w:val="20"/>
                <w:lang w:val="de-DE"/>
                <w:rPrChange w:id="1581" w:author="Author">
                  <w:rPr>
                    <w:ins w:id="1582" w:author="Author"/>
                    <w:rFonts w:ascii="Times New Roman" w:hAnsi="Times New Roman" w:cs="Times New Roman"/>
                    <w:sz w:val="20"/>
                    <w:szCs w:val="20"/>
                  </w:rPr>
                </w:rPrChange>
              </w:rPr>
              <w:pPrChange w:id="1583" w:author="Author">
                <w:pPr/>
              </w:pPrChange>
            </w:pPr>
            <w:ins w:id="1584" w:author="Author">
              <w:r w:rsidRPr="00C22FD0">
                <w:rPr>
                  <w:rFonts w:ascii="Times New Roman" w:hAnsi="Times New Roman" w:cs="Times New Roman"/>
                  <w:sz w:val="20"/>
                  <w:szCs w:val="20"/>
                  <w:lang w:val="de-DE"/>
                  <w:rPrChange w:id="1585" w:author="Author">
                    <w:rPr>
                      <w:rFonts w:ascii="Times New Roman" w:hAnsi="Times New Roman" w:cs="Times New Roman"/>
                      <w:sz w:val="20"/>
                      <w:szCs w:val="20"/>
                    </w:rPr>
                  </w:rPrChange>
                </w:rPr>
                <w:t>- Fitch Italia S.p.A. (LEI code: 213800POJ9QSCHL3KR31)</w:t>
              </w:r>
            </w:ins>
          </w:p>
          <w:p w14:paraId="4E9C7B0D" w14:textId="77777777" w:rsidR="00C01294" w:rsidRPr="00C22FD0" w:rsidRDefault="00C01294">
            <w:pPr>
              <w:spacing w:after="0" w:line="240" w:lineRule="auto"/>
              <w:rPr>
                <w:ins w:id="1586" w:author="Author"/>
                <w:rFonts w:ascii="Times New Roman" w:hAnsi="Times New Roman" w:cs="Times New Roman"/>
                <w:sz w:val="20"/>
                <w:szCs w:val="20"/>
                <w:lang w:val="de-DE"/>
                <w:rPrChange w:id="1587" w:author="Author">
                  <w:rPr>
                    <w:ins w:id="1588" w:author="Author"/>
                    <w:rFonts w:ascii="Times New Roman" w:hAnsi="Times New Roman" w:cs="Times New Roman"/>
                    <w:sz w:val="20"/>
                    <w:szCs w:val="20"/>
                  </w:rPr>
                </w:rPrChange>
              </w:rPr>
              <w:pPrChange w:id="1589" w:author="Author">
                <w:pPr/>
              </w:pPrChange>
            </w:pPr>
            <w:ins w:id="1590" w:author="Author">
              <w:r w:rsidRPr="00C22FD0">
                <w:rPr>
                  <w:rFonts w:ascii="Times New Roman" w:hAnsi="Times New Roman" w:cs="Times New Roman"/>
                  <w:sz w:val="20"/>
                  <w:szCs w:val="20"/>
                  <w:lang w:val="de-DE"/>
                  <w:rPrChange w:id="1591" w:author="Author">
                    <w:rPr>
                      <w:rFonts w:ascii="Times New Roman" w:hAnsi="Times New Roman" w:cs="Times New Roman"/>
                      <w:sz w:val="20"/>
                      <w:szCs w:val="20"/>
                    </w:rPr>
                  </w:rPrChange>
                </w:rPr>
                <w:t>- Fitch Polska S.A. (LEI code: 213800RYJTJPW2WD5704)</w:t>
              </w:r>
            </w:ins>
          </w:p>
          <w:p w14:paraId="64298EE4" w14:textId="77777777" w:rsidR="00C01294" w:rsidRPr="00C22FD0" w:rsidRDefault="00C01294">
            <w:pPr>
              <w:spacing w:after="0" w:line="240" w:lineRule="auto"/>
              <w:rPr>
                <w:ins w:id="1592" w:author="Author"/>
                <w:rFonts w:ascii="Times New Roman" w:hAnsi="Times New Roman" w:cs="Times New Roman"/>
                <w:sz w:val="20"/>
                <w:szCs w:val="20"/>
              </w:rPr>
              <w:pPrChange w:id="1593" w:author="Author">
                <w:pPr/>
              </w:pPrChange>
            </w:pPr>
            <w:ins w:id="1594" w:author="Author">
              <w:r w:rsidRPr="00C22FD0">
                <w:rPr>
                  <w:rFonts w:ascii="Times New Roman" w:hAnsi="Times New Roman" w:cs="Times New Roman"/>
                  <w:sz w:val="20"/>
                  <w:szCs w:val="20"/>
                </w:rPr>
                <w:t xml:space="preserve">- Fitch Ratings </w:t>
              </w:r>
              <w:proofErr w:type="spellStart"/>
              <w:r w:rsidRPr="00C22FD0">
                <w:rPr>
                  <w:rFonts w:ascii="Times New Roman" w:hAnsi="Times New Roman" w:cs="Times New Roman"/>
                  <w:sz w:val="20"/>
                  <w:szCs w:val="20"/>
                </w:rPr>
                <w:t>España</w:t>
              </w:r>
              <w:proofErr w:type="spellEnd"/>
              <w:r w:rsidRPr="00C22FD0">
                <w:rPr>
                  <w:rFonts w:ascii="Times New Roman" w:hAnsi="Times New Roman" w:cs="Times New Roman"/>
                  <w:sz w:val="20"/>
                  <w:szCs w:val="20"/>
                </w:rPr>
                <w:t xml:space="preserve"> S.A.U. (LEI code: 213800RENFIIODKETE60)</w:t>
              </w:r>
            </w:ins>
          </w:p>
          <w:p w14:paraId="295BB39F" w14:textId="77777777" w:rsidR="00C01294" w:rsidRPr="00C22FD0" w:rsidRDefault="00C01294">
            <w:pPr>
              <w:spacing w:after="0" w:line="240" w:lineRule="auto"/>
              <w:rPr>
                <w:ins w:id="1595" w:author="Author"/>
                <w:rFonts w:ascii="Times New Roman" w:hAnsi="Times New Roman" w:cs="Times New Roman"/>
                <w:sz w:val="20"/>
                <w:szCs w:val="20"/>
              </w:rPr>
              <w:pPrChange w:id="1596" w:author="Author">
                <w:pPr/>
              </w:pPrChange>
            </w:pPr>
            <w:ins w:id="1597" w:author="Author">
              <w:r w:rsidRPr="00C22FD0">
                <w:rPr>
                  <w:rFonts w:ascii="Times New Roman" w:hAnsi="Times New Roman" w:cs="Times New Roman"/>
                  <w:sz w:val="20"/>
                  <w:szCs w:val="20"/>
                </w:rPr>
                <w:t>- Fitch Ratings Limited (LEI code: 2138009F8YAHVC8W3Q52)</w:t>
              </w:r>
            </w:ins>
          </w:p>
          <w:p w14:paraId="3E0698BA" w14:textId="77777777" w:rsidR="00C01294" w:rsidRPr="00C22FD0" w:rsidRDefault="00C01294">
            <w:pPr>
              <w:spacing w:after="0" w:line="240" w:lineRule="auto"/>
              <w:rPr>
                <w:ins w:id="1598" w:author="Author"/>
                <w:rFonts w:ascii="Times New Roman" w:hAnsi="Times New Roman" w:cs="Times New Roman"/>
                <w:sz w:val="20"/>
                <w:szCs w:val="20"/>
              </w:rPr>
              <w:pPrChange w:id="1599" w:author="Author">
                <w:pPr/>
              </w:pPrChange>
            </w:pPr>
            <w:ins w:id="1600" w:author="Author">
              <w:r w:rsidRPr="00C22FD0">
                <w:rPr>
                  <w:rFonts w:ascii="Times New Roman" w:hAnsi="Times New Roman" w:cs="Times New Roman"/>
                  <w:sz w:val="20"/>
                  <w:szCs w:val="20"/>
                </w:rPr>
                <w:t>- Fitch Ratings CIS Limited (LEI code: 213800B7528Q4DIF2G76)</w:t>
              </w:r>
            </w:ins>
          </w:p>
          <w:p w14:paraId="1E1DF9BB" w14:textId="77777777" w:rsidR="00C01294" w:rsidRPr="00C22FD0" w:rsidRDefault="00C01294">
            <w:pPr>
              <w:spacing w:after="0" w:line="240" w:lineRule="auto"/>
              <w:rPr>
                <w:ins w:id="1601" w:author="Author"/>
                <w:rFonts w:ascii="Times New Roman" w:hAnsi="Times New Roman" w:cs="Times New Roman"/>
                <w:sz w:val="20"/>
                <w:szCs w:val="20"/>
              </w:rPr>
              <w:pPrChange w:id="1602" w:author="Author">
                <w:pPr/>
              </w:pPrChange>
            </w:pPr>
            <w:ins w:id="1603" w:author="Author">
              <w:r w:rsidRPr="00C22FD0">
                <w:rPr>
                  <w:rFonts w:ascii="Times New Roman" w:hAnsi="Times New Roman" w:cs="Times New Roman"/>
                  <w:sz w:val="20"/>
                  <w:szCs w:val="20"/>
                </w:rPr>
                <w:t>- Moody’s Investors Service Cyprus Ltd (LEI code: 549300V4LCOYCMNUVR81)</w:t>
              </w:r>
            </w:ins>
          </w:p>
          <w:p w14:paraId="7F022C75" w14:textId="77777777" w:rsidR="00C01294" w:rsidRPr="00C22FD0" w:rsidRDefault="00C01294">
            <w:pPr>
              <w:spacing w:after="0" w:line="240" w:lineRule="auto"/>
              <w:rPr>
                <w:ins w:id="1604" w:author="Author"/>
                <w:rFonts w:ascii="Times New Roman" w:hAnsi="Times New Roman" w:cs="Times New Roman"/>
                <w:sz w:val="20"/>
                <w:szCs w:val="20"/>
              </w:rPr>
              <w:pPrChange w:id="1605" w:author="Author">
                <w:pPr/>
              </w:pPrChange>
            </w:pPr>
            <w:ins w:id="1606" w:author="Author">
              <w:r w:rsidRPr="00C22FD0">
                <w:rPr>
                  <w:rFonts w:ascii="Times New Roman" w:hAnsi="Times New Roman" w:cs="Times New Roman"/>
                  <w:sz w:val="20"/>
                  <w:szCs w:val="20"/>
                </w:rPr>
                <w:t>- Moody’s France S.A.S. (LEI code: 549300EB2XQYRSE54F02)</w:t>
              </w:r>
            </w:ins>
          </w:p>
          <w:p w14:paraId="1170872F" w14:textId="77777777" w:rsidR="00C01294" w:rsidRPr="00C22FD0" w:rsidRDefault="00C01294">
            <w:pPr>
              <w:spacing w:after="0" w:line="240" w:lineRule="auto"/>
              <w:rPr>
                <w:ins w:id="1607" w:author="Author"/>
                <w:rFonts w:ascii="Times New Roman" w:hAnsi="Times New Roman" w:cs="Times New Roman"/>
                <w:sz w:val="20"/>
                <w:szCs w:val="20"/>
              </w:rPr>
              <w:pPrChange w:id="1608" w:author="Author">
                <w:pPr/>
              </w:pPrChange>
            </w:pPr>
            <w:ins w:id="1609" w:author="Author">
              <w:r w:rsidRPr="00C22FD0">
                <w:rPr>
                  <w:rFonts w:ascii="Times New Roman" w:hAnsi="Times New Roman" w:cs="Times New Roman"/>
                  <w:sz w:val="20"/>
                  <w:szCs w:val="20"/>
                </w:rPr>
                <w:t>- Moody’s Deutschland GmbH (LEI code: 549300M5JMGHVTWYZH47)</w:t>
              </w:r>
            </w:ins>
          </w:p>
          <w:p w14:paraId="24FEC129" w14:textId="77777777" w:rsidR="00C01294" w:rsidRPr="00C22FD0" w:rsidRDefault="00C01294">
            <w:pPr>
              <w:spacing w:after="0" w:line="240" w:lineRule="auto"/>
              <w:rPr>
                <w:ins w:id="1610" w:author="Author"/>
                <w:rFonts w:ascii="Times New Roman" w:hAnsi="Times New Roman" w:cs="Times New Roman"/>
                <w:sz w:val="20"/>
                <w:szCs w:val="20"/>
              </w:rPr>
              <w:pPrChange w:id="1611" w:author="Author">
                <w:pPr/>
              </w:pPrChange>
            </w:pPr>
            <w:ins w:id="1612" w:author="Author">
              <w:r w:rsidRPr="00C22FD0">
                <w:rPr>
                  <w:rFonts w:ascii="Times New Roman" w:hAnsi="Times New Roman" w:cs="Times New Roman"/>
                  <w:sz w:val="20"/>
                  <w:szCs w:val="20"/>
                </w:rPr>
                <w:t xml:space="preserve">- Moody’s Italia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(LEI code: 549300GMXJ4QK70UOU68)</w:t>
              </w:r>
            </w:ins>
          </w:p>
          <w:p w14:paraId="5C450661" w14:textId="77777777" w:rsidR="00C01294" w:rsidRPr="00C22FD0" w:rsidRDefault="00C01294">
            <w:pPr>
              <w:spacing w:after="0" w:line="240" w:lineRule="auto"/>
              <w:rPr>
                <w:ins w:id="1613" w:author="Author"/>
                <w:rFonts w:ascii="Times New Roman" w:hAnsi="Times New Roman" w:cs="Times New Roman"/>
                <w:sz w:val="20"/>
                <w:szCs w:val="20"/>
              </w:rPr>
              <w:pPrChange w:id="1614" w:author="Author">
                <w:pPr/>
              </w:pPrChange>
            </w:pPr>
            <w:ins w:id="1615" w:author="Author">
              <w:r w:rsidRPr="00C22FD0">
                <w:rPr>
                  <w:rFonts w:ascii="Times New Roman" w:hAnsi="Times New Roman" w:cs="Times New Roman"/>
                  <w:sz w:val="20"/>
                  <w:szCs w:val="20"/>
                </w:rPr>
                <w:t xml:space="preserve">- Moody’s Investors Service </w:t>
              </w:r>
              <w:proofErr w:type="spellStart"/>
              <w:r w:rsidRPr="00C22FD0">
                <w:rPr>
                  <w:rFonts w:ascii="Times New Roman" w:hAnsi="Times New Roman" w:cs="Times New Roman"/>
                  <w:sz w:val="20"/>
                  <w:szCs w:val="20"/>
                </w:rPr>
                <w:t>España</w:t>
              </w:r>
              <w:proofErr w:type="spellEnd"/>
              <w:r w:rsidRPr="00C22FD0">
                <w:rPr>
                  <w:rFonts w:ascii="Times New Roman" w:hAnsi="Times New Roman" w:cs="Times New Roman"/>
                  <w:sz w:val="20"/>
                  <w:szCs w:val="20"/>
                </w:rPr>
                <w:t xml:space="preserve"> S.A. (LEI code: 5493005X59ILY4BGJK90)</w:t>
              </w:r>
            </w:ins>
          </w:p>
          <w:p w14:paraId="5F1291D3" w14:textId="77777777" w:rsidR="00C01294" w:rsidRPr="00C22FD0" w:rsidRDefault="00C01294">
            <w:pPr>
              <w:spacing w:after="0" w:line="240" w:lineRule="auto"/>
              <w:rPr>
                <w:ins w:id="1616" w:author="Author"/>
                <w:rFonts w:ascii="Times New Roman" w:hAnsi="Times New Roman" w:cs="Times New Roman"/>
                <w:sz w:val="20"/>
                <w:szCs w:val="20"/>
              </w:rPr>
              <w:pPrChange w:id="1617" w:author="Author">
                <w:pPr/>
              </w:pPrChange>
            </w:pPr>
            <w:ins w:id="1618" w:author="Author">
              <w:r w:rsidRPr="00C22FD0">
                <w:rPr>
                  <w:rFonts w:ascii="Times New Roman" w:hAnsi="Times New Roman" w:cs="Times New Roman"/>
                  <w:sz w:val="20"/>
                  <w:szCs w:val="20"/>
                </w:rPr>
                <w:t>- Moody’s Investors Service Ltd (LEI code: 549300SM89WABHDNJ349)</w:t>
              </w:r>
            </w:ins>
          </w:p>
          <w:p w14:paraId="32D15C22" w14:textId="77777777" w:rsidR="005E0016" w:rsidRPr="005E0016" w:rsidRDefault="005E0016" w:rsidP="005E0016">
            <w:pPr>
              <w:spacing w:after="0" w:line="240" w:lineRule="auto"/>
              <w:rPr>
                <w:ins w:id="1619" w:author="Author"/>
                <w:rFonts w:ascii="Times New Roman" w:hAnsi="Times New Roman" w:cs="Times New Roman"/>
                <w:sz w:val="20"/>
                <w:szCs w:val="20"/>
              </w:rPr>
            </w:pPr>
            <w:ins w:id="1620" w:author="Author">
              <w:r w:rsidRPr="005E0016">
                <w:rPr>
                  <w:rFonts w:ascii="Times New Roman" w:hAnsi="Times New Roman" w:cs="Times New Roman"/>
                  <w:sz w:val="20"/>
                  <w:szCs w:val="20"/>
                </w:rPr>
                <w:t>- S&amp;P Global Ratings France SAS (LEI code: 54930035REY2YCDSBH09)</w:t>
              </w:r>
            </w:ins>
          </w:p>
          <w:p w14:paraId="66713CA4" w14:textId="24C84039" w:rsidR="00C01294" w:rsidRPr="00C22FD0" w:rsidDel="005E0016" w:rsidRDefault="005E0016" w:rsidP="005E0016">
            <w:pPr>
              <w:spacing w:after="0" w:line="240" w:lineRule="auto"/>
              <w:rPr>
                <w:ins w:id="1621" w:author="Author"/>
                <w:del w:id="1622" w:author="Author"/>
                <w:rFonts w:ascii="Times New Roman" w:hAnsi="Times New Roman" w:cs="Times New Roman"/>
                <w:sz w:val="20"/>
                <w:szCs w:val="20"/>
              </w:rPr>
              <w:pPrChange w:id="1623" w:author="Author">
                <w:pPr/>
              </w:pPrChange>
            </w:pPr>
            <w:ins w:id="1624" w:author="Author">
              <w:r w:rsidRPr="005E0016">
                <w:rPr>
                  <w:rFonts w:ascii="Times New Roman" w:hAnsi="Times New Roman" w:cs="Times New Roman"/>
                  <w:sz w:val="20"/>
                  <w:szCs w:val="20"/>
                </w:rPr>
                <w:t>- S&amp;P Global Ratings Italy S.R.L. (LEI code: 54930000NMOJ7ZBUQ063)</w:t>
              </w:r>
              <w:del w:id="1625" w:author="Author">
                <w:r w:rsidR="00C01294" w:rsidRPr="00C22FD0" w:rsidDel="005E0016">
                  <w:rPr>
                    <w:rFonts w:ascii="Times New Roman" w:hAnsi="Times New Roman" w:cs="Times New Roman"/>
                    <w:sz w:val="20"/>
                    <w:szCs w:val="20"/>
                  </w:rPr>
                  <w:delText>- Standard &amp; Poor’s Credit Market Services France S.A.S. (LEI code: 54930035REY2YCDSBH09)</w:delText>
                </w:r>
              </w:del>
            </w:ins>
          </w:p>
          <w:p w14:paraId="21305C7C" w14:textId="7975AF41" w:rsidR="00C01294" w:rsidRPr="00C22FD0" w:rsidDel="005E0016" w:rsidRDefault="00C01294">
            <w:pPr>
              <w:spacing w:after="0" w:line="240" w:lineRule="auto"/>
              <w:rPr>
                <w:ins w:id="1626" w:author="Author"/>
                <w:del w:id="1627" w:author="Author"/>
                <w:rFonts w:ascii="Times New Roman" w:hAnsi="Times New Roman" w:cs="Times New Roman"/>
                <w:sz w:val="20"/>
                <w:szCs w:val="20"/>
              </w:rPr>
              <w:pPrChange w:id="1628" w:author="Author">
                <w:pPr/>
              </w:pPrChange>
            </w:pPr>
            <w:ins w:id="1629" w:author="Author">
              <w:del w:id="1630" w:author="Author">
                <w:r w:rsidRPr="00C22FD0" w:rsidDel="005E0016">
                  <w:rPr>
                    <w:rFonts w:ascii="Times New Roman" w:hAnsi="Times New Roman" w:cs="Times New Roman"/>
                    <w:sz w:val="20"/>
                    <w:szCs w:val="20"/>
                  </w:rPr>
                  <w:delText>- Standard &amp; Poor’s Credit Market Services Italy S.r.l. (LEI code: 54930000NMOJ7ZBUQ063)</w:delText>
                </w:r>
              </w:del>
            </w:ins>
          </w:p>
          <w:p w14:paraId="5758D304" w14:textId="77777777" w:rsidR="00C01294" w:rsidRPr="00C22FD0" w:rsidRDefault="00C01294">
            <w:pPr>
              <w:spacing w:after="0" w:line="240" w:lineRule="auto"/>
              <w:rPr>
                <w:ins w:id="1631" w:author="Author"/>
                <w:rFonts w:ascii="Times New Roman" w:hAnsi="Times New Roman" w:cs="Times New Roman"/>
                <w:sz w:val="20"/>
                <w:szCs w:val="20"/>
              </w:rPr>
              <w:pPrChange w:id="1632" w:author="Author">
                <w:pPr/>
              </w:pPrChange>
            </w:pPr>
            <w:ins w:id="1633" w:author="Author">
              <w:r w:rsidRPr="00C22FD0">
                <w:rPr>
                  <w:rFonts w:ascii="Times New Roman" w:hAnsi="Times New Roman" w:cs="Times New Roman"/>
                  <w:sz w:val="20"/>
                  <w:szCs w:val="20"/>
                </w:rPr>
                <w:t>- Standard &amp; Poor’s Credit Market Services Europe Limited (LEI code: 549300363WVTTH0TW460)</w:t>
              </w:r>
            </w:ins>
          </w:p>
          <w:p w14:paraId="05A435B8" w14:textId="2A062C31" w:rsidR="00C01294" w:rsidRPr="00C22FD0" w:rsidRDefault="00C01294">
            <w:pPr>
              <w:spacing w:after="0" w:line="240" w:lineRule="auto"/>
              <w:rPr>
                <w:ins w:id="1634" w:author="Author"/>
                <w:rFonts w:ascii="Times New Roman" w:hAnsi="Times New Roman" w:cs="Times New Roman"/>
                <w:sz w:val="20"/>
                <w:szCs w:val="20"/>
              </w:rPr>
              <w:pPrChange w:id="1635" w:author="Author">
                <w:pPr/>
              </w:pPrChange>
            </w:pPr>
            <w:ins w:id="1636" w:author="Author">
              <w:r w:rsidRPr="00C22FD0">
                <w:rPr>
                  <w:rFonts w:ascii="Times New Roman" w:hAnsi="Times New Roman" w:cs="Times New Roman"/>
                  <w:sz w:val="20"/>
                  <w:szCs w:val="20"/>
                </w:rPr>
                <w:t xml:space="preserve">- </w:t>
              </w:r>
              <w:r w:rsidR="00AE3C77" w:rsidRPr="00AE3C77">
                <w:rPr>
                  <w:rFonts w:ascii="Times New Roman" w:hAnsi="Times New Roman" w:cs="Times New Roman"/>
                  <w:sz w:val="20"/>
                  <w:szCs w:val="20"/>
                </w:rPr>
                <w:t xml:space="preserve">CRIF Ratings </w:t>
              </w:r>
              <w:proofErr w:type="spellStart"/>
              <w:r w:rsidR="00AE3C77" w:rsidRPr="00AE3C77">
                <w:rPr>
                  <w:rFonts w:ascii="Times New Roman" w:hAnsi="Times New Roman" w:cs="Times New Roman"/>
                  <w:sz w:val="20"/>
                  <w:szCs w:val="20"/>
                </w:rPr>
                <w:t>S.r.l</w:t>
              </w:r>
              <w:proofErr w:type="spellEnd"/>
              <w:r w:rsidR="00AE3C77" w:rsidRPr="00AE3C77">
                <w:rPr>
                  <w:rFonts w:ascii="Times New Roman" w:hAnsi="Times New Roman" w:cs="Times New Roman"/>
                  <w:sz w:val="20"/>
                  <w:szCs w:val="20"/>
                </w:rPr>
                <w:t xml:space="preserve">. (previously </w:t>
              </w:r>
              <w:r w:rsidRPr="00C22FD0">
                <w:rPr>
                  <w:rFonts w:ascii="Times New Roman" w:hAnsi="Times New Roman" w:cs="Times New Roman"/>
                  <w:sz w:val="20"/>
                  <w:szCs w:val="20"/>
                </w:rPr>
                <w:t>CRIF S.p.A.</w:t>
              </w:r>
              <w:r w:rsidR="00AE3C77">
                <w:rPr>
                  <w:rFonts w:ascii="Times New Roman" w:hAnsi="Times New Roman" w:cs="Times New Roman"/>
                  <w:sz w:val="20"/>
                  <w:szCs w:val="20"/>
                </w:rPr>
                <w:t>)</w:t>
              </w:r>
              <w:r w:rsidRPr="00C22FD0">
                <w:rPr>
                  <w:rFonts w:ascii="Times New Roman" w:hAnsi="Times New Roman" w:cs="Times New Roman"/>
                  <w:sz w:val="20"/>
                  <w:szCs w:val="20"/>
                </w:rPr>
                <w:t xml:space="preserve"> (LEI code: </w:t>
              </w:r>
              <w:r w:rsidR="00194326" w:rsidRPr="00C22FD0">
                <w:rPr>
                  <w:rFonts w:ascii="Times New Roman" w:hAnsi="Times New Roman" w:cs="Times New Roman"/>
                  <w:sz w:val="20"/>
                  <w:szCs w:val="20"/>
                </w:rPr>
                <w:t>8156001AB6A1D740F237</w:t>
              </w:r>
              <w:del w:id="1637" w:author="Author">
                <w:r w:rsidRPr="00C22FD0" w:rsidDel="00194326">
                  <w:rPr>
                    <w:rFonts w:ascii="Times New Roman" w:hAnsi="Times New Roman" w:cs="Times New Roman"/>
                    <w:sz w:val="20"/>
                    <w:szCs w:val="20"/>
                  </w:rPr>
                  <w:delText>815600EAE45F55EE5B73</w:delText>
                </w:r>
              </w:del>
              <w:r w:rsidRPr="00C22FD0">
                <w:rPr>
                  <w:rFonts w:ascii="Times New Roman" w:hAnsi="Times New Roman" w:cs="Times New Roman"/>
                  <w:sz w:val="20"/>
                  <w:szCs w:val="20"/>
                </w:rPr>
                <w:t>)</w:t>
              </w:r>
            </w:ins>
          </w:p>
          <w:p w14:paraId="07AD9197" w14:textId="77777777" w:rsidR="00C01294" w:rsidRPr="00C22FD0" w:rsidRDefault="00C01294">
            <w:pPr>
              <w:spacing w:after="0" w:line="240" w:lineRule="auto"/>
              <w:rPr>
                <w:ins w:id="1638" w:author="Author"/>
                <w:rFonts w:ascii="Times New Roman" w:hAnsi="Times New Roman" w:cs="Times New Roman"/>
                <w:sz w:val="20"/>
                <w:szCs w:val="20"/>
              </w:rPr>
              <w:pPrChange w:id="1639" w:author="Author">
                <w:pPr/>
              </w:pPrChange>
            </w:pPr>
            <w:ins w:id="1640" w:author="Author">
              <w:r w:rsidRPr="00C22FD0">
                <w:rPr>
                  <w:rFonts w:ascii="Times New Roman" w:hAnsi="Times New Roman" w:cs="Times New Roman"/>
                  <w:sz w:val="20"/>
                  <w:szCs w:val="20"/>
                </w:rPr>
                <w:t>- Capital Intelligence Ratings Ltd (LEI code: 549300RE88OJP9J24Z18)</w:t>
              </w:r>
            </w:ins>
          </w:p>
          <w:p w14:paraId="28B6F4BF" w14:textId="77777777" w:rsidR="00C01294" w:rsidRPr="00C22FD0" w:rsidRDefault="00C01294">
            <w:pPr>
              <w:spacing w:after="0" w:line="240" w:lineRule="auto"/>
              <w:rPr>
                <w:ins w:id="1641" w:author="Author"/>
                <w:rFonts w:ascii="Times New Roman" w:hAnsi="Times New Roman" w:cs="Times New Roman"/>
                <w:sz w:val="20"/>
                <w:szCs w:val="20"/>
              </w:rPr>
              <w:pPrChange w:id="1642" w:author="Author">
                <w:pPr/>
              </w:pPrChange>
            </w:pPr>
            <w:ins w:id="1643" w:author="Author">
              <w:r w:rsidRPr="00C22FD0">
                <w:rPr>
                  <w:rFonts w:ascii="Times New Roman" w:hAnsi="Times New Roman" w:cs="Times New Roman"/>
                  <w:sz w:val="20"/>
                  <w:szCs w:val="20"/>
                </w:rPr>
                <w:t xml:space="preserve">- European Rating Agency, </w:t>
              </w:r>
              <w:proofErr w:type="spellStart"/>
              <w:r w:rsidRPr="00C22FD0">
                <w:rPr>
                  <w:rFonts w:ascii="Times New Roman" w:hAnsi="Times New Roman" w:cs="Times New Roman"/>
                  <w:sz w:val="20"/>
                  <w:szCs w:val="20"/>
                </w:rPr>
                <w:t>a.s</w:t>
              </w:r>
              <w:proofErr w:type="spellEnd"/>
              <w:r w:rsidRPr="00C22FD0">
                <w:rPr>
                  <w:rFonts w:ascii="Times New Roman" w:hAnsi="Times New Roman" w:cs="Times New Roman"/>
                  <w:sz w:val="20"/>
                  <w:szCs w:val="20"/>
                </w:rPr>
                <w:t>. (LEI code: 097900BFME0000038276)</w:t>
              </w:r>
            </w:ins>
          </w:p>
          <w:p w14:paraId="0DD80148" w14:textId="77777777" w:rsidR="00C01294" w:rsidRPr="00C22FD0" w:rsidRDefault="00C01294">
            <w:pPr>
              <w:spacing w:after="0" w:line="240" w:lineRule="auto"/>
              <w:rPr>
                <w:ins w:id="1644" w:author="Author"/>
                <w:rFonts w:ascii="Times New Roman" w:hAnsi="Times New Roman" w:cs="Times New Roman"/>
                <w:sz w:val="20"/>
                <w:szCs w:val="20"/>
              </w:rPr>
              <w:pPrChange w:id="1645" w:author="Author">
                <w:pPr/>
              </w:pPrChange>
            </w:pPr>
            <w:ins w:id="1646"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Axesor</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conocer</w:t>
              </w:r>
              <w:proofErr w:type="spellEnd"/>
              <w:r w:rsidRPr="00C22FD0">
                <w:rPr>
                  <w:rFonts w:ascii="Times New Roman" w:hAnsi="Times New Roman" w:cs="Times New Roman"/>
                  <w:sz w:val="20"/>
                  <w:szCs w:val="20"/>
                </w:rPr>
                <w:t xml:space="preserve"> para </w:t>
              </w:r>
              <w:proofErr w:type="spellStart"/>
              <w:r w:rsidRPr="00C22FD0">
                <w:rPr>
                  <w:rFonts w:ascii="Times New Roman" w:hAnsi="Times New Roman" w:cs="Times New Roman"/>
                  <w:sz w:val="20"/>
                  <w:szCs w:val="20"/>
                </w:rPr>
                <w:t>decidir</w:t>
              </w:r>
              <w:proofErr w:type="spellEnd"/>
              <w:r w:rsidRPr="00C22FD0">
                <w:rPr>
                  <w:rFonts w:ascii="Times New Roman" w:hAnsi="Times New Roman" w:cs="Times New Roman"/>
                  <w:sz w:val="20"/>
                  <w:szCs w:val="20"/>
                </w:rPr>
                <w:t xml:space="preserve"> SA (LEI code: 95980020140005900000)</w:t>
              </w:r>
            </w:ins>
          </w:p>
          <w:p w14:paraId="32B5DBFB" w14:textId="77777777" w:rsidR="00C01294" w:rsidRPr="00C22FD0" w:rsidRDefault="00C01294">
            <w:pPr>
              <w:spacing w:after="0" w:line="240" w:lineRule="auto"/>
              <w:rPr>
                <w:ins w:id="1647" w:author="Author"/>
                <w:rFonts w:ascii="Times New Roman" w:hAnsi="Times New Roman" w:cs="Times New Roman"/>
                <w:sz w:val="20"/>
                <w:szCs w:val="20"/>
              </w:rPr>
              <w:pPrChange w:id="1648" w:author="Author">
                <w:pPr/>
              </w:pPrChange>
            </w:pPr>
            <w:ins w:id="1649"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Cerved</w:t>
              </w:r>
              <w:proofErr w:type="spellEnd"/>
              <w:r w:rsidRPr="00C22FD0">
                <w:rPr>
                  <w:rFonts w:ascii="Times New Roman" w:hAnsi="Times New Roman" w:cs="Times New Roman"/>
                  <w:sz w:val="20"/>
                  <w:szCs w:val="20"/>
                </w:rPr>
                <w:t xml:space="preserve"> Rating Agency S.p.A. (previously CERVED Group S.p.A. ) (LEI code: 8156004AB6C992A99368)</w:t>
              </w:r>
            </w:ins>
          </w:p>
          <w:p w14:paraId="05C50833" w14:textId="77777777" w:rsidR="00C01294" w:rsidRPr="00C22FD0" w:rsidRDefault="00C01294">
            <w:pPr>
              <w:spacing w:after="0" w:line="240" w:lineRule="auto"/>
              <w:rPr>
                <w:ins w:id="1650" w:author="Author"/>
                <w:rFonts w:ascii="Times New Roman" w:hAnsi="Times New Roman" w:cs="Times New Roman"/>
                <w:sz w:val="20"/>
                <w:szCs w:val="20"/>
              </w:rPr>
              <w:pPrChange w:id="1651" w:author="Author">
                <w:pPr/>
              </w:pPrChange>
            </w:pPr>
            <w:ins w:id="1652" w:author="Author">
              <w:r w:rsidRPr="00C22FD0">
                <w:rPr>
                  <w:rFonts w:ascii="Times New Roman" w:hAnsi="Times New Roman" w:cs="Times New Roman"/>
                  <w:sz w:val="20"/>
                  <w:szCs w:val="20"/>
                </w:rPr>
                <w:t>- Kroll Bond Rating Agency (LEI code: 549300QYZ5CZYXTNZ676)</w:t>
              </w:r>
            </w:ins>
          </w:p>
          <w:p w14:paraId="72D84219" w14:textId="77777777" w:rsidR="00C01294" w:rsidRPr="00C22FD0" w:rsidRDefault="00C01294">
            <w:pPr>
              <w:spacing w:after="0" w:line="240" w:lineRule="auto"/>
              <w:rPr>
                <w:ins w:id="1653" w:author="Author"/>
                <w:rFonts w:ascii="Times New Roman" w:hAnsi="Times New Roman" w:cs="Times New Roman"/>
                <w:sz w:val="20"/>
                <w:szCs w:val="20"/>
              </w:rPr>
              <w:pPrChange w:id="1654" w:author="Author">
                <w:pPr/>
              </w:pPrChange>
            </w:pPr>
            <w:ins w:id="1655" w:author="Author">
              <w:r w:rsidRPr="00C22FD0">
                <w:rPr>
                  <w:rFonts w:ascii="Times New Roman" w:hAnsi="Times New Roman" w:cs="Times New Roman"/>
                  <w:sz w:val="20"/>
                  <w:szCs w:val="20"/>
                </w:rPr>
                <w:t>- The Economist Intelligence Unit Ltd (LEI code: 213800Q7GRZWF95EWN10)</w:t>
              </w:r>
            </w:ins>
          </w:p>
          <w:p w14:paraId="6D6CB469" w14:textId="77777777" w:rsidR="00C01294" w:rsidRPr="00C22FD0" w:rsidRDefault="00C01294">
            <w:pPr>
              <w:spacing w:after="0" w:line="240" w:lineRule="auto"/>
              <w:rPr>
                <w:ins w:id="1656" w:author="Author"/>
                <w:rFonts w:ascii="Times New Roman" w:hAnsi="Times New Roman" w:cs="Times New Roman"/>
                <w:sz w:val="20"/>
                <w:szCs w:val="20"/>
              </w:rPr>
              <w:pPrChange w:id="1657" w:author="Author">
                <w:pPr/>
              </w:pPrChange>
            </w:pPr>
            <w:ins w:id="1658"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Dagong</w:t>
              </w:r>
              <w:proofErr w:type="spellEnd"/>
              <w:r w:rsidRPr="00C22FD0">
                <w:rPr>
                  <w:rFonts w:ascii="Times New Roman" w:hAnsi="Times New Roman" w:cs="Times New Roman"/>
                  <w:sz w:val="20"/>
                  <w:szCs w:val="20"/>
                </w:rPr>
                <w:t xml:space="preserve"> Europe Credit Rating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Dagong</w:t>
              </w:r>
              <w:proofErr w:type="spellEnd"/>
              <w:r w:rsidRPr="00C22FD0">
                <w:rPr>
                  <w:rFonts w:ascii="Times New Roman" w:hAnsi="Times New Roman" w:cs="Times New Roman"/>
                  <w:sz w:val="20"/>
                  <w:szCs w:val="20"/>
                </w:rPr>
                <w:t xml:space="preserve"> Europe) (LEI code: 815600BF4FF53B7C6311)</w:t>
              </w:r>
            </w:ins>
          </w:p>
          <w:p w14:paraId="7E521F98" w14:textId="32AD7F57" w:rsidR="00C01294" w:rsidRPr="00C22FD0" w:rsidRDefault="00C01294">
            <w:pPr>
              <w:spacing w:after="0" w:line="240" w:lineRule="auto"/>
              <w:rPr>
                <w:ins w:id="1659" w:author="Author"/>
                <w:rFonts w:ascii="Times New Roman" w:hAnsi="Times New Roman" w:cs="Times New Roman"/>
                <w:sz w:val="20"/>
                <w:szCs w:val="20"/>
              </w:rPr>
              <w:pPrChange w:id="1660" w:author="Author">
                <w:pPr/>
              </w:pPrChange>
            </w:pPr>
            <w:ins w:id="1661" w:author="Author">
              <w:r w:rsidRPr="00C22FD0">
                <w:rPr>
                  <w:rFonts w:ascii="Times New Roman" w:hAnsi="Times New Roman" w:cs="Times New Roman"/>
                  <w:sz w:val="20"/>
                  <w:szCs w:val="20"/>
                </w:rPr>
                <w:lastRenderedPageBreak/>
                <w:t xml:space="preserve">- Spread Research (LEI code: </w:t>
              </w:r>
              <w:r w:rsidR="00194326" w:rsidRPr="00C22FD0">
                <w:rPr>
                  <w:rFonts w:ascii="Times New Roman" w:hAnsi="Times New Roman" w:cs="Times New Roman"/>
                  <w:sz w:val="20"/>
                  <w:szCs w:val="20"/>
                </w:rPr>
                <w:t>969500HB6BVM2UJDOC52</w:t>
              </w:r>
              <w:r w:rsidRPr="00C22FD0">
                <w:rPr>
                  <w:rFonts w:ascii="Times New Roman" w:hAnsi="Times New Roman" w:cs="Times New Roman"/>
                  <w:sz w:val="20"/>
                  <w:szCs w:val="20"/>
                </w:rPr>
                <w:t>)</w:t>
              </w:r>
            </w:ins>
          </w:p>
          <w:p w14:paraId="2F930960" w14:textId="77777777" w:rsidR="00C01294" w:rsidRPr="00C22FD0" w:rsidRDefault="00C01294">
            <w:pPr>
              <w:spacing w:after="0" w:line="240" w:lineRule="auto"/>
              <w:rPr>
                <w:ins w:id="1662" w:author="Author"/>
                <w:rFonts w:ascii="Times New Roman" w:hAnsi="Times New Roman" w:cs="Times New Roman"/>
                <w:sz w:val="20"/>
                <w:szCs w:val="20"/>
              </w:rPr>
              <w:pPrChange w:id="1663" w:author="Author">
                <w:pPr/>
              </w:pPrChange>
            </w:pPr>
            <w:ins w:id="1664"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EuroRating</w:t>
              </w:r>
              <w:proofErr w:type="spellEnd"/>
              <w:r w:rsidRPr="00C22FD0">
                <w:rPr>
                  <w:rFonts w:ascii="Times New Roman" w:hAnsi="Times New Roman" w:cs="Times New Roman"/>
                  <w:sz w:val="20"/>
                  <w:szCs w:val="20"/>
                </w:rPr>
                <w:t xml:space="preserve"> Sp. z </w:t>
              </w:r>
              <w:proofErr w:type="spellStart"/>
              <w:r w:rsidRPr="00C22FD0">
                <w:rPr>
                  <w:rFonts w:ascii="Times New Roman" w:hAnsi="Times New Roman" w:cs="Times New Roman"/>
                  <w:sz w:val="20"/>
                  <w:szCs w:val="20"/>
                </w:rPr>
                <w:t>o.o</w:t>
              </w:r>
              <w:proofErr w:type="spellEnd"/>
              <w:r w:rsidRPr="00C22FD0">
                <w:rPr>
                  <w:rFonts w:ascii="Times New Roman" w:hAnsi="Times New Roman" w:cs="Times New Roman"/>
                  <w:sz w:val="20"/>
                  <w:szCs w:val="20"/>
                </w:rPr>
                <w:t>. (LEI code: 25940027QWS5GMO74O03)</w:t>
              </w:r>
            </w:ins>
          </w:p>
          <w:p w14:paraId="36DB64CB" w14:textId="77777777" w:rsidR="00C01294" w:rsidRPr="00C22FD0" w:rsidRDefault="00C01294">
            <w:pPr>
              <w:spacing w:after="0" w:line="240" w:lineRule="auto"/>
              <w:rPr>
                <w:ins w:id="1665" w:author="Author"/>
                <w:rFonts w:ascii="Times New Roman" w:hAnsi="Times New Roman" w:cs="Times New Roman"/>
                <w:sz w:val="20"/>
                <w:szCs w:val="20"/>
              </w:rPr>
              <w:pPrChange w:id="1666" w:author="Author">
                <w:pPr/>
              </w:pPrChange>
            </w:pPr>
            <w:ins w:id="1667" w:author="Author">
              <w:r w:rsidRPr="00C22FD0">
                <w:rPr>
                  <w:rFonts w:ascii="Times New Roman" w:hAnsi="Times New Roman" w:cs="Times New Roman"/>
                  <w:sz w:val="20"/>
                  <w:szCs w:val="20"/>
                </w:rPr>
                <w:t>- HR Ratings de México, S.A. de C.V. (HR Ratings) (LEI code: 549300IFL3XJKTRHZ480)</w:t>
              </w:r>
            </w:ins>
          </w:p>
          <w:p w14:paraId="19B68D13" w14:textId="77777777" w:rsidR="00C01294" w:rsidRPr="00C22FD0" w:rsidRDefault="00C01294">
            <w:pPr>
              <w:spacing w:after="0" w:line="240" w:lineRule="auto"/>
              <w:rPr>
                <w:ins w:id="1668" w:author="Author"/>
                <w:rFonts w:ascii="Times New Roman" w:hAnsi="Times New Roman" w:cs="Times New Roman"/>
                <w:sz w:val="20"/>
                <w:szCs w:val="20"/>
              </w:rPr>
              <w:pPrChange w:id="1669" w:author="Author">
                <w:pPr/>
              </w:pPrChange>
            </w:pPr>
            <w:ins w:id="1670" w:author="Author">
              <w:r w:rsidRPr="00C22FD0">
                <w:rPr>
                  <w:rFonts w:ascii="Times New Roman" w:hAnsi="Times New Roman" w:cs="Times New Roman"/>
                  <w:sz w:val="20"/>
                  <w:szCs w:val="20"/>
                </w:rPr>
                <w:t>- Moody’s Investors Service EMEA Ltd (LEI code: 54930009NU3JYS1HTT72)</w:t>
              </w:r>
            </w:ins>
          </w:p>
          <w:p w14:paraId="0B4ED6C4" w14:textId="77777777" w:rsidR="00C01294" w:rsidRPr="00C22FD0" w:rsidRDefault="00C01294">
            <w:pPr>
              <w:spacing w:after="0" w:line="240" w:lineRule="auto"/>
              <w:rPr>
                <w:ins w:id="1671" w:author="Author"/>
                <w:rFonts w:ascii="Times New Roman" w:hAnsi="Times New Roman" w:cs="Times New Roman"/>
                <w:sz w:val="20"/>
                <w:szCs w:val="20"/>
              </w:rPr>
              <w:pPrChange w:id="1672" w:author="Author">
                <w:pPr/>
              </w:pPrChange>
            </w:pPr>
            <w:ins w:id="1673" w:author="Author">
              <w:r w:rsidRPr="00C22FD0">
                <w:rPr>
                  <w:rFonts w:ascii="Times New Roman" w:hAnsi="Times New Roman" w:cs="Times New Roman"/>
                  <w:sz w:val="20"/>
                  <w:szCs w:val="20"/>
                </w:rPr>
                <w:t>- Egan-Jones Ratings Co. (EJR) (LEI code: 54930016113PD33V1H31)</w:t>
              </w:r>
            </w:ins>
          </w:p>
          <w:p w14:paraId="6A91CDE7" w14:textId="77777777" w:rsidR="00C01294" w:rsidRPr="00C22FD0" w:rsidRDefault="00C01294">
            <w:pPr>
              <w:spacing w:after="0" w:line="240" w:lineRule="auto"/>
              <w:rPr>
                <w:ins w:id="1674" w:author="Author"/>
                <w:rFonts w:ascii="Times New Roman" w:hAnsi="Times New Roman" w:cs="Times New Roman"/>
                <w:sz w:val="20"/>
                <w:szCs w:val="20"/>
              </w:rPr>
              <w:pPrChange w:id="1675" w:author="Author">
                <w:pPr/>
              </w:pPrChange>
            </w:pPr>
            <w:ins w:id="1676" w:author="Author">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modeFinance</w:t>
              </w:r>
              <w:proofErr w:type="spellEnd"/>
              <w:r w:rsidRPr="00C22FD0">
                <w:rPr>
                  <w:rFonts w:ascii="Times New Roman" w:hAnsi="Times New Roman" w:cs="Times New Roman"/>
                  <w:sz w:val="20"/>
                  <w:szCs w:val="20"/>
                </w:rPr>
                <w:t xml:space="preserve"> </w:t>
              </w:r>
              <w:proofErr w:type="spellStart"/>
              <w:r w:rsidRPr="00C22FD0">
                <w:rPr>
                  <w:rFonts w:ascii="Times New Roman" w:hAnsi="Times New Roman" w:cs="Times New Roman"/>
                  <w:sz w:val="20"/>
                  <w:szCs w:val="20"/>
                </w:rPr>
                <w:t>S.r.l</w:t>
              </w:r>
              <w:proofErr w:type="spellEnd"/>
              <w:r w:rsidRPr="00C22FD0">
                <w:rPr>
                  <w:rFonts w:ascii="Times New Roman" w:hAnsi="Times New Roman" w:cs="Times New Roman"/>
                  <w:sz w:val="20"/>
                  <w:szCs w:val="20"/>
                </w:rPr>
                <w:t>. (LEI code: 815600B85A94A0122614)</w:t>
              </w:r>
            </w:ins>
          </w:p>
          <w:p w14:paraId="769519AA" w14:textId="46C9883E" w:rsidR="00C01294" w:rsidRPr="00C22FD0" w:rsidRDefault="00C01294">
            <w:pPr>
              <w:spacing w:after="0" w:line="240" w:lineRule="auto"/>
              <w:rPr>
                <w:ins w:id="1677" w:author="Author"/>
                <w:rFonts w:ascii="Times New Roman" w:hAnsi="Times New Roman" w:cs="Times New Roman"/>
                <w:sz w:val="20"/>
                <w:szCs w:val="20"/>
              </w:rPr>
              <w:pPrChange w:id="1678" w:author="Author">
                <w:pPr/>
              </w:pPrChange>
            </w:pPr>
            <w:ins w:id="1679" w:author="Author">
              <w:r w:rsidRPr="00C22FD0">
                <w:rPr>
                  <w:rFonts w:ascii="Times New Roman" w:hAnsi="Times New Roman" w:cs="Times New Roman"/>
                  <w:sz w:val="20"/>
                  <w:szCs w:val="20"/>
                </w:rPr>
                <w:t xml:space="preserve">- INC Rating Sp. z </w:t>
              </w:r>
              <w:proofErr w:type="spellStart"/>
              <w:r w:rsidRPr="00C22FD0">
                <w:rPr>
                  <w:rFonts w:ascii="Times New Roman" w:hAnsi="Times New Roman" w:cs="Times New Roman"/>
                  <w:sz w:val="20"/>
                  <w:szCs w:val="20"/>
                </w:rPr>
                <w:t>o.o</w:t>
              </w:r>
              <w:proofErr w:type="spellEnd"/>
              <w:r w:rsidRPr="00C22FD0">
                <w:rPr>
                  <w:rFonts w:ascii="Times New Roman" w:hAnsi="Times New Roman" w:cs="Times New Roman"/>
                  <w:sz w:val="20"/>
                  <w:szCs w:val="20"/>
                </w:rPr>
                <w:t xml:space="preserve">. (LEI code: </w:t>
              </w:r>
              <w:r w:rsidR="00194326" w:rsidRPr="00C22FD0">
                <w:rPr>
                  <w:rFonts w:ascii="Times New Roman" w:hAnsi="Times New Roman" w:cs="Times New Roman"/>
                  <w:sz w:val="20"/>
                  <w:szCs w:val="20"/>
                </w:rPr>
                <w:t>259400SUBF5EPOGK0983</w:t>
              </w:r>
              <w:r w:rsidRPr="00C22FD0">
                <w:rPr>
                  <w:rFonts w:ascii="Times New Roman" w:hAnsi="Times New Roman" w:cs="Times New Roman"/>
                  <w:sz w:val="20"/>
                  <w:szCs w:val="20"/>
                </w:rPr>
                <w:t>)</w:t>
              </w:r>
            </w:ins>
          </w:p>
          <w:p w14:paraId="51068D89" w14:textId="77777777" w:rsidR="00C01294" w:rsidRPr="00C22FD0" w:rsidRDefault="00C01294">
            <w:pPr>
              <w:spacing w:after="0" w:line="240" w:lineRule="auto"/>
              <w:rPr>
                <w:ins w:id="1680" w:author="Author"/>
                <w:rFonts w:ascii="Times New Roman" w:hAnsi="Times New Roman" w:cs="Times New Roman"/>
                <w:sz w:val="20"/>
                <w:szCs w:val="20"/>
              </w:rPr>
              <w:pPrChange w:id="1681" w:author="Author">
                <w:pPr/>
              </w:pPrChange>
            </w:pPr>
            <w:ins w:id="1682" w:author="Author">
              <w:r w:rsidRPr="00C22FD0">
                <w:rPr>
                  <w:rFonts w:ascii="Times New Roman" w:hAnsi="Times New Roman" w:cs="Times New Roman"/>
                  <w:sz w:val="20"/>
                  <w:szCs w:val="20"/>
                </w:rPr>
                <w:t>- Rating-</w:t>
              </w:r>
              <w:proofErr w:type="spellStart"/>
              <w:r w:rsidRPr="00C22FD0">
                <w:rPr>
                  <w:rFonts w:ascii="Times New Roman" w:hAnsi="Times New Roman" w:cs="Times New Roman"/>
                  <w:sz w:val="20"/>
                  <w:szCs w:val="20"/>
                </w:rPr>
                <w:t>Agentur</w:t>
              </w:r>
              <w:proofErr w:type="spellEnd"/>
              <w:r w:rsidRPr="00C22FD0">
                <w:rPr>
                  <w:rFonts w:ascii="Times New Roman" w:hAnsi="Times New Roman" w:cs="Times New Roman"/>
                  <w:sz w:val="20"/>
                  <w:szCs w:val="20"/>
                </w:rPr>
                <w:t xml:space="preserve"> Expert RA GmbH (LEI code: 213800P3OOBSGWN2UE81)</w:t>
              </w:r>
            </w:ins>
          </w:p>
          <w:p w14:paraId="2547D49F" w14:textId="77777777" w:rsidR="00C01294" w:rsidRPr="00C22FD0" w:rsidRDefault="00C01294" w:rsidP="00C01294">
            <w:pPr>
              <w:spacing w:after="0" w:line="240" w:lineRule="auto"/>
              <w:rPr>
                <w:ins w:id="1683" w:author="Author"/>
                <w:rFonts w:ascii="Times New Roman" w:hAnsi="Times New Roman" w:cs="Times New Roman"/>
                <w:sz w:val="20"/>
                <w:szCs w:val="20"/>
              </w:rPr>
            </w:pPr>
            <w:ins w:id="1684" w:author="Author">
              <w:r w:rsidRPr="00C22FD0">
                <w:rPr>
                  <w:rFonts w:ascii="Times New Roman" w:hAnsi="Times New Roman" w:cs="Times New Roman"/>
                  <w:sz w:val="20"/>
                  <w:szCs w:val="20"/>
                </w:rPr>
                <w:t>- Other nominated ECAI</w:t>
              </w:r>
            </w:ins>
          </w:p>
          <w:p w14:paraId="481B8E5D" w14:textId="0370A780" w:rsidR="00C01294" w:rsidRPr="00C22FD0" w:rsidRDefault="00C01294" w:rsidP="00C01294">
            <w:pPr>
              <w:spacing w:after="0" w:line="240" w:lineRule="auto"/>
              <w:rPr>
                <w:rFonts w:ascii="Times New Roman" w:eastAsia="Times New Roman" w:hAnsi="Times New Roman" w:cs="Times New Roman"/>
                <w:sz w:val="20"/>
                <w:szCs w:val="20"/>
                <w:lang w:eastAsia="en-GB"/>
              </w:rPr>
            </w:pPr>
          </w:p>
        </w:tc>
      </w:tr>
      <w:tr w:rsidR="00E21451" w:rsidRPr="00C22FD0" w14:paraId="5228579E" w14:textId="77777777" w:rsidTr="0040755A">
        <w:trPr>
          <w:trHeight w:val="1944"/>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14:paraId="57E5EF80" w14:textId="77777777" w:rsidR="00E21451" w:rsidRPr="00C22FD0" w:rsidRDefault="00E21451">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lastRenderedPageBreak/>
              <w:t xml:space="preserve">C0100 </w:t>
            </w:r>
          </w:p>
        </w:tc>
        <w:tc>
          <w:tcPr>
            <w:tcW w:w="2020" w:type="dxa"/>
            <w:tcBorders>
              <w:top w:val="single" w:sz="4" w:space="0" w:color="auto"/>
              <w:left w:val="single" w:sz="4" w:space="0" w:color="auto"/>
              <w:bottom w:val="single" w:sz="4" w:space="0" w:color="auto"/>
              <w:right w:val="single" w:sz="4" w:space="0" w:color="auto"/>
            </w:tcBorders>
            <w:shd w:val="clear" w:color="auto" w:fill="auto"/>
            <w:hideMark/>
          </w:tcPr>
          <w:p w14:paraId="2B21DB0A" w14:textId="77777777"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Sector</w:t>
            </w:r>
          </w:p>
        </w:tc>
        <w:tc>
          <w:tcPr>
            <w:tcW w:w="5376" w:type="dxa"/>
            <w:tcBorders>
              <w:top w:val="single" w:sz="4" w:space="0" w:color="auto"/>
              <w:left w:val="single" w:sz="4" w:space="0" w:color="auto"/>
              <w:bottom w:val="single" w:sz="4" w:space="0" w:color="auto"/>
              <w:right w:val="single" w:sz="4" w:space="0" w:color="auto"/>
            </w:tcBorders>
            <w:shd w:val="clear" w:color="auto" w:fill="auto"/>
            <w:hideMark/>
          </w:tcPr>
          <w:p w14:paraId="4CDCEACB" w14:textId="088C403A" w:rsidR="00E21451" w:rsidRPr="00C22FD0" w:rsidRDefault="00E21451" w:rsidP="0040755A">
            <w:pPr>
              <w:jc w:val="both"/>
              <w:rPr>
                <w:rFonts w:ascii="Times New Roman" w:eastAsia="Times New Roman" w:hAnsi="Times New Roman" w:cs="Times New Roman"/>
                <w:sz w:val="20"/>
                <w:szCs w:val="20"/>
                <w:lang w:eastAsia="en-GB"/>
              </w:rPr>
            </w:pPr>
            <w:r w:rsidRPr="00C22FD0">
              <w:rPr>
                <w:rFonts w:ascii="Times New Roman" w:hAnsi="Times New Roman" w:cs="Times New Roman"/>
                <w:sz w:val="20"/>
                <w:szCs w:val="20"/>
              </w:rPr>
              <w:t xml:space="preserve">Identify the economic sector of issuer based on the latest version of NACE code. The letter reference of the NACE code identifying the Section </w:t>
            </w:r>
            <w:r w:rsidR="00F61328" w:rsidRPr="00C22FD0">
              <w:rPr>
                <w:rFonts w:ascii="Times New Roman" w:hAnsi="Times New Roman" w:cs="Times New Roman"/>
                <w:sz w:val="20"/>
                <w:szCs w:val="20"/>
              </w:rPr>
              <w:t>should</w:t>
            </w:r>
            <w:r w:rsidRPr="00C22FD0">
              <w:rPr>
                <w:rFonts w:ascii="Times New Roman" w:hAnsi="Times New Roman" w:cs="Times New Roman"/>
                <w:sz w:val="20"/>
                <w:szCs w:val="20"/>
              </w:rPr>
              <w:t xml:space="preserve"> be used as a minimum for identifying sectors (e.g. ‘A’ or ‘A0111’ would be acceptable) except for the NACE relating to Financial and Insurance activities, for which the letter identifying the Section followed by the 4 digits code for the class </w:t>
            </w:r>
            <w:r w:rsidR="00F61328" w:rsidRPr="00C22FD0">
              <w:rPr>
                <w:rFonts w:ascii="Times New Roman" w:hAnsi="Times New Roman" w:cs="Times New Roman"/>
                <w:sz w:val="20"/>
                <w:szCs w:val="20"/>
              </w:rPr>
              <w:t>should</w:t>
            </w:r>
            <w:r w:rsidRPr="00C22FD0">
              <w:rPr>
                <w:rFonts w:ascii="Times New Roman" w:hAnsi="Times New Roman" w:cs="Times New Roman"/>
                <w:sz w:val="20"/>
                <w:szCs w:val="20"/>
              </w:rPr>
              <w:t xml:space="preserve"> be used (e.g. ‘K6411’). </w:t>
            </w:r>
          </w:p>
        </w:tc>
      </w:tr>
      <w:tr w:rsidR="00E21451" w:rsidRPr="00C22FD0" w14:paraId="403B02FF" w14:textId="77777777" w:rsidTr="0040755A">
        <w:trPr>
          <w:trHeight w:val="645"/>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14:paraId="70B63B7C"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C0110 </w:t>
            </w:r>
          </w:p>
        </w:tc>
        <w:tc>
          <w:tcPr>
            <w:tcW w:w="2020" w:type="dxa"/>
            <w:tcBorders>
              <w:top w:val="single" w:sz="4" w:space="0" w:color="auto"/>
              <w:left w:val="single" w:sz="4" w:space="0" w:color="auto"/>
              <w:bottom w:val="single" w:sz="4" w:space="0" w:color="auto"/>
              <w:right w:val="single" w:sz="4" w:space="0" w:color="auto"/>
            </w:tcBorders>
            <w:shd w:val="clear" w:color="auto" w:fill="auto"/>
            <w:hideMark/>
          </w:tcPr>
          <w:p w14:paraId="1A15044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Group entity subject to the exposure</w:t>
            </w:r>
          </w:p>
        </w:tc>
        <w:tc>
          <w:tcPr>
            <w:tcW w:w="5376" w:type="dxa"/>
            <w:tcBorders>
              <w:top w:val="single" w:sz="4" w:space="0" w:color="auto"/>
              <w:left w:val="single" w:sz="4" w:space="0" w:color="auto"/>
              <w:bottom w:val="single" w:sz="4" w:space="0" w:color="auto"/>
              <w:right w:val="single" w:sz="4" w:space="0" w:color="auto"/>
            </w:tcBorders>
            <w:shd w:val="clear" w:color="auto" w:fill="auto"/>
            <w:hideMark/>
          </w:tcPr>
          <w:p w14:paraId="3350DCFF" w14:textId="3390A092"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List of all involved entities of the group in the exposure. It concerns all entities and for each entity a separate entry has to be reported. If more than one entity of the group is involved, for each entity a separate </w:t>
            </w:r>
            <w:r w:rsidR="00473BE5" w:rsidRPr="00C22FD0">
              <w:rPr>
                <w:rFonts w:ascii="Times New Roman" w:eastAsia="Times New Roman" w:hAnsi="Times New Roman" w:cs="Times New Roman"/>
                <w:color w:val="000000"/>
                <w:sz w:val="20"/>
                <w:szCs w:val="20"/>
                <w:lang w:eastAsia="en-GB"/>
              </w:rPr>
              <w:t xml:space="preserve">row </w:t>
            </w:r>
            <w:r w:rsidRPr="00C22FD0">
              <w:rPr>
                <w:rFonts w:ascii="Times New Roman" w:eastAsia="Times New Roman" w:hAnsi="Times New Roman" w:cs="Times New Roman"/>
                <w:color w:val="000000"/>
                <w:sz w:val="20"/>
                <w:szCs w:val="20"/>
                <w:lang w:eastAsia="en-GB"/>
              </w:rPr>
              <w:t xml:space="preserve">is necessary. </w:t>
            </w:r>
          </w:p>
        </w:tc>
      </w:tr>
      <w:tr w:rsidR="00E21451" w:rsidRPr="00C22FD0" w14:paraId="16281D9A" w14:textId="77777777" w:rsidTr="0040755A">
        <w:trPr>
          <w:trHeight w:val="2850"/>
        </w:trPr>
        <w:tc>
          <w:tcPr>
            <w:tcW w:w="1676" w:type="dxa"/>
            <w:tcBorders>
              <w:top w:val="single" w:sz="4" w:space="0" w:color="auto"/>
              <w:left w:val="single" w:sz="4" w:space="0" w:color="000000"/>
              <w:bottom w:val="nil"/>
              <w:right w:val="single" w:sz="4" w:space="0" w:color="000000"/>
            </w:tcBorders>
            <w:shd w:val="clear" w:color="auto" w:fill="auto"/>
            <w:hideMark/>
          </w:tcPr>
          <w:p w14:paraId="32EEBAB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C0120 </w:t>
            </w:r>
          </w:p>
        </w:tc>
        <w:tc>
          <w:tcPr>
            <w:tcW w:w="2020" w:type="dxa"/>
            <w:tcBorders>
              <w:top w:val="single" w:sz="4" w:space="0" w:color="auto"/>
              <w:left w:val="nil"/>
              <w:bottom w:val="nil"/>
              <w:right w:val="single" w:sz="4" w:space="0" w:color="000000"/>
            </w:tcBorders>
            <w:shd w:val="clear" w:color="auto" w:fill="auto"/>
            <w:hideMark/>
          </w:tcPr>
          <w:p w14:paraId="0B7ED72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Identification code of the group entity</w:t>
            </w:r>
          </w:p>
        </w:tc>
        <w:tc>
          <w:tcPr>
            <w:tcW w:w="5376" w:type="dxa"/>
            <w:tcBorders>
              <w:top w:val="single" w:sz="4" w:space="0" w:color="auto"/>
              <w:left w:val="nil"/>
              <w:bottom w:val="nil"/>
              <w:right w:val="single" w:sz="4" w:space="0" w:color="000000"/>
            </w:tcBorders>
            <w:shd w:val="clear" w:color="auto" w:fill="auto"/>
            <w:hideMark/>
          </w:tcPr>
          <w:p w14:paraId="1C10BBA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The unique identification code as reported in S.32.01.</w:t>
            </w:r>
            <w:r w:rsidRPr="00C22FD0">
              <w:rPr>
                <w:rFonts w:ascii="Times New Roman" w:eastAsia="Times New Roman" w:hAnsi="Times New Roman" w:cs="Times New Roman"/>
                <w:color w:val="000000"/>
                <w:sz w:val="20"/>
                <w:szCs w:val="20"/>
                <w:lang w:eastAsia="en-GB"/>
              </w:rPr>
              <w:br/>
            </w:r>
          </w:p>
          <w:p w14:paraId="48FAB567" w14:textId="0788945E" w:rsidR="00E21451" w:rsidRPr="00C22FD0"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Identification code</w:t>
            </w:r>
            <w:r w:rsidRPr="00C22FD0">
              <w:rPr>
                <w:rFonts w:ascii="Times New Roman" w:hAnsi="Times New Roman" w:cs="Times New Roman"/>
                <w:sz w:val="20"/>
                <w:szCs w:val="20"/>
              </w:rPr>
              <w:t xml:space="preserve"> by this order of priority</w:t>
            </w:r>
            <w:r w:rsidRPr="00C22FD0">
              <w:rPr>
                <w:rFonts w:ascii="Times New Roman" w:eastAsia="Times New Roman" w:hAnsi="Times New Roman" w:cs="Times New Roman"/>
                <w:sz w:val="20"/>
                <w:szCs w:val="20"/>
                <w:lang w:eastAsia="en-GB"/>
              </w:rPr>
              <w:t xml:space="preserv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Legal Entity Identifier (LEI);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Specific code</w:t>
            </w:r>
            <w:r w:rsidRPr="00C22FD0">
              <w:rPr>
                <w:rFonts w:ascii="Times New Roman" w:eastAsia="Times New Roman" w:hAnsi="Times New Roman" w:cs="Times New Roman"/>
                <w:sz w:val="20"/>
                <w:szCs w:val="20"/>
                <w:lang w:eastAsia="en-GB"/>
              </w:rPr>
              <w:br/>
            </w:r>
            <w:r w:rsidRPr="00C22FD0">
              <w:rPr>
                <w:rFonts w:ascii="Times New Roman" w:eastAsia="Times New Roman" w:hAnsi="Times New Roman" w:cs="Times New Roman"/>
                <w:sz w:val="20"/>
                <w:szCs w:val="20"/>
                <w:lang w:eastAsia="en-GB"/>
              </w:rPr>
              <w:br/>
              <w:t xml:space="preserve">Specific code: </w:t>
            </w:r>
            <w:r w:rsidRPr="00C22FD0">
              <w:rPr>
                <w:rFonts w:ascii="Times New Roman" w:eastAsia="Times New Roman" w:hAnsi="Times New Roman" w:cs="Times New Roman"/>
                <w:sz w:val="20"/>
                <w:szCs w:val="20"/>
                <w:lang w:eastAsia="en-GB"/>
              </w:rPr>
              <w:br/>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For EEA insurance and reinsurance undertakings and other EEA regulated undertakings </w:t>
            </w:r>
            <w:r w:rsidR="00B46E40" w:rsidRPr="00C22FD0">
              <w:rPr>
                <w:rFonts w:ascii="Times New Roman" w:eastAsia="Times New Roman" w:hAnsi="Times New Roman" w:cs="Times New Roman"/>
                <w:sz w:val="20"/>
                <w:szCs w:val="20"/>
                <w:lang w:eastAsia="en-GB"/>
              </w:rPr>
              <w:t>within the scope of group supervision</w:t>
            </w:r>
            <w:r w:rsidRPr="00C22FD0">
              <w:rPr>
                <w:rFonts w:ascii="Times New Roman" w:eastAsia="Times New Roman" w:hAnsi="Times New Roman" w:cs="Times New Roman"/>
                <w:sz w:val="20"/>
                <w:szCs w:val="20"/>
                <w:lang w:eastAsia="en-GB"/>
              </w:rPr>
              <w:t>: identification code used in the local market, attributed by the undertaking's competent supervisory authority;</w:t>
            </w:r>
          </w:p>
          <w:p w14:paraId="550E06CF" w14:textId="2366268A" w:rsidR="00E21451" w:rsidRPr="00C22FD0" w:rsidRDefault="004508C9"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 For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undertakings and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undertakings </w:t>
            </w:r>
            <w:r w:rsidR="00B46E40" w:rsidRPr="00C22FD0">
              <w:rPr>
                <w:rFonts w:ascii="Times New Roman" w:eastAsia="Times New Roman" w:hAnsi="Times New Roman" w:cs="Times New Roman"/>
                <w:sz w:val="20"/>
                <w:szCs w:val="20"/>
                <w:lang w:eastAsia="en-GB"/>
              </w:rPr>
              <w:t>within the scope of group supervision</w:t>
            </w:r>
            <w:r w:rsidR="00E21451" w:rsidRPr="00C22FD0">
              <w:rPr>
                <w:rFonts w:ascii="Times New Roman" w:eastAsia="Times New Roman" w:hAnsi="Times New Roman" w:cs="Times New Roman"/>
                <w:sz w:val="20"/>
                <w:szCs w:val="20"/>
                <w:lang w:eastAsia="en-GB"/>
              </w:rPr>
              <w:t>, identification code will be provided by the group. When allocating an identification code to each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EEA or non</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regulated undertaking, the group </w:t>
            </w:r>
            <w:r w:rsidR="00F61328" w:rsidRPr="00C22FD0">
              <w:rPr>
                <w:rFonts w:ascii="Times New Roman" w:eastAsia="Times New Roman" w:hAnsi="Times New Roman" w:cs="Times New Roman"/>
                <w:sz w:val="20"/>
                <w:szCs w:val="20"/>
                <w:lang w:eastAsia="en-GB"/>
              </w:rPr>
              <w:t>should</w:t>
            </w:r>
            <w:r w:rsidR="00E21451" w:rsidRPr="00C22FD0">
              <w:rPr>
                <w:rFonts w:ascii="Times New Roman" w:eastAsia="Times New Roman" w:hAnsi="Times New Roman" w:cs="Times New Roman"/>
                <w:sz w:val="20"/>
                <w:szCs w:val="20"/>
                <w:lang w:eastAsia="en-GB"/>
              </w:rPr>
              <w:t xml:space="preserve"> comply with the following format in a consistent manner: </w:t>
            </w:r>
            <w:r w:rsidR="00E21451" w:rsidRPr="00C22FD0">
              <w:rPr>
                <w:rFonts w:ascii="Times New Roman" w:eastAsia="Times New Roman" w:hAnsi="Times New Roman" w:cs="Times New Roman"/>
                <w:sz w:val="20"/>
                <w:szCs w:val="20"/>
                <w:lang w:eastAsia="en-GB"/>
              </w:rPr>
              <w:br/>
              <w:t xml:space="preserve"> identification code of the parent undertaking + </w:t>
            </w:r>
            <w:r w:rsidR="00E21451" w:rsidRPr="00C22FD0">
              <w:rPr>
                <w:rFonts w:ascii="Times New Roman" w:eastAsia="Times New Roman" w:hAnsi="Times New Roman" w:cs="Times New Roman"/>
                <w:sz w:val="20"/>
                <w:szCs w:val="20"/>
                <w:lang w:eastAsia="en-GB"/>
              </w:rPr>
              <w:br/>
              <w:t xml:space="preserve"> ISO 3166</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1 alpha</w:t>
            </w:r>
            <w:r w:rsidRPr="00C22FD0">
              <w:rPr>
                <w:rFonts w:ascii="Times New Roman" w:eastAsia="Times New Roman" w:hAnsi="Times New Roman" w:cs="Times New Roman"/>
                <w:sz w:val="20"/>
                <w:szCs w:val="20"/>
                <w:lang w:eastAsia="en-GB"/>
              </w:rPr>
              <w:t>–</w:t>
            </w:r>
            <w:r w:rsidR="00E21451" w:rsidRPr="00C22FD0">
              <w:rPr>
                <w:rFonts w:ascii="Times New Roman" w:eastAsia="Times New Roman" w:hAnsi="Times New Roman" w:cs="Times New Roman"/>
                <w:sz w:val="20"/>
                <w:szCs w:val="20"/>
                <w:lang w:eastAsia="en-GB"/>
              </w:rPr>
              <w:t xml:space="preserve">2 code of the country of the undertaking + </w:t>
            </w:r>
            <w:r w:rsidR="00E21451" w:rsidRPr="00C22FD0">
              <w:rPr>
                <w:rFonts w:ascii="Times New Roman" w:eastAsia="Times New Roman" w:hAnsi="Times New Roman" w:cs="Times New Roman"/>
                <w:sz w:val="20"/>
                <w:szCs w:val="20"/>
                <w:lang w:eastAsia="en-GB"/>
              </w:rPr>
              <w:br/>
              <w:t xml:space="preserve"> 5 digits</w:t>
            </w:r>
          </w:p>
        </w:tc>
      </w:tr>
      <w:tr w:rsidR="00E21451" w:rsidRPr="00C22FD0" w14:paraId="235FE67D" w14:textId="77777777" w:rsidTr="0040755A">
        <w:trPr>
          <w:trHeight w:val="1130"/>
        </w:trPr>
        <w:tc>
          <w:tcPr>
            <w:tcW w:w="1676" w:type="dxa"/>
            <w:tcBorders>
              <w:top w:val="single" w:sz="4" w:space="0" w:color="auto"/>
              <w:left w:val="single" w:sz="4" w:space="0" w:color="000000"/>
              <w:bottom w:val="nil"/>
              <w:right w:val="single" w:sz="4" w:space="0" w:color="000000"/>
            </w:tcBorders>
            <w:shd w:val="clear" w:color="auto" w:fill="auto"/>
          </w:tcPr>
          <w:p w14:paraId="1C044DBA" w14:textId="77777777" w:rsidR="00E21451" w:rsidRPr="00C22FD0" w:rsidDel="006B47FB"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C0130</w:t>
            </w:r>
          </w:p>
        </w:tc>
        <w:tc>
          <w:tcPr>
            <w:tcW w:w="2020" w:type="dxa"/>
            <w:tcBorders>
              <w:top w:val="single" w:sz="4" w:space="0" w:color="auto"/>
              <w:left w:val="nil"/>
              <w:bottom w:val="nil"/>
              <w:right w:val="single" w:sz="4" w:space="0" w:color="000000"/>
            </w:tcBorders>
            <w:shd w:val="clear" w:color="auto" w:fill="auto"/>
          </w:tcPr>
          <w:p w14:paraId="6C26958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ID code type of the group entity</w:t>
            </w:r>
          </w:p>
        </w:tc>
        <w:tc>
          <w:tcPr>
            <w:tcW w:w="5376" w:type="dxa"/>
            <w:tcBorders>
              <w:top w:val="single" w:sz="4" w:space="0" w:color="auto"/>
              <w:left w:val="nil"/>
              <w:bottom w:val="nil"/>
              <w:right w:val="single" w:sz="4" w:space="0" w:color="000000"/>
            </w:tcBorders>
            <w:shd w:val="clear" w:color="auto" w:fill="auto"/>
          </w:tcPr>
          <w:p w14:paraId="1F44899C" w14:textId="5CE3B655" w:rsidR="00E21451" w:rsidRPr="00C22FD0" w:rsidRDefault="00E21451" w:rsidP="0040755A">
            <w:pPr>
              <w:spacing w:after="0" w:line="240" w:lineRule="auto"/>
              <w:rPr>
                <w:rFonts w:ascii="Times New Roman" w:hAnsi="Times New Roman" w:cs="Times New Roman"/>
                <w:sz w:val="20"/>
                <w:szCs w:val="20"/>
              </w:rPr>
            </w:pPr>
            <w:r w:rsidRPr="00C22FD0">
              <w:rPr>
                <w:rFonts w:ascii="Times New Roman" w:eastAsia="Times New Roman" w:hAnsi="Times New Roman" w:cs="Times New Roman"/>
                <w:color w:val="000000"/>
                <w:sz w:val="20"/>
                <w:szCs w:val="20"/>
                <w:lang w:eastAsia="en-GB"/>
              </w:rPr>
              <w:t>Identification of the code used in item “Identification code of the group entity”:</w:t>
            </w:r>
            <w:r w:rsidRPr="00C22FD0">
              <w:rPr>
                <w:rFonts w:ascii="Times New Roman" w:eastAsia="Times New Roman" w:hAnsi="Times New Roman" w:cs="Times New Roman"/>
                <w:color w:val="000000"/>
                <w:sz w:val="20"/>
                <w:szCs w:val="20"/>
                <w:lang w:eastAsia="en-GB"/>
              </w:rPr>
              <w:br/>
              <w:t xml:space="preserve">1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LEI </w:t>
            </w:r>
            <w:r w:rsidRPr="00C22FD0">
              <w:rPr>
                <w:rFonts w:ascii="Times New Roman" w:eastAsia="Times New Roman" w:hAnsi="Times New Roman" w:cs="Times New Roman"/>
                <w:color w:val="000000"/>
                <w:sz w:val="20"/>
                <w:szCs w:val="20"/>
                <w:lang w:eastAsia="en-GB"/>
              </w:rPr>
              <w:br/>
              <w:t xml:space="preserve">2 </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 Specific code</w:t>
            </w:r>
          </w:p>
        </w:tc>
      </w:tr>
      <w:tr w:rsidR="00E21451" w:rsidRPr="00C22FD0" w14:paraId="1CFF3D99" w14:textId="77777777" w:rsidTr="0040755A">
        <w:trPr>
          <w:trHeight w:val="1425"/>
        </w:trPr>
        <w:tc>
          <w:tcPr>
            <w:tcW w:w="1676" w:type="dxa"/>
            <w:tcBorders>
              <w:top w:val="single" w:sz="4" w:space="0" w:color="auto"/>
              <w:left w:val="single" w:sz="4" w:space="0" w:color="000000"/>
              <w:bottom w:val="nil"/>
              <w:right w:val="single" w:sz="4" w:space="0" w:color="000000"/>
            </w:tcBorders>
            <w:shd w:val="clear" w:color="auto" w:fill="auto"/>
            <w:hideMark/>
          </w:tcPr>
          <w:p w14:paraId="311A0175"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C0140 </w:t>
            </w:r>
          </w:p>
          <w:p w14:paraId="4DB6BA3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2020" w:type="dxa"/>
            <w:tcBorders>
              <w:top w:val="single" w:sz="4" w:space="0" w:color="auto"/>
              <w:left w:val="nil"/>
              <w:bottom w:val="nil"/>
              <w:right w:val="single" w:sz="4" w:space="0" w:color="000000"/>
            </w:tcBorders>
            <w:shd w:val="clear" w:color="auto" w:fill="auto"/>
            <w:hideMark/>
          </w:tcPr>
          <w:p w14:paraId="7613ED6F"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Maturity (asset side) / Validity (liability side)</w:t>
            </w:r>
          </w:p>
        </w:tc>
        <w:tc>
          <w:tcPr>
            <w:tcW w:w="5376" w:type="dxa"/>
            <w:tcBorders>
              <w:top w:val="single" w:sz="4" w:space="0" w:color="auto"/>
              <w:left w:val="nil"/>
              <w:bottom w:val="nil"/>
              <w:right w:val="single" w:sz="4" w:space="0" w:color="000000"/>
            </w:tcBorders>
            <w:shd w:val="clear" w:color="auto" w:fill="auto"/>
            <w:hideMark/>
          </w:tcPr>
          <w:p w14:paraId="7588A066" w14:textId="7C92A6D2"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Identify the ISO 8601 (</w:t>
            </w:r>
            <w:proofErr w:type="spellStart"/>
            <w:r w:rsidRPr="00C22FD0">
              <w:rPr>
                <w:rFonts w:ascii="Times New Roman" w:hAnsi="Times New Roman" w:cs="Times New Roman"/>
                <w:sz w:val="20"/>
                <w:szCs w:val="20"/>
              </w:rPr>
              <w:t>yyyy</w:t>
            </w:r>
            <w:proofErr w:type="spellEnd"/>
            <w:r w:rsidR="004508C9" w:rsidRPr="00C22FD0">
              <w:rPr>
                <w:rFonts w:ascii="Times New Roman" w:hAnsi="Times New Roman" w:cs="Times New Roman"/>
                <w:sz w:val="20"/>
                <w:szCs w:val="20"/>
              </w:rPr>
              <w:t>–</w:t>
            </w:r>
            <w:r w:rsidRPr="00C22FD0">
              <w:rPr>
                <w:rFonts w:ascii="Times New Roman" w:hAnsi="Times New Roman" w:cs="Times New Roman"/>
                <w:sz w:val="20"/>
                <w:szCs w:val="20"/>
              </w:rPr>
              <w:t>mm</w:t>
            </w:r>
            <w:r w:rsidR="004508C9" w:rsidRPr="00C22FD0">
              <w:rPr>
                <w:rFonts w:ascii="Times New Roman" w:hAnsi="Times New Roman" w:cs="Times New Roman"/>
                <w:sz w:val="20"/>
                <w:szCs w:val="20"/>
              </w:rPr>
              <w:t>–</w:t>
            </w:r>
            <w:proofErr w:type="spellStart"/>
            <w:r w:rsidRPr="00C22FD0">
              <w:rPr>
                <w:rFonts w:ascii="Times New Roman" w:hAnsi="Times New Roman" w:cs="Times New Roman"/>
                <w:sz w:val="20"/>
                <w:szCs w:val="20"/>
              </w:rPr>
              <w:t>dd</w:t>
            </w:r>
            <w:proofErr w:type="spellEnd"/>
            <w:r w:rsidRPr="00C22FD0">
              <w:rPr>
                <w:rFonts w:ascii="Times New Roman" w:hAnsi="Times New Roman" w:cs="Times New Roman"/>
                <w:sz w:val="20"/>
                <w:szCs w:val="20"/>
              </w:rPr>
              <w:t xml:space="preserve">) code of </w:t>
            </w:r>
            <w:r w:rsidRPr="00C22FD0">
              <w:rPr>
                <w:rFonts w:ascii="Times New Roman" w:eastAsia="Times New Roman" w:hAnsi="Times New Roman" w:cs="Times New Roman"/>
                <w:sz w:val="20"/>
                <w:szCs w:val="20"/>
                <w:lang w:eastAsia="en-GB"/>
              </w:rPr>
              <w:t xml:space="preserve">the maturity date of assets and the validity date of liabilities. A fixed date </w:t>
            </w:r>
            <w:r w:rsidR="00F61328" w:rsidRPr="00C22FD0">
              <w:rPr>
                <w:rFonts w:ascii="Times New Roman" w:eastAsia="Times New Roman" w:hAnsi="Times New Roman" w:cs="Times New Roman"/>
                <w:sz w:val="20"/>
                <w:szCs w:val="20"/>
                <w:lang w:eastAsia="en-GB"/>
              </w:rPr>
              <w:t>should</w:t>
            </w:r>
            <w:r w:rsidRPr="00C22FD0">
              <w:rPr>
                <w:rFonts w:ascii="Times New Roman" w:eastAsia="Times New Roman" w:hAnsi="Times New Roman" w:cs="Times New Roman"/>
                <w:sz w:val="20"/>
                <w:szCs w:val="20"/>
                <w:lang w:eastAsia="en-GB"/>
              </w:rPr>
              <w:t xml:space="preserve"> be indicated for the maturity date of assets and for the validity date of liabilities which </w:t>
            </w:r>
            <w:r w:rsidR="00F61328" w:rsidRPr="00C22FD0">
              <w:rPr>
                <w:rFonts w:ascii="Times New Roman" w:eastAsia="Times New Roman" w:hAnsi="Times New Roman" w:cs="Times New Roman"/>
                <w:sz w:val="20"/>
                <w:szCs w:val="20"/>
                <w:lang w:eastAsia="en-GB"/>
              </w:rPr>
              <w:t>should</w:t>
            </w:r>
            <w:r w:rsidRPr="00C22FD0">
              <w:rPr>
                <w:rFonts w:ascii="Times New Roman" w:eastAsia="Times New Roman" w:hAnsi="Times New Roman" w:cs="Times New Roman"/>
                <w:sz w:val="20"/>
                <w:szCs w:val="20"/>
                <w:lang w:eastAsia="en-GB"/>
              </w:rPr>
              <w:t xml:space="preserve"> be understood as a contractual termination date or the last projected cash flow point depending on which is the earlier of both.</w:t>
            </w:r>
            <w:r w:rsidRPr="00C22FD0">
              <w:rPr>
                <w:rFonts w:ascii="Times New Roman" w:eastAsia="Times New Roman" w:hAnsi="Times New Roman" w:cs="Times New Roman"/>
                <w:color w:val="000000"/>
                <w:sz w:val="20"/>
                <w:szCs w:val="20"/>
                <w:lang w:eastAsia="en-GB"/>
              </w:rPr>
              <w:t xml:space="preserve">  </w:t>
            </w:r>
          </w:p>
          <w:p w14:paraId="157E6A9C" w14:textId="77777777" w:rsidR="00E21451" w:rsidRPr="00C22FD0" w:rsidRDefault="00E21451" w:rsidP="0040755A">
            <w:pPr>
              <w:spacing w:after="0" w:line="240" w:lineRule="auto"/>
              <w:rPr>
                <w:rFonts w:ascii="Times New Roman" w:hAnsi="Times New Roman" w:cs="Times New Roman"/>
                <w:sz w:val="20"/>
                <w:szCs w:val="20"/>
              </w:rPr>
            </w:pPr>
          </w:p>
          <w:p w14:paraId="2DCC9866" w14:textId="2116B88F"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lastRenderedPageBreak/>
              <w:t xml:space="preserve">If more than one maturity date is applicable, each maturity date </w:t>
            </w:r>
            <w:r w:rsidR="00C45CB8" w:rsidRPr="00C22FD0">
              <w:rPr>
                <w:rFonts w:ascii="Times New Roman" w:hAnsi="Times New Roman" w:cs="Times New Roman"/>
                <w:sz w:val="20"/>
                <w:szCs w:val="20"/>
              </w:rPr>
              <w:t>shall</w:t>
            </w:r>
            <w:r w:rsidRPr="00C22FD0">
              <w:rPr>
                <w:rFonts w:ascii="Times New Roman" w:hAnsi="Times New Roman" w:cs="Times New Roman"/>
                <w:sz w:val="20"/>
                <w:szCs w:val="20"/>
              </w:rPr>
              <w:t xml:space="preserve"> be listed in a separate line.</w:t>
            </w:r>
          </w:p>
        </w:tc>
      </w:tr>
      <w:tr w:rsidR="00E21451" w:rsidRPr="00C22FD0" w14:paraId="090DA384" w14:textId="77777777" w:rsidTr="0040755A">
        <w:trPr>
          <w:trHeight w:val="1140"/>
        </w:trPr>
        <w:tc>
          <w:tcPr>
            <w:tcW w:w="1676" w:type="dxa"/>
            <w:tcBorders>
              <w:top w:val="single" w:sz="4" w:space="0" w:color="auto"/>
              <w:left w:val="single" w:sz="4" w:space="0" w:color="000000"/>
              <w:bottom w:val="nil"/>
              <w:right w:val="single" w:sz="4" w:space="0" w:color="000000"/>
            </w:tcBorders>
            <w:shd w:val="clear" w:color="auto" w:fill="auto"/>
            <w:hideMark/>
          </w:tcPr>
          <w:p w14:paraId="06EAE76F"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lastRenderedPageBreak/>
              <w:t xml:space="preserve">C0150 </w:t>
            </w:r>
          </w:p>
          <w:p w14:paraId="7CBD406C" w14:textId="77777777" w:rsidR="00E21451" w:rsidRPr="00C22FD0" w:rsidRDefault="00E21451">
            <w:pPr>
              <w:spacing w:after="0" w:line="240" w:lineRule="auto"/>
              <w:rPr>
                <w:rFonts w:ascii="Times New Roman" w:eastAsia="Times New Roman" w:hAnsi="Times New Roman" w:cs="Times New Roman"/>
                <w:color w:val="000000"/>
                <w:sz w:val="20"/>
                <w:szCs w:val="20"/>
                <w:lang w:eastAsia="en-GB"/>
              </w:rPr>
            </w:pPr>
          </w:p>
        </w:tc>
        <w:tc>
          <w:tcPr>
            <w:tcW w:w="2020" w:type="dxa"/>
            <w:tcBorders>
              <w:top w:val="single" w:sz="4" w:space="0" w:color="auto"/>
              <w:left w:val="nil"/>
              <w:bottom w:val="nil"/>
              <w:right w:val="single" w:sz="4" w:space="0" w:color="000000"/>
            </w:tcBorders>
            <w:shd w:val="clear" w:color="auto" w:fill="auto"/>
            <w:hideMark/>
          </w:tcPr>
          <w:p w14:paraId="035D6AC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Value of the exposure</w:t>
            </w:r>
          </w:p>
        </w:tc>
        <w:tc>
          <w:tcPr>
            <w:tcW w:w="5376" w:type="dxa"/>
            <w:tcBorders>
              <w:top w:val="single" w:sz="4" w:space="0" w:color="auto"/>
              <w:left w:val="nil"/>
              <w:bottom w:val="nil"/>
              <w:right w:val="single" w:sz="4" w:space="0" w:color="000000"/>
            </w:tcBorders>
            <w:shd w:val="clear" w:color="auto" w:fill="auto"/>
            <w:hideMark/>
          </w:tcPr>
          <w:p w14:paraId="31D6B574" w14:textId="13765DED"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Solvency II value of the exposure as of the reporting date for the balance</w:t>
            </w:r>
            <w:r w:rsidR="004508C9" w:rsidRPr="00C22FD0">
              <w:rPr>
                <w:rFonts w:ascii="Times New Roman" w:eastAsia="Times New Roman" w:hAnsi="Times New Roman" w:cs="Times New Roman"/>
                <w:color w:val="000000"/>
                <w:sz w:val="20"/>
                <w:szCs w:val="20"/>
                <w:lang w:eastAsia="en-GB"/>
              </w:rPr>
              <w:t>–</w:t>
            </w:r>
            <w:r w:rsidRPr="00C22FD0">
              <w:rPr>
                <w:rFonts w:ascii="Times New Roman" w:eastAsia="Times New Roman" w:hAnsi="Times New Roman" w:cs="Times New Roman"/>
                <w:color w:val="000000"/>
                <w:sz w:val="20"/>
                <w:szCs w:val="20"/>
                <w:lang w:eastAsia="en-GB"/>
              </w:rPr>
              <w:t xml:space="preserve">sheet type of exposures (code 1 to 8 from C0050) and maximum </w:t>
            </w:r>
            <w:r w:rsidRPr="00C22FD0">
              <w:rPr>
                <w:rFonts w:ascii="Times New Roman" w:hAnsi="Times New Roman" w:cs="Times New Roman"/>
                <w:sz w:val="20"/>
                <w:szCs w:val="20"/>
              </w:rPr>
              <w:t>possible value, if possible, regardless of their probability for off</w:t>
            </w:r>
            <w:r w:rsidR="004508C9" w:rsidRPr="00C22FD0">
              <w:rPr>
                <w:rFonts w:ascii="Times New Roman" w:hAnsi="Times New Roman" w:cs="Times New Roman"/>
                <w:sz w:val="20"/>
                <w:szCs w:val="20"/>
              </w:rPr>
              <w:t>–</w:t>
            </w:r>
            <w:r w:rsidRPr="00C22FD0">
              <w:rPr>
                <w:rFonts w:ascii="Times New Roman" w:hAnsi="Times New Roman" w:cs="Times New Roman"/>
                <w:sz w:val="20"/>
                <w:szCs w:val="20"/>
              </w:rPr>
              <w:t xml:space="preserve">balance sheet items </w:t>
            </w:r>
            <w:r w:rsidRPr="00C22FD0">
              <w:rPr>
                <w:rFonts w:ascii="Times New Roman" w:eastAsia="Times New Roman" w:hAnsi="Times New Roman" w:cs="Times New Roman"/>
                <w:color w:val="000000"/>
                <w:sz w:val="20"/>
                <w:szCs w:val="20"/>
                <w:lang w:eastAsia="en-GB"/>
              </w:rPr>
              <w:t xml:space="preserve">(code 9 to 10 from C0050). </w:t>
            </w:r>
          </w:p>
          <w:p w14:paraId="14FBF677"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p w14:paraId="212AE61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It is also applicable for reinsurance contracts:</w:t>
            </w:r>
          </w:p>
          <w:p w14:paraId="05CA8077" w14:textId="7FB2F992" w:rsidR="00E21451" w:rsidRPr="00C22FD0" w:rsidRDefault="00E21451" w:rsidP="00B42F70">
            <w:pPr>
              <w:pStyle w:val="ListParagraph"/>
              <w:numPr>
                <w:ilvl w:val="0"/>
                <w:numId w:val="46"/>
              </w:num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For reinsurance ceded the amount of the reinsurance recoverables </w:t>
            </w:r>
            <w:r w:rsidR="00C45CB8" w:rsidRPr="00C22FD0">
              <w:rPr>
                <w:rFonts w:ascii="Times New Roman" w:eastAsia="Times New Roman" w:hAnsi="Times New Roman" w:cs="Times New Roman"/>
                <w:color w:val="000000"/>
                <w:sz w:val="20"/>
                <w:szCs w:val="20"/>
                <w:lang w:eastAsia="en-GB"/>
              </w:rPr>
              <w:t>shall</w:t>
            </w:r>
            <w:r w:rsidRPr="00C22FD0">
              <w:rPr>
                <w:rFonts w:ascii="Times New Roman" w:eastAsia="Times New Roman" w:hAnsi="Times New Roman" w:cs="Times New Roman"/>
                <w:color w:val="000000"/>
                <w:sz w:val="20"/>
                <w:szCs w:val="20"/>
                <w:lang w:eastAsia="en-GB"/>
              </w:rPr>
              <w:t xml:space="preserve"> be reported;</w:t>
            </w:r>
          </w:p>
          <w:p w14:paraId="44AF02DD" w14:textId="101D5C04" w:rsidR="00E21451" w:rsidRPr="00C22FD0" w:rsidRDefault="00E21451" w:rsidP="00B42F70">
            <w:pPr>
              <w:pStyle w:val="ListParagraph"/>
              <w:numPr>
                <w:ilvl w:val="0"/>
                <w:numId w:val="46"/>
              </w:num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For reinsurance accepted the amount of technical provisions </w:t>
            </w:r>
            <w:r w:rsidR="00C45CB8" w:rsidRPr="00C22FD0">
              <w:rPr>
                <w:rFonts w:ascii="Times New Roman" w:eastAsia="Times New Roman" w:hAnsi="Times New Roman" w:cs="Times New Roman"/>
                <w:color w:val="000000"/>
                <w:sz w:val="20"/>
                <w:szCs w:val="20"/>
                <w:lang w:eastAsia="en-GB"/>
              </w:rPr>
              <w:t>shall</w:t>
            </w:r>
            <w:r w:rsidRPr="00C22FD0">
              <w:rPr>
                <w:rFonts w:ascii="Times New Roman" w:eastAsia="Times New Roman" w:hAnsi="Times New Roman" w:cs="Times New Roman"/>
                <w:color w:val="000000"/>
                <w:sz w:val="20"/>
                <w:szCs w:val="20"/>
                <w:lang w:eastAsia="en-GB"/>
              </w:rPr>
              <w:t xml:space="preserve"> be reported.</w:t>
            </w:r>
          </w:p>
        </w:tc>
      </w:tr>
      <w:tr w:rsidR="00E21451" w:rsidRPr="00C22FD0" w14:paraId="59B465DF" w14:textId="77777777" w:rsidTr="0040755A">
        <w:trPr>
          <w:trHeight w:val="360"/>
        </w:trPr>
        <w:tc>
          <w:tcPr>
            <w:tcW w:w="1676" w:type="dxa"/>
            <w:tcBorders>
              <w:top w:val="single" w:sz="4" w:space="0" w:color="auto"/>
              <w:left w:val="single" w:sz="4" w:space="0" w:color="000000"/>
              <w:bottom w:val="single" w:sz="4" w:space="0" w:color="auto"/>
              <w:right w:val="single" w:sz="4" w:space="0" w:color="000000"/>
            </w:tcBorders>
            <w:shd w:val="clear" w:color="auto" w:fill="auto"/>
            <w:hideMark/>
          </w:tcPr>
          <w:p w14:paraId="6B46C083"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C0160 </w:t>
            </w:r>
          </w:p>
          <w:p w14:paraId="14545F53"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2020" w:type="dxa"/>
            <w:tcBorders>
              <w:top w:val="single" w:sz="4" w:space="0" w:color="auto"/>
              <w:left w:val="nil"/>
              <w:bottom w:val="single" w:sz="4" w:space="0" w:color="auto"/>
              <w:right w:val="single" w:sz="4" w:space="0" w:color="000000"/>
            </w:tcBorders>
            <w:shd w:val="clear" w:color="auto" w:fill="auto"/>
            <w:hideMark/>
          </w:tcPr>
          <w:p w14:paraId="03D99EB1"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Currency</w:t>
            </w:r>
          </w:p>
        </w:tc>
        <w:tc>
          <w:tcPr>
            <w:tcW w:w="5376" w:type="dxa"/>
            <w:tcBorders>
              <w:top w:val="single" w:sz="4" w:space="0" w:color="auto"/>
              <w:left w:val="nil"/>
              <w:bottom w:val="single" w:sz="4" w:space="0" w:color="auto"/>
              <w:right w:val="single" w:sz="4" w:space="0" w:color="000000"/>
            </w:tcBorders>
            <w:shd w:val="clear" w:color="auto" w:fill="auto"/>
            <w:hideMark/>
          </w:tcPr>
          <w:p w14:paraId="4EA98DDE"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hAnsi="Times New Roman" w:cs="Times New Roman"/>
                <w:sz w:val="20"/>
                <w:szCs w:val="20"/>
              </w:rPr>
              <w:t>Identify the ISO 4217 alphabetic code of the</w:t>
            </w:r>
            <w:r w:rsidRPr="00C22FD0">
              <w:rPr>
                <w:rFonts w:ascii="Times New Roman" w:eastAsia="Times New Roman" w:hAnsi="Times New Roman" w:cs="Times New Roman"/>
                <w:color w:val="000000"/>
                <w:sz w:val="20"/>
                <w:szCs w:val="20"/>
                <w:lang w:eastAsia="en-GB"/>
              </w:rPr>
              <w:t xml:space="preserve"> original currency of the exposure.</w:t>
            </w:r>
          </w:p>
        </w:tc>
      </w:tr>
      <w:tr w:rsidR="00E21451" w:rsidRPr="00643B97" w14:paraId="487F57A8" w14:textId="77777777" w:rsidTr="0040755A">
        <w:trPr>
          <w:trHeight w:val="1140"/>
        </w:trPr>
        <w:tc>
          <w:tcPr>
            <w:tcW w:w="1676" w:type="dxa"/>
            <w:tcBorders>
              <w:top w:val="single" w:sz="4" w:space="0" w:color="auto"/>
              <w:left w:val="single" w:sz="4" w:space="0" w:color="000000"/>
              <w:bottom w:val="single" w:sz="4" w:space="0" w:color="auto"/>
              <w:right w:val="single" w:sz="4" w:space="0" w:color="000000"/>
            </w:tcBorders>
            <w:shd w:val="clear" w:color="auto" w:fill="auto"/>
            <w:hideMark/>
          </w:tcPr>
          <w:p w14:paraId="78B50F40"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 xml:space="preserve">C0170 </w:t>
            </w:r>
          </w:p>
          <w:p w14:paraId="5516F206"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2020" w:type="dxa"/>
            <w:tcBorders>
              <w:top w:val="single" w:sz="4" w:space="0" w:color="auto"/>
              <w:left w:val="nil"/>
              <w:bottom w:val="single" w:sz="4" w:space="0" w:color="auto"/>
              <w:right w:val="single" w:sz="4" w:space="0" w:color="000000"/>
            </w:tcBorders>
            <w:shd w:val="clear" w:color="auto" w:fill="auto"/>
            <w:hideMark/>
          </w:tcPr>
          <w:p w14:paraId="6C4FC00C" w14:textId="77777777" w:rsidR="00E21451" w:rsidRPr="00C22FD0" w:rsidRDefault="00E21451" w:rsidP="0040755A">
            <w:pPr>
              <w:spacing w:after="0" w:line="240" w:lineRule="auto"/>
              <w:rPr>
                <w:rFonts w:ascii="Times New Roman" w:eastAsia="Times New Roman" w:hAnsi="Times New Roman" w:cs="Times New Roman"/>
                <w:color w:val="000000"/>
                <w:sz w:val="20"/>
                <w:szCs w:val="20"/>
                <w:lang w:eastAsia="en-GB"/>
              </w:rPr>
            </w:pPr>
            <w:r w:rsidRPr="00C22FD0">
              <w:rPr>
                <w:rFonts w:ascii="Times New Roman" w:eastAsia="Times New Roman" w:hAnsi="Times New Roman" w:cs="Times New Roman"/>
                <w:color w:val="000000"/>
                <w:sz w:val="20"/>
                <w:szCs w:val="20"/>
                <w:lang w:eastAsia="en-GB"/>
              </w:rPr>
              <w:t>Maximum amount to be paid by the reinsurer</w:t>
            </w:r>
          </w:p>
        </w:tc>
        <w:tc>
          <w:tcPr>
            <w:tcW w:w="5376" w:type="dxa"/>
            <w:tcBorders>
              <w:top w:val="single" w:sz="4" w:space="0" w:color="auto"/>
              <w:left w:val="nil"/>
              <w:bottom w:val="single" w:sz="4" w:space="0" w:color="auto"/>
              <w:right w:val="single" w:sz="4" w:space="0" w:color="000000"/>
            </w:tcBorders>
            <w:shd w:val="clear" w:color="auto" w:fill="auto"/>
            <w:hideMark/>
          </w:tcPr>
          <w:p w14:paraId="4A876D77" w14:textId="3EFE0153"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C22FD0">
              <w:rPr>
                <w:rFonts w:ascii="Times New Roman" w:eastAsia="Times New Roman" w:hAnsi="Times New Roman" w:cs="Times New Roman"/>
                <w:sz w:val="20"/>
                <w:szCs w:val="20"/>
                <w:lang w:eastAsia="en-GB"/>
              </w:rPr>
              <w:t xml:space="preserve">Only applicable if the exposure is “Assets </w:t>
            </w:r>
            <w:r w:rsidR="004508C9" w:rsidRPr="00C22FD0">
              <w:rPr>
                <w:rFonts w:ascii="Times New Roman" w:eastAsia="Times New Roman" w:hAnsi="Times New Roman" w:cs="Times New Roman"/>
                <w:sz w:val="20"/>
                <w:szCs w:val="20"/>
                <w:lang w:eastAsia="en-GB"/>
              </w:rPr>
              <w:t>–</w:t>
            </w:r>
            <w:r w:rsidRPr="00C22FD0">
              <w:rPr>
                <w:rFonts w:ascii="Times New Roman" w:eastAsia="Times New Roman" w:hAnsi="Times New Roman" w:cs="Times New Roman"/>
                <w:sz w:val="20"/>
                <w:szCs w:val="20"/>
                <w:lang w:eastAsia="en-GB"/>
              </w:rPr>
              <w:t xml:space="preserve"> Reinsurance”: In the case the reinsurer has to pay resulting from a reinsurance contract, this is the maximum amount to be payable to the contract party by the reinsurer taking into account the specificities of the reinsurance contract.</w:t>
            </w:r>
          </w:p>
        </w:tc>
      </w:tr>
    </w:tbl>
    <w:p w14:paraId="5852914F" w14:textId="77777777" w:rsidR="00E21451" w:rsidRPr="00643B97" w:rsidRDefault="00E21451">
      <w:pPr>
        <w:rPr>
          <w:rFonts w:ascii="Times New Roman" w:hAnsi="Times New Roman" w:cs="Times New Roman"/>
          <w:sz w:val="20"/>
          <w:szCs w:val="20"/>
        </w:rPr>
      </w:pPr>
    </w:p>
    <w:p w14:paraId="729D7643" w14:textId="77777777" w:rsidR="00C54F7A" w:rsidRPr="00CA3234" w:rsidRDefault="00C54F7A">
      <w:pPr>
        <w:rPr>
          <w:rFonts w:ascii="Times New Roman" w:hAnsi="Times New Roman"/>
        </w:rPr>
      </w:pPr>
    </w:p>
    <w:sectPr w:rsidR="00C54F7A" w:rsidRPr="00CA3234">
      <w:headerReference w:type="default" r:id="rId9"/>
      <w:footerReference w:type="default" r:id="rId10"/>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97AC30" w15:done="0"/>
  <w15:commentEx w15:paraId="67205689" w15:done="0"/>
  <w15:commentEx w15:paraId="6E6BFFBE" w15:done="0"/>
  <w15:commentEx w15:paraId="4F56B880" w15:done="0"/>
  <w15:commentEx w15:paraId="63806CA4" w15:done="0"/>
  <w15:commentEx w15:paraId="52C3E589" w15:done="0"/>
  <w15:commentEx w15:paraId="7523DCC2" w15:done="0"/>
  <w15:commentEx w15:paraId="7D76483F" w15:done="0"/>
  <w15:commentEx w15:paraId="12158375" w15:done="0"/>
  <w15:commentEx w15:paraId="22216A5F" w15:done="0"/>
  <w15:commentEx w15:paraId="78636585" w15:done="0"/>
  <w15:commentEx w15:paraId="239C32D1" w15:done="0"/>
  <w15:commentEx w15:paraId="3187243B" w15:done="0"/>
  <w15:commentEx w15:paraId="1B1EE478" w15:done="0"/>
  <w15:commentEx w15:paraId="3D5BDD52" w15:done="0"/>
  <w15:commentEx w15:paraId="0FB3FA52" w15:done="0"/>
  <w15:commentEx w15:paraId="6318AFAF" w15:done="0"/>
  <w15:commentEx w15:paraId="393D7716" w15:done="0"/>
  <w15:commentEx w15:paraId="12235D8B" w15:done="0"/>
  <w15:commentEx w15:paraId="4F0F25D0" w15:done="0"/>
  <w15:commentEx w15:paraId="175B4ABD" w15:done="0"/>
  <w15:commentEx w15:paraId="7B304FED" w15:done="0"/>
  <w15:commentEx w15:paraId="7889BEC3" w15:done="0"/>
  <w15:commentEx w15:paraId="35012EE7" w15:done="0"/>
  <w15:commentEx w15:paraId="60C6CE8C" w15:done="0"/>
  <w15:commentEx w15:paraId="0110A20A" w15:done="0"/>
  <w15:commentEx w15:paraId="6C382057" w15:done="0"/>
  <w15:commentEx w15:paraId="2FDB588D" w15:done="0"/>
  <w15:commentEx w15:paraId="1E5C5E5D" w15:done="0"/>
  <w15:commentEx w15:paraId="373E9DFE" w15:done="0"/>
  <w15:commentEx w15:paraId="58A505D1" w15:done="0"/>
  <w15:commentEx w15:paraId="48C15575" w15:done="0"/>
  <w15:commentEx w15:paraId="697E6D75" w15:done="0"/>
  <w15:commentEx w15:paraId="69ABFA3E" w15:done="0"/>
  <w15:commentEx w15:paraId="5D972525" w15:done="0"/>
  <w15:commentEx w15:paraId="5523A08E" w15:done="0"/>
  <w15:commentEx w15:paraId="149BDE92" w15:done="0"/>
  <w15:commentEx w15:paraId="3242C1A7" w15:done="0"/>
  <w15:commentEx w15:paraId="05085198" w15:done="0"/>
  <w15:commentEx w15:paraId="60DEB1A5" w15:done="0"/>
  <w15:commentEx w15:paraId="5D6463AD" w15:done="0"/>
  <w15:commentEx w15:paraId="47ABB40B" w15:done="0"/>
  <w15:commentEx w15:paraId="51E7357C" w15:done="0"/>
  <w15:commentEx w15:paraId="5151D8E5" w15:done="0"/>
  <w15:commentEx w15:paraId="5F6837F6" w15:done="0"/>
  <w15:commentEx w15:paraId="7B669610" w15:done="0"/>
  <w15:commentEx w15:paraId="04055FBC" w15:done="0"/>
  <w15:commentEx w15:paraId="71A3F238" w15:done="0"/>
  <w15:commentEx w15:paraId="2BB5451A" w15:done="0"/>
  <w15:commentEx w15:paraId="5E530E3F" w15:done="0"/>
  <w15:commentEx w15:paraId="0EC58492" w15:done="0"/>
  <w15:commentEx w15:paraId="66D9619A" w15:done="0"/>
  <w15:commentEx w15:paraId="1BAA5400" w15:done="0"/>
  <w15:commentEx w15:paraId="7240075F" w15:done="0"/>
  <w15:commentEx w15:paraId="5CE1C371" w15:done="0"/>
  <w15:commentEx w15:paraId="659D00D6" w15:done="0"/>
  <w15:commentEx w15:paraId="0403899E" w15:done="0"/>
  <w15:commentEx w15:paraId="43C49E93" w15:done="0"/>
  <w15:commentEx w15:paraId="49AA9577" w15:done="0"/>
  <w15:commentEx w15:paraId="740DC659" w15:done="0"/>
  <w15:commentEx w15:paraId="7910534D" w15:done="0"/>
  <w15:commentEx w15:paraId="13FF7F3D" w15:done="0"/>
  <w15:commentEx w15:paraId="6C0039C1" w15:done="0"/>
  <w15:commentEx w15:paraId="4F053347" w15:done="0"/>
  <w15:commentEx w15:paraId="7A4FCAD0" w15:done="0"/>
  <w15:commentEx w15:paraId="4FB0E1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193A4" w14:textId="77777777" w:rsidR="00D229EA" w:rsidRDefault="00D229EA" w:rsidP="00F37CCB">
      <w:pPr>
        <w:spacing w:after="0" w:line="240" w:lineRule="auto"/>
      </w:pPr>
      <w:r>
        <w:separator/>
      </w:r>
    </w:p>
  </w:endnote>
  <w:endnote w:type="continuationSeparator" w:id="0">
    <w:p w14:paraId="7670518D" w14:textId="77777777" w:rsidR="00D229EA" w:rsidRDefault="00D229EA" w:rsidP="00F37CCB">
      <w:pPr>
        <w:spacing w:after="0" w:line="240" w:lineRule="auto"/>
      </w:pPr>
      <w:r>
        <w:continuationSeparator/>
      </w:r>
    </w:p>
  </w:endnote>
  <w:endnote w:type="continuationNotice" w:id="1">
    <w:p w14:paraId="5F20EC08" w14:textId="77777777" w:rsidR="00D229EA" w:rsidRDefault="00D229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2405C" w14:textId="0A5F6C7D" w:rsidR="00D229EA" w:rsidRDefault="00D229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AA25E" w14:textId="77777777" w:rsidR="00D229EA" w:rsidRDefault="00D229EA" w:rsidP="00F37CCB">
      <w:pPr>
        <w:spacing w:after="0" w:line="240" w:lineRule="auto"/>
      </w:pPr>
      <w:r>
        <w:separator/>
      </w:r>
    </w:p>
  </w:footnote>
  <w:footnote w:type="continuationSeparator" w:id="0">
    <w:p w14:paraId="79D0B227" w14:textId="77777777" w:rsidR="00D229EA" w:rsidRDefault="00D229EA" w:rsidP="00F37CCB">
      <w:pPr>
        <w:spacing w:after="0" w:line="240" w:lineRule="auto"/>
      </w:pPr>
      <w:r>
        <w:continuationSeparator/>
      </w:r>
    </w:p>
  </w:footnote>
  <w:footnote w:type="continuationNotice" w:id="1">
    <w:p w14:paraId="3FF94E56" w14:textId="77777777" w:rsidR="00D229EA" w:rsidRDefault="00D229E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A1F52" w14:textId="77777777" w:rsidR="00D229EA" w:rsidRDefault="00D229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1D036C2"/>
    <w:multiLevelType w:val="hybridMultilevel"/>
    <w:tmpl w:val="012EA202"/>
    <w:lvl w:ilvl="0" w:tplc="FF88B2A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C358F2"/>
    <w:multiLevelType w:val="hybridMultilevel"/>
    <w:tmpl w:val="635C581C"/>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94710DD"/>
    <w:multiLevelType w:val="hybridMultilevel"/>
    <w:tmpl w:val="005AFE70"/>
    <w:lvl w:ilvl="0" w:tplc="EB6AC7D2">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0BC95190"/>
    <w:multiLevelType w:val="hybridMultilevel"/>
    <w:tmpl w:val="B7AE1AA8"/>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DD30047"/>
    <w:multiLevelType w:val="hybridMultilevel"/>
    <w:tmpl w:val="2CC6F4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083183E"/>
    <w:multiLevelType w:val="hybridMultilevel"/>
    <w:tmpl w:val="7A2672A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1CBA35C1"/>
    <w:multiLevelType w:val="hybridMultilevel"/>
    <w:tmpl w:val="DFB484AE"/>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EBE119E"/>
    <w:multiLevelType w:val="hybridMultilevel"/>
    <w:tmpl w:val="6464B93A"/>
    <w:lvl w:ilvl="0" w:tplc="EB6AC7D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3">
    <w:nsid w:val="22060500"/>
    <w:multiLevelType w:val="hybridMultilevel"/>
    <w:tmpl w:val="0CEE6650"/>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60C446A"/>
    <w:multiLevelType w:val="hybridMultilevel"/>
    <w:tmpl w:val="9EDCF1AE"/>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nsid w:val="29D33ED2"/>
    <w:multiLevelType w:val="hybridMultilevel"/>
    <w:tmpl w:val="6BCCD2E4"/>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0E155E0"/>
    <w:multiLevelType w:val="hybridMultilevel"/>
    <w:tmpl w:val="404C36EE"/>
    <w:lvl w:ilvl="0" w:tplc="08090019">
      <w:start w:val="1"/>
      <w:numFmt w:val="lowerLetter"/>
      <w:lvlText w:val="%1."/>
      <w:lvlJc w:val="left"/>
      <w:pPr>
        <w:ind w:left="720" w:hanging="360"/>
      </w:pPr>
      <w:rPr>
        <w:rFonts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2">
    <w:nsid w:val="3A737D1D"/>
    <w:multiLevelType w:val="hybridMultilevel"/>
    <w:tmpl w:val="076E7744"/>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22D0B60"/>
    <w:multiLevelType w:val="hybridMultilevel"/>
    <w:tmpl w:val="136089AC"/>
    <w:lvl w:ilvl="0" w:tplc="E912F5B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7">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6D856BB"/>
    <w:multiLevelType w:val="hybridMultilevel"/>
    <w:tmpl w:val="9852FFE4"/>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2">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4">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452572B"/>
    <w:multiLevelType w:val="hybridMultilevel"/>
    <w:tmpl w:val="CB7E1596"/>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6213F3F"/>
    <w:multiLevelType w:val="hybridMultilevel"/>
    <w:tmpl w:val="1DDA9456"/>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9">
    <w:nsid w:val="69ED0991"/>
    <w:multiLevelType w:val="multilevel"/>
    <w:tmpl w:val="4BFEB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2">
    <w:nsid w:val="724F03E1"/>
    <w:multiLevelType w:val="hybridMultilevel"/>
    <w:tmpl w:val="1C1CD876"/>
    <w:lvl w:ilvl="0" w:tplc="E2A095E0">
      <w:start w:val="1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72F3287D"/>
    <w:multiLevelType w:val="hybridMultilevel"/>
    <w:tmpl w:val="FA5EAD7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83C644E"/>
    <w:multiLevelType w:val="hybridMultilevel"/>
    <w:tmpl w:val="7EDE7176"/>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11"/>
  </w:num>
  <w:num w:numId="4">
    <w:abstractNumId w:val="1"/>
  </w:num>
  <w:num w:numId="5">
    <w:abstractNumId w:val="18"/>
  </w:num>
  <w:num w:numId="6">
    <w:abstractNumId w:val="32"/>
  </w:num>
  <w:num w:numId="7">
    <w:abstractNumId w:val="46"/>
  </w:num>
  <w:num w:numId="8">
    <w:abstractNumId w:val="29"/>
  </w:num>
  <w:num w:numId="9">
    <w:abstractNumId w:val="34"/>
  </w:num>
  <w:num w:numId="10">
    <w:abstractNumId w:val="0"/>
  </w:num>
  <w:num w:numId="11">
    <w:abstractNumId w:val="6"/>
  </w:num>
  <w:num w:numId="12">
    <w:abstractNumId w:val="45"/>
  </w:num>
  <w:num w:numId="13">
    <w:abstractNumId w:val="5"/>
  </w:num>
  <w:num w:numId="14">
    <w:abstractNumId w:val="13"/>
  </w:num>
  <w:num w:numId="15">
    <w:abstractNumId w:val="31"/>
  </w:num>
  <w:num w:numId="16">
    <w:abstractNumId w:val="23"/>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5"/>
  </w:num>
  <w:num w:numId="20">
    <w:abstractNumId w:val="40"/>
  </w:num>
  <w:num w:numId="21">
    <w:abstractNumId w:val="2"/>
  </w:num>
  <w:num w:numId="22">
    <w:abstractNumId w:val="12"/>
  </w:num>
  <w:num w:numId="23">
    <w:abstractNumId w:val="14"/>
  </w:num>
  <w:num w:numId="24">
    <w:abstractNumId w:val="43"/>
  </w:num>
  <w:num w:numId="25">
    <w:abstractNumId w:val="25"/>
  </w:num>
  <w:num w:numId="26">
    <w:abstractNumId w:val="22"/>
  </w:num>
  <w:num w:numId="27">
    <w:abstractNumId w:val="10"/>
  </w:num>
  <w:num w:numId="28">
    <w:abstractNumId w:val="36"/>
  </w:num>
  <w:num w:numId="29">
    <w:abstractNumId w:val="17"/>
  </w:num>
  <w:num w:numId="30">
    <w:abstractNumId w:val="47"/>
  </w:num>
  <w:num w:numId="31">
    <w:abstractNumId w:val="8"/>
  </w:num>
  <w:num w:numId="32">
    <w:abstractNumId w:val="44"/>
  </w:num>
  <w:num w:numId="33">
    <w:abstractNumId w:val="41"/>
  </w:num>
  <w:num w:numId="34">
    <w:abstractNumId w:val="9"/>
  </w:num>
  <w:num w:numId="35">
    <w:abstractNumId w:val="3"/>
  </w:num>
  <w:num w:numId="36">
    <w:abstractNumId w:val="28"/>
  </w:num>
  <w:num w:numId="37">
    <w:abstractNumId w:val="24"/>
  </w:num>
  <w:num w:numId="38">
    <w:abstractNumId w:val="19"/>
  </w:num>
  <w:num w:numId="39">
    <w:abstractNumId w:val="20"/>
  </w:num>
  <w:num w:numId="40">
    <w:abstractNumId w:val="21"/>
  </w:num>
  <w:num w:numId="41">
    <w:abstractNumId w:val="27"/>
  </w:num>
  <w:num w:numId="42">
    <w:abstractNumId w:val="15"/>
  </w:num>
  <w:num w:numId="43">
    <w:abstractNumId w:val="37"/>
  </w:num>
  <w:num w:numId="44">
    <w:abstractNumId w:val="30"/>
  </w:num>
  <w:num w:numId="45">
    <w:abstractNumId w:val="26"/>
  </w:num>
  <w:num w:numId="46">
    <w:abstractNumId w:val="42"/>
  </w:num>
  <w:num w:numId="47">
    <w:abstractNumId w:val="38"/>
  </w:num>
  <w:num w:numId="48">
    <w:abstractNumId w:val="39"/>
  </w:num>
  <w:numIdMacAtCleanup w:val="4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enstra, D. (Dinant) (TB_VZK)">
    <w15:presenceInfo w15:providerId="None" w15:userId="Veenstra, D. (Dinant) (TB_VZ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ReportControlsVisible" w:val="Empty"/>
    <w:docVar w:name="_AMO_UniqueIdentifier" w:val="029238b2-5e4b-484d-98bf-1fd0f28c53a6"/>
    <w:docVar w:name="LW_DocType" w:val="NORMAL"/>
  </w:docVars>
  <w:rsids>
    <w:rsidRoot w:val="00550099"/>
    <w:rsid w:val="00007F57"/>
    <w:rsid w:val="0001107D"/>
    <w:rsid w:val="00026B5F"/>
    <w:rsid w:val="000317FC"/>
    <w:rsid w:val="000325D2"/>
    <w:rsid w:val="00032963"/>
    <w:rsid w:val="00036281"/>
    <w:rsid w:val="00050D2C"/>
    <w:rsid w:val="000515AB"/>
    <w:rsid w:val="00060682"/>
    <w:rsid w:val="0006491C"/>
    <w:rsid w:val="00067AC4"/>
    <w:rsid w:val="00067C85"/>
    <w:rsid w:val="00077C36"/>
    <w:rsid w:val="00081CAA"/>
    <w:rsid w:val="000848CD"/>
    <w:rsid w:val="0008692B"/>
    <w:rsid w:val="0009644F"/>
    <w:rsid w:val="000A16DB"/>
    <w:rsid w:val="000A4CB6"/>
    <w:rsid w:val="000A5B39"/>
    <w:rsid w:val="000A622C"/>
    <w:rsid w:val="000B4D0E"/>
    <w:rsid w:val="000D1D2C"/>
    <w:rsid w:val="000D3F9B"/>
    <w:rsid w:val="000D493F"/>
    <w:rsid w:val="000D5378"/>
    <w:rsid w:val="000E291D"/>
    <w:rsid w:val="000E7436"/>
    <w:rsid w:val="000F1DA5"/>
    <w:rsid w:val="000F4145"/>
    <w:rsid w:val="00102725"/>
    <w:rsid w:val="00115816"/>
    <w:rsid w:val="001268CF"/>
    <w:rsid w:val="00130114"/>
    <w:rsid w:val="00130E7D"/>
    <w:rsid w:val="00147184"/>
    <w:rsid w:val="00147F87"/>
    <w:rsid w:val="0015196F"/>
    <w:rsid w:val="001643A5"/>
    <w:rsid w:val="001766AC"/>
    <w:rsid w:val="001802C6"/>
    <w:rsid w:val="00180826"/>
    <w:rsid w:val="00182F92"/>
    <w:rsid w:val="00193AF3"/>
    <w:rsid w:val="00194326"/>
    <w:rsid w:val="001A0ADE"/>
    <w:rsid w:val="001D0A3F"/>
    <w:rsid w:val="001D1E8A"/>
    <w:rsid w:val="001E367A"/>
    <w:rsid w:val="001E7A9D"/>
    <w:rsid w:val="00202E71"/>
    <w:rsid w:val="002031E8"/>
    <w:rsid w:val="00215919"/>
    <w:rsid w:val="00224815"/>
    <w:rsid w:val="00226352"/>
    <w:rsid w:val="00226460"/>
    <w:rsid w:val="00233681"/>
    <w:rsid w:val="00247B30"/>
    <w:rsid w:val="00251B1F"/>
    <w:rsid w:val="0025593E"/>
    <w:rsid w:val="00255B64"/>
    <w:rsid w:val="002624D2"/>
    <w:rsid w:val="00266BEC"/>
    <w:rsid w:val="00267394"/>
    <w:rsid w:val="00267CAA"/>
    <w:rsid w:val="002700F6"/>
    <w:rsid w:val="00283678"/>
    <w:rsid w:val="002912E9"/>
    <w:rsid w:val="00294E3B"/>
    <w:rsid w:val="002A079E"/>
    <w:rsid w:val="002A1784"/>
    <w:rsid w:val="002A1B56"/>
    <w:rsid w:val="002A5B0B"/>
    <w:rsid w:val="002B1396"/>
    <w:rsid w:val="002B28CC"/>
    <w:rsid w:val="002C253B"/>
    <w:rsid w:val="002D75B8"/>
    <w:rsid w:val="002E0CDA"/>
    <w:rsid w:val="002E5263"/>
    <w:rsid w:val="002E7A33"/>
    <w:rsid w:val="002F021D"/>
    <w:rsid w:val="002F3C4A"/>
    <w:rsid w:val="002F5E11"/>
    <w:rsid w:val="003059F5"/>
    <w:rsid w:val="00306FC5"/>
    <w:rsid w:val="00313116"/>
    <w:rsid w:val="0031677E"/>
    <w:rsid w:val="003204BC"/>
    <w:rsid w:val="00322301"/>
    <w:rsid w:val="00326470"/>
    <w:rsid w:val="00326E1D"/>
    <w:rsid w:val="00355A9C"/>
    <w:rsid w:val="00363C89"/>
    <w:rsid w:val="00374578"/>
    <w:rsid w:val="0037482A"/>
    <w:rsid w:val="00377A4A"/>
    <w:rsid w:val="00377E1F"/>
    <w:rsid w:val="003818A0"/>
    <w:rsid w:val="003843A6"/>
    <w:rsid w:val="003C5363"/>
    <w:rsid w:val="003C6D5B"/>
    <w:rsid w:val="003D1AD1"/>
    <w:rsid w:val="003D37DE"/>
    <w:rsid w:val="003D4233"/>
    <w:rsid w:val="003D55CC"/>
    <w:rsid w:val="003E25CB"/>
    <w:rsid w:val="003F3D43"/>
    <w:rsid w:val="003F7C53"/>
    <w:rsid w:val="00404AA3"/>
    <w:rsid w:val="00406B3F"/>
    <w:rsid w:val="00406E4B"/>
    <w:rsid w:val="0040755A"/>
    <w:rsid w:val="0041277C"/>
    <w:rsid w:val="00412BE8"/>
    <w:rsid w:val="004165F7"/>
    <w:rsid w:val="004174D6"/>
    <w:rsid w:val="004230AF"/>
    <w:rsid w:val="004321E5"/>
    <w:rsid w:val="0044042D"/>
    <w:rsid w:val="00442A5F"/>
    <w:rsid w:val="00445CF4"/>
    <w:rsid w:val="00445DBB"/>
    <w:rsid w:val="004508C9"/>
    <w:rsid w:val="00452D50"/>
    <w:rsid w:val="004537DB"/>
    <w:rsid w:val="004556D7"/>
    <w:rsid w:val="00457D88"/>
    <w:rsid w:val="00463FA5"/>
    <w:rsid w:val="00465DA6"/>
    <w:rsid w:val="004716A4"/>
    <w:rsid w:val="00472482"/>
    <w:rsid w:val="004736CE"/>
    <w:rsid w:val="00473BE5"/>
    <w:rsid w:val="0047539C"/>
    <w:rsid w:val="004765BE"/>
    <w:rsid w:val="00476B62"/>
    <w:rsid w:val="00481923"/>
    <w:rsid w:val="00486501"/>
    <w:rsid w:val="00495AFC"/>
    <w:rsid w:val="004A7619"/>
    <w:rsid w:val="004B0C75"/>
    <w:rsid w:val="004D289D"/>
    <w:rsid w:val="004D51A9"/>
    <w:rsid w:val="004D6082"/>
    <w:rsid w:val="004D695B"/>
    <w:rsid w:val="004E0573"/>
    <w:rsid w:val="004E0E31"/>
    <w:rsid w:val="004E157B"/>
    <w:rsid w:val="004E1A7A"/>
    <w:rsid w:val="004E66EA"/>
    <w:rsid w:val="004F767F"/>
    <w:rsid w:val="00502C44"/>
    <w:rsid w:val="00505FE8"/>
    <w:rsid w:val="005145FA"/>
    <w:rsid w:val="00521176"/>
    <w:rsid w:val="00524959"/>
    <w:rsid w:val="00532AA1"/>
    <w:rsid w:val="00532CAC"/>
    <w:rsid w:val="0054007A"/>
    <w:rsid w:val="0054347E"/>
    <w:rsid w:val="005446B2"/>
    <w:rsid w:val="00546B36"/>
    <w:rsid w:val="00550099"/>
    <w:rsid w:val="00556BF4"/>
    <w:rsid w:val="0055776D"/>
    <w:rsid w:val="00561143"/>
    <w:rsid w:val="0056307E"/>
    <w:rsid w:val="00567A46"/>
    <w:rsid w:val="00586039"/>
    <w:rsid w:val="00587A83"/>
    <w:rsid w:val="00595775"/>
    <w:rsid w:val="005958AD"/>
    <w:rsid w:val="0059676A"/>
    <w:rsid w:val="005A72A2"/>
    <w:rsid w:val="005B2AEC"/>
    <w:rsid w:val="005B41E9"/>
    <w:rsid w:val="005C03E3"/>
    <w:rsid w:val="005C5B4F"/>
    <w:rsid w:val="005D2563"/>
    <w:rsid w:val="005D5EA7"/>
    <w:rsid w:val="005D7774"/>
    <w:rsid w:val="005E0016"/>
    <w:rsid w:val="005E1DD9"/>
    <w:rsid w:val="005E2E08"/>
    <w:rsid w:val="005F571D"/>
    <w:rsid w:val="00600656"/>
    <w:rsid w:val="00602F8D"/>
    <w:rsid w:val="00611038"/>
    <w:rsid w:val="0061293F"/>
    <w:rsid w:val="00614B8C"/>
    <w:rsid w:val="00624755"/>
    <w:rsid w:val="00632382"/>
    <w:rsid w:val="00634E07"/>
    <w:rsid w:val="00641802"/>
    <w:rsid w:val="00643B97"/>
    <w:rsid w:val="006444AF"/>
    <w:rsid w:val="00662C9A"/>
    <w:rsid w:val="006672A1"/>
    <w:rsid w:val="00671B5B"/>
    <w:rsid w:val="00675B69"/>
    <w:rsid w:val="00676FD9"/>
    <w:rsid w:val="00677DFF"/>
    <w:rsid w:val="00677E4A"/>
    <w:rsid w:val="006811C5"/>
    <w:rsid w:val="00682030"/>
    <w:rsid w:val="0069036B"/>
    <w:rsid w:val="006915FA"/>
    <w:rsid w:val="006A19B4"/>
    <w:rsid w:val="006A3E6E"/>
    <w:rsid w:val="006B5863"/>
    <w:rsid w:val="006C094C"/>
    <w:rsid w:val="006D3030"/>
    <w:rsid w:val="006E0F1A"/>
    <w:rsid w:val="006E38DD"/>
    <w:rsid w:val="006E4334"/>
    <w:rsid w:val="006E4A52"/>
    <w:rsid w:val="006E723E"/>
    <w:rsid w:val="00706D51"/>
    <w:rsid w:val="00713A97"/>
    <w:rsid w:val="00723FB3"/>
    <w:rsid w:val="00730DF3"/>
    <w:rsid w:val="00730F6C"/>
    <w:rsid w:val="00734AA4"/>
    <w:rsid w:val="00737232"/>
    <w:rsid w:val="00747D1A"/>
    <w:rsid w:val="007524E8"/>
    <w:rsid w:val="00766FAD"/>
    <w:rsid w:val="0077171A"/>
    <w:rsid w:val="007772EF"/>
    <w:rsid w:val="007778C3"/>
    <w:rsid w:val="007806F7"/>
    <w:rsid w:val="00783CDB"/>
    <w:rsid w:val="00795A26"/>
    <w:rsid w:val="007A4751"/>
    <w:rsid w:val="007A6959"/>
    <w:rsid w:val="007B16FC"/>
    <w:rsid w:val="007B3743"/>
    <w:rsid w:val="007B38BB"/>
    <w:rsid w:val="007C25B4"/>
    <w:rsid w:val="007C3803"/>
    <w:rsid w:val="007C79F3"/>
    <w:rsid w:val="007C7A38"/>
    <w:rsid w:val="007D48A3"/>
    <w:rsid w:val="007E11C0"/>
    <w:rsid w:val="007E3D53"/>
    <w:rsid w:val="007F1E87"/>
    <w:rsid w:val="007F55E7"/>
    <w:rsid w:val="007F6DAF"/>
    <w:rsid w:val="007F7B23"/>
    <w:rsid w:val="00800E84"/>
    <w:rsid w:val="00801A9D"/>
    <w:rsid w:val="00803885"/>
    <w:rsid w:val="008050DB"/>
    <w:rsid w:val="00805742"/>
    <w:rsid w:val="008132B1"/>
    <w:rsid w:val="00821E06"/>
    <w:rsid w:val="008257EB"/>
    <w:rsid w:val="0082729A"/>
    <w:rsid w:val="00832D1D"/>
    <w:rsid w:val="0083664B"/>
    <w:rsid w:val="00837E57"/>
    <w:rsid w:val="008411BA"/>
    <w:rsid w:val="00847FA5"/>
    <w:rsid w:val="00851A23"/>
    <w:rsid w:val="00856F43"/>
    <w:rsid w:val="00873EB4"/>
    <w:rsid w:val="0088170D"/>
    <w:rsid w:val="00884CF4"/>
    <w:rsid w:val="00886872"/>
    <w:rsid w:val="008A702D"/>
    <w:rsid w:val="008A78D6"/>
    <w:rsid w:val="008B17C4"/>
    <w:rsid w:val="008D4BC6"/>
    <w:rsid w:val="008D547B"/>
    <w:rsid w:val="008F062F"/>
    <w:rsid w:val="00907BCE"/>
    <w:rsid w:val="00920A62"/>
    <w:rsid w:val="00922B9F"/>
    <w:rsid w:val="00933081"/>
    <w:rsid w:val="0093640F"/>
    <w:rsid w:val="009379E1"/>
    <w:rsid w:val="00937A7B"/>
    <w:rsid w:val="00946EB9"/>
    <w:rsid w:val="00950CB0"/>
    <w:rsid w:val="00953162"/>
    <w:rsid w:val="0096129A"/>
    <w:rsid w:val="00962F63"/>
    <w:rsid w:val="00966D13"/>
    <w:rsid w:val="0097041C"/>
    <w:rsid w:val="0098478C"/>
    <w:rsid w:val="0098610D"/>
    <w:rsid w:val="009862CD"/>
    <w:rsid w:val="00986391"/>
    <w:rsid w:val="00986925"/>
    <w:rsid w:val="0098778F"/>
    <w:rsid w:val="009922CD"/>
    <w:rsid w:val="00992521"/>
    <w:rsid w:val="00994513"/>
    <w:rsid w:val="009957DE"/>
    <w:rsid w:val="009A1906"/>
    <w:rsid w:val="009A4CCA"/>
    <w:rsid w:val="009A50DA"/>
    <w:rsid w:val="009B379C"/>
    <w:rsid w:val="009C214E"/>
    <w:rsid w:val="009C4EEE"/>
    <w:rsid w:val="009D19D7"/>
    <w:rsid w:val="009D611D"/>
    <w:rsid w:val="009D6296"/>
    <w:rsid w:val="009E50F6"/>
    <w:rsid w:val="009E72D2"/>
    <w:rsid w:val="009F26D8"/>
    <w:rsid w:val="00A03751"/>
    <w:rsid w:val="00A03A82"/>
    <w:rsid w:val="00A05693"/>
    <w:rsid w:val="00A16D69"/>
    <w:rsid w:val="00A26C6E"/>
    <w:rsid w:val="00A27E35"/>
    <w:rsid w:val="00A314F2"/>
    <w:rsid w:val="00A3383F"/>
    <w:rsid w:val="00A36D30"/>
    <w:rsid w:val="00A40FAA"/>
    <w:rsid w:val="00A443C0"/>
    <w:rsid w:val="00A47D53"/>
    <w:rsid w:val="00A5198D"/>
    <w:rsid w:val="00A61567"/>
    <w:rsid w:val="00A61577"/>
    <w:rsid w:val="00A61A59"/>
    <w:rsid w:val="00A61D53"/>
    <w:rsid w:val="00A72965"/>
    <w:rsid w:val="00A80F3C"/>
    <w:rsid w:val="00A90EFB"/>
    <w:rsid w:val="00A96651"/>
    <w:rsid w:val="00AA1836"/>
    <w:rsid w:val="00AA3D23"/>
    <w:rsid w:val="00AB1CB4"/>
    <w:rsid w:val="00AB510C"/>
    <w:rsid w:val="00AB5D94"/>
    <w:rsid w:val="00AC5790"/>
    <w:rsid w:val="00AD3D05"/>
    <w:rsid w:val="00AE1017"/>
    <w:rsid w:val="00AE25F3"/>
    <w:rsid w:val="00AE3C77"/>
    <w:rsid w:val="00AE63FF"/>
    <w:rsid w:val="00AE6E18"/>
    <w:rsid w:val="00AF2ABF"/>
    <w:rsid w:val="00AF43F4"/>
    <w:rsid w:val="00AF4B97"/>
    <w:rsid w:val="00AF4FCB"/>
    <w:rsid w:val="00B00498"/>
    <w:rsid w:val="00B02A85"/>
    <w:rsid w:val="00B0381F"/>
    <w:rsid w:val="00B042D4"/>
    <w:rsid w:val="00B04C69"/>
    <w:rsid w:val="00B04DFE"/>
    <w:rsid w:val="00B20875"/>
    <w:rsid w:val="00B20932"/>
    <w:rsid w:val="00B2177E"/>
    <w:rsid w:val="00B2455C"/>
    <w:rsid w:val="00B262E1"/>
    <w:rsid w:val="00B355CE"/>
    <w:rsid w:val="00B36E11"/>
    <w:rsid w:val="00B40E64"/>
    <w:rsid w:val="00B42F70"/>
    <w:rsid w:val="00B459C3"/>
    <w:rsid w:val="00B46E40"/>
    <w:rsid w:val="00B51B50"/>
    <w:rsid w:val="00B52811"/>
    <w:rsid w:val="00B5283B"/>
    <w:rsid w:val="00B639FF"/>
    <w:rsid w:val="00B6553C"/>
    <w:rsid w:val="00B66FBC"/>
    <w:rsid w:val="00B67059"/>
    <w:rsid w:val="00B674D4"/>
    <w:rsid w:val="00B8321C"/>
    <w:rsid w:val="00B86B4B"/>
    <w:rsid w:val="00B90F65"/>
    <w:rsid w:val="00BA205B"/>
    <w:rsid w:val="00BA5BC0"/>
    <w:rsid w:val="00BB154E"/>
    <w:rsid w:val="00BB2A4B"/>
    <w:rsid w:val="00BB5BB6"/>
    <w:rsid w:val="00BC7710"/>
    <w:rsid w:val="00BD7F71"/>
    <w:rsid w:val="00BE62B0"/>
    <w:rsid w:val="00C01294"/>
    <w:rsid w:val="00C04AF9"/>
    <w:rsid w:val="00C04EF5"/>
    <w:rsid w:val="00C051D6"/>
    <w:rsid w:val="00C06EA8"/>
    <w:rsid w:val="00C073A9"/>
    <w:rsid w:val="00C116F0"/>
    <w:rsid w:val="00C201E2"/>
    <w:rsid w:val="00C211EE"/>
    <w:rsid w:val="00C22FD0"/>
    <w:rsid w:val="00C27576"/>
    <w:rsid w:val="00C31EC7"/>
    <w:rsid w:val="00C328B7"/>
    <w:rsid w:val="00C328F7"/>
    <w:rsid w:val="00C3621C"/>
    <w:rsid w:val="00C378BF"/>
    <w:rsid w:val="00C40AF1"/>
    <w:rsid w:val="00C45CB8"/>
    <w:rsid w:val="00C54F7A"/>
    <w:rsid w:val="00C63E00"/>
    <w:rsid w:val="00C645EE"/>
    <w:rsid w:val="00C662BE"/>
    <w:rsid w:val="00C73CD4"/>
    <w:rsid w:val="00C7607B"/>
    <w:rsid w:val="00C84C47"/>
    <w:rsid w:val="00C90B4E"/>
    <w:rsid w:val="00C91CB5"/>
    <w:rsid w:val="00C94057"/>
    <w:rsid w:val="00CA3234"/>
    <w:rsid w:val="00CA7552"/>
    <w:rsid w:val="00CA794C"/>
    <w:rsid w:val="00CB05A2"/>
    <w:rsid w:val="00CB0D82"/>
    <w:rsid w:val="00CB342A"/>
    <w:rsid w:val="00CB4B8B"/>
    <w:rsid w:val="00CB62AA"/>
    <w:rsid w:val="00CC4AE1"/>
    <w:rsid w:val="00CD20CA"/>
    <w:rsid w:val="00CD7FD5"/>
    <w:rsid w:val="00CE71C6"/>
    <w:rsid w:val="00CF0904"/>
    <w:rsid w:val="00CF1F5B"/>
    <w:rsid w:val="00D002C4"/>
    <w:rsid w:val="00D024BC"/>
    <w:rsid w:val="00D04822"/>
    <w:rsid w:val="00D04B5C"/>
    <w:rsid w:val="00D07595"/>
    <w:rsid w:val="00D07DBF"/>
    <w:rsid w:val="00D10BB8"/>
    <w:rsid w:val="00D10F2E"/>
    <w:rsid w:val="00D16301"/>
    <w:rsid w:val="00D201CF"/>
    <w:rsid w:val="00D22039"/>
    <w:rsid w:val="00D223DD"/>
    <w:rsid w:val="00D229EA"/>
    <w:rsid w:val="00D330A4"/>
    <w:rsid w:val="00D33F3E"/>
    <w:rsid w:val="00D52A18"/>
    <w:rsid w:val="00D601D3"/>
    <w:rsid w:val="00D6253B"/>
    <w:rsid w:val="00D636EA"/>
    <w:rsid w:val="00D65FF1"/>
    <w:rsid w:val="00D737B7"/>
    <w:rsid w:val="00D74DE4"/>
    <w:rsid w:val="00D76E82"/>
    <w:rsid w:val="00D80FB5"/>
    <w:rsid w:val="00D85AEE"/>
    <w:rsid w:val="00D874B7"/>
    <w:rsid w:val="00D90E40"/>
    <w:rsid w:val="00D93FA5"/>
    <w:rsid w:val="00D953DE"/>
    <w:rsid w:val="00DA27DC"/>
    <w:rsid w:val="00DA2CF9"/>
    <w:rsid w:val="00DA7F24"/>
    <w:rsid w:val="00DB340E"/>
    <w:rsid w:val="00DC1B5E"/>
    <w:rsid w:val="00DC6B56"/>
    <w:rsid w:val="00DD765D"/>
    <w:rsid w:val="00DE2603"/>
    <w:rsid w:val="00DE638D"/>
    <w:rsid w:val="00DF00D7"/>
    <w:rsid w:val="00DF17D9"/>
    <w:rsid w:val="00DF3746"/>
    <w:rsid w:val="00DF4F39"/>
    <w:rsid w:val="00DF5874"/>
    <w:rsid w:val="00E158EC"/>
    <w:rsid w:val="00E21451"/>
    <w:rsid w:val="00E21832"/>
    <w:rsid w:val="00E253C2"/>
    <w:rsid w:val="00E277C4"/>
    <w:rsid w:val="00E311BF"/>
    <w:rsid w:val="00E409DE"/>
    <w:rsid w:val="00E50377"/>
    <w:rsid w:val="00E51732"/>
    <w:rsid w:val="00E525EF"/>
    <w:rsid w:val="00E5438A"/>
    <w:rsid w:val="00E57791"/>
    <w:rsid w:val="00E7065F"/>
    <w:rsid w:val="00E7106F"/>
    <w:rsid w:val="00E7288A"/>
    <w:rsid w:val="00E76ED9"/>
    <w:rsid w:val="00EA2C78"/>
    <w:rsid w:val="00EB240E"/>
    <w:rsid w:val="00EB3D8A"/>
    <w:rsid w:val="00EB5B43"/>
    <w:rsid w:val="00EC0341"/>
    <w:rsid w:val="00EC3D3F"/>
    <w:rsid w:val="00ED1C9C"/>
    <w:rsid w:val="00ED3D91"/>
    <w:rsid w:val="00ED6423"/>
    <w:rsid w:val="00F01189"/>
    <w:rsid w:val="00F11DED"/>
    <w:rsid w:val="00F170F3"/>
    <w:rsid w:val="00F2429D"/>
    <w:rsid w:val="00F311B2"/>
    <w:rsid w:val="00F37CCB"/>
    <w:rsid w:val="00F47567"/>
    <w:rsid w:val="00F567D9"/>
    <w:rsid w:val="00F60CFD"/>
    <w:rsid w:val="00F61328"/>
    <w:rsid w:val="00F61358"/>
    <w:rsid w:val="00F640AA"/>
    <w:rsid w:val="00F67DA0"/>
    <w:rsid w:val="00F73F25"/>
    <w:rsid w:val="00F80BAF"/>
    <w:rsid w:val="00F8465E"/>
    <w:rsid w:val="00F85D25"/>
    <w:rsid w:val="00F8793D"/>
    <w:rsid w:val="00F91519"/>
    <w:rsid w:val="00F93310"/>
    <w:rsid w:val="00F93884"/>
    <w:rsid w:val="00F95AE9"/>
    <w:rsid w:val="00FA5C8C"/>
    <w:rsid w:val="00FB106B"/>
    <w:rsid w:val="00FB31E9"/>
    <w:rsid w:val="00FB41A7"/>
    <w:rsid w:val="00FC308E"/>
    <w:rsid w:val="00FC4845"/>
    <w:rsid w:val="00FC50DE"/>
    <w:rsid w:val="00FC672F"/>
    <w:rsid w:val="00FC6D34"/>
    <w:rsid w:val="00FD1173"/>
    <w:rsid w:val="00FD151D"/>
    <w:rsid w:val="00FE4679"/>
    <w:rsid w:val="00FF0A2B"/>
    <w:rsid w:val="00FF2BE7"/>
    <w:rsid w:val="00FF2F3B"/>
    <w:rsid w:val="00FF3B22"/>
    <w:rsid w:val="00FF6D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2725"/>
    <w:pPr>
      <w:keepNext/>
      <w:numPr>
        <w:numId w:val="47"/>
      </w:numPr>
      <w:spacing w:before="480" w:after="240" w:line="240" w:lineRule="auto"/>
      <w:outlineLvl w:val="0"/>
    </w:pPr>
    <w:rPr>
      <w:rFonts w:ascii="Arial" w:eastAsia="Times New Roman" w:hAnsi="Arial" w:cs="Times New Roman"/>
      <w:b/>
      <w:sz w:val="36"/>
      <w:szCs w:val="20"/>
      <w:lang w:val="fr-FR" w:eastAsia="fr-FR"/>
    </w:rPr>
  </w:style>
  <w:style w:type="paragraph" w:styleId="Heading2">
    <w:name w:val="heading 2"/>
    <w:basedOn w:val="Heading1"/>
    <w:next w:val="Normal"/>
    <w:link w:val="Heading2Char"/>
    <w:qFormat/>
    <w:rsid w:val="00102725"/>
    <w:pPr>
      <w:numPr>
        <w:ilvl w:val="1"/>
      </w:numPr>
      <w:spacing w:before="360" w:after="120"/>
      <w:outlineLvl w:val="1"/>
    </w:pPr>
    <w:rPr>
      <w:b w:val="0"/>
      <w:sz w:val="32"/>
    </w:rPr>
  </w:style>
  <w:style w:type="paragraph" w:styleId="Heading3">
    <w:name w:val="heading 3"/>
    <w:basedOn w:val="Heading2"/>
    <w:next w:val="Normal"/>
    <w:link w:val="Heading3Char"/>
    <w:qFormat/>
    <w:rsid w:val="00102725"/>
    <w:pPr>
      <w:numPr>
        <w:ilvl w:val="2"/>
      </w:numPr>
      <w:outlineLvl w:val="2"/>
    </w:pPr>
    <w:rPr>
      <w:b/>
      <w:sz w:val="24"/>
    </w:rPr>
  </w:style>
  <w:style w:type="paragraph" w:styleId="Heading4">
    <w:name w:val="heading 4"/>
    <w:basedOn w:val="Heading3"/>
    <w:next w:val="Normal"/>
    <w:link w:val="Heading4Char"/>
    <w:qFormat/>
    <w:rsid w:val="00102725"/>
    <w:pPr>
      <w:numPr>
        <w:ilvl w:val="3"/>
      </w:numPr>
      <w:spacing w:before="240"/>
      <w:outlineLvl w:val="3"/>
    </w:pPr>
    <w:rPr>
      <w:b w:val="0"/>
      <w:sz w:val="22"/>
    </w:rPr>
  </w:style>
  <w:style w:type="paragraph" w:styleId="Heading5">
    <w:name w:val="heading 5"/>
    <w:basedOn w:val="Heading4"/>
    <w:link w:val="Heading5Char"/>
    <w:qFormat/>
    <w:rsid w:val="00F37CCB"/>
    <w:pPr>
      <w:numPr>
        <w:ilvl w:val="4"/>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1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E214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21451"/>
    <w:rPr>
      <w:rFonts w:ascii="Tahoma" w:hAnsi="Tahoma" w:cs="Tahoma"/>
      <w:sz w:val="16"/>
      <w:szCs w:val="16"/>
    </w:rPr>
  </w:style>
  <w:style w:type="character" w:styleId="CommentReference">
    <w:name w:val="annotation reference"/>
    <w:basedOn w:val="DefaultParagraphFont"/>
    <w:uiPriority w:val="99"/>
    <w:unhideWhenUsed/>
    <w:rsid w:val="00E21451"/>
    <w:rPr>
      <w:sz w:val="16"/>
      <w:szCs w:val="16"/>
    </w:rPr>
  </w:style>
  <w:style w:type="paragraph" w:styleId="CommentText">
    <w:name w:val="annotation text"/>
    <w:basedOn w:val="Normal"/>
    <w:link w:val="CommentTextChar"/>
    <w:uiPriority w:val="99"/>
    <w:unhideWhenUsed/>
    <w:rsid w:val="00E21451"/>
    <w:pPr>
      <w:spacing w:line="240" w:lineRule="auto"/>
    </w:pPr>
    <w:rPr>
      <w:sz w:val="20"/>
      <w:szCs w:val="20"/>
    </w:rPr>
  </w:style>
  <w:style w:type="character" w:customStyle="1" w:styleId="CommentTextChar">
    <w:name w:val="Comment Text Char"/>
    <w:basedOn w:val="DefaultParagraphFont"/>
    <w:link w:val="CommentText"/>
    <w:uiPriority w:val="99"/>
    <w:rsid w:val="00E21451"/>
    <w:rPr>
      <w:sz w:val="20"/>
      <w:szCs w:val="20"/>
    </w:rPr>
  </w:style>
  <w:style w:type="paragraph" w:styleId="CommentSubject">
    <w:name w:val="annotation subject"/>
    <w:basedOn w:val="CommentText"/>
    <w:next w:val="CommentText"/>
    <w:link w:val="CommentSubjectChar"/>
    <w:uiPriority w:val="99"/>
    <w:unhideWhenUsed/>
    <w:rsid w:val="00E21451"/>
    <w:rPr>
      <w:b/>
      <w:bCs/>
    </w:rPr>
  </w:style>
  <w:style w:type="character" w:customStyle="1" w:styleId="CommentSubjectChar">
    <w:name w:val="Comment Subject Char"/>
    <w:basedOn w:val="CommentTextChar"/>
    <w:link w:val="CommentSubject"/>
    <w:uiPriority w:val="99"/>
    <w:rsid w:val="00E21451"/>
    <w:rPr>
      <w:b/>
      <w:bCs/>
      <w:sz w:val="20"/>
      <w:szCs w:val="20"/>
    </w:rPr>
  </w:style>
  <w:style w:type="paragraph" w:styleId="Revision">
    <w:name w:val="Revision"/>
    <w:hidden/>
    <w:uiPriority w:val="99"/>
    <w:semiHidden/>
    <w:rsid w:val="00E21451"/>
    <w:pPr>
      <w:spacing w:after="0" w:line="240" w:lineRule="auto"/>
    </w:pPr>
  </w:style>
  <w:style w:type="paragraph" w:styleId="NoSpacing">
    <w:name w:val="No Spacing"/>
    <w:uiPriority w:val="1"/>
    <w:qFormat/>
    <w:rsid w:val="00E21451"/>
    <w:pPr>
      <w:spacing w:after="0" w:line="240" w:lineRule="auto"/>
    </w:pPr>
  </w:style>
  <w:style w:type="paragraph" w:styleId="ListParagraph">
    <w:name w:val="List Paragraph"/>
    <w:basedOn w:val="Normal"/>
    <w:uiPriority w:val="34"/>
    <w:qFormat/>
    <w:rsid w:val="00E21451"/>
    <w:pPr>
      <w:ind w:left="720"/>
      <w:contextualSpacing/>
    </w:pPr>
  </w:style>
  <w:style w:type="paragraph" w:customStyle="1" w:styleId="Default">
    <w:name w:val="Default"/>
    <w:rsid w:val="00E21451"/>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Header">
    <w:name w:val="header"/>
    <w:basedOn w:val="Normal"/>
    <w:link w:val="HeaderChar"/>
    <w:uiPriority w:val="99"/>
    <w:unhideWhenUsed/>
    <w:rsid w:val="00E21451"/>
    <w:pPr>
      <w:tabs>
        <w:tab w:val="center" w:pos="4252"/>
        <w:tab w:val="right" w:pos="8504"/>
      </w:tabs>
      <w:spacing w:after="0" w:line="240" w:lineRule="auto"/>
    </w:pPr>
  </w:style>
  <w:style w:type="character" w:customStyle="1" w:styleId="HeaderChar">
    <w:name w:val="Header Char"/>
    <w:basedOn w:val="DefaultParagraphFont"/>
    <w:link w:val="Header"/>
    <w:uiPriority w:val="99"/>
    <w:rsid w:val="00E21451"/>
  </w:style>
  <w:style w:type="paragraph" w:styleId="Footer">
    <w:name w:val="footer"/>
    <w:basedOn w:val="Normal"/>
    <w:link w:val="FooterChar"/>
    <w:uiPriority w:val="99"/>
    <w:unhideWhenUsed/>
    <w:rsid w:val="00E21451"/>
    <w:pPr>
      <w:tabs>
        <w:tab w:val="center" w:pos="4252"/>
        <w:tab w:val="right" w:pos="8504"/>
      </w:tabs>
      <w:spacing w:after="0" w:line="240" w:lineRule="auto"/>
    </w:pPr>
  </w:style>
  <w:style w:type="character" w:customStyle="1" w:styleId="FooterChar">
    <w:name w:val="Footer Char"/>
    <w:basedOn w:val="DefaultParagraphFont"/>
    <w:link w:val="Footer"/>
    <w:uiPriority w:val="99"/>
    <w:rsid w:val="00E21451"/>
  </w:style>
  <w:style w:type="character" w:styleId="Hyperlink">
    <w:name w:val="Hyperlink"/>
    <w:basedOn w:val="DefaultParagraphFont"/>
    <w:uiPriority w:val="99"/>
    <w:unhideWhenUsed/>
    <w:rsid w:val="00E21451"/>
    <w:rPr>
      <w:color w:val="0000FF"/>
      <w:u w:val="single"/>
    </w:rPr>
  </w:style>
  <w:style w:type="paragraph" w:styleId="FootnoteText">
    <w:name w:val="footnote text"/>
    <w:basedOn w:val="Normal"/>
    <w:link w:val="FootnoteTextChar"/>
    <w:rsid w:val="00E21451"/>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E21451"/>
    <w:rPr>
      <w:rFonts w:ascii="Arial" w:eastAsia="Cambria" w:hAnsi="Arial" w:cs="Times New Roman"/>
      <w:sz w:val="20"/>
      <w:szCs w:val="20"/>
      <w:lang w:val="fr-FR"/>
    </w:rPr>
  </w:style>
  <w:style w:type="paragraph" w:customStyle="1" w:styleId="NumPar1">
    <w:name w:val="NumPar 1"/>
    <w:basedOn w:val="Normal"/>
    <w:next w:val="Normal"/>
    <w:rsid w:val="00E21451"/>
    <w:pPr>
      <w:numPr>
        <w:numId w:val="23"/>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E21451"/>
    <w:pPr>
      <w:numPr>
        <w:ilvl w:val="1"/>
        <w:numId w:val="23"/>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E21451"/>
    <w:pPr>
      <w:numPr>
        <w:ilvl w:val="2"/>
        <w:numId w:val="23"/>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E21451"/>
    <w:pPr>
      <w:numPr>
        <w:ilvl w:val="3"/>
        <w:numId w:val="23"/>
      </w:numPr>
      <w:spacing w:before="120" w:after="120" w:line="240" w:lineRule="auto"/>
      <w:jc w:val="both"/>
    </w:pPr>
    <w:rPr>
      <w:rFonts w:ascii="Times New Roman" w:eastAsia="Times New Roman" w:hAnsi="Times New Roman" w:cs="Times New Roman"/>
      <w:sz w:val="24"/>
      <w:lang w:eastAsia="en-GB"/>
    </w:rPr>
  </w:style>
  <w:style w:type="character" w:styleId="PageNumber">
    <w:name w:val="page number"/>
    <w:basedOn w:val="DefaultParagraphFont"/>
    <w:rsid w:val="00E21451"/>
  </w:style>
  <w:style w:type="character" w:customStyle="1" w:styleId="Heading1Char">
    <w:name w:val="Heading 1 Char"/>
    <w:basedOn w:val="DefaultParagraphFont"/>
    <w:link w:val="Heading1"/>
    <w:rsid w:val="00F37CCB"/>
    <w:rPr>
      <w:rFonts w:ascii="Arial" w:eastAsia="Times New Roman" w:hAnsi="Arial" w:cs="Times New Roman"/>
      <w:b/>
      <w:sz w:val="36"/>
      <w:szCs w:val="20"/>
      <w:lang w:val="fr-FR" w:eastAsia="fr-FR"/>
    </w:rPr>
  </w:style>
  <w:style w:type="character" w:customStyle="1" w:styleId="Heading2Char">
    <w:name w:val="Heading 2 Char"/>
    <w:basedOn w:val="DefaultParagraphFont"/>
    <w:link w:val="Heading2"/>
    <w:rsid w:val="00F37CCB"/>
    <w:rPr>
      <w:rFonts w:ascii="Arial" w:eastAsia="Times New Roman" w:hAnsi="Arial" w:cs="Times New Roman"/>
      <w:sz w:val="32"/>
      <w:szCs w:val="20"/>
      <w:lang w:val="fr-FR" w:eastAsia="fr-FR"/>
    </w:rPr>
  </w:style>
  <w:style w:type="character" w:customStyle="1" w:styleId="Heading3Char">
    <w:name w:val="Heading 3 Char"/>
    <w:basedOn w:val="DefaultParagraphFont"/>
    <w:link w:val="Heading3"/>
    <w:rsid w:val="00F37CCB"/>
    <w:rPr>
      <w:rFonts w:ascii="Arial" w:eastAsia="Times New Roman" w:hAnsi="Arial" w:cs="Times New Roman"/>
      <w:b/>
      <w:sz w:val="24"/>
      <w:szCs w:val="20"/>
      <w:lang w:val="fr-FR" w:eastAsia="fr-FR"/>
    </w:rPr>
  </w:style>
  <w:style w:type="character" w:customStyle="1" w:styleId="Heading4Char">
    <w:name w:val="Heading 4 Char"/>
    <w:basedOn w:val="DefaultParagraphFont"/>
    <w:link w:val="Heading4"/>
    <w:rsid w:val="00F37CCB"/>
    <w:rPr>
      <w:rFonts w:ascii="Arial" w:eastAsia="Times New Roman" w:hAnsi="Arial" w:cs="Times New Roman"/>
      <w:szCs w:val="20"/>
      <w:lang w:val="fr-FR" w:eastAsia="fr-FR"/>
    </w:rPr>
  </w:style>
  <w:style w:type="character" w:customStyle="1" w:styleId="Heading5Char">
    <w:name w:val="Heading 5 Char"/>
    <w:basedOn w:val="DefaultParagraphFont"/>
    <w:link w:val="Heading5"/>
    <w:rsid w:val="00F37CCB"/>
    <w:rPr>
      <w:rFonts w:ascii="Times New Roman" w:eastAsia="Times New Roman" w:hAnsi="Times New Roman" w:cs="Times New Roman"/>
      <w:b/>
      <w:i/>
      <w:szCs w:val="20"/>
      <w:lang w:val="fr-FR" w:eastAsia="fr-FR"/>
    </w:rPr>
  </w:style>
  <w:style w:type="paragraph" w:customStyle="1" w:styleId="IASBTitle">
    <w:name w:val="IASB Title"/>
    <w:rsid w:val="00F37CCB"/>
    <w:pPr>
      <w:keepNext/>
      <w:keepLines/>
      <w:spacing w:before="300" w:after="400" w:line="240" w:lineRule="auto"/>
    </w:pPr>
    <w:rPr>
      <w:rFonts w:ascii="Times New Roman" w:eastAsia="Times New Roman" w:hAnsi="Times New Roman" w:cs="Arial"/>
      <w:sz w:val="36"/>
      <w:szCs w:val="20"/>
      <w:lang w:val="en-US"/>
    </w:rPr>
  </w:style>
  <w:style w:type="character" w:styleId="FootnoteReference">
    <w:name w:val="footnote reference"/>
    <w:basedOn w:val="DefaultParagraphFont"/>
    <w:semiHidden/>
    <w:rsid w:val="00F37CCB"/>
    <w:rPr>
      <w:rFonts w:ascii="Times New Roman" w:hAnsi="Times New Roman"/>
      <w:position w:val="6"/>
      <w:sz w:val="12"/>
      <w:bdr w:val="none" w:sz="0" w:space="0" w:color="auto"/>
    </w:rPr>
  </w:style>
  <w:style w:type="paragraph" w:styleId="TOC1">
    <w:name w:val="toc 1"/>
    <w:basedOn w:val="Normal"/>
    <w:next w:val="Normal"/>
    <w:autoRedefine/>
    <w:semiHidden/>
    <w:rsid w:val="00F37CCB"/>
    <w:pPr>
      <w:tabs>
        <w:tab w:val="right" w:leader="dot" w:pos="8222"/>
      </w:tabs>
      <w:spacing w:before="240" w:after="60" w:line="240" w:lineRule="auto"/>
      <w:ind w:left="680" w:right="851" w:hanging="340"/>
      <w:jc w:val="both"/>
    </w:pPr>
    <w:rPr>
      <w:rFonts w:ascii="Arial" w:eastAsia="Times New Roman" w:hAnsi="Arial" w:cs="Times New Roman"/>
      <w:b/>
      <w:caps/>
      <w:sz w:val="24"/>
      <w:szCs w:val="20"/>
      <w:lang w:val="fr-FR" w:eastAsia="fr-FR"/>
    </w:rPr>
  </w:style>
  <w:style w:type="paragraph" w:styleId="TOC2">
    <w:name w:val="toc 2"/>
    <w:basedOn w:val="Normal"/>
    <w:next w:val="Normal"/>
    <w:autoRedefine/>
    <w:semiHidden/>
    <w:rsid w:val="00F37CCB"/>
    <w:pPr>
      <w:tabs>
        <w:tab w:val="right" w:leader="dot" w:pos="8222"/>
      </w:tabs>
      <w:spacing w:after="60" w:line="240" w:lineRule="auto"/>
      <w:ind w:left="1134" w:right="851" w:hanging="397"/>
    </w:pPr>
    <w:rPr>
      <w:rFonts w:ascii="Arial" w:eastAsia="Times New Roman" w:hAnsi="Arial" w:cs="Times New Roman"/>
      <w:caps/>
      <w:sz w:val="20"/>
      <w:szCs w:val="20"/>
      <w:lang w:val="fr-FR" w:eastAsia="fr-FR"/>
    </w:rPr>
  </w:style>
  <w:style w:type="paragraph" w:styleId="TOC3">
    <w:name w:val="toc 3"/>
    <w:basedOn w:val="Normal"/>
    <w:next w:val="Normal"/>
    <w:autoRedefine/>
    <w:semiHidden/>
    <w:rsid w:val="00F37CCB"/>
    <w:pPr>
      <w:tabs>
        <w:tab w:val="right" w:leader="dot" w:pos="8222"/>
      </w:tabs>
      <w:spacing w:after="60" w:line="240" w:lineRule="auto"/>
      <w:ind w:left="1871" w:right="851" w:hanging="567"/>
    </w:pPr>
    <w:rPr>
      <w:rFonts w:ascii="Arial" w:eastAsia="Times New Roman" w:hAnsi="Arial" w:cs="Times New Roman"/>
      <w:b/>
      <w:sz w:val="20"/>
      <w:szCs w:val="20"/>
      <w:lang w:val="fr-FR" w:eastAsia="fr-FR"/>
    </w:rPr>
  </w:style>
  <w:style w:type="paragraph" w:styleId="TOC4">
    <w:name w:val="toc 4"/>
    <w:basedOn w:val="Normal"/>
    <w:next w:val="Normal"/>
    <w:autoRedefine/>
    <w:semiHidden/>
    <w:rsid w:val="00F37CCB"/>
    <w:pPr>
      <w:tabs>
        <w:tab w:val="right" w:leader="dot" w:pos="8222"/>
      </w:tabs>
      <w:spacing w:after="60" w:line="240" w:lineRule="auto"/>
      <w:ind w:left="2552" w:right="851" w:hanging="624"/>
    </w:pPr>
    <w:rPr>
      <w:rFonts w:ascii="Times New Roman" w:eastAsia="Times New Roman" w:hAnsi="Times New Roman" w:cs="Times New Roman"/>
      <w:sz w:val="20"/>
      <w:szCs w:val="20"/>
      <w:lang w:val="fr-FR" w:eastAsia="fr-FR"/>
    </w:rPr>
  </w:style>
  <w:style w:type="paragraph" w:styleId="TOC5">
    <w:name w:val="toc 5"/>
    <w:basedOn w:val="Normal"/>
    <w:next w:val="Normal"/>
    <w:autoRedefine/>
    <w:semiHidden/>
    <w:rsid w:val="00F37CCB"/>
    <w:pPr>
      <w:tabs>
        <w:tab w:val="right" w:leader="dot" w:pos="8222"/>
      </w:tabs>
      <w:spacing w:after="0" w:line="240" w:lineRule="auto"/>
      <w:ind w:left="2381" w:right="851" w:hanging="113"/>
    </w:pPr>
    <w:rPr>
      <w:rFonts w:ascii="Times New Roman" w:eastAsia="Times New Roman" w:hAnsi="Times New Roman" w:cs="Times New Roman"/>
      <w:sz w:val="20"/>
      <w:szCs w:val="20"/>
      <w:lang w:val="fr-FR" w:eastAsia="fr-FR"/>
    </w:rPr>
  </w:style>
  <w:style w:type="paragraph" w:styleId="Caption">
    <w:name w:val="caption"/>
    <w:basedOn w:val="Normal"/>
    <w:next w:val="Normal"/>
    <w:qFormat/>
    <w:rsid w:val="00F37CCB"/>
    <w:pPr>
      <w:spacing w:after="0" w:line="240" w:lineRule="auto"/>
      <w:jc w:val="both"/>
    </w:pPr>
    <w:rPr>
      <w:rFonts w:ascii="Arial" w:eastAsia="Times New Roman" w:hAnsi="Arial" w:cs="Times New Roman"/>
      <w:b/>
      <w:sz w:val="20"/>
      <w:szCs w:val="20"/>
      <w:lang w:val="fr-FR" w:eastAsia="fr-FR"/>
    </w:rPr>
  </w:style>
  <w:style w:type="paragraph" w:styleId="Title">
    <w:name w:val="Title"/>
    <w:basedOn w:val="Normal"/>
    <w:next w:val="Normal"/>
    <w:link w:val="TitleChar"/>
    <w:autoRedefine/>
    <w:qFormat/>
    <w:rsid w:val="00F37CCB"/>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lang w:val="fr-FR" w:eastAsia="fr-FR"/>
    </w:rPr>
  </w:style>
  <w:style w:type="character" w:customStyle="1" w:styleId="TitleChar">
    <w:name w:val="Title Char"/>
    <w:basedOn w:val="DefaultParagraphFont"/>
    <w:link w:val="Title"/>
    <w:rsid w:val="00F37CCB"/>
    <w:rPr>
      <w:rFonts w:ascii="Arial" w:eastAsiaTheme="majorEastAsia" w:hAnsi="Arial" w:cstheme="majorBidi"/>
      <w:color w:val="17365D" w:themeColor="text2" w:themeShade="BF"/>
      <w:spacing w:val="5"/>
      <w:kern w:val="28"/>
      <w:sz w:val="52"/>
      <w:szCs w:val="52"/>
      <w:lang w:val="fr-FR" w:eastAsia="fr-FR"/>
    </w:rPr>
  </w:style>
  <w:style w:type="paragraph" w:styleId="PlainText">
    <w:name w:val="Plain Text"/>
    <w:basedOn w:val="Normal"/>
    <w:link w:val="PlainTextChar"/>
    <w:uiPriority w:val="99"/>
    <w:unhideWhenUsed/>
    <w:rsid w:val="00F37CCB"/>
    <w:pPr>
      <w:spacing w:after="0" w:line="240" w:lineRule="auto"/>
    </w:pPr>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F37CCB"/>
    <w:rPr>
      <w:rFonts w:ascii="Calibri" w:eastAsia="Times New Roman" w:hAnsi="Calibri" w:cs="Times New Roman"/>
      <w:szCs w:val="21"/>
      <w:lang w:eastAsia="en-GB"/>
    </w:rPr>
  </w:style>
  <w:style w:type="character" w:styleId="FollowedHyperlink">
    <w:name w:val="FollowedHyperlink"/>
    <w:uiPriority w:val="99"/>
    <w:semiHidden/>
    <w:unhideWhenUsed/>
    <w:rsid w:val="00F37CCB"/>
    <w:rPr>
      <w:color w:val="800080"/>
      <w:u w:val="single"/>
    </w:rPr>
  </w:style>
  <w:style w:type="paragraph" w:customStyle="1" w:styleId="Rvision1">
    <w:name w:val="Révision1"/>
    <w:hidden/>
    <w:uiPriority w:val="99"/>
    <w:semiHidden/>
    <w:rsid w:val="00F37CCB"/>
    <w:pPr>
      <w:spacing w:after="0" w:line="240" w:lineRule="auto"/>
    </w:pPr>
    <w:rPr>
      <w:rFonts w:ascii="Calibri" w:eastAsia="Calibri" w:hAnsi="Calibri" w:cs="Times New Roman"/>
      <w:lang w:val="fr-FR"/>
    </w:rPr>
  </w:style>
  <w:style w:type="character" w:styleId="PlaceholderText">
    <w:name w:val="Placeholder Text"/>
    <w:basedOn w:val="DefaultParagraphFont"/>
    <w:uiPriority w:val="99"/>
    <w:semiHidden/>
    <w:rsid w:val="00F37CCB"/>
    <w:rPr>
      <w:color w:val="808080"/>
    </w:rPr>
  </w:style>
  <w:style w:type="paragraph" w:styleId="BodyTextIndent">
    <w:name w:val="Body Text Indent"/>
    <w:basedOn w:val="Normal"/>
    <w:link w:val="BodyTextIndentChar"/>
    <w:rsid w:val="001643A5"/>
    <w:pPr>
      <w:spacing w:after="0" w:line="240" w:lineRule="auto"/>
      <w:ind w:left="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1643A5"/>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2725"/>
    <w:pPr>
      <w:keepNext/>
      <w:numPr>
        <w:numId w:val="47"/>
      </w:numPr>
      <w:spacing w:before="480" w:after="240" w:line="240" w:lineRule="auto"/>
      <w:outlineLvl w:val="0"/>
    </w:pPr>
    <w:rPr>
      <w:rFonts w:ascii="Arial" w:eastAsia="Times New Roman" w:hAnsi="Arial" w:cs="Times New Roman"/>
      <w:b/>
      <w:sz w:val="36"/>
      <w:szCs w:val="20"/>
      <w:lang w:val="fr-FR" w:eastAsia="fr-FR"/>
    </w:rPr>
  </w:style>
  <w:style w:type="paragraph" w:styleId="Heading2">
    <w:name w:val="heading 2"/>
    <w:basedOn w:val="Heading1"/>
    <w:next w:val="Normal"/>
    <w:link w:val="Heading2Char"/>
    <w:qFormat/>
    <w:rsid w:val="00102725"/>
    <w:pPr>
      <w:numPr>
        <w:ilvl w:val="1"/>
      </w:numPr>
      <w:spacing w:before="360" w:after="120"/>
      <w:outlineLvl w:val="1"/>
    </w:pPr>
    <w:rPr>
      <w:b w:val="0"/>
      <w:sz w:val="32"/>
    </w:rPr>
  </w:style>
  <w:style w:type="paragraph" w:styleId="Heading3">
    <w:name w:val="heading 3"/>
    <w:basedOn w:val="Heading2"/>
    <w:next w:val="Normal"/>
    <w:link w:val="Heading3Char"/>
    <w:qFormat/>
    <w:rsid w:val="00102725"/>
    <w:pPr>
      <w:numPr>
        <w:ilvl w:val="2"/>
      </w:numPr>
      <w:outlineLvl w:val="2"/>
    </w:pPr>
    <w:rPr>
      <w:b/>
      <w:sz w:val="24"/>
    </w:rPr>
  </w:style>
  <w:style w:type="paragraph" w:styleId="Heading4">
    <w:name w:val="heading 4"/>
    <w:basedOn w:val="Heading3"/>
    <w:next w:val="Normal"/>
    <w:link w:val="Heading4Char"/>
    <w:qFormat/>
    <w:rsid w:val="00102725"/>
    <w:pPr>
      <w:numPr>
        <w:ilvl w:val="3"/>
      </w:numPr>
      <w:spacing w:before="240"/>
      <w:outlineLvl w:val="3"/>
    </w:pPr>
    <w:rPr>
      <w:b w:val="0"/>
      <w:sz w:val="22"/>
    </w:rPr>
  </w:style>
  <w:style w:type="paragraph" w:styleId="Heading5">
    <w:name w:val="heading 5"/>
    <w:basedOn w:val="Heading4"/>
    <w:link w:val="Heading5Char"/>
    <w:qFormat/>
    <w:rsid w:val="00F37CCB"/>
    <w:pPr>
      <w:numPr>
        <w:ilvl w:val="4"/>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1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E214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21451"/>
    <w:rPr>
      <w:rFonts w:ascii="Tahoma" w:hAnsi="Tahoma" w:cs="Tahoma"/>
      <w:sz w:val="16"/>
      <w:szCs w:val="16"/>
    </w:rPr>
  </w:style>
  <w:style w:type="character" w:styleId="CommentReference">
    <w:name w:val="annotation reference"/>
    <w:basedOn w:val="DefaultParagraphFont"/>
    <w:uiPriority w:val="99"/>
    <w:unhideWhenUsed/>
    <w:rsid w:val="00E21451"/>
    <w:rPr>
      <w:sz w:val="16"/>
      <w:szCs w:val="16"/>
    </w:rPr>
  </w:style>
  <w:style w:type="paragraph" w:styleId="CommentText">
    <w:name w:val="annotation text"/>
    <w:basedOn w:val="Normal"/>
    <w:link w:val="CommentTextChar"/>
    <w:uiPriority w:val="99"/>
    <w:unhideWhenUsed/>
    <w:rsid w:val="00E21451"/>
    <w:pPr>
      <w:spacing w:line="240" w:lineRule="auto"/>
    </w:pPr>
    <w:rPr>
      <w:sz w:val="20"/>
      <w:szCs w:val="20"/>
    </w:rPr>
  </w:style>
  <w:style w:type="character" w:customStyle="1" w:styleId="CommentTextChar">
    <w:name w:val="Comment Text Char"/>
    <w:basedOn w:val="DefaultParagraphFont"/>
    <w:link w:val="CommentText"/>
    <w:uiPriority w:val="99"/>
    <w:rsid w:val="00E21451"/>
    <w:rPr>
      <w:sz w:val="20"/>
      <w:szCs w:val="20"/>
    </w:rPr>
  </w:style>
  <w:style w:type="paragraph" w:styleId="CommentSubject">
    <w:name w:val="annotation subject"/>
    <w:basedOn w:val="CommentText"/>
    <w:next w:val="CommentText"/>
    <w:link w:val="CommentSubjectChar"/>
    <w:uiPriority w:val="99"/>
    <w:unhideWhenUsed/>
    <w:rsid w:val="00E21451"/>
    <w:rPr>
      <w:b/>
      <w:bCs/>
    </w:rPr>
  </w:style>
  <w:style w:type="character" w:customStyle="1" w:styleId="CommentSubjectChar">
    <w:name w:val="Comment Subject Char"/>
    <w:basedOn w:val="CommentTextChar"/>
    <w:link w:val="CommentSubject"/>
    <w:uiPriority w:val="99"/>
    <w:rsid w:val="00E21451"/>
    <w:rPr>
      <w:b/>
      <w:bCs/>
      <w:sz w:val="20"/>
      <w:szCs w:val="20"/>
    </w:rPr>
  </w:style>
  <w:style w:type="paragraph" w:styleId="Revision">
    <w:name w:val="Revision"/>
    <w:hidden/>
    <w:uiPriority w:val="99"/>
    <w:semiHidden/>
    <w:rsid w:val="00E21451"/>
    <w:pPr>
      <w:spacing w:after="0" w:line="240" w:lineRule="auto"/>
    </w:pPr>
  </w:style>
  <w:style w:type="paragraph" w:styleId="NoSpacing">
    <w:name w:val="No Spacing"/>
    <w:uiPriority w:val="1"/>
    <w:qFormat/>
    <w:rsid w:val="00E21451"/>
    <w:pPr>
      <w:spacing w:after="0" w:line="240" w:lineRule="auto"/>
    </w:pPr>
  </w:style>
  <w:style w:type="paragraph" w:styleId="ListParagraph">
    <w:name w:val="List Paragraph"/>
    <w:basedOn w:val="Normal"/>
    <w:uiPriority w:val="34"/>
    <w:qFormat/>
    <w:rsid w:val="00E21451"/>
    <w:pPr>
      <w:ind w:left="720"/>
      <w:contextualSpacing/>
    </w:pPr>
  </w:style>
  <w:style w:type="paragraph" w:customStyle="1" w:styleId="Default">
    <w:name w:val="Default"/>
    <w:rsid w:val="00E21451"/>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Header">
    <w:name w:val="header"/>
    <w:basedOn w:val="Normal"/>
    <w:link w:val="HeaderChar"/>
    <w:uiPriority w:val="99"/>
    <w:unhideWhenUsed/>
    <w:rsid w:val="00E21451"/>
    <w:pPr>
      <w:tabs>
        <w:tab w:val="center" w:pos="4252"/>
        <w:tab w:val="right" w:pos="8504"/>
      </w:tabs>
      <w:spacing w:after="0" w:line="240" w:lineRule="auto"/>
    </w:pPr>
  </w:style>
  <w:style w:type="character" w:customStyle="1" w:styleId="HeaderChar">
    <w:name w:val="Header Char"/>
    <w:basedOn w:val="DefaultParagraphFont"/>
    <w:link w:val="Header"/>
    <w:uiPriority w:val="99"/>
    <w:rsid w:val="00E21451"/>
  </w:style>
  <w:style w:type="paragraph" w:styleId="Footer">
    <w:name w:val="footer"/>
    <w:basedOn w:val="Normal"/>
    <w:link w:val="FooterChar"/>
    <w:uiPriority w:val="99"/>
    <w:unhideWhenUsed/>
    <w:rsid w:val="00E21451"/>
    <w:pPr>
      <w:tabs>
        <w:tab w:val="center" w:pos="4252"/>
        <w:tab w:val="right" w:pos="8504"/>
      </w:tabs>
      <w:spacing w:after="0" w:line="240" w:lineRule="auto"/>
    </w:pPr>
  </w:style>
  <w:style w:type="character" w:customStyle="1" w:styleId="FooterChar">
    <w:name w:val="Footer Char"/>
    <w:basedOn w:val="DefaultParagraphFont"/>
    <w:link w:val="Footer"/>
    <w:uiPriority w:val="99"/>
    <w:rsid w:val="00E21451"/>
  </w:style>
  <w:style w:type="character" w:styleId="Hyperlink">
    <w:name w:val="Hyperlink"/>
    <w:basedOn w:val="DefaultParagraphFont"/>
    <w:uiPriority w:val="99"/>
    <w:unhideWhenUsed/>
    <w:rsid w:val="00E21451"/>
    <w:rPr>
      <w:color w:val="0000FF"/>
      <w:u w:val="single"/>
    </w:rPr>
  </w:style>
  <w:style w:type="paragraph" w:styleId="FootnoteText">
    <w:name w:val="footnote text"/>
    <w:basedOn w:val="Normal"/>
    <w:link w:val="FootnoteTextChar"/>
    <w:rsid w:val="00E21451"/>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E21451"/>
    <w:rPr>
      <w:rFonts w:ascii="Arial" w:eastAsia="Cambria" w:hAnsi="Arial" w:cs="Times New Roman"/>
      <w:sz w:val="20"/>
      <w:szCs w:val="20"/>
      <w:lang w:val="fr-FR"/>
    </w:rPr>
  </w:style>
  <w:style w:type="paragraph" w:customStyle="1" w:styleId="NumPar1">
    <w:name w:val="NumPar 1"/>
    <w:basedOn w:val="Normal"/>
    <w:next w:val="Normal"/>
    <w:rsid w:val="00E21451"/>
    <w:pPr>
      <w:numPr>
        <w:numId w:val="23"/>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E21451"/>
    <w:pPr>
      <w:numPr>
        <w:ilvl w:val="1"/>
        <w:numId w:val="23"/>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E21451"/>
    <w:pPr>
      <w:numPr>
        <w:ilvl w:val="2"/>
        <w:numId w:val="23"/>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E21451"/>
    <w:pPr>
      <w:numPr>
        <w:ilvl w:val="3"/>
        <w:numId w:val="23"/>
      </w:numPr>
      <w:spacing w:before="120" w:after="120" w:line="240" w:lineRule="auto"/>
      <w:jc w:val="both"/>
    </w:pPr>
    <w:rPr>
      <w:rFonts w:ascii="Times New Roman" w:eastAsia="Times New Roman" w:hAnsi="Times New Roman" w:cs="Times New Roman"/>
      <w:sz w:val="24"/>
      <w:lang w:eastAsia="en-GB"/>
    </w:rPr>
  </w:style>
  <w:style w:type="character" w:styleId="PageNumber">
    <w:name w:val="page number"/>
    <w:basedOn w:val="DefaultParagraphFont"/>
    <w:rsid w:val="00E21451"/>
  </w:style>
  <w:style w:type="character" w:customStyle="1" w:styleId="Heading1Char">
    <w:name w:val="Heading 1 Char"/>
    <w:basedOn w:val="DefaultParagraphFont"/>
    <w:link w:val="Heading1"/>
    <w:rsid w:val="00F37CCB"/>
    <w:rPr>
      <w:rFonts w:ascii="Arial" w:eastAsia="Times New Roman" w:hAnsi="Arial" w:cs="Times New Roman"/>
      <w:b/>
      <w:sz w:val="36"/>
      <w:szCs w:val="20"/>
      <w:lang w:val="fr-FR" w:eastAsia="fr-FR"/>
    </w:rPr>
  </w:style>
  <w:style w:type="character" w:customStyle="1" w:styleId="Heading2Char">
    <w:name w:val="Heading 2 Char"/>
    <w:basedOn w:val="DefaultParagraphFont"/>
    <w:link w:val="Heading2"/>
    <w:rsid w:val="00F37CCB"/>
    <w:rPr>
      <w:rFonts w:ascii="Arial" w:eastAsia="Times New Roman" w:hAnsi="Arial" w:cs="Times New Roman"/>
      <w:sz w:val="32"/>
      <w:szCs w:val="20"/>
      <w:lang w:val="fr-FR" w:eastAsia="fr-FR"/>
    </w:rPr>
  </w:style>
  <w:style w:type="character" w:customStyle="1" w:styleId="Heading3Char">
    <w:name w:val="Heading 3 Char"/>
    <w:basedOn w:val="DefaultParagraphFont"/>
    <w:link w:val="Heading3"/>
    <w:rsid w:val="00F37CCB"/>
    <w:rPr>
      <w:rFonts w:ascii="Arial" w:eastAsia="Times New Roman" w:hAnsi="Arial" w:cs="Times New Roman"/>
      <w:b/>
      <w:sz w:val="24"/>
      <w:szCs w:val="20"/>
      <w:lang w:val="fr-FR" w:eastAsia="fr-FR"/>
    </w:rPr>
  </w:style>
  <w:style w:type="character" w:customStyle="1" w:styleId="Heading4Char">
    <w:name w:val="Heading 4 Char"/>
    <w:basedOn w:val="DefaultParagraphFont"/>
    <w:link w:val="Heading4"/>
    <w:rsid w:val="00F37CCB"/>
    <w:rPr>
      <w:rFonts w:ascii="Arial" w:eastAsia="Times New Roman" w:hAnsi="Arial" w:cs="Times New Roman"/>
      <w:szCs w:val="20"/>
      <w:lang w:val="fr-FR" w:eastAsia="fr-FR"/>
    </w:rPr>
  </w:style>
  <w:style w:type="character" w:customStyle="1" w:styleId="Heading5Char">
    <w:name w:val="Heading 5 Char"/>
    <w:basedOn w:val="DefaultParagraphFont"/>
    <w:link w:val="Heading5"/>
    <w:rsid w:val="00F37CCB"/>
    <w:rPr>
      <w:rFonts w:ascii="Times New Roman" w:eastAsia="Times New Roman" w:hAnsi="Times New Roman" w:cs="Times New Roman"/>
      <w:b/>
      <w:i/>
      <w:szCs w:val="20"/>
      <w:lang w:val="fr-FR" w:eastAsia="fr-FR"/>
    </w:rPr>
  </w:style>
  <w:style w:type="paragraph" w:customStyle="1" w:styleId="IASBTitle">
    <w:name w:val="IASB Title"/>
    <w:rsid w:val="00F37CCB"/>
    <w:pPr>
      <w:keepNext/>
      <w:keepLines/>
      <w:spacing w:before="300" w:after="400" w:line="240" w:lineRule="auto"/>
    </w:pPr>
    <w:rPr>
      <w:rFonts w:ascii="Times New Roman" w:eastAsia="Times New Roman" w:hAnsi="Times New Roman" w:cs="Arial"/>
      <w:sz w:val="36"/>
      <w:szCs w:val="20"/>
      <w:lang w:val="en-US"/>
    </w:rPr>
  </w:style>
  <w:style w:type="character" w:styleId="FootnoteReference">
    <w:name w:val="footnote reference"/>
    <w:basedOn w:val="DefaultParagraphFont"/>
    <w:semiHidden/>
    <w:rsid w:val="00F37CCB"/>
    <w:rPr>
      <w:rFonts w:ascii="Times New Roman" w:hAnsi="Times New Roman"/>
      <w:position w:val="6"/>
      <w:sz w:val="12"/>
      <w:bdr w:val="none" w:sz="0" w:space="0" w:color="auto"/>
    </w:rPr>
  </w:style>
  <w:style w:type="paragraph" w:styleId="TOC1">
    <w:name w:val="toc 1"/>
    <w:basedOn w:val="Normal"/>
    <w:next w:val="Normal"/>
    <w:autoRedefine/>
    <w:semiHidden/>
    <w:rsid w:val="00F37CCB"/>
    <w:pPr>
      <w:tabs>
        <w:tab w:val="right" w:leader="dot" w:pos="8222"/>
      </w:tabs>
      <w:spacing w:before="240" w:after="60" w:line="240" w:lineRule="auto"/>
      <w:ind w:left="680" w:right="851" w:hanging="340"/>
      <w:jc w:val="both"/>
    </w:pPr>
    <w:rPr>
      <w:rFonts w:ascii="Arial" w:eastAsia="Times New Roman" w:hAnsi="Arial" w:cs="Times New Roman"/>
      <w:b/>
      <w:caps/>
      <w:sz w:val="24"/>
      <w:szCs w:val="20"/>
      <w:lang w:val="fr-FR" w:eastAsia="fr-FR"/>
    </w:rPr>
  </w:style>
  <w:style w:type="paragraph" w:styleId="TOC2">
    <w:name w:val="toc 2"/>
    <w:basedOn w:val="Normal"/>
    <w:next w:val="Normal"/>
    <w:autoRedefine/>
    <w:semiHidden/>
    <w:rsid w:val="00F37CCB"/>
    <w:pPr>
      <w:tabs>
        <w:tab w:val="right" w:leader="dot" w:pos="8222"/>
      </w:tabs>
      <w:spacing w:after="60" w:line="240" w:lineRule="auto"/>
      <w:ind w:left="1134" w:right="851" w:hanging="397"/>
    </w:pPr>
    <w:rPr>
      <w:rFonts w:ascii="Arial" w:eastAsia="Times New Roman" w:hAnsi="Arial" w:cs="Times New Roman"/>
      <w:caps/>
      <w:sz w:val="20"/>
      <w:szCs w:val="20"/>
      <w:lang w:val="fr-FR" w:eastAsia="fr-FR"/>
    </w:rPr>
  </w:style>
  <w:style w:type="paragraph" w:styleId="TOC3">
    <w:name w:val="toc 3"/>
    <w:basedOn w:val="Normal"/>
    <w:next w:val="Normal"/>
    <w:autoRedefine/>
    <w:semiHidden/>
    <w:rsid w:val="00F37CCB"/>
    <w:pPr>
      <w:tabs>
        <w:tab w:val="right" w:leader="dot" w:pos="8222"/>
      </w:tabs>
      <w:spacing w:after="60" w:line="240" w:lineRule="auto"/>
      <w:ind w:left="1871" w:right="851" w:hanging="567"/>
    </w:pPr>
    <w:rPr>
      <w:rFonts w:ascii="Arial" w:eastAsia="Times New Roman" w:hAnsi="Arial" w:cs="Times New Roman"/>
      <w:b/>
      <w:sz w:val="20"/>
      <w:szCs w:val="20"/>
      <w:lang w:val="fr-FR" w:eastAsia="fr-FR"/>
    </w:rPr>
  </w:style>
  <w:style w:type="paragraph" w:styleId="TOC4">
    <w:name w:val="toc 4"/>
    <w:basedOn w:val="Normal"/>
    <w:next w:val="Normal"/>
    <w:autoRedefine/>
    <w:semiHidden/>
    <w:rsid w:val="00F37CCB"/>
    <w:pPr>
      <w:tabs>
        <w:tab w:val="right" w:leader="dot" w:pos="8222"/>
      </w:tabs>
      <w:spacing w:after="60" w:line="240" w:lineRule="auto"/>
      <w:ind w:left="2552" w:right="851" w:hanging="624"/>
    </w:pPr>
    <w:rPr>
      <w:rFonts w:ascii="Times New Roman" w:eastAsia="Times New Roman" w:hAnsi="Times New Roman" w:cs="Times New Roman"/>
      <w:sz w:val="20"/>
      <w:szCs w:val="20"/>
      <w:lang w:val="fr-FR" w:eastAsia="fr-FR"/>
    </w:rPr>
  </w:style>
  <w:style w:type="paragraph" w:styleId="TOC5">
    <w:name w:val="toc 5"/>
    <w:basedOn w:val="Normal"/>
    <w:next w:val="Normal"/>
    <w:autoRedefine/>
    <w:semiHidden/>
    <w:rsid w:val="00F37CCB"/>
    <w:pPr>
      <w:tabs>
        <w:tab w:val="right" w:leader="dot" w:pos="8222"/>
      </w:tabs>
      <w:spacing w:after="0" w:line="240" w:lineRule="auto"/>
      <w:ind w:left="2381" w:right="851" w:hanging="113"/>
    </w:pPr>
    <w:rPr>
      <w:rFonts w:ascii="Times New Roman" w:eastAsia="Times New Roman" w:hAnsi="Times New Roman" w:cs="Times New Roman"/>
      <w:sz w:val="20"/>
      <w:szCs w:val="20"/>
      <w:lang w:val="fr-FR" w:eastAsia="fr-FR"/>
    </w:rPr>
  </w:style>
  <w:style w:type="paragraph" w:styleId="Caption">
    <w:name w:val="caption"/>
    <w:basedOn w:val="Normal"/>
    <w:next w:val="Normal"/>
    <w:qFormat/>
    <w:rsid w:val="00F37CCB"/>
    <w:pPr>
      <w:spacing w:after="0" w:line="240" w:lineRule="auto"/>
      <w:jc w:val="both"/>
    </w:pPr>
    <w:rPr>
      <w:rFonts w:ascii="Arial" w:eastAsia="Times New Roman" w:hAnsi="Arial" w:cs="Times New Roman"/>
      <w:b/>
      <w:sz w:val="20"/>
      <w:szCs w:val="20"/>
      <w:lang w:val="fr-FR" w:eastAsia="fr-FR"/>
    </w:rPr>
  </w:style>
  <w:style w:type="paragraph" w:styleId="Title">
    <w:name w:val="Title"/>
    <w:basedOn w:val="Normal"/>
    <w:next w:val="Normal"/>
    <w:link w:val="TitleChar"/>
    <w:autoRedefine/>
    <w:qFormat/>
    <w:rsid w:val="00F37CCB"/>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lang w:val="fr-FR" w:eastAsia="fr-FR"/>
    </w:rPr>
  </w:style>
  <w:style w:type="character" w:customStyle="1" w:styleId="TitleChar">
    <w:name w:val="Title Char"/>
    <w:basedOn w:val="DefaultParagraphFont"/>
    <w:link w:val="Title"/>
    <w:rsid w:val="00F37CCB"/>
    <w:rPr>
      <w:rFonts w:ascii="Arial" w:eastAsiaTheme="majorEastAsia" w:hAnsi="Arial" w:cstheme="majorBidi"/>
      <w:color w:val="17365D" w:themeColor="text2" w:themeShade="BF"/>
      <w:spacing w:val="5"/>
      <w:kern w:val="28"/>
      <w:sz w:val="52"/>
      <w:szCs w:val="52"/>
      <w:lang w:val="fr-FR" w:eastAsia="fr-FR"/>
    </w:rPr>
  </w:style>
  <w:style w:type="paragraph" w:styleId="PlainText">
    <w:name w:val="Plain Text"/>
    <w:basedOn w:val="Normal"/>
    <w:link w:val="PlainTextChar"/>
    <w:uiPriority w:val="99"/>
    <w:unhideWhenUsed/>
    <w:rsid w:val="00F37CCB"/>
    <w:pPr>
      <w:spacing w:after="0" w:line="240" w:lineRule="auto"/>
    </w:pPr>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F37CCB"/>
    <w:rPr>
      <w:rFonts w:ascii="Calibri" w:eastAsia="Times New Roman" w:hAnsi="Calibri" w:cs="Times New Roman"/>
      <w:szCs w:val="21"/>
      <w:lang w:eastAsia="en-GB"/>
    </w:rPr>
  </w:style>
  <w:style w:type="character" w:styleId="FollowedHyperlink">
    <w:name w:val="FollowedHyperlink"/>
    <w:uiPriority w:val="99"/>
    <w:semiHidden/>
    <w:unhideWhenUsed/>
    <w:rsid w:val="00F37CCB"/>
    <w:rPr>
      <w:color w:val="800080"/>
      <w:u w:val="single"/>
    </w:rPr>
  </w:style>
  <w:style w:type="paragraph" w:customStyle="1" w:styleId="Rvision1">
    <w:name w:val="Révision1"/>
    <w:hidden/>
    <w:uiPriority w:val="99"/>
    <w:semiHidden/>
    <w:rsid w:val="00F37CCB"/>
    <w:pPr>
      <w:spacing w:after="0" w:line="240" w:lineRule="auto"/>
    </w:pPr>
    <w:rPr>
      <w:rFonts w:ascii="Calibri" w:eastAsia="Calibri" w:hAnsi="Calibri" w:cs="Times New Roman"/>
      <w:lang w:val="fr-FR"/>
    </w:rPr>
  </w:style>
  <w:style w:type="character" w:styleId="PlaceholderText">
    <w:name w:val="Placeholder Text"/>
    <w:basedOn w:val="DefaultParagraphFont"/>
    <w:uiPriority w:val="99"/>
    <w:semiHidden/>
    <w:rsid w:val="00F37CCB"/>
    <w:rPr>
      <w:color w:val="808080"/>
    </w:rPr>
  </w:style>
  <w:style w:type="paragraph" w:styleId="BodyTextIndent">
    <w:name w:val="Body Text Indent"/>
    <w:basedOn w:val="Normal"/>
    <w:link w:val="BodyTextIndentChar"/>
    <w:rsid w:val="001643A5"/>
    <w:pPr>
      <w:spacing w:after="0" w:line="240" w:lineRule="auto"/>
      <w:ind w:left="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1643A5"/>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56067">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21755916">
      <w:bodyDiv w:val="1"/>
      <w:marLeft w:val="0"/>
      <w:marRight w:val="0"/>
      <w:marTop w:val="0"/>
      <w:marBottom w:val="0"/>
      <w:divBdr>
        <w:top w:val="none" w:sz="0" w:space="0" w:color="auto"/>
        <w:left w:val="none" w:sz="0" w:space="0" w:color="auto"/>
        <w:bottom w:val="none" w:sz="0" w:space="0" w:color="auto"/>
        <w:right w:val="none" w:sz="0" w:space="0" w:color="auto"/>
      </w:divBdr>
    </w:div>
    <w:div w:id="530068742">
      <w:bodyDiv w:val="1"/>
      <w:marLeft w:val="0"/>
      <w:marRight w:val="0"/>
      <w:marTop w:val="0"/>
      <w:marBottom w:val="0"/>
      <w:divBdr>
        <w:top w:val="none" w:sz="0" w:space="0" w:color="auto"/>
        <w:left w:val="none" w:sz="0" w:space="0" w:color="auto"/>
        <w:bottom w:val="none" w:sz="0" w:space="0" w:color="auto"/>
        <w:right w:val="none" w:sz="0" w:space="0" w:color="auto"/>
      </w:divBdr>
    </w:div>
    <w:div w:id="585378991">
      <w:bodyDiv w:val="1"/>
      <w:marLeft w:val="0"/>
      <w:marRight w:val="0"/>
      <w:marTop w:val="0"/>
      <w:marBottom w:val="0"/>
      <w:divBdr>
        <w:top w:val="none" w:sz="0" w:space="0" w:color="auto"/>
        <w:left w:val="none" w:sz="0" w:space="0" w:color="auto"/>
        <w:bottom w:val="none" w:sz="0" w:space="0" w:color="auto"/>
        <w:right w:val="none" w:sz="0" w:space="0" w:color="auto"/>
      </w:divBdr>
    </w:div>
    <w:div w:id="675116311">
      <w:bodyDiv w:val="1"/>
      <w:marLeft w:val="0"/>
      <w:marRight w:val="0"/>
      <w:marTop w:val="0"/>
      <w:marBottom w:val="0"/>
      <w:divBdr>
        <w:top w:val="none" w:sz="0" w:space="0" w:color="auto"/>
        <w:left w:val="none" w:sz="0" w:space="0" w:color="auto"/>
        <w:bottom w:val="none" w:sz="0" w:space="0" w:color="auto"/>
        <w:right w:val="none" w:sz="0" w:space="0" w:color="auto"/>
      </w:divBdr>
    </w:div>
    <w:div w:id="830678900">
      <w:bodyDiv w:val="1"/>
      <w:marLeft w:val="0"/>
      <w:marRight w:val="0"/>
      <w:marTop w:val="0"/>
      <w:marBottom w:val="0"/>
      <w:divBdr>
        <w:top w:val="none" w:sz="0" w:space="0" w:color="auto"/>
        <w:left w:val="none" w:sz="0" w:space="0" w:color="auto"/>
        <w:bottom w:val="none" w:sz="0" w:space="0" w:color="auto"/>
        <w:right w:val="none" w:sz="0" w:space="0" w:color="auto"/>
      </w:divBdr>
    </w:div>
    <w:div w:id="896555600">
      <w:bodyDiv w:val="1"/>
      <w:marLeft w:val="0"/>
      <w:marRight w:val="0"/>
      <w:marTop w:val="0"/>
      <w:marBottom w:val="0"/>
      <w:divBdr>
        <w:top w:val="none" w:sz="0" w:space="0" w:color="auto"/>
        <w:left w:val="none" w:sz="0" w:space="0" w:color="auto"/>
        <w:bottom w:val="none" w:sz="0" w:space="0" w:color="auto"/>
        <w:right w:val="none" w:sz="0" w:space="0" w:color="auto"/>
      </w:divBdr>
    </w:div>
    <w:div w:id="983510079">
      <w:bodyDiv w:val="1"/>
      <w:marLeft w:val="0"/>
      <w:marRight w:val="0"/>
      <w:marTop w:val="0"/>
      <w:marBottom w:val="0"/>
      <w:divBdr>
        <w:top w:val="none" w:sz="0" w:space="0" w:color="auto"/>
        <w:left w:val="none" w:sz="0" w:space="0" w:color="auto"/>
        <w:bottom w:val="none" w:sz="0" w:space="0" w:color="auto"/>
        <w:right w:val="none" w:sz="0" w:space="0" w:color="auto"/>
      </w:divBdr>
    </w:div>
    <w:div w:id="1017535122">
      <w:bodyDiv w:val="1"/>
      <w:marLeft w:val="0"/>
      <w:marRight w:val="0"/>
      <w:marTop w:val="0"/>
      <w:marBottom w:val="0"/>
      <w:divBdr>
        <w:top w:val="none" w:sz="0" w:space="0" w:color="auto"/>
        <w:left w:val="none" w:sz="0" w:space="0" w:color="auto"/>
        <w:bottom w:val="none" w:sz="0" w:space="0" w:color="auto"/>
        <w:right w:val="none" w:sz="0" w:space="0" w:color="auto"/>
      </w:divBdr>
    </w:div>
    <w:div w:id="1043016475">
      <w:bodyDiv w:val="1"/>
      <w:marLeft w:val="0"/>
      <w:marRight w:val="0"/>
      <w:marTop w:val="0"/>
      <w:marBottom w:val="0"/>
      <w:divBdr>
        <w:top w:val="none" w:sz="0" w:space="0" w:color="auto"/>
        <w:left w:val="none" w:sz="0" w:space="0" w:color="auto"/>
        <w:bottom w:val="none" w:sz="0" w:space="0" w:color="auto"/>
        <w:right w:val="none" w:sz="0" w:space="0" w:color="auto"/>
      </w:divBdr>
    </w:div>
    <w:div w:id="1056393391">
      <w:bodyDiv w:val="1"/>
      <w:marLeft w:val="0"/>
      <w:marRight w:val="0"/>
      <w:marTop w:val="0"/>
      <w:marBottom w:val="0"/>
      <w:divBdr>
        <w:top w:val="none" w:sz="0" w:space="0" w:color="auto"/>
        <w:left w:val="none" w:sz="0" w:space="0" w:color="auto"/>
        <w:bottom w:val="none" w:sz="0" w:space="0" w:color="auto"/>
        <w:right w:val="none" w:sz="0" w:space="0" w:color="auto"/>
      </w:divBdr>
    </w:div>
    <w:div w:id="1117330554">
      <w:bodyDiv w:val="1"/>
      <w:marLeft w:val="0"/>
      <w:marRight w:val="0"/>
      <w:marTop w:val="0"/>
      <w:marBottom w:val="0"/>
      <w:divBdr>
        <w:top w:val="none" w:sz="0" w:space="0" w:color="auto"/>
        <w:left w:val="none" w:sz="0" w:space="0" w:color="auto"/>
        <w:bottom w:val="none" w:sz="0" w:space="0" w:color="auto"/>
        <w:right w:val="none" w:sz="0" w:space="0" w:color="auto"/>
      </w:divBdr>
    </w:div>
    <w:div w:id="1160389184">
      <w:bodyDiv w:val="1"/>
      <w:marLeft w:val="0"/>
      <w:marRight w:val="0"/>
      <w:marTop w:val="0"/>
      <w:marBottom w:val="0"/>
      <w:divBdr>
        <w:top w:val="none" w:sz="0" w:space="0" w:color="auto"/>
        <w:left w:val="none" w:sz="0" w:space="0" w:color="auto"/>
        <w:bottom w:val="none" w:sz="0" w:space="0" w:color="auto"/>
        <w:right w:val="none" w:sz="0" w:space="0" w:color="auto"/>
      </w:divBdr>
    </w:div>
    <w:div w:id="1200511621">
      <w:bodyDiv w:val="1"/>
      <w:marLeft w:val="0"/>
      <w:marRight w:val="0"/>
      <w:marTop w:val="0"/>
      <w:marBottom w:val="0"/>
      <w:divBdr>
        <w:top w:val="none" w:sz="0" w:space="0" w:color="auto"/>
        <w:left w:val="none" w:sz="0" w:space="0" w:color="auto"/>
        <w:bottom w:val="none" w:sz="0" w:space="0" w:color="auto"/>
        <w:right w:val="none" w:sz="0" w:space="0" w:color="auto"/>
      </w:divBdr>
    </w:div>
    <w:div w:id="1213955722">
      <w:bodyDiv w:val="1"/>
      <w:marLeft w:val="0"/>
      <w:marRight w:val="0"/>
      <w:marTop w:val="0"/>
      <w:marBottom w:val="0"/>
      <w:divBdr>
        <w:top w:val="none" w:sz="0" w:space="0" w:color="auto"/>
        <w:left w:val="none" w:sz="0" w:space="0" w:color="auto"/>
        <w:bottom w:val="none" w:sz="0" w:space="0" w:color="auto"/>
        <w:right w:val="none" w:sz="0" w:space="0" w:color="auto"/>
      </w:divBdr>
    </w:div>
    <w:div w:id="1290746128">
      <w:bodyDiv w:val="1"/>
      <w:marLeft w:val="0"/>
      <w:marRight w:val="0"/>
      <w:marTop w:val="0"/>
      <w:marBottom w:val="0"/>
      <w:divBdr>
        <w:top w:val="none" w:sz="0" w:space="0" w:color="auto"/>
        <w:left w:val="none" w:sz="0" w:space="0" w:color="auto"/>
        <w:bottom w:val="none" w:sz="0" w:space="0" w:color="auto"/>
        <w:right w:val="none" w:sz="0" w:space="0" w:color="auto"/>
      </w:divBdr>
    </w:div>
    <w:div w:id="1305041562">
      <w:bodyDiv w:val="1"/>
      <w:marLeft w:val="0"/>
      <w:marRight w:val="0"/>
      <w:marTop w:val="0"/>
      <w:marBottom w:val="0"/>
      <w:divBdr>
        <w:top w:val="none" w:sz="0" w:space="0" w:color="auto"/>
        <w:left w:val="none" w:sz="0" w:space="0" w:color="auto"/>
        <w:bottom w:val="none" w:sz="0" w:space="0" w:color="auto"/>
        <w:right w:val="none" w:sz="0" w:space="0" w:color="auto"/>
      </w:divBdr>
    </w:div>
    <w:div w:id="1407068712">
      <w:bodyDiv w:val="1"/>
      <w:marLeft w:val="0"/>
      <w:marRight w:val="0"/>
      <w:marTop w:val="0"/>
      <w:marBottom w:val="0"/>
      <w:divBdr>
        <w:top w:val="none" w:sz="0" w:space="0" w:color="auto"/>
        <w:left w:val="none" w:sz="0" w:space="0" w:color="auto"/>
        <w:bottom w:val="none" w:sz="0" w:space="0" w:color="auto"/>
        <w:right w:val="none" w:sz="0" w:space="0" w:color="auto"/>
      </w:divBdr>
    </w:div>
    <w:div w:id="1569150035">
      <w:bodyDiv w:val="1"/>
      <w:marLeft w:val="0"/>
      <w:marRight w:val="0"/>
      <w:marTop w:val="0"/>
      <w:marBottom w:val="0"/>
      <w:divBdr>
        <w:top w:val="none" w:sz="0" w:space="0" w:color="auto"/>
        <w:left w:val="none" w:sz="0" w:space="0" w:color="auto"/>
        <w:bottom w:val="none" w:sz="0" w:space="0" w:color="auto"/>
        <w:right w:val="none" w:sz="0" w:space="0" w:color="auto"/>
      </w:divBdr>
    </w:div>
    <w:div w:id="1651861795">
      <w:bodyDiv w:val="1"/>
      <w:marLeft w:val="0"/>
      <w:marRight w:val="0"/>
      <w:marTop w:val="0"/>
      <w:marBottom w:val="0"/>
      <w:divBdr>
        <w:top w:val="none" w:sz="0" w:space="0" w:color="auto"/>
        <w:left w:val="none" w:sz="0" w:space="0" w:color="auto"/>
        <w:bottom w:val="none" w:sz="0" w:space="0" w:color="auto"/>
        <w:right w:val="none" w:sz="0" w:space="0" w:color="auto"/>
      </w:divBdr>
    </w:div>
    <w:div w:id="1763910551">
      <w:bodyDiv w:val="1"/>
      <w:marLeft w:val="0"/>
      <w:marRight w:val="0"/>
      <w:marTop w:val="0"/>
      <w:marBottom w:val="0"/>
      <w:divBdr>
        <w:top w:val="none" w:sz="0" w:space="0" w:color="auto"/>
        <w:left w:val="none" w:sz="0" w:space="0" w:color="auto"/>
        <w:bottom w:val="none" w:sz="0" w:space="0" w:color="auto"/>
        <w:right w:val="none" w:sz="0" w:space="0" w:color="auto"/>
      </w:divBdr>
    </w:div>
    <w:div w:id="1977838069">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97048988">
      <w:bodyDiv w:val="1"/>
      <w:marLeft w:val="0"/>
      <w:marRight w:val="0"/>
      <w:marTop w:val="0"/>
      <w:marBottom w:val="0"/>
      <w:divBdr>
        <w:top w:val="none" w:sz="0" w:space="0" w:color="auto"/>
        <w:left w:val="none" w:sz="0" w:space="0" w:color="auto"/>
        <w:bottom w:val="none" w:sz="0" w:space="0" w:color="auto"/>
        <w:right w:val="none" w:sz="0" w:space="0" w:color="auto"/>
      </w:divBdr>
    </w:div>
    <w:div w:id="211258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6AA62-9EE5-4ADB-8167-C23C8CD8C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316</Pages>
  <Words>140831</Words>
  <Characters>802741</Characters>
  <Application>Microsoft Office Word</Application>
  <DocSecurity>0</DocSecurity>
  <Lines>6689</Lines>
  <Paragraphs>1883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941689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2017-06-07T11:08:00Z</dcterms:created>
  <dcterms:modified xsi:type="dcterms:W3CDTF">2017-07-11T14:23:00Z</dcterms:modified>
</cp:coreProperties>
</file>